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5207" w:rsidRDefault="006E5207" w:rsidP="006B258B">
      <w:pPr>
        <w:pStyle w:val="af3"/>
        <w:ind w:right="-7" w:firstLine="567"/>
        <w:jc w:val="right"/>
        <w:rPr>
          <w:rFonts w:ascii="GHEA Grapalat" w:hAnsi="GHEA Grapalat" w:cs="Sylfaen"/>
          <w:i/>
          <w:sz w:val="18"/>
        </w:rPr>
      </w:pPr>
      <w:r>
        <w:rPr>
          <w:rFonts w:ascii="GHEA Grapalat" w:hAnsi="GHEA Grapalat" w:cs="Sylfaen"/>
          <w:i/>
          <w:sz w:val="18"/>
        </w:rPr>
        <w:t xml:space="preserve">                                                                                            </w:t>
      </w:r>
    </w:p>
    <w:p w:rsidR="006E5207" w:rsidRDefault="006E5207" w:rsidP="006B258B">
      <w:pPr>
        <w:pStyle w:val="af3"/>
        <w:spacing w:after="0"/>
        <w:ind w:firstLine="567"/>
        <w:jc w:val="right"/>
        <w:rPr>
          <w:rFonts w:ascii="GHEA Grapalat" w:hAnsi="GHEA Grapalat" w:cs="Sylfaen"/>
          <w:i/>
          <w:sz w:val="16"/>
        </w:rPr>
      </w:pPr>
      <w:r>
        <w:rPr>
          <w:rFonts w:ascii="GHEA Grapalat" w:hAnsi="GHEA Grapalat" w:cs="Sylfaen"/>
          <w:i/>
          <w:sz w:val="16"/>
        </w:rPr>
        <w:t xml:space="preserve">Հավելված N 7 </w:t>
      </w:r>
    </w:p>
    <w:p w:rsidR="006E5207" w:rsidRDefault="006E5207" w:rsidP="006B258B">
      <w:pPr>
        <w:pStyle w:val="af3"/>
        <w:spacing w:after="0"/>
        <w:ind w:firstLine="567"/>
        <w:jc w:val="right"/>
        <w:rPr>
          <w:rFonts w:ascii="GHEA Grapalat" w:hAnsi="GHEA Grapalat" w:cs="Sylfaen"/>
          <w:i/>
          <w:sz w:val="16"/>
        </w:rPr>
      </w:pPr>
      <w:r>
        <w:rPr>
          <w:rFonts w:ascii="GHEA Grapalat" w:hAnsi="GHEA Grapalat" w:cs="Sylfaen"/>
          <w:i/>
          <w:sz w:val="16"/>
        </w:rPr>
        <w:t xml:space="preserve">ՀՀ ֆինանսների նախարարի 2019 թվականի </w:t>
      </w:r>
    </w:p>
    <w:p w:rsidR="006E5207" w:rsidRDefault="006E5207" w:rsidP="006B258B">
      <w:pPr>
        <w:pStyle w:val="af3"/>
        <w:spacing w:after="0"/>
        <w:ind w:right="-7" w:firstLine="567"/>
        <w:jc w:val="right"/>
        <w:rPr>
          <w:rFonts w:ascii="GHEA Grapalat" w:hAnsi="GHEA Grapalat" w:cs="Sylfaen"/>
          <w:i/>
          <w:sz w:val="18"/>
          <w:szCs w:val="20"/>
          <w:lang w:val="af-ZA" w:eastAsia="ru-RU"/>
        </w:rPr>
      </w:pPr>
      <w:r>
        <w:rPr>
          <w:rFonts w:ascii="GHEA Grapalat" w:hAnsi="GHEA Grapalat" w:cs="Sylfaen"/>
          <w:i/>
          <w:sz w:val="16"/>
        </w:rPr>
        <w:t xml:space="preserve">04 </w:t>
      </w:r>
      <w:r w:rsidR="00471F1E">
        <w:rPr>
          <w:rFonts w:ascii="GHEA Grapalat" w:hAnsi="GHEA Grapalat" w:cs="Sylfaen"/>
          <w:i/>
          <w:sz w:val="16"/>
        </w:rPr>
        <w:t>դեկտեմբերի</w:t>
      </w:r>
      <w:r>
        <w:rPr>
          <w:rFonts w:ascii="GHEA Grapalat" w:hAnsi="GHEA Grapalat" w:cs="Sylfaen"/>
          <w:i/>
          <w:sz w:val="16"/>
        </w:rPr>
        <w:t xml:space="preserve"> N 597-</w:t>
      </w:r>
      <w:proofErr w:type="gramStart"/>
      <w:r>
        <w:rPr>
          <w:rFonts w:ascii="GHEA Grapalat" w:hAnsi="GHEA Grapalat" w:cs="Sylfaen"/>
          <w:i/>
          <w:sz w:val="16"/>
        </w:rPr>
        <w:t>Ա  հրամանի</w:t>
      </w:r>
      <w:proofErr w:type="gramEnd"/>
      <w:r>
        <w:rPr>
          <w:rFonts w:ascii="GHEA Grapalat" w:hAnsi="GHEA Grapalat" w:cs="Sylfaen"/>
          <w:i/>
          <w:sz w:val="16"/>
        </w:rPr>
        <w:t xml:space="preserve">    </w:t>
      </w:r>
    </w:p>
    <w:p w:rsidR="006E5207" w:rsidRDefault="006E5207" w:rsidP="006E5207">
      <w:pPr>
        <w:pStyle w:val="af3"/>
        <w:spacing w:after="0"/>
        <w:ind w:right="-7" w:firstLine="567"/>
        <w:jc w:val="right"/>
        <w:rPr>
          <w:rFonts w:ascii="GHEA Grapalat" w:hAnsi="GHEA Grapalat" w:cs="Sylfaen"/>
          <w:i/>
          <w:sz w:val="18"/>
          <w:szCs w:val="20"/>
          <w:lang w:val="af-ZA" w:eastAsia="ru-RU"/>
        </w:rPr>
      </w:pPr>
      <w:r>
        <w:rPr>
          <w:rFonts w:ascii="GHEA Grapalat" w:hAnsi="GHEA Grapalat" w:cs="Sylfaen"/>
          <w:i/>
          <w:sz w:val="18"/>
          <w:szCs w:val="20"/>
          <w:lang w:val="af-ZA" w:eastAsia="ru-RU"/>
        </w:rPr>
        <w:tab/>
      </w:r>
    </w:p>
    <w:p w:rsidR="006E5207" w:rsidRDefault="00521ECD" w:rsidP="006B258B">
      <w:pPr>
        <w:pStyle w:val="af3"/>
        <w:spacing w:after="0"/>
        <w:ind w:right="-7"/>
        <w:rPr>
          <w:rFonts w:ascii="GHEA Grapalat" w:hAnsi="GHEA Grapalat"/>
          <w:i/>
          <w:sz w:val="20"/>
          <w:lang w:val="af-ZA"/>
        </w:rPr>
      </w:pPr>
      <w:r>
        <w:rPr>
          <w:rFonts w:ascii="GHEA Grapalat" w:hAnsi="GHEA Grapalat" w:cs="Sylfaen"/>
          <w:i/>
          <w:u w:val="single"/>
          <w:lang w:eastAsia="ru-RU"/>
        </w:rPr>
        <w:t xml:space="preserve"> </w:t>
      </w:r>
    </w:p>
    <w:p w:rsidR="006E5207" w:rsidRDefault="006E5207" w:rsidP="006E5207">
      <w:pPr>
        <w:pStyle w:val="af6"/>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ՀԱՅՏԱՐԱՐՈՒԹՅՈՒՆ</w:t>
      </w:r>
    </w:p>
    <w:p w:rsidR="006E5207" w:rsidRDefault="00521ECD" w:rsidP="006B258B">
      <w:pPr>
        <w:pStyle w:val="af6"/>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 xml:space="preserve">ԳՆԱՆՇՄԱՆ ՀԱՐՑՄԱՆ </w:t>
      </w:r>
      <w:r w:rsidR="006E5207">
        <w:rPr>
          <w:rFonts w:ascii="GHEA Grapalat" w:hAnsi="GHEA Grapalat" w:cs="Times New Roman"/>
          <w:sz w:val="20"/>
          <w:lang w:val="af-ZA"/>
        </w:rPr>
        <w:t xml:space="preserve"> ՄԱՍԻՆ</w:t>
      </w:r>
      <w:r w:rsidR="006B258B">
        <w:rPr>
          <w:rFonts w:ascii="GHEA Grapalat" w:hAnsi="GHEA Grapalat" w:cs="Times New Roman"/>
          <w:sz w:val="20"/>
          <w:lang w:val="af-ZA"/>
        </w:rPr>
        <w:t>*</w:t>
      </w:r>
    </w:p>
    <w:p w:rsidR="006E5207" w:rsidRDefault="006E5207" w:rsidP="006E5207">
      <w:pPr>
        <w:pStyle w:val="af6"/>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Հայտարարության սույն տեքստը հաստատված է գնահատող հանձնաժողովի</w:t>
      </w:r>
    </w:p>
    <w:p w:rsidR="006E5207" w:rsidRDefault="006E5207" w:rsidP="006B258B">
      <w:pPr>
        <w:pStyle w:val="af6"/>
        <w:spacing w:after="0" w:line="240" w:lineRule="auto"/>
        <w:ind w:firstLine="720"/>
        <w:jc w:val="center"/>
        <w:rPr>
          <w:rFonts w:ascii="GHEA Grapalat" w:hAnsi="GHEA Grapalat" w:cs="Times New Roman"/>
          <w:sz w:val="20"/>
          <w:lang w:val="af-ZA"/>
        </w:rPr>
      </w:pPr>
      <w:r w:rsidRPr="00B7063D">
        <w:rPr>
          <w:rFonts w:ascii="GHEA Grapalat" w:hAnsi="GHEA Grapalat" w:cs="Times New Roman"/>
          <w:sz w:val="20"/>
          <w:lang w:val="af-ZA"/>
        </w:rPr>
        <w:t>20</w:t>
      </w:r>
      <w:r w:rsidR="00521ECD" w:rsidRPr="00B7063D">
        <w:rPr>
          <w:rFonts w:ascii="GHEA Grapalat" w:hAnsi="GHEA Grapalat" w:cs="Times New Roman"/>
          <w:sz w:val="20"/>
          <w:lang w:val="af-ZA"/>
        </w:rPr>
        <w:t>19</w:t>
      </w:r>
      <w:r w:rsidRPr="00B7063D">
        <w:rPr>
          <w:rFonts w:ascii="GHEA Grapalat" w:hAnsi="GHEA Grapalat" w:cs="Times New Roman"/>
          <w:sz w:val="20"/>
          <w:lang w:val="af-ZA"/>
        </w:rPr>
        <w:t xml:space="preserve"> թվականի «</w:t>
      </w:r>
      <w:r w:rsidR="00471F1E">
        <w:rPr>
          <w:rFonts w:ascii="GHEA Grapalat" w:hAnsi="GHEA Grapalat" w:cs="Times New Roman"/>
          <w:sz w:val="20"/>
          <w:lang w:val="af-ZA"/>
        </w:rPr>
        <w:t>դեկտեմբերի</w:t>
      </w:r>
      <w:r w:rsidRPr="00B7063D">
        <w:rPr>
          <w:rFonts w:ascii="GHEA Grapalat" w:hAnsi="GHEA Grapalat" w:cs="Times New Roman"/>
          <w:sz w:val="20"/>
          <w:lang w:val="af-ZA"/>
        </w:rPr>
        <w:t>»  «</w:t>
      </w:r>
      <w:r w:rsidR="00471F1E">
        <w:rPr>
          <w:rFonts w:asciiTheme="minorHAnsi" w:hAnsiTheme="minorHAnsi" w:cs="Times New Roman"/>
          <w:sz w:val="20"/>
          <w:lang w:val="hy-AM"/>
        </w:rPr>
        <w:t>1</w:t>
      </w:r>
      <w:r w:rsidR="009E63E3" w:rsidRPr="00CD11B9">
        <w:rPr>
          <w:rFonts w:asciiTheme="minorHAnsi" w:hAnsiTheme="minorHAnsi" w:cs="Times New Roman"/>
          <w:sz w:val="20"/>
          <w:lang w:val="af-ZA"/>
        </w:rPr>
        <w:t>2</w:t>
      </w:r>
      <w:r w:rsidR="00521ECD" w:rsidRPr="00B7063D">
        <w:rPr>
          <w:rFonts w:ascii="GHEA Grapalat" w:hAnsi="GHEA Grapalat" w:cs="Times New Roman"/>
          <w:sz w:val="20"/>
          <w:lang w:val="af-ZA"/>
        </w:rPr>
        <w:t xml:space="preserve"> </w:t>
      </w:r>
      <w:r w:rsidRPr="00B7063D">
        <w:rPr>
          <w:rFonts w:ascii="GHEA Grapalat" w:hAnsi="GHEA Grapalat" w:cs="Times New Roman"/>
          <w:sz w:val="20"/>
          <w:lang w:val="af-ZA"/>
        </w:rPr>
        <w:t>» «</w:t>
      </w:r>
      <w:r w:rsidR="00521ECD" w:rsidRPr="00B7063D">
        <w:rPr>
          <w:rFonts w:ascii="GHEA Grapalat" w:hAnsi="GHEA Grapalat" w:cs="Times New Roman"/>
          <w:sz w:val="20"/>
          <w:lang w:val="af-ZA"/>
        </w:rPr>
        <w:t>1</w:t>
      </w:r>
      <w:r w:rsidRPr="00B7063D">
        <w:rPr>
          <w:rFonts w:ascii="GHEA Grapalat" w:hAnsi="GHEA Grapalat" w:cs="Times New Roman"/>
          <w:sz w:val="20"/>
          <w:lang w:val="af-ZA"/>
        </w:rPr>
        <w:t>» որոշմամբ</w:t>
      </w:r>
      <w:r w:rsidR="006B258B">
        <w:rPr>
          <w:rFonts w:ascii="GHEA Grapalat" w:hAnsi="GHEA Grapalat" w:cs="Times New Roman"/>
          <w:sz w:val="20"/>
          <w:lang w:val="af-ZA"/>
        </w:rPr>
        <w:t xml:space="preserve"> </w:t>
      </w:r>
    </w:p>
    <w:p w:rsidR="006E5207" w:rsidRDefault="006E5207" w:rsidP="006E5207">
      <w:pPr>
        <w:pStyle w:val="af6"/>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Ընթացակարգի ծածկագիրը</w:t>
      </w:r>
      <w:r w:rsidR="00521ECD">
        <w:rPr>
          <w:rFonts w:ascii="GHEA Grapalat" w:hAnsi="GHEA Grapalat" w:cs="Times New Roman"/>
          <w:sz w:val="20"/>
          <w:lang w:val="af-ZA"/>
        </w:rPr>
        <w:t xml:space="preserve">`  </w:t>
      </w:r>
      <w:r w:rsidR="002863C3">
        <w:rPr>
          <w:rFonts w:ascii="GHEA Grapalat" w:hAnsi="GHEA Grapalat" w:cs="Times New Roman"/>
          <w:i w:val="0"/>
          <w:sz w:val="20"/>
          <w:lang w:val="af-ZA"/>
        </w:rPr>
        <w:t xml:space="preserve">ԱՄԴՀՄԴ-ԳՀԱՊՁԲ-20/01        </w:t>
      </w:r>
      <w:r>
        <w:rPr>
          <w:rFonts w:ascii="GHEA Grapalat" w:hAnsi="GHEA Grapalat" w:cs="Times New Roman"/>
          <w:sz w:val="20"/>
          <w:u w:val="single"/>
          <w:lang w:val="af-ZA"/>
        </w:rPr>
        <w:t xml:space="preserve">        </w:t>
      </w:r>
    </w:p>
    <w:p w:rsidR="006E5207" w:rsidRDefault="006E5207" w:rsidP="006E5207">
      <w:pPr>
        <w:pStyle w:val="af6"/>
        <w:spacing w:after="0" w:line="240" w:lineRule="auto"/>
        <w:ind w:firstLine="720"/>
        <w:rPr>
          <w:rFonts w:ascii="GHEA Grapalat" w:hAnsi="GHEA Grapalat" w:cs="Times New Roman"/>
          <w:sz w:val="20"/>
          <w:lang w:val="af-ZA"/>
        </w:rPr>
      </w:pPr>
    </w:p>
    <w:p w:rsidR="006E5207" w:rsidRDefault="006E5207" w:rsidP="006E5207">
      <w:pPr>
        <w:pStyle w:val="af6"/>
        <w:spacing w:after="0" w:line="240" w:lineRule="auto"/>
        <w:ind w:firstLine="708"/>
        <w:jc w:val="left"/>
        <w:rPr>
          <w:rFonts w:ascii="GHEA Grapalat" w:hAnsi="GHEA Grapalat" w:cs="Times New Roman"/>
          <w:sz w:val="20"/>
          <w:lang w:val="af-ZA"/>
        </w:rPr>
      </w:pPr>
      <w:r>
        <w:rPr>
          <w:rFonts w:ascii="GHEA Grapalat" w:hAnsi="GHEA Grapalat" w:cs="Times New Roman"/>
          <w:sz w:val="20"/>
          <w:lang w:val="af-ZA"/>
        </w:rPr>
        <w:t>Պատվիրատուն</w:t>
      </w:r>
      <w:r w:rsidR="00521ECD">
        <w:rPr>
          <w:rFonts w:ascii="GHEA Grapalat" w:hAnsi="GHEA Grapalat" w:cs="Times New Roman"/>
          <w:sz w:val="20"/>
          <w:lang w:val="af-ZA"/>
        </w:rPr>
        <w:t>` ՀՀ Արարատի մարզ,</w:t>
      </w:r>
      <w:r w:rsidR="002863C3">
        <w:rPr>
          <w:rFonts w:ascii="GHEA Grapalat" w:hAnsi="GHEA Grapalat" w:cs="Times New Roman"/>
          <w:sz w:val="20"/>
          <w:lang w:val="af-ZA"/>
        </w:rPr>
        <w:t>Դիմիտրովի</w:t>
      </w:r>
      <w:r w:rsidR="00521ECD">
        <w:rPr>
          <w:rFonts w:ascii="GHEA Grapalat" w:hAnsi="GHEA Grapalat" w:cs="Times New Roman"/>
          <w:sz w:val="20"/>
          <w:lang w:val="af-ZA"/>
        </w:rPr>
        <w:t xml:space="preserve"> միջնակարգ դպրոց ՊՈԱԿ-ը</w:t>
      </w:r>
      <w:r>
        <w:rPr>
          <w:rFonts w:ascii="GHEA Grapalat" w:hAnsi="GHEA Grapalat" w:cs="Times New Roman"/>
          <w:sz w:val="20"/>
          <w:lang w:val="af-ZA"/>
        </w:rPr>
        <w:t>, որը գտնվում է</w:t>
      </w:r>
      <w:r w:rsidR="00521ECD">
        <w:rPr>
          <w:rFonts w:ascii="GHEA Grapalat" w:hAnsi="GHEA Grapalat" w:cs="Times New Roman"/>
          <w:sz w:val="20"/>
          <w:lang w:val="af-ZA"/>
        </w:rPr>
        <w:t xml:space="preserve"> ՀՀ Արարատի մարզ </w:t>
      </w:r>
      <w:r w:rsidR="002863C3">
        <w:rPr>
          <w:rFonts w:ascii="GHEA Grapalat" w:hAnsi="GHEA Grapalat" w:cs="Times New Roman"/>
          <w:sz w:val="20"/>
          <w:lang w:val="af-ZA"/>
        </w:rPr>
        <w:t>Դիմիտրով</w:t>
      </w:r>
      <w:r w:rsidR="00521ECD">
        <w:rPr>
          <w:rFonts w:ascii="GHEA Grapalat" w:hAnsi="GHEA Grapalat" w:cs="Times New Roman"/>
          <w:sz w:val="20"/>
          <w:lang w:val="af-ZA"/>
        </w:rPr>
        <w:t xml:space="preserve"> համայնք </w:t>
      </w:r>
      <w:r>
        <w:rPr>
          <w:rFonts w:ascii="GHEA Grapalat" w:hAnsi="GHEA Grapalat" w:cs="Times New Roman"/>
          <w:sz w:val="20"/>
          <w:lang w:val="af-ZA"/>
        </w:rPr>
        <w:t xml:space="preserve"> </w:t>
      </w:r>
      <w:r w:rsidR="009E63E3">
        <w:rPr>
          <w:rFonts w:ascii="GHEA Grapalat" w:hAnsi="GHEA Grapalat" w:cs="Times New Roman"/>
          <w:sz w:val="20"/>
          <w:lang w:val="af-ZA"/>
        </w:rPr>
        <w:t>Մայակովսկի 43/1</w:t>
      </w:r>
      <w:r w:rsidR="00521ECD">
        <w:rPr>
          <w:rFonts w:ascii="GHEA Grapalat" w:hAnsi="GHEA Grapalat" w:cs="Times New Roman"/>
          <w:sz w:val="20"/>
          <w:lang w:val="af-ZA"/>
        </w:rPr>
        <w:t xml:space="preserve"> </w:t>
      </w:r>
      <w:r>
        <w:rPr>
          <w:rFonts w:ascii="GHEA Grapalat" w:hAnsi="GHEA Grapalat" w:cs="Times New Roman"/>
          <w:sz w:val="20"/>
          <w:lang w:val="af-ZA"/>
        </w:rPr>
        <w:t>հասցեում,</w:t>
      </w:r>
    </w:p>
    <w:p w:rsidR="006E5207" w:rsidRDefault="006E5207" w:rsidP="00521ECD">
      <w:pPr>
        <w:pStyle w:val="af6"/>
        <w:spacing w:after="0" w:line="240" w:lineRule="auto"/>
        <w:rPr>
          <w:rFonts w:ascii="GHEA Grapalat" w:hAnsi="GHEA Grapalat" w:cs="Times New Roman"/>
          <w:sz w:val="20"/>
          <w:lang w:val="af-ZA"/>
        </w:rPr>
      </w:pPr>
      <w:r>
        <w:rPr>
          <w:rFonts w:ascii="GHEA Grapalat" w:hAnsi="GHEA Grapalat" w:cs="Times New Roman"/>
          <w:sz w:val="20"/>
          <w:lang w:val="af-ZA"/>
        </w:rPr>
        <w:t xml:space="preserve">հայտարարում է </w:t>
      </w:r>
      <w:r w:rsidR="00521ECD">
        <w:rPr>
          <w:rFonts w:ascii="GHEA Grapalat" w:hAnsi="GHEA Grapalat" w:cs="Times New Roman"/>
          <w:sz w:val="20"/>
          <w:lang w:val="af-ZA"/>
        </w:rPr>
        <w:t>գնանշման հարցման ընթացակարգ</w:t>
      </w:r>
      <w:r>
        <w:rPr>
          <w:rFonts w:ascii="GHEA Grapalat" w:hAnsi="GHEA Grapalat" w:cs="Times New Roman"/>
          <w:sz w:val="20"/>
          <w:lang w:val="af-ZA"/>
        </w:rPr>
        <w:t>, որն իրականացվում է մեկ փուլով:</w:t>
      </w:r>
    </w:p>
    <w:p w:rsidR="006E5207" w:rsidRDefault="006E5207" w:rsidP="006E5207">
      <w:pPr>
        <w:pStyle w:val="af6"/>
        <w:spacing w:after="0" w:line="240" w:lineRule="auto"/>
        <w:ind w:firstLine="0"/>
        <w:rPr>
          <w:rFonts w:ascii="GHEA Grapalat" w:hAnsi="GHEA Grapalat" w:cs="Times New Roman"/>
          <w:sz w:val="20"/>
          <w:lang w:val="af-ZA"/>
        </w:rPr>
      </w:pPr>
      <w:r>
        <w:rPr>
          <w:rFonts w:ascii="GHEA Grapalat" w:hAnsi="GHEA Grapalat" w:cs="Times New Roman"/>
          <w:sz w:val="20"/>
          <w:lang w:val="af-ZA"/>
        </w:rPr>
        <w:tab/>
      </w:r>
      <w:bookmarkStart w:id="0" w:name="_Hlk23167417"/>
      <w:r>
        <w:rPr>
          <w:rFonts w:ascii="GHEA Grapalat" w:hAnsi="GHEA Grapalat" w:cs="Times New Roman"/>
          <w:sz w:val="20"/>
          <w:lang w:val="af-ZA"/>
        </w:rPr>
        <w:t>Սույն ընթացակարգի</w:t>
      </w:r>
      <w:bookmarkEnd w:id="0"/>
      <w:r>
        <w:rPr>
          <w:rFonts w:ascii="GHEA Grapalat" w:hAnsi="GHEA Grapalat" w:cs="Times New Roman"/>
          <w:sz w:val="20"/>
          <w:lang w:val="af-ZA"/>
        </w:rPr>
        <w:t xml:space="preserve"> արդյունքում </w:t>
      </w:r>
      <w:r>
        <w:rPr>
          <w:rFonts w:ascii="GHEA Grapalat" w:hAnsi="GHEA Grapalat" w:cs="Times New Roman"/>
          <w:sz w:val="20"/>
          <w:lang w:val="hy-AM"/>
        </w:rPr>
        <w:t>ընտրված</w:t>
      </w:r>
      <w:r>
        <w:rPr>
          <w:rFonts w:ascii="GHEA Grapalat" w:hAnsi="GHEA Grapalat" w:cs="Times New Roman"/>
          <w:sz w:val="20"/>
          <w:lang w:val="af-ZA"/>
        </w:rPr>
        <w:t xml:space="preserve"> մասնակցին սահմանված կարգով կառաջարկվի կնքել </w:t>
      </w:r>
      <w:r w:rsidR="00521ECD">
        <w:rPr>
          <w:rFonts w:ascii="GHEA Grapalat" w:hAnsi="GHEA Grapalat" w:cs="Times New Roman"/>
          <w:sz w:val="20"/>
          <w:lang w:val="af-ZA"/>
        </w:rPr>
        <w:t>սննդամթերքի</w:t>
      </w:r>
      <w:r>
        <w:rPr>
          <w:rFonts w:ascii="GHEA Grapalat" w:hAnsi="GHEA Grapalat" w:cs="Times New Roman"/>
          <w:sz w:val="20"/>
          <w:lang w:val="af-ZA"/>
        </w:rPr>
        <w:t xml:space="preserve">  մատակարարման պայմանագիր (այսուհետ` պայմանագիր)։ </w:t>
      </w:r>
    </w:p>
    <w:p w:rsidR="006E5207" w:rsidRDefault="006E5207" w:rsidP="006E5207">
      <w:pPr>
        <w:pStyle w:val="af6"/>
        <w:spacing w:after="0" w:line="240" w:lineRule="auto"/>
        <w:ind w:firstLine="0"/>
        <w:rPr>
          <w:rFonts w:ascii="GHEA Grapalat" w:hAnsi="GHEA Grapalat" w:cs="Times New Roman"/>
          <w:sz w:val="20"/>
          <w:lang w:val="af-ZA"/>
        </w:rPr>
      </w:pPr>
      <w:r>
        <w:rPr>
          <w:rFonts w:ascii="GHEA Grapalat" w:hAnsi="GHEA Grapalat" w:cs="Times New Roman"/>
          <w:sz w:val="20"/>
          <w:lang w:val="af-ZA"/>
        </w:rPr>
        <w:tab/>
      </w:r>
      <w:r w:rsidR="00521ECD">
        <w:rPr>
          <w:rFonts w:ascii="GHEA Grapalat" w:hAnsi="GHEA Grapalat" w:cs="Times New Roman"/>
          <w:sz w:val="16"/>
          <w:szCs w:val="16"/>
          <w:lang w:val="af-ZA"/>
        </w:rPr>
        <w:t xml:space="preserve"> </w:t>
      </w:r>
      <w:r>
        <w:rPr>
          <w:rFonts w:ascii="GHEA Grapalat" w:hAnsi="GHEA Grapalat" w:cs="Times New Roman"/>
          <w:sz w:val="2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6E5207" w:rsidRPr="00521ECD" w:rsidRDefault="006E5207" w:rsidP="006E5207">
      <w:pPr>
        <w:ind w:firstLine="720"/>
        <w:jc w:val="both"/>
        <w:rPr>
          <w:rFonts w:ascii="GHEA Grapalat" w:hAnsi="GHEA Grapalat"/>
          <w:i/>
          <w:sz w:val="20"/>
          <w:szCs w:val="20"/>
          <w:lang w:val="af-ZA"/>
        </w:rPr>
      </w:pPr>
      <w:r w:rsidRPr="00521ECD">
        <w:rPr>
          <w:rFonts w:ascii="GHEA Grapalat" w:hAnsi="GHEA Grapalat"/>
          <w: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6E5207" w:rsidRDefault="006E5207" w:rsidP="006E5207">
      <w:pPr>
        <w:pStyle w:val="af6"/>
        <w:spacing w:after="0" w:line="240" w:lineRule="auto"/>
        <w:ind w:firstLine="720"/>
        <w:rPr>
          <w:rFonts w:ascii="GHEA Grapalat" w:hAnsi="GHEA Grapalat" w:cs="Times New Roman"/>
          <w:sz w:val="20"/>
          <w:szCs w:val="20"/>
          <w:lang w:val="af-ZA"/>
        </w:rPr>
      </w:pPr>
      <w:r>
        <w:rPr>
          <w:rFonts w:ascii="GHEA Grapalat" w:hAnsi="GHEA Grapalat" w:cs="Times New Roman"/>
          <w:sz w:val="20"/>
          <w:lang w:val="af-ZA"/>
        </w:rPr>
        <w:t xml:space="preserve">Ընտրված մասնակիցը որոշվում է </w:t>
      </w:r>
      <w:bookmarkStart w:id="1" w:name="_Hlk23167512"/>
      <w:r>
        <w:rPr>
          <w:rFonts w:ascii="GHEA Grapalat" w:hAnsi="GHEA Grapalat" w:cs="Times New Roman"/>
          <w:sz w:val="20"/>
          <w:lang w:val="af-ZA"/>
        </w:rPr>
        <w:t xml:space="preserve">ոչ գնային պայմաններով բավարար գնահատված </w:t>
      </w:r>
      <w:bookmarkEnd w:id="1"/>
      <w:r>
        <w:rPr>
          <w:rFonts w:ascii="GHEA Grapalat" w:hAnsi="GHEA Grapalat" w:cs="Times New Roman"/>
          <w:sz w:val="2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6E5207" w:rsidRDefault="006E5207" w:rsidP="006E5207">
      <w:pPr>
        <w:pStyle w:val="af6"/>
        <w:spacing w:after="0" w:line="240" w:lineRule="auto"/>
        <w:ind w:firstLine="720"/>
        <w:rPr>
          <w:rFonts w:ascii="GHEA Grapalat" w:hAnsi="GHEA Grapalat" w:cs="Times New Roman"/>
          <w:sz w:val="20"/>
          <w:lang w:val="af-ZA"/>
        </w:rPr>
      </w:pPr>
      <w:r>
        <w:rPr>
          <w:rFonts w:ascii="GHEA Grapalat" w:hAnsi="GHEA Grapalat" w:cs="Times New Roman"/>
          <w:sz w:val="20"/>
          <w:lang w:val="af-ZA"/>
        </w:rPr>
        <w:t>Սույն ընթացակարգի նկատմամբ կիրառվում են Առևտրի համաշխարհային կազմակերպության պետական գնումների համաձայնագրի դրույթները:</w:t>
      </w:r>
      <w:r>
        <w:rPr>
          <w:rStyle w:val="aff1"/>
          <w:rFonts w:ascii="GHEA Grapalat" w:hAnsi="GHEA Grapalat" w:cs="Times New Roman"/>
          <w:sz w:val="20"/>
          <w:lang w:val="af-ZA"/>
        </w:rPr>
        <w:footnoteReference w:id="1"/>
      </w:r>
    </w:p>
    <w:p w:rsidR="006E5207" w:rsidRDefault="006E5207" w:rsidP="006E5207">
      <w:pPr>
        <w:pStyle w:val="af6"/>
        <w:spacing w:after="0" w:line="240" w:lineRule="auto"/>
        <w:ind w:firstLine="720"/>
        <w:rPr>
          <w:rFonts w:ascii="GHEA Grapalat" w:hAnsi="GHEA Grapalat" w:cs="Times New Roman"/>
          <w:sz w:val="20"/>
          <w:lang w:val="af-ZA"/>
        </w:rPr>
      </w:pPr>
      <w:r>
        <w:rPr>
          <w:rFonts w:ascii="GHEA Grapalat" w:hAnsi="GHEA Grapalat" w:cs="Times New Roman"/>
          <w:sz w:val="20"/>
          <w:lang w:val="af-ZA"/>
        </w:rPr>
        <w:t xml:space="preserve">Ընթացակարգի հրավերը թղթային ստանալու համար անհրաժեշտ է դիմել պատվիրատուին, մինչև սույն հայտարարության հրապարակման օրվանից հաշված` </w:t>
      </w:r>
      <w:r>
        <w:rPr>
          <w:rFonts w:ascii="GHEA Grapalat" w:hAnsi="GHEA Grapalat" w:cs="Times New Roman"/>
          <w:sz w:val="20"/>
          <w:u w:val="single"/>
          <w:lang w:val="af-ZA"/>
        </w:rPr>
        <w:t xml:space="preserve"> </w:t>
      </w:r>
      <w:r w:rsidR="00521ECD">
        <w:rPr>
          <w:rFonts w:ascii="GHEA Grapalat" w:hAnsi="GHEA Grapalat" w:cs="Times New Roman"/>
          <w:sz w:val="20"/>
          <w:u w:val="single"/>
          <w:lang w:val="af-ZA"/>
        </w:rPr>
        <w:t>7</w:t>
      </w:r>
      <w:r>
        <w:rPr>
          <w:rFonts w:ascii="GHEA Grapalat" w:hAnsi="GHEA Grapalat" w:cs="Times New Roman"/>
          <w:sz w:val="20"/>
          <w:u w:val="single"/>
          <w:lang w:val="af-ZA"/>
        </w:rPr>
        <w:t xml:space="preserve">  </w:t>
      </w:r>
      <w:r>
        <w:rPr>
          <w:rFonts w:ascii="GHEA Grapalat" w:hAnsi="GHEA Grapalat" w:cs="Times New Roman"/>
          <w:sz w:val="20"/>
          <w:lang w:val="af-ZA"/>
        </w:rPr>
        <w:t xml:space="preserve">-րդ օրը ժամը </w:t>
      </w:r>
      <w:r w:rsidR="00CD11B9">
        <w:rPr>
          <w:rFonts w:ascii="GHEA Grapalat" w:hAnsi="GHEA Grapalat" w:cs="Times New Roman"/>
          <w:sz w:val="20"/>
          <w:lang w:val="af-ZA"/>
        </w:rPr>
        <w:t>15</w:t>
      </w:r>
      <w:r w:rsidR="00521ECD">
        <w:rPr>
          <w:rFonts w:ascii="GHEA Grapalat" w:hAnsi="GHEA Grapalat" w:cs="Times New Roman"/>
          <w:sz w:val="20"/>
          <w:lang w:val="af-ZA"/>
        </w:rPr>
        <w:t>;00</w:t>
      </w:r>
      <w:r>
        <w:rPr>
          <w:rFonts w:ascii="GHEA Grapalat" w:hAnsi="GHEA Grapalat" w:cs="Times New Roman"/>
          <w:sz w:val="20"/>
          <w:lang w:val="af-ZA"/>
        </w:rPr>
        <w:t xml:space="preserve">_-ը։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 օրը </w:t>
      </w:r>
      <w:r w:rsidR="00521ECD">
        <w:rPr>
          <w:rFonts w:ascii="GHEA Grapalat" w:hAnsi="GHEA Grapalat" w:cs="Times New Roman"/>
          <w:sz w:val="20"/>
          <w:lang w:val="af-ZA"/>
        </w:rPr>
        <w:t>;</w:t>
      </w:r>
    </w:p>
    <w:p w:rsidR="006E5207" w:rsidRDefault="006E5207" w:rsidP="006E5207">
      <w:pPr>
        <w:pStyle w:val="af6"/>
        <w:spacing w:after="0" w:line="240" w:lineRule="auto"/>
        <w:ind w:firstLine="720"/>
        <w:rPr>
          <w:rFonts w:ascii="GHEA Grapalat" w:hAnsi="GHEA Grapalat" w:cs="Times New Roman"/>
          <w:sz w:val="20"/>
          <w:lang w:val="af-ZA"/>
        </w:rPr>
      </w:pPr>
      <w:r>
        <w:rPr>
          <w:rFonts w:ascii="GHEA Grapalat" w:hAnsi="GHEA Grapalat" w:cs="Times New Roman"/>
          <w:sz w:val="2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6E5207" w:rsidRDefault="006E5207" w:rsidP="006E5207">
      <w:pPr>
        <w:pStyle w:val="af6"/>
        <w:spacing w:after="0" w:line="240" w:lineRule="auto"/>
        <w:ind w:firstLine="720"/>
        <w:rPr>
          <w:rFonts w:ascii="GHEA Grapalat" w:hAnsi="GHEA Grapalat" w:cs="Times New Roman"/>
          <w:sz w:val="20"/>
          <w:lang w:val="af-ZA"/>
        </w:rPr>
      </w:pPr>
      <w:r>
        <w:rPr>
          <w:rFonts w:ascii="GHEA Grapalat" w:hAnsi="GHEA Grapalat" w:cs="Times New Roman"/>
          <w:sz w:val="20"/>
          <w:lang w:val="af-ZA"/>
        </w:rPr>
        <w:t xml:space="preserve">Հրավեր չստանալը չի սահմանափակում մասնակցի` սույն ընթացակարգին մասնակցելու իրավունքը։ </w:t>
      </w:r>
    </w:p>
    <w:p w:rsidR="006E5207" w:rsidRDefault="006E5207" w:rsidP="00521ECD">
      <w:pPr>
        <w:pStyle w:val="af6"/>
        <w:spacing w:after="0" w:line="240" w:lineRule="auto"/>
        <w:ind w:firstLine="720"/>
        <w:rPr>
          <w:rFonts w:ascii="GHEA Grapalat" w:hAnsi="GHEA Grapalat" w:cs="Times New Roman"/>
          <w:sz w:val="20"/>
          <w:lang w:val="af-ZA"/>
        </w:rPr>
      </w:pPr>
      <w:r>
        <w:rPr>
          <w:rFonts w:ascii="GHEA Grapalat" w:hAnsi="GHEA Grapalat" w:cs="Times New Roman"/>
          <w:sz w:val="20"/>
          <w:lang w:val="af-ZA"/>
        </w:rPr>
        <w:t>Սույն ընթացակարգին մասնակցության հայտերն անհրաժեշտ է ներկայացնել</w:t>
      </w:r>
      <w:r>
        <w:rPr>
          <w:rFonts w:ascii="GHEA Grapalat" w:hAnsi="GHEA Grapalat" w:cs="Times New Roman"/>
          <w:sz w:val="20"/>
          <w:lang w:val="af-ZA" w:eastAsia="ru-RU"/>
        </w:rPr>
        <w:t xml:space="preserve">    </w:t>
      </w:r>
      <w:r w:rsidR="00521ECD">
        <w:rPr>
          <w:rFonts w:ascii="GHEA Grapalat" w:hAnsi="GHEA Grapalat" w:cs="Times New Roman"/>
          <w:sz w:val="20"/>
          <w:lang w:val="af-ZA"/>
        </w:rPr>
        <w:t xml:space="preserve">ՀՀ Արարատի մարզ </w:t>
      </w:r>
      <w:r w:rsidR="002863C3">
        <w:rPr>
          <w:rFonts w:ascii="GHEA Grapalat" w:hAnsi="GHEA Grapalat" w:cs="Times New Roman"/>
          <w:sz w:val="20"/>
          <w:lang w:val="af-ZA"/>
        </w:rPr>
        <w:t>Դիմիտրով</w:t>
      </w:r>
      <w:r w:rsidR="00521ECD">
        <w:rPr>
          <w:rFonts w:ascii="GHEA Grapalat" w:hAnsi="GHEA Grapalat" w:cs="Times New Roman"/>
          <w:sz w:val="20"/>
          <w:lang w:val="af-ZA"/>
        </w:rPr>
        <w:t xml:space="preserve"> համայնք,</w:t>
      </w:r>
      <w:r>
        <w:rPr>
          <w:rFonts w:ascii="GHEA Grapalat" w:hAnsi="GHEA Grapalat" w:cs="Times New Roman"/>
          <w:sz w:val="20"/>
          <w:lang w:val="af-ZA"/>
        </w:rPr>
        <w:t xml:space="preserve"> </w:t>
      </w:r>
      <w:r w:rsidR="004C5BE6">
        <w:rPr>
          <w:rFonts w:ascii="Cambria Math" w:hAnsi="Cambria Math" w:cs="Cambria Math"/>
          <w:sz w:val="20"/>
          <w:lang w:val="af-ZA"/>
        </w:rPr>
        <w:t>․</w:t>
      </w:r>
      <w:r w:rsidR="004C5BE6">
        <w:rPr>
          <w:rFonts w:ascii="GHEA Grapalat" w:hAnsi="GHEA Grapalat" w:cs="Times New Roman"/>
          <w:sz w:val="20"/>
          <w:lang w:val="af-ZA"/>
        </w:rPr>
        <w:t>Դիմիտրովի</w:t>
      </w:r>
      <w:r w:rsidR="00521ECD">
        <w:rPr>
          <w:rFonts w:ascii="GHEA Grapalat" w:hAnsi="GHEA Grapalat" w:cs="Times New Roman"/>
          <w:sz w:val="20"/>
          <w:lang w:val="af-ZA"/>
        </w:rPr>
        <w:t xml:space="preserve"> միջնակարգ դպրոց ՊՈԱԿ </w:t>
      </w:r>
      <w:r w:rsidR="009E63E3">
        <w:rPr>
          <w:rFonts w:ascii="GHEA Grapalat" w:hAnsi="GHEA Grapalat" w:cs="Times New Roman"/>
          <w:sz w:val="20"/>
          <w:lang w:val="af-ZA"/>
        </w:rPr>
        <w:t>Մայակովսկի 43/1</w:t>
      </w:r>
      <w:r w:rsidR="00B001A1">
        <w:rPr>
          <w:rFonts w:ascii="GHEA Grapalat" w:hAnsi="GHEA Grapalat" w:cs="Times New Roman"/>
          <w:sz w:val="20"/>
          <w:lang w:val="af-ZA"/>
        </w:rPr>
        <w:t xml:space="preserve"> </w:t>
      </w:r>
      <w:r>
        <w:rPr>
          <w:rFonts w:ascii="GHEA Grapalat" w:hAnsi="GHEA Grapalat" w:cs="Times New Roman"/>
          <w:sz w:val="20"/>
          <w:lang w:val="af-ZA"/>
        </w:rPr>
        <w:t>հասցեով, փաստաթղթային ձևով</w:t>
      </w:r>
      <w:r>
        <w:rPr>
          <w:rFonts w:ascii="GHEA Grapalat" w:hAnsi="GHEA Grapalat" w:cs="Times New Roman"/>
          <w:sz w:val="20"/>
          <w:lang w:val="af-ZA" w:eastAsia="ru-RU"/>
        </w:rPr>
        <w:t xml:space="preserve"> </w:t>
      </w:r>
      <w:r>
        <w:rPr>
          <w:rFonts w:ascii="GHEA Grapalat" w:hAnsi="GHEA Grapalat" w:cs="Times New Roman"/>
          <w:sz w:val="20"/>
          <w:lang w:val="af-ZA"/>
        </w:rPr>
        <w:t xml:space="preserve">մինչև սույն հայտարարության հրապարակման օրվանից հաշված </w:t>
      </w:r>
      <w:r w:rsidR="00521ECD">
        <w:rPr>
          <w:rFonts w:ascii="GHEA Grapalat" w:hAnsi="GHEA Grapalat" w:cs="Times New Roman"/>
          <w:sz w:val="20"/>
          <w:u w:val="single"/>
          <w:lang w:val="af-ZA"/>
        </w:rPr>
        <w:t>7</w:t>
      </w:r>
      <w:r>
        <w:rPr>
          <w:rFonts w:ascii="GHEA Grapalat" w:hAnsi="GHEA Grapalat" w:cs="Times New Roman"/>
          <w:sz w:val="20"/>
          <w:lang w:val="af-ZA"/>
        </w:rPr>
        <w:t xml:space="preserve">-րդ օրվա ժամը </w:t>
      </w:r>
      <w:r>
        <w:rPr>
          <w:rFonts w:ascii="GHEA Grapalat" w:hAnsi="GHEA Grapalat" w:cs="Times New Roman"/>
          <w:sz w:val="20"/>
          <w:u w:val="single"/>
          <w:lang w:val="af-ZA"/>
        </w:rPr>
        <w:t xml:space="preserve"> </w:t>
      </w:r>
      <w:r w:rsidR="004240EF">
        <w:rPr>
          <w:rFonts w:ascii="GHEA Grapalat" w:hAnsi="GHEA Grapalat" w:cs="Times New Roman"/>
          <w:sz w:val="20"/>
          <w:u w:val="single"/>
          <w:lang w:val="af-ZA"/>
        </w:rPr>
        <w:t>1</w:t>
      </w:r>
      <w:r w:rsidR="004C5BE6" w:rsidRPr="004C5BE6">
        <w:rPr>
          <w:rFonts w:ascii="GHEA Grapalat" w:hAnsi="GHEA Grapalat" w:cs="Times New Roman"/>
          <w:sz w:val="20"/>
          <w:u w:val="single"/>
          <w:lang w:val="af-ZA"/>
        </w:rPr>
        <w:t>5</w:t>
      </w:r>
      <w:r w:rsidR="00521ECD">
        <w:rPr>
          <w:rFonts w:ascii="GHEA Grapalat" w:hAnsi="GHEA Grapalat" w:cs="Times New Roman"/>
          <w:sz w:val="20"/>
          <w:u w:val="single"/>
          <w:lang w:val="af-ZA"/>
        </w:rPr>
        <w:t>;00</w:t>
      </w:r>
      <w:r>
        <w:rPr>
          <w:rFonts w:ascii="GHEA Grapalat" w:hAnsi="GHEA Grapalat" w:cs="Times New Roman"/>
          <w:sz w:val="20"/>
          <w:lang w:val="af-ZA"/>
        </w:rPr>
        <w:t xml:space="preserve">-ը: </w:t>
      </w:r>
    </w:p>
    <w:p w:rsidR="006E5207" w:rsidRDefault="006E5207" w:rsidP="006E5207">
      <w:pPr>
        <w:pStyle w:val="af6"/>
        <w:spacing w:after="0" w:line="240" w:lineRule="auto"/>
        <w:ind w:firstLine="708"/>
        <w:rPr>
          <w:rFonts w:ascii="GHEA Grapalat" w:hAnsi="GHEA Grapalat" w:cs="Times New Roman"/>
          <w:sz w:val="20"/>
          <w:lang w:val="af-ZA"/>
        </w:rPr>
      </w:pPr>
      <w:r>
        <w:rPr>
          <w:rFonts w:ascii="GHEA Grapalat" w:hAnsi="GHEA Grapalat" w:cs="Times New Roman"/>
          <w:sz w:val="20"/>
          <w:lang w:val="af-ZA"/>
        </w:rPr>
        <w:t xml:space="preserve">Հայտերը, հայերենից բացի, կարող են ներկայացվել նաև անգլերեն կամ ռուսերեն: </w:t>
      </w:r>
    </w:p>
    <w:p w:rsidR="006E5207" w:rsidRDefault="006E5207" w:rsidP="006E5207">
      <w:pPr>
        <w:pStyle w:val="af6"/>
        <w:spacing w:after="0" w:line="240" w:lineRule="auto"/>
        <w:ind w:firstLine="708"/>
        <w:rPr>
          <w:rFonts w:ascii="GHEA Grapalat" w:hAnsi="GHEA Grapalat" w:cs="Times New Roman"/>
          <w:sz w:val="20"/>
          <w:lang w:val="af-ZA"/>
        </w:rPr>
      </w:pPr>
      <w:r w:rsidRPr="00B7063D">
        <w:rPr>
          <w:rFonts w:ascii="GHEA Grapalat" w:hAnsi="GHEA Grapalat" w:cs="Times New Roman"/>
          <w:sz w:val="20"/>
          <w:lang w:val="af-ZA"/>
        </w:rPr>
        <w:t xml:space="preserve">Հայտերի բացումը տեղի կունենա </w:t>
      </w:r>
      <w:r w:rsidR="00521ECD" w:rsidRPr="00B7063D">
        <w:rPr>
          <w:rFonts w:ascii="GHEA Grapalat" w:hAnsi="GHEA Grapalat" w:cs="Times New Roman"/>
          <w:sz w:val="20"/>
          <w:lang w:val="af-ZA"/>
        </w:rPr>
        <w:t xml:space="preserve">ՀՀ Արարատի մարզ </w:t>
      </w:r>
      <w:r w:rsidR="002863C3">
        <w:rPr>
          <w:rFonts w:ascii="GHEA Grapalat" w:hAnsi="GHEA Grapalat" w:cs="Times New Roman"/>
          <w:sz w:val="20"/>
          <w:lang w:val="af-ZA"/>
        </w:rPr>
        <w:t>Դիմիտրով</w:t>
      </w:r>
      <w:r w:rsidR="00521ECD" w:rsidRPr="00B7063D">
        <w:rPr>
          <w:rFonts w:ascii="GHEA Grapalat" w:hAnsi="GHEA Grapalat" w:cs="Times New Roman"/>
          <w:sz w:val="20"/>
          <w:lang w:val="af-ZA"/>
        </w:rPr>
        <w:t xml:space="preserve"> համայնք</w:t>
      </w:r>
      <w:r w:rsidR="00B001A1" w:rsidRPr="00B7063D">
        <w:rPr>
          <w:rFonts w:ascii="GHEA Grapalat" w:hAnsi="GHEA Grapalat" w:cs="Times New Roman"/>
          <w:sz w:val="20"/>
          <w:lang w:val="af-ZA"/>
        </w:rPr>
        <w:t xml:space="preserve"> </w:t>
      </w:r>
      <w:r w:rsidR="00521ECD" w:rsidRPr="00B7063D">
        <w:rPr>
          <w:rFonts w:ascii="GHEA Grapalat" w:hAnsi="GHEA Grapalat" w:cs="Times New Roman"/>
          <w:sz w:val="20"/>
          <w:lang w:val="af-ZA"/>
        </w:rPr>
        <w:t xml:space="preserve">, </w:t>
      </w:r>
      <w:r w:rsidR="004C5BE6">
        <w:rPr>
          <w:rFonts w:ascii="GHEA Grapalat" w:hAnsi="GHEA Grapalat" w:cs="Times New Roman"/>
          <w:sz w:val="20"/>
          <w:lang w:val="af-ZA"/>
        </w:rPr>
        <w:t>Դիմիտրովի</w:t>
      </w:r>
      <w:r w:rsidR="00521ECD" w:rsidRPr="00B7063D">
        <w:rPr>
          <w:rFonts w:ascii="GHEA Grapalat" w:hAnsi="GHEA Grapalat" w:cs="Times New Roman"/>
          <w:sz w:val="20"/>
          <w:lang w:val="af-ZA"/>
        </w:rPr>
        <w:t xml:space="preserve"> միջնակարգ դպրոց ՊՈԱԿ </w:t>
      </w:r>
      <w:r w:rsidR="00471F1E">
        <w:rPr>
          <w:rFonts w:ascii="GHEA Grapalat" w:hAnsi="GHEA Grapalat" w:cs="Times New Roman"/>
          <w:sz w:val="20"/>
          <w:lang w:val="af-ZA"/>
        </w:rPr>
        <w:t>Գ.</w:t>
      </w:r>
      <w:r w:rsidR="004C5BE6">
        <w:rPr>
          <w:rFonts w:asciiTheme="minorHAnsi" w:hAnsiTheme="minorHAnsi" w:cs="Times New Roman"/>
          <w:sz w:val="20"/>
          <w:lang w:val="hy-AM"/>
        </w:rPr>
        <w:t xml:space="preserve">, </w:t>
      </w:r>
      <w:r w:rsidR="00471F1E">
        <w:rPr>
          <w:rFonts w:ascii="GHEA Grapalat" w:hAnsi="GHEA Grapalat" w:cs="Times New Roman"/>
          <w:sz w:val="20"/>
          <w:lang w:val="af-ZA"/>
        </w:rPr>
        <w:t xml:space="preserve"> Դիմիտրովի  միջն.  դպրոցի  շենք</w:t>
      </w:r>
      <w:r w:rsidR="00B001A1" w:rsidRPr="00B7063D">
        <w:rPr>
          <w:rFonts w:ascii="GHEA Grapalat" w:hAnsi="GHEA Grapalat" w:cs="Times New Roman"/>
          <w:sz w:val="20"/>
          <w:lang w:val="af-ZA"/>
        </w:rPr>
        <w:t xml:space="preserve"> </w:t>
      </w:r>
      <w:r w:rsidRPr="00B7063D">
        <w:rPr>
          <w:rFonts w:ascii="GHEA Grapalat" w:hAnsi="GHEA Grapalat" w:cs="Times New Roman"/>
          <w:sz w:val="20"/>
          <w:lang w:val="af-ZA"/>
        </w:rPr>
        <w:t xml:space="preserve">հասցեում,  « </w:t>
      </w:r>
      <w:r w:rsidR="00521ECD" w:rsidRPr="00B7063D">
        <w:rPr>
          <w:rFonts w:ascii="GHEA Grapalat" w:hAnsi="GHEA Grapalat" w:cs="Times New Roman"/>
          <w:sz w:val="20"/>
          <w:lang w:val="af-ZA"/>
        </w:rPr>
        <w:t>2019թ » «դեկտեմբերի» «</w:t>
      </w:r>
      <w:r w:rsidR="00471F1E">
        <w:rPr>
          <w:rFonts w:asciiTheme="minorHAnsi" w:hAnsiTheme="minorHAnsi" w:cs="Times New Roman"/>
          <w:sz w:val="20"/>
          <w:lang w:val="hy-AM"/>
        </w:rPr>
        <w:t>1</w:t>
      </w:r>
      <w:r w:rsidR="009E63E3" w:rsidRPr="00CD11B9">
        <w:rPr>
          <w:rFonts w:asciiTheme="minorHAnsi" w:hAnsiTheme="minorHAnsi" w:cs="Times New Roman"/>
          <w:sz w:val="20"/>
          <w:lang w:val="af-ZA"/>
        </w:rPr>
        <w:t>9</w:t>
      </w:r>
      <w:r w:rsidRPr="00B7063D">
        <w:rPr>
          <w:rFonts w:ascii="GHEA Grapalat" w:hAnsi="GHEA Grapalat" w:cs="Times New Roman"/>
          <w:sz w:val="20"/>
          <w:lang w:val="af-ZA"/>
        </w:rPr>
        <w:t>» -ին ժամը</w:t>
      </w:r>
      <w:r w:rsidR="00521ECD" w:rsidRPr="00B7063D">
        <w:rPr>
          <w:rFonts w:ascii="GHEA Grapalat" w:hAnsi="GHEA Grapalat" w:cs="Times New Roman"/>
          <w:sz w:val="20"/>
          <w:lang w:val="af-ZA"/>
        </w:rPr>
        <w:t xml:space="preserve"> 1</w:t>
      </w:r>
      <w:r w:rsidR="00471F1E">
        <w:rPr>
          <w:rFonts w:asciiTheme="minorHAnsi" w:hAnsiTheme="minorHAnsi" w:cs="Times New Roman"/>
          <w:sz w:val="20"/>
          <w:lang w:val="hy-AM"/>
        </w:rPr>
        <w:t>5</w:t>
      </w:r>
      <w:r w:rsidR="00CD11B9">
        <w:rPr>
          <w:rFonts w:ascii="GHEA Grapalat" w:hAnsi="GHEA Grapalat" w:cs="Times New Roman"/>
          <w:sz w:val="20"/>
          <w:lang w:val="af-ZA"/>
        </w:rPr>
        <w:t>:</w:t>
      </w:r>
      <w:r w:rsidR="00521ECD" w:rsidRPr="00B7063D">
        <w:rPr>
          <w:rFonts w:ascii="GHEA Grapalat" w:hAnsi="GHEA Grapalat" w:cs="Times New Roman"/>
          <w:sz w:val="20"/>
          <w:lang w:val="af-ZA"/>
        </w:rPr>
        <w:t>00</w:t>
      </w:r>
      <w:r w:rsidRPr="00B7063D">
        <w:rPr>
          <w:rFonts w:ascii="GHEA Grapalat" w:hAnsi="GHEA Grapalat" w:cs="Times New Roman"/>
          <w:sz w:val="20"/>
          <w:lang w:val="af-ZA"/>
        </w:rPr>
        <w:t>_-ի</w:t>
      </w:r>
      <w:r>
        <w:rPr>
          <w:rFonts w:ascii="GHEA Grapalat" w:hAnsi="GHEA Grapalat" w:cs="Times New Roman"/>
          <w:sz w:val="20"/>
          <w:lang w:val="af-ZA"/>
        </w:rPr>
        <w:t xml:space="preserve">ն։   </w:t>
      </w:r>
    </w:p>
    <w:p w:rsidR="006E5207" w:rsidRDefault="006E5207" w:rsidP="006E5207">
      <w:pPr>
        <w:pStyle w:val="af6"/>
        <w:spacing w:after="0" w:line="240" w:lineRule="auto"/>
        <w:ind w:firstLine="720"/>
        <w:rPr>
          <w:rFonts w:ascii="GHEA Grapalat" w:hAnsi="GHEA Grapalat" w:cs="Times New Roman"/>
          <w:sz w:val="20"/>
          <w:lang w:val="af-ZA"/>
        </w:rPr>
      </w:pPr>
      <w:r>
        <w:rPr>
          <w:rFonts w:ascii="GHEA Grapalat" w:hAnsi="GHEA Grapalat" w:cs="Times New Roman"/>
          <w:sz w:val="20"/>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մրցույթի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6E5207" w:rsidRDefault="006E5207" w:rsidP="006E5207">
      <w:pPr>
        <w:pStyle w:val="af6"/>
        <w:spacing w:after="0" w:line="240" w:lineRule="auto"/>
        <w:ind w:firstLine="720"/>
        <w:rPr>
          <w:rFonts w:ascii="GHEA Grapalat" w:hAnsi="GHEA Grapalat" w:cs="Times New Roman"/>
          <w:sz w:val="20"/>
          <w:lang w:val="af-ZA"/>
        </w:rPr>
      </w:pPr>
      <w:r>
        <w:rPr>
          <w:rFonts w:ascii="GHEA Grapalat" w:hAnsi="GHEA Grapalat" w:cs="Times New Roman"/>
          <w:sz w:val="20"/>
          <w:lang w:val="af-ZA"/>
        </w:rPr>
        <w:t>Սույն հայտարարության հետ կապված լրացուցիչ տեղեկություններ ստանալու համար կարող եք դիմել գնահատող հանձնաժողովի քարտուղար `</w:t>
      </w:r>
      <w:r w:rsidR="00471F1E">
        <w:rPr>
          <w:rFonts w:ascii="GHEA Grapalat" w:hAnsi="GHEA Grapalat" w:cs="Times New Roman"/>
          <w:sz w:val="20"/>
          <w:u w:val="single"/>
          <w:lang w:val="af-ZA"/>
        </w:rPr>
        <w:t>Ն</w:t>
      </w:r>
      <w:r w:rsidR="00471F1E">
        <w:rPr>
          <w:rFonts w:ascii="Cambria Math" w:hAnsi="Cambria Math" w:cs="Cambria Math"/>
          <w:sz w:val="20"/>
          <w:u w:val="single"/>
          <w:lang w:val="af-ZA"/>
        </w:rPr>
        <w:t>․</w:t>
      </w:r>
      <w:r w:rsidR="00471F1E">
        <w:rPr>
          <w:rFonts w:ascii="GHEA Grapalat" w:hAnsi="GHEA Grapalat" w:cs="Times New Roman"/>
          <w:sz w:val="20"/>
          <w:u w:val="single"/>
          <w:lang w:val="af-ZA"/>
        </w:rPr>
        <w:t xml:space="preserve"> Ստեփանյան</w:t>
      </w:r>
      <w:r>
        <w:rPr>
          <w:rFonts w:ascii="GHEA Grapalat" w:hAnsi="GHEA Grapalat" w:cs="Times New Roman"/>
          <w:sz w:val="20"/>
          <w:lang w:val="af-ZA"/>
        </w:rPr>
        <w:t>ին</w:t>
      </w:r>
    </w:p>
    <w:p w:rsidR="006E5207" w:rsidRDefault="006E5207" w:rsidP="006E5207">
      <w:pPr>
        <w:pStyle w:val="af6"/>
        <w:spacing w:after="0" w:line="240" w:lineRule="auto"/>
        <w:ind w:firstLine="0"/>
        <w:rPr>
          <w:rFonts w:ascii="GHEA Grapalat" w:hAnsi="GHEA Grapalat" w:cs="Times New Roman"/>
          <w:sz w:val="20"/>
          <w:lang w:val="af-ZA"/>
        </w:rPr>
      </w:pPr>
      <w:r>
        <w:rPr>
          <w:rFonts w:ascii="GHEA Grapalat" w:hAnsi="GHEA Grapalat" w:cs="Times New Roman"/>
          <w:sz w:val="20"/>
          <w:lang w:val="af-ZA"/>
        </w:rPr>
        <w:tab/>
      </w:r>
      <w:r>
        <w:rPr>
          <w:rFonts w:ascii="GHEA Grapalat" w:hAnsi="GHEA Grapalat" w:cs="Times New Roman"/>
          <w:sz w:val="20"/>
          <w:lang w:val="af-ZA"/>
        </w:rPr>
        <w:tab/>
      </w:r>
      <w:r>
        <w:rPr>
          <w:rFonts w:ascii="GHEA Grapalat" w:hAnsi="GHEA Grapalat" w:cs="Times New Roman"/>
          <w:sz w:val="20"/>
          <w:lang w:val="af-ZA"/>
        </w:rPr>
        <w:tab/>
      </w:r>
      <w:r>
        <w:rPr>
          <w:rFonts w:ascii="GHEA Grapalat" w:hAnsi="GHEA Grapalat" w:cs="Times New Roman"/>
          <w:sz w:val="20"/>
          <w:lang w:val="af-ZA"/>
        </w:rPr>
        <w:tab/>
      </w:r>
      <w:r>
        <w:rPr>
          <w:rFonts w:ascii="GHEA Grapalat" w:hAnsi="GHEA Grapalat" w:cs="Times New Roman"/>
          <w:sz w:val="20"/>
          <w:lang w:val="af-ZA"/>
        </w:rPr>
        <w:tab/>
      </w:r>
      <w:r w:rsidR="00521ECD">
        <w:rPr>
          <w:rFonts w:ascii="GHEA Grapalat" w:hAnsi="GHEA Grapalat" w:cs="Times New Roman"/>
          <w:sz w:val="16"/>
          <w:szCs w:val="16"/>
          <w:lang w:val="af-ZA"/>
        </w:rPr>
        <w:t xml:space="preserve"> </w:t>
      </w:r>
    </w:p>
    <w:p w:rsidR="00521ECD" w:rsidRDefault="00521ECD" w:rsidP="00521ECD">
      <w:pPr>
        <w:pStyle w:val="af6"/>
        <w:spacing w:after="0" w:line="240" w:lineRule="auto"/>
        <w:rPr>
          <w:rFonts w:ascii="GHEA Grapalat" w:hAnsi="GHEA Grapalat"/>
          <w:sz w:val="20"/>
          <w:szCs w:val="20"/>
          <w:u w:val="single"/>
          <w:lang w:val="af-ZA"/>
        </w:rPr>
      </w:pPr>
      <w:r>
        <w:rPr>
          <w:rFonts w:ascii="GHEA Grapalat" w:hAnsi="GHEA Grapalat"/>
          <w:sz w:val="20"/>
          <w:szCs w:val="20"/>
          <w:lang w:val="af-ZA"/>
        </w:rPr>
        <w:t xml:space="preserve">                                                    </w:t>
      </w:r>
      <w:r w:rsidRPr="00521ECD">
        <w:rPr>
          <w:rFonts w:ascii="GHEA Grapalat" w:hAnsi="GHEA Grapalat"/>
          <w:sz w:val="20"/>
          <w:szCs w:val="20"/>
          <w:lang w:val="af-ZA"/>
        </w:rPr>
        <w:t xml:space="preserve">Հեռախոս </w:t>
      </w:r>
      <w:r w:rsidR="00471F1E">
        <w:rPr>
          <w:rFonts w:ascii="GHEA Grapalat" w:hAnsi="GHEA Grapalat"/>
          <w:sz w:val="20"/>
          <w:szCs w:val="20"/>
          <w:u w:val="single"/>
          <w:lang w:val="af-ZA"/>
        </w:rPr>
        <w:t>077074532</w:t>
      </w:r>
    </w:p>
    <w:p w:rsidR="00521ECD" w:rsidRPr="00521ECD" w:rsidRDefault="00521ECD" w:rsidP="00521ECD">
      <w:pPr>
        <w:pStyle w:val="af6"/>
        <w:spacing w:after="0" w:line="240" w:lineRule="auto"/>
        <w:jc w:val="center"/>
        <w:rPr>
          <w:rFonts w:ascii="GHEA Grapalat" w:hAnsi="GHEA Grapalat"/>
          <w:sz w:val="20"/>
          <w:szCs w:val="20"/>
          <w:lang w:val="af-ZA"/>
        </w:rPr>
      </w:pPr>
      <w:r w:rsidRPr="00521ECD">
        <w:rPr>
          <w:rFonts w:ascii="GHEA Grapalat" w:hAnsi="GHEA Grapalat"/>
          <w:sz w:val="20"/>
          <w:szCs w:val="20"/>
          <w:lang w:val="af-ZA"/>
        </w:rPr>
        <w:t xml:space="preserve">Էլ. փոստ </w:t>
      </w:r>
      <w:r w:rsidRPr="00521ECD">
        <w:rPr>
          <w:rFonts w:ascii="GHEA Grapalat" w:hAnsi="GHEA Grapalat"/>
          <w:lang w:val="hy-AM"/>
        </w:rPr>
        <w:t xml:space="preserve"> </w:t>
      </w:r>
      <w:hyperlink r:id="rId7" w:history="1">
        <w:r w:rsidR="00471F1E">
          <w:rPr>
            <w:rFonts w:ascii="GHEA Grapalat" w:hAnsi="GHEA Grapalat"/>
            <w:color w:val="0000FF"/>
            <w:sz w:val="20"/>
            <w:szCs w:val="20"/>
            <w:u w:val="single"/>
            <w:lang w:val="hy-AM"/>
          </w:rPr>
          <w:t>narinestenyan12@gmail.com</w:t>
        </w:r>
      </w:hyperlink>
    </w:p>
    <w:p w:rsidR="00521ECD" w:rsidRPr="00521ECD" w:rsidRDefault="00521ECD" w:rsidP="00521ECD">
      <w:pPr>
        <w:jc w:val="center"/>
        <w:rPr>
          <w:rFonts w:ascii="GHEA Grapalat" w:hAnsi="GHEA Grapalat" w:cs="Times Armenian"/>
          <w:sz w:val="20"/>
          <w:szCs w:val="20"/>
          <w:lang w:val="af-ZA"/>
        </w:rPr>
      </w:pPr>
      <w:r w:rsidRPr="00521ECD">
        <w:rPr>
          <w:rFonts w:ascii="GHEA Grapalat" w:hAnsi="GHEA Grapalat" w:cs="Times Armenian"/>
          <w:sz w:val="20"/>
          <w:szCs w:val="20"/>
          <w:lang w:val="af-ZA"/>
        </w:rPr>
        <w:t xml:space="preserve">Պատվիրատու   </w:t>
      </w:r>
      <w:r w:rsidRPr="00521ECD">
        <w:rPr>
          <w:rFonts w:ascii="GHEA Grapalat" w:hAnsi="GHEA Grapalat"/>
          <w:sz w:val="20"/>
          <w:szCs w:val="20"/>
          <w:lang w:val="af-ZA"/>
        </w:rPr>
        <w:t xml:space="preserve">&lt;&lt; Արարատի  մարզի </w:t>
      </w:r>
      <w:r w:rsidR="002863C3">
        <w:rPr>
          <w:rFonts w:ascii="GHEA Grapalat" w:hAnsi="GHEA Grapalat" w:cs="Sylfaen"/>
          <w:sz w:val="20"/>
          <w:szCs w:val="20"/>
          <w:lang w:val="hy-AM"/>
        </w:rPr>
        <w:t>Դիմիտրովի</w:t>
      </w:r>
      <w:r w:rsidRPr="00521ECD">
        <w:rPr>
          <w:rFonts w:ascii="GHEA Grapalat" w:hAnsi="GHEA Grapalat" w:cs="Sylfaen"/>
          <w:sz w:val="20"/>
          <w:szCs w:val="20"/>
          <w:lang w:val="hy-AM"/>
        </w:rPr>
        <w:t xml:space="preserve"> միջնակարգ դպրոց</w:t>
      </w:r>
      <w:r w:rsidRPr="00521ECD">
        <w:rPr>
          <w:rFonts w:ascii="GHEA Grapalat" w:hAnsi="GHEA Grapalat" w:cs="Sylfaen"/>
          <w:sz w:val="20"/>
          <w:szCs w:val="20"/>
          <w:lang w:val="af-ZA"/>
        </w:rPr>
        <w:t>&gt;&gt;</w:t>
      </w:r>
      <w:r w:rsidRPr="00521ECD">
        <w:rPr>
          <w:rFonts w:ascii="GHEA Grapalat" w:hAnsi="GHEA Grapalat"/>
          <w:sz w:val="20"/>
          <w:szCs w:val="20"/>
          <w:lang w:val="af-ZA"/>
        </w:rPr>
        <w:t xml:space="preserve">  </w:t>
      </w:r>
      <w:r w:rsidRPr="00521ECD">
        <w:rPr>
          <w:rFonts w:ascii="GHEA Grapalat" w:hAnsi="GHEA Grapalat"/>
          <w:sz w:val="20"/>
          <w:szCs w:val="20"/>
          <w:lang w:val="ru-RU"/>
        </w:rPr>
        <w:t>Պ</w:t>
      </w:r>
      <w:r w:rsidRPr="00521ECD">
        <w:rPr>
          <w:rFonts w:ascii="GHEA Grapalat" w:hAnsi="GHEA Grapalat"/>
          <w:sz w:val="20"/>
          <w:szCs w:val="20"/>
          <w:lang w:val="af-ZA"/>
        </w:rPr>
        <w:t>ՈԱԿ</w:t>
      </w:r>
    </w:p>
    <w:p w:rsidR="006E5207" w:rsidRPr="00521ECD" w:rsidRDefault="006E5207" w:rsidP="00521ECD">
      <w:pPr>
        <w:pStyle w:val="af6"/>
        <w:spacing w:after="0" w:line="240" w:lineRule="auto"/>
        <w:ind w:firstLine="720"/>
        <w:jc w:val="center"/>
        <w:rPr>
          <w:rFonts w:ascii="GHEA Grapalat" w:hAnsi="GHEA Grapalat" w:cs="Sylfaen"/>
          <w:b/>
          <w:lang w:val="af-ZA"/>
        </w:rPr>
      </w:pPr>
    </w:p>
    <w:p w:rsidR="006E5207" w:rsidRDefault="006E5207" w:rsidP="006B258B">
      <w:pPr>
        <w:pStyle w:val="af3"/>
        <w:ind w:right="-7"/>
        <w:rPr>
          <w:rFonts w:ascii="GHEA Grapalat" w:hAnsi="GHEA Grapalat" w:cs="Sylfaen"/>
          <w:i/>
          <w:sz w:val="22"/>
          <w:lang w:val="af-ZA"/>
        </w:rPr>
      </w:pPr>
    </w:p>
    <w:p w:rsidR="00471F1E" w:rsidRDefault="00471F1E" w:rsidP="006B258B">
      <w:pPr>
        <w:ind w:left="1404" w:firstLine="720"/>
        <w:jc w:val="right"/>
        <w:rPr>
          <w:rFonts w:ascii="GHEA Grapalat" w:hAnsi="GHEA Grapalat"/>
          <w:sz w:val="20"/>
          <w:szCs w:val="20"/>
          <w:lang w:val="af-ZA"/>
        </w:rPr>
      </w:pPr>
    </w:p>
    <w:p w:rsidR="00471F1E" w:rsidRDefault="00471F1E" w:rsidP="006B258B">
      <w:pPr>
        <w:ind w:left="1404" w:firstLine="720"/>
        <w:jc w:val="right"/>
        <w:rPr>
          <w:rFonts w:ascii="GHEA Grapalat" w:hAnsi="GHEA Grapalat"/>
          <w:sz w:val="20"/>
          <w:szCs w:val="20"/>
          <w:lang w:val="af-ZA"/>
        </w:rPr>
      </w:pPr>
    </w:p>
    <w:p w:rsidR="00471F1E" w:rsidRDefault="00471F1E" w:rsidP="006B258B">
      <w:pPr>
        <w:ind w:left="1404" w:firstLine="720"/>
        <w:jc w:val="right"/>
        <w:rPr>
          <w:rFonts w:ascii="GHEA Grapalat" w:hAnsi="GHEA Grapalat"/>
          <w:sz w:val="20"/>
          <w:szCs w:val="20"/>
          <w:lang w:val="af-ZA"/>
        </w:rPr>
      </w:pPr>
    </w:p>
    <w:p w:rsidR="00471F1E" w:rsidRDefault="00471F1E" w:rsidP="006B258B">
      <w:pPr>
        <w:ind w:left="1404" w:firstLine="720"/>
        <w:jc w:val="right"/>
        <w:rPr>
          <w:rFonts w:ascii="GHEA Grapalat" w:hAnsi="GHEA Grapalat"/>
          <w:sz w:val="20"/>
          <w:szCs w:val="20"/>
          <w:lang w:val="af-ZA"/>
        </w:rPr>
      </w:pPr>
    </w:p>
    <w:p w:rsidR="00471F1E" w:rsidRDefault="00471F1E" w:rsidP="006B258B">
      <w:pPr>
        <w:ind w:left="1404" w:firstLine="720"/>
        <w:jc w:val="right"/>
        <w:rPr>
          <w:rFonts w:ascii="GHEA Grapalat" w:hAnsi="GHEA Grapalat"/>
          <w:sz w:val="20"/>
          <w:szCs w:val="20"/>
          <w:lang w:val="af-ZA"/>
        </w:rPr>
      </w:pPr>
    </w:p>
    <w:p w:rsidR="00471F1E" w:rsidRDefault="00471F1E" w:rsidP="006B258B">
      <w:pPr>
        <w:ind w:left="1404" w:firstLine="720"/>
        <w:jc w:val="right"/>
        <w:rPr>
          <w:rFonts w:ascii="GHEA Grapalat" w:hAnsi="GHEA Grapalat"/>
          <w:sz w:val="20"/>
          <w:szCs w:val="20"/>
          <w:lang w:val="af-ZA"/>
        </w:rPr>
      </w:pPr>
    </w:p>
    <w:p w:rsidR="00471F1E" w:rsidRDefault="00471F1E" w:rsidP="006B258B">
      <w:pPr>
        <w:ind w:left="1404" w:firstLine="720"/>
        <w:jc w:val="right"/>
        <w:rPr>
          <w:rFonts w:ascii="GHEA Grapalat" w:hAnsi="GHEA Grapalat"/>
          <w:sz w:val="20"/>
          <w:szCs w:val="20"/>
          <w:lang w:val="af-ZA"/>
        </w:rPr>
      </w:pPr>
    </w:p>
    <w:p w:rsidR="00471F1E" w:rsidRDefault="00471F1E" w:rsidP="006B258B">
      <w:pPr>
        <w:ind w:left="1404" w:firstLine="720"/>
        <w:jc w:val="right"/>
        <w:rPr>
          <w:rFonts w:ascii="GHEA Grapalat" w:hAnsi="GHEA Grapalat"/>
          <w:sz w:val="20"/>
          <w:szCs w:val="20"/>
          <w:lang w:val="af-ZA"/>
        </w:rPr>
      </w:pPr>
    </w:p>
    <w:p w:rsidR="00471F1E" w:rsidRDefault="00471F1E" w:rsidP="006B258B">
      <w:pPr>
        <w:ind w:left="1404" w:firstLine="720"/>
        <w:jc w:val="right"/>
        <w:rPr>
          <w:rFonts w:ascii="GHEA Grapalat" w:hAnsi="GHEA Grapalat"/>
          <w:sz w:val="20"/>
          <w:szCs w:val="20"/>
          <w:lang w:val="af-ZA"/>
        </w:rPr>
      </w:pPr>
    </w:p>
    <w:p w:rsidR="00471F1E" w:rsidRDefault="00471F1E" w:rsidP="006B258B">
      <w:pPr>
        <w:ind w:left="1404" w:firstLine="720"/>
        <w:jc w:val="right"/>
        <w:rPr>
          <w:rFonts w:ascii="GHEA Grapalat" w:hAnsi="GHEA Grapalat"/>
          <w:sz w:val="20"/>
          <w:szCs w:val="20"/>
          <w:lang w:val="af-ZA"/>
        </w:rPr>
      </w:pPr>
    </w:p>
    <w:p w:rsidR="00471F1E" w:rsidRDefault="00471F1E" w:rsidP="006B258B">
      <w:pPr>
        <w:ind w:left="1404" w:firstLine="720"/>
        <w:jc w:val="right"/>
        <w:rPr>
          <w:rFonts w:ascii="GHEA Grapalat" w:hAnsi="GHEA Grapalat"/>
          <w:sz w:val="20"/>
          <w:szCs w:val="20"/>
          <w:lang w:val="af-ZA"/>
        </w:rPr>
      </w:pPr>
    </w:p>
    <w:p w:rsidR="00471F1E" w:rsidRDefault="00471F1E" w:rsidP="006B258B">
      <w:pPr>
        <w:ind w:left="1404" w:firstLine="720"/>
        <w:jc w:val="right"/>
        <w:rPr>
          <w:rFonts w:ascii="GHEA Grapalat" w:hAnsi="GHEA Grapalat"/>
          <w:sz w:val="20"/>
          <w:szCs w:val="20"/>
          <w:lang w:val="af-ZA"/>
        </w:rPr>
      </w:pPr>
    </w:p>
    <w:p w:rsidR="006B258B" w:rsidRPr="006B258B" w:rsidRDefault="006B258B" w:rsidP="006B258B">
      <w:pPr>
        <w:ind w:left="1404" w:firstLine="720"/>
        <w:jc w:val="right"/>
        <w:rPr>
          <w:rFonts w:ascii="GHEA Grapalat" w:hAnsi="GHEA Grapalat"/>
          <w:sz w:val="20"/>
          <w:szCs w:val="20"/>
          <w:lang w:val="af-ZA"/>
        </w:rPr>
      </w:pPr>
      <w:r w:rsidRPr="006B258B">
        <w:rPr>
          <w:rFonts w:ascii="GHEA Grapalat" w:hAnsi="GHEA Grapalat"/>
          <w:sz w:val="20"/>
          <w:szCs w:val="20"/>
          <w:lang w:val="af-ZA"/>
        </w:rPr>
        <w:lastRenderedPageBreak/>
        <w:t xml:space="preserve">Annex No. </w:t>
      </w:r>
      <w:r w:rsidRPr="00D45C73">
        <w:rPr>
          <w:rFonts w:ascii="GHEA Grapalat" w:hAnsi="GHEA Grapalat"/>
          <w:sz w:val="20"/>
          <w:szCs w:val="20"/>
          <w:lang w:val="af-ZA"/>
        </w:rPr>
        <w:t>7</w:t>
      </w:r>
    </w:p>
    <w:p w:rsidR="006B258B" w:rsidRPr="006B258B" w:rsidRDefault="006B258B" w:rsidP="006B258B">
      <w:pPr>
        <w:ind w:left="1404" w:firstLine="720"/>
        <w:jc w:val="right"/>
        <w:rPr>
          <w:rFonts w:ascii="GHEA Grapalat" w:hAnsi="GHEA Grapalat"/>
          <w:sz w:val="20"/>
          <w:szCs w:val="20"/>
          <w:lang w:val="af-ZA"/>
        </w:rPr>
      </w:pPr>
      <w:r w:rsidRPr="006B258B">
        <w:rPr>
          <w:rFonts w:ascii="GHEA Grapalat" w:hAnsi="GHEA Grapalat"/>
          <w:sz w:val="20"/>
          <w:szCs w:val="20"/>
          <w:lang w:val="af-ZA"/>
        </w:rPr>
        <w:t>Minister of Finance of the Republic of Armenia</w:t>
      </w:r>
    </w:p>
    <w:p w:rsidR="006B258B" w:rsidRPr="006B258B" w:rsidRDefault="006B258B" w:rsidP="006B258B">
      <w:pPr>
        <w:ind w:left="1404" w:firstLine="720"/>
        <w:jc w:val="right"/>
        <w:rPr>
          <w:rFonts w:ascii="GHEA Grapalat" w:hAnsi="GHEA Grapalat"/>
          <w:sz w:val="20"/>
          <w:szCs w:val="20"/>
          <w:lang w:val="af-ZA"/>
        </w:rPr>
      </w:pPr>
      <w:r w:rsidRPr="00D45C73">
        <w:rPr>
          <w:rFonts w:ascii="GHEA Grapalat" w:hAnsi="GHEA Grapalat"/>
          <w:sz w:val="20"/>
          <w:szCs w:val="20"/>
          <w:lang w:val="af-ZA"/>
        </w:rPr>
        <w:t xml:space="preserve">No. 597-A </w:t>
      </w:r>
      <w:r w:rsidRPr="00FA1819">
        <w:rPr>
          <w:rFonts w:ascii="GHEA Grapalat" w:hAnsi="GHEA Grapalat"/>
          <w:sz w:val="20"/>
          <w:szCs w:val="20"/>
        </w:rPr>
        <w:t xml:space="preserve"> </w:t>
      </w:r>
      <w:r w:rsidRPr="00D45C73">
        <w:rPr>
          <w:rFonts w:ascii="GHEA Grapalat" w:hAnsi="GHEA Grapalat"/>
          <w:sz w:val="20"/>
          <w:szCs w:val="20"/>
          <w:lang w:val="af-ZA"/>
        </w:rPr>
        <w:t xml:space="preserve">of </w:t>
      </w:r>
      <w:r w:rsidRPr="00FA1819">
        <w:rPr>
          <w:rFonts w:ascii="GHEA Grapalat" w:hAnsi="GHEA Grapalat"/>
          <w:sz w:val="20"/>
          <w:szCs w:val="20"/>
        </w:rPr>
        <w:t xml:space="preserve"> november </w:t>
      </w:r>
      <w:r w:rsidRPr="00D45C73">
        <w:rPr>
          <w:rFonts w:ascii="GHEA Grapalat" w:hAnsi="GHEA Grapalat"/>
          <w:sz w:val="20"/>
          <w:szCs w:val="20"/>
          <w:lang w:val="af-ZA"/>
        </w:rPr>
        <w:t xml:space="preserve"> 04, 2019</w:t>
      </w:r>
    </w:p>
    <w:p w:rsidR="006B258B" w:rsidRPr="00FA1819" w:rsidRDefault="006B258B" w:rsidP="006B258B">
      <w:pPr>
        <w:ind w:firstLine="720"/>
        <w:jc w:val="center"/>
        <w:rPr>
          <w:rFonts w:ascii="GHEA Grapalat" w:hAnsi="GHEA Grapalat"/>
          <w:sz w:val="20"/>
          <w:szCs w:val="20"/>
        </w:rPr>
      </w:pPr>
    </w:p>
    <w:p w:rsidR="006B258B" w:rsidRPr="006B258B" w:rsidRDefault="006B258B" w:rsidP="006B258B">
      <w:pPr>
        <w:ind w:firstLine="720"/>
        <w:jc w:val="center"/>
        <w:rPr>
          <w:rFonts w:ascii="GHEA Grapalat" w:hAnsi="GHEA Grapalat"/>
          <w:sz w:val="20"/>
          <w:szCs w:val="20"/>
          <w:lang w:val="en-AU"/>
        </w:rPr>
      </w:pPr>
      <w:r w:rsidRPr="006B258B">
        <w:rPr>
          <w:rFonts w:ascii="GHEA Grapalat" w:hAnsi="GHEA Grapalat"/>
          <w:sz w:val="20"/>
          <w:szCs w:val="20"/>
          <w:lang w:val="en-AU"/>
        </w:rPr>
        <w:t>NOTICE</w:t>
      </w:r>
    </w:p>
    <w:p w:rsidR="006B258B" w:rsidRPr="006B258B" w:rsidRDefault="006B258B" w:rsidP="006B258B">
      <w:pPr>
        <w:ind w:firstLine="720"/>
        <w:jc w:val="center"/>
        <w:rPr>
          <w:rFonts w:ascii="GHEA Grapalat" w:hAnsi="GHEA Grapalat"/>
          <w:sz w:val="20"/>
          <w:szCs w:val="20"/>
          <w:lang w:val="en-AU"/>
        </w:rPr>
      </w:pPr>
      <w:r w:rsidRPr="006B258B">
        <w:rPr>
          <w:rFonts w:ascii="GHEA Grapalat" w:hAnsi="GHEA Grapalat"/>
          <w:sz w:val="20"/>
          <w:szCs w:val="20"/>
          <w:lang w:val="en-AU"/>
        </w:rPr>
        <w:t>ON PRICE QUOTATION</w:t>
      </w:r>
    </w:p>
    <w:p w:rsidR="006B258B" w:rsidRPr="00FA1819" w:rsidRDefault="006B258B" w:rsidP="006B258B">
      <w:pPr>
        <w:ind w:left="938" w:right="783"/>
        <w:jc w:val="center"/>
        <w:rPr>
          <w:rFonts w:ascii="GHEA Grapalat" w:hAnsi="GHEA Grapalat"/>
          <w:sz w:val="20"/>
          <w:szCs w:val="20"/>
        </w:rPr>
      </w:pPr>
      <w:r w:rsidRPr="006B258B">
        <w:rPr>
          <w:rFonts w:ascii="GHEA Grapalat" w:hAnsi="GHEA Grapalat"/>
          <w:sz w:val="20"/>
          <w:szCs w:val="20"/>
          <w:lang w:val="en-AU"/>
        </w:rPr>
        <w:t xml:space="preserve">This text of the notice is approved by decision of the Price Quotation Commission </w:t>
      </w:r>
      <w:r w:rsidRPr="006B258B">
        <w:rPr>
          <w:rFonts w:ascii="GHEA Grapalat" w:hAnsi="GHEA Grapalat"/>
          <w:i/>
          <w:sz w:val="20"/>
          <w:szCs w:val="20"/>
          <w:lang w:val="en-AU"/>
        </w:rPr>
        <w:t>N</w:t>
      </w:r>
      <w:r w:rsidRPr="006B258B">
        <w:rPr>
          <w:rFonts w:ascii="GHEA Grapalat" w:hAnsi="GHEA Grapalat"/>
          <w:sz w:val="20"/>
          <w:szCs w:val="20"/>
          <w:lang w:val="en-AU"/>
        </w:rPr>
        <w:t xml:space="preserve"> </w:t>
      </w:r>
      <w:proofErr w:type="gramStart"/>
      <w:r w:rsidRPr="006B258B">
        <w:rPr>
          <w:rFonts w:ascii="GHEA Grapalat" w:hAnsi="GHEA Grapalat"/>
          <w:sz w:val="20"/>
          <w:szCs w:val="20"/>
        </w:rPr>
        <w:t>1</w:t>
      </w:r>
      <w:r w:rsidRPr="006B258B">
        <w:rPr>
          <w:rFonts w:ascii="GHEA Grapalat" w:hAnsi="GHEA Grapalat"/>
          <w:sz w:val="20"/>
          <w:szCs w:val="20"/>
          <w:lang w:val="en-AU"/>
        </w:rPr>
        <w:t xml:space="preserve">  of</w:t>
      </w:r>
      <w:proofErr w:type="gramEnd"/>
      <w:r w:rsidRPr="006B258B">
        <w:rPr>
          <w:rFonts w:ascii="GHEA Grapalat" w:hAnsi="GHEA Grapalat"/>
          <w:sz w:val="20"/>
          <w:szCs w:val="20"/>
          <w:lang w:val="en-AU"/>
        </w:rPr>
        <w:t xml:space="preserve"> </w:t>
      </w:r>
    </w:p>
    <w:p w:rsidR="006B258B" w:rsidRPr="006B258B" w:rsidRDefault="00471F1E" w:rsidP="006B258B">
      <w:pPr>
        <w:ind w:left="938" w:right="783"/>
        <w:jc w:val="center"/>
        <w:rPr>
          <w:rFonts w:ascii="GHEA Grapalat" w:hAnsi="GHEA Grapalat"/>
          <w:sz w:val="20"/>
          <w:szCs w:val="20"/>
          <w:lang w:val="en-AU"/>
        </w:rPr>
      </w:pPr>
      <w:r>
        <w:rPr>
          <w:rFonts w:ascii="GHEA Grapalat" w:hAnsi="GHEA Grapalat"/>
          <w:sz w:val="20"/>
          <w:szCs w:val="20"/>
        </w:rPr>
        <w:t>1</w:t>
      </w:r>
      <w:r w:rsidR="009E63E3">
        <w:rPr>
          <w:rFonts w:ascii="GHEA Grapalat" w:hAnsi="GHEA Grapalat"/>
          <w:sz w:val="20"/>
          <w:szCs w:val="20"/>
        </w:rPr>
        <w:t>2</w:t>
      </w:r>
      <w:r>
        <w:rPr>
          <w:rFonts w:ascii="GHEA Grapalat" w:hAnsi="GHEA Grapalat"/>
          <w:sz w:val="20"/>
          <w:szCs w:val="20"/>
        </w:rPr>
        <w:t xml:space="preserve"> </w:t>
      </w:r>
      <w:proofErr w:type="gramStart"/>
      <w:r>
        <w:rPr>
          <w:rFonts w:ascii="GHEA Grapalat" w:hAnsi="GHEA Grapalat"/>
          <w:sz w:val="20"/>
          <w:szCs w:val="20"/>
        </w:rPr>
        <w:t>decembre</w:t>
      </w:r>
      <w:r w:rsidR="006B258B" w:rsidRPr="00B7063D">
        <w:rPr>
          <w:rFonts w:ascii="GHEA Grapalat" w:hAnsi="GHEA Grapalat"/>
          <w:sz w:val="20"/>
          <w:szCs w:val="20"/>
        </w:rPr>
        <w:t xml:space="preserve"> </w:t>
      </w:r>
      <w:r w:rsidR="006B258B" w:rsidRPr="00B7063D">
        <w:rPr>
          <w:rFonts w:ascii="GHEA Grapalat" w:hAnsi="GHEA Grapalat"/>
          <w:sz w:val="20"/>
          <w:szCs w:val="20"/>
          <w:lang w:val="en-AU"/>
        </w:rPr>
        <w:t xml:space="preserve"> of</w:t>
      </w:r>
      <w:proofErr w:type="gramEnd"/>
      <w:r w:rsidR="006B258B" w:rsidRPr="00B7063D">
        <w:rPr>
          <w:rFonts w:ascii="GHEA Grapalat" w:hAnsi="GHEA Grapalat"/>
          <w:sz w:val="20"/>
          <w:szCs w:val="20"/>
          <w:lang w:val="en-AU"/>
        </w:rPr>
        <w:t xml:space="preserve"> 201</w:t>
      </w:r>
      <w:r w:rsidR="006B258B" w:rsidRPr="00B7063D">
        <w:rPr>
          <w:rFonts w:ascii="GHEA Grapalat" w:hAnsi="GHEA Grapalat"/>
          <w:sz w:val="20"/>
          <w:szCs w:val="20"/>
        </w:rPr>
        <w:t>9</w:t>
      </w:r>
      <w:r w:rsidR="006B258B" w:rsidRPr="00D45C73">
        <w:rPr>
          <w:rFonts w:ascii="GHEA Grapalat" w:hAnsi="GHEA Grapalat"/>
          <w:sz w:val="20"/>
          <w:szCs w:val="20"/>
        </w:rPr>
        <w:t xml:space="preserve"> </w:t>
      </w:r>
      <w:r w:rsidR="006B258B" w:rsidRPr="006B258B">
        <w:rPr>
          <w:rFonts w:ascii="GHEA Grapalat" w:hAnsi="GHEA Grapalat"/>
          <w:sz w:val="20"/>
          <w:szCs w:val="20"/>
          <w:lang w:val="en-AU"/>
        </w:rPr>
        <w:t xml:space="preserve"> </w:t>
      </w:r>
    </w:p>
    <w:p w:rsidR="006B258B" w:rsidRPr="00FA1819" w:rsidRDefault="006B258B" w:rsidP="006B258B">
      <w:pPr>
        <w:spacing w:after="160"/>
        <w:ind w:firstLine="720"/>
        <w:jc w:val="center"/>
        <w:rPr>
          <w:rFonts w:ascii="GHEA Grapalat" w:hAnsi="GHEA Grapalat"/>
          <w:sz w:val="20"/>
          <w:szCs w:val="20"/>
        </w:rPr>
      </w:pPr>
    </w:p>
    <w:p w:rsidR="006B258B" w:rsidRPr="006B258B" w:rsidRDefault="006B258B" w:rsidP="006B258B">
      <w:pPr>
        <w:spacing w:after="160"/>
        <w:ind w:firstLine="720"/>
        <w:jc w:val="center"/>
        <w:rPr>
          <w:rFonts w:ascii="GHEA Grapalat" w:hAnsi="GHEA Grapalat"/>
          <w:sz w:val="20"/>
          <w:szCs w:val="20"/>
          <w:u w:val="single"/>
        </w:rPr>
      </w:pPr>
      <w:r w:rsidRPr="006B258B">
        <w:rPr>
          <w:rFonts w:ascii="GHEA Grapalat" w:hAnsi="GHEA Grapalat"/>
          <w:sz w:val="20"/>
          <w:szCs w:val="20"/>
          <w:lang w:val="en-AU"/>
        </w:rPr>
        <w:t xml:space="preserve">Code of the price quotation   </w:t>
      </w:r>
      <w:r w:rsidRPr="006B258B">
        <w:rPr>
          <w:rFonts w:ascii="GHEA Grapalat" w:hAnsi="GHEA Grapalat"/>
          <w:sz w:val="20"/>
          <w:szCs w:val="20"/>
        </w:rPr>
        <w:t>AM</w:t>
      </w:r>
      <w:r w:rsidR="002863C3">
        <w:rPr>
          <w:rFonts w:ascii="GHEA Grapalat" w:hAnsi="GHEA Grapalat"/>
          <w:sz w:val="20"/>
          <w:szCs w:val="20"/>
        </w:rPr>
        <w:t>D</w:t>
      </w:r>
      <w:r w:rsidRPr="006B258B">
        <w:rPr>
          <w:rFonts w:ascii="GHEA Grapalat" w:hAnsi="GHEA Grapalat"/>
          <w:sz w:val="20"/>
          <w:szCs w:val="20"/>
          <w:lang w:val="hy-AM"/>
        </w:rPr>
        <w:t>H</w:t>
      </w:r>
      <w:r w:rsidRPr="006B258B">
        <w:rPr>
          <w:rFonts w:ascii="GHEA Grapalat" w:hAnsi="GHEA Grapalat"/>
          <w:sz w:val="20"/>
          <w:szCs w:val="20"/>
        </w:rPr>
        <w:t>MD-</w:t>
      </w:r>
      <w:r w:rsidRPr="006B258B">
        <w:rPr>
          <w:rFonts w:ascii="GHEA Grapalat" w:hAnsi="GHEA Grapalat"/>
          <w:sz w:val="20"/>
          <w:szCs w:val="20"/>
          <w:lang w:val="en-AU"/>
        </w:rPr>
        <w:t>GHAPDZB</w:t>
      </w:r>
      <w:r w:rsidRPr="006B258B">
        <w:rPr>
          <w:rFonts w:ascii="GHEA Grapalat" w:hAnsi="GHEA Grapalat"/>
          <w:sz w:val="20"/>
          <w:szCs w:val="20"/>
        </w:rPr>
        <w:t>-</w:t>
      </w:r>
      <w:r w:rsidR="002863C3">
        <w:rPr>
          <w:rFonts w:ascii="GHEA Grapalat" w:hAnsi="GHEA Grapalat"/>
          <w:sz w:val="20"/>
          <w:szCs w:val="20"/>
        </w:rPr>
        <w:t>20</w:t>
      </w:r>
      <w:r w:rsidRPr="006B258B">
        <w:rPr>
          <w:rFonts w:ascii="GHEA Grapalat" w:hAnsi="GHEA Grapalat"/>
          <w:sz w:val="20"/>
          <w:szCs w:val="20"/>
        </w:rPr>
        <w:t>/</w:t>
      </w:r>
      <w:r w:rsidR="002863C3">
        <w:rPr>
          <w:rFonts w:ascii="GHEA Grapalat" w:hAnsi="GHEA Grapalat"/>
          <w:sz w:val="20"/>
          <w:szCs w:val="20"/>
        </w:rPr>
        <w:t>01</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The Clien</w:t>
      </w:r>
      <w:r w:rsidR="00B7063D">
        <w:rPr>
          <w:rFonts w:ascii="GHEA Grapalat" w:hAnsi="GHEA Grapalat"/>
          <w:sz w:val="20"/>
          <w:szCs w:val="20"/>
          <w:lang w:val="en-AU"/>
        </w:rPr>
        <w:t>t: "</w:t>
      </w:r>
      <w:r w:rsidR="00471F1E">
        <w:rPr>
          <w:rFonts w:ascii="GHEA Grapalat" w:hAnsi="GHEA Grapalat"/>
          <w:sz w:val="20"/>
          <w:szCs w:val="20"/>
          <w:lang w:val="en-AU"/>
        </w:rPr>
        <w:t xml:space="preserve">Dimitrov Secondary </w:t>
      </w:r>
      <w:proofErr w:type="gramStart"/>
      <w:r w:rsidR="00471F1E">
        <w:rPr>
          <w:rFonts w:ascii="GHEA Grapalat" w:hAnsi="GHEA Grapalat"/>
          <w:sz w:val="20"/>
          <w:szCs w:val="20"/>
          <w:lang w:val="en-AU"/>
        </w:rPr>
        <w:t xml:space="preserve">School </w:t>
      </w:r>
      <w:r w:rsidRPr="006B258B">
        <w:rPr>
          <w:rFonts w:ascii="GHEA Grapalat" w:hAnsi="GHEA Grapalat"/>
          <w:sz w:val="20"/>
          <w:szCs w:val="20"/>
          <w:lang w:val="en-AU"/>
        </w:rPr>
        <w:t>"</w:t>
      </w:r>
      <w:proofErr w:type="gramEnd"/>
      <w:r w:rsidRPr="006B258B">
        <w:rPr>
          <w:rFonts w:ascii="GHEA Grapalat" w:hAnsi="GHEA Grapalat"/>
          <w:sz w:val="20"/>
          <w:szCs w:val="20"/>
          <w:lang w:val="en-AU"/>
        </w:rPr>
        <w:t xml:space="preserve"> of Ararat Marz, SNCO, which is located at, is located in Ararat region, G. </w:t>
      </w:r>
      <w:r w:rsidR="00471F1E">
        <w:rPr>
          <w:rFonts w:ascii="GHEA Grapalat" w:hAnsi="GHEA Grapalat"/>
          <w:sz w:val="20"/>
          <w:szCs w:val="20"/>
          <w:lang w:val="en-AU"/>
        </w:rPr>
        <w:t>Dimitrov</w:t>
      </w:r>
      <w:r w:rsidRPr="006B258B">
        <w:rPr>
          <w:rFonts w:ascii="GHEA Grapalat" w:hAnsi="GHEA Grapalat"/>
          <w:sz w:val="20"/>
          <w:szCs w:val="20"/>
          <w:lang w:val="en-AU"/>
        </w:rPr>
        <w:t xml:space="preserve"> announces a quiz, which is implemented in one stage.</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The selected bidder will be asked to sign a contract for the supply of foodstuff (hereinafter referred to as the contract).</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According to Article 7 of the Procurement Law, any person, regardless of whether he is a foreign natural person, an organization or a stateless person, has the equal right to participate in this quotation.</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Qualification criteria for persons who are not entitled to participate in a quiz, as well as the qualification criteria for the participants and the documents to be submitted for the evaluation of those criteria are set out at the invitation of this procedure.</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The selected participant is determined by the number of participants who have been awarded a satisfactory bid by the principle of preference for the bidder who submitted the minimum bid.</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 xml:space="preserve">To receive a quotation you must apply to the customer before </w:t>
      </w:r>
      <w:r w:rsidRPr="006B258B">
        <w:rPr>
          <w:rFonts w:ascii="GHEA Grapalat" w:hAnsi="GHEA Grapalat"/>
          <w:sz w:val="20"/>
          <w:szCs w:val="20"/>
        </w:rPr>
        <w:t>7</w:t>
      </w:r>
      <w:r w:rsidRPr="006B258B">
        <w:rPr>
          <w:rFonts w:ascii="GHEA Grapalat" w:hAnsi="GHEA Grapalat"/>
          <w:sz w:val="20"/>
          <w:szCs w:val="20"/>
          <w:lang w:val="en-AU"/>
        </w:rPr>
        <w:t xml:space="preserve">, starting from the date of publication of this announcement at </w:t>
      </w:r>
      <w:r w:rsidRPr="00D45C73">
        <w:rPr>
          <w:rFonts w:ascii="GHEA Grapalat" w:hAnsi="GHEA Grapalat"/>
          <w:sz w:val="20"/>
          <w:szCs w:val="20"/>
        </w:rPr>
        <w:t>1</w:t>
      </w:r>
      <w:r w:rsidR="004240EF">
        <w:rPr>
          <w:rFonts w:ascii="GHEA Grapalat" w:hAnsi="GHEA Grapalat"/>
          <w:sz w:val="20"/>
          <w:szCs w:val="20"/>
        </w:rPr>
        <w:t>1</w:t>
      </w:r>
      <w:proofErr w:type="gramStart"/>
      <w:r w:rsidRPr="00D45C73">
        <w:rPr>
          <w:rFonts w:ascii="GHEA Grapalat" w:hAnsi="GHEA Grapalat"/>
          <w:sz w:val="20"/>
          <w:szCs w:val="20"/>
        </w:rPr>
        <w:t>;00</w:t>
      </w:r>
      <w:proofErr w:type="gramEnd"/>
      <w:r w:rsidRPr="006B258B">
        <w:rPr>
          <w:rFonts w:ascii="GHEA Grapalat" w:hAnsi="GHEA Grapalat"/>
          <w:sz w:val="20"/>
          <w:szCs w:val="20"/>
          <w:lang w:val="en-AU"/>
        </w:rPr>
        <w:t xml:space="preserve">. In order to receive an invitation in writing, the Client must submit a written application. The Client shall provide paper-based invoices </w:t>
      </w:r>
      <w:proofErr w:type="gramStart"/>
      <w:r w:rsidRPr="006B258B">
        <w:rPr>
          <w:rFonts w:ascii="GHEA Grapalat" w:hAnsi="GHEA Grapalat"/>
          <w:sz w:val="20"/>
          <w:szCs w:val="20"/>
          <w:lang w:val="en-AU"/>
        </w:rPr>
        <w:t>of  on</w:t>
      </w:r>
      <w:proofErr w:type="gramEnd"/>
      <w:r w:rsidRPr="006B258B">
        <w:rPr>
          <w:rFonts w:ascii="GHEA Grapalat" w:hAnsi="GHEA Grapalat"/>
          <w:sz w:val="20"/>
          <w:szCs w:val="20"/>
          <w:lang w:val="en-AU"/>
        </w:rPr>
        <w:t xml:space="preserve"> the first working day following such request. </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In the case of a request for electronic invitation, the customer shall provide the invitation free of charge within the business day following the day of receiving the electronic application.</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Not receiving an invitation does not restrict the participant's right to participate in this procedure.</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 xml:space="preserve">Quotation queries must be submitted to Ararat marz. </w:t>
      </w:r>
      <w:proofErr w:type="gramStart"/>
      <w:r w:rsidRPr="006B258B">
        <w:rPr>
          <w:rFonts w:ascii="GHEA Grapalat" w:hAnsi="GHEA Grapalat"/>
          <w:sz w:val="20"/>
          <w:szCs w:val="20"/>
          <w:lang w:val="en-AU"/>
        </w:rPr>
        <w:t>wilaj</w:t>
      </w:r>
      <w:proofErr w:type="gramEnd"/>
      <w:r w:rsidRPr="006B258B">
        <w:rPr>
          <w:rFonts w:ascii="GHEA Grapalat" w:hAnsi="GHEA Grapalat"/>
          <w:sz w:val="20"/>
          <w:szCs w:val="20"/>
          <w:lang w:val="en-AU"/>
        </w:rPr>
        <w:t xml:space="preserve"> </w:t>
      </w:r>
      <w:r w:rsidR="00471F1E">
        <w:rPr>
          <w:rFonts w:ascii="GHEA Grapalat" w:hAnsi="GHEA Grapalat"/>
          <w:sz w:val="20"/>
          <w:szCs w:val="20"/>
          <w:lang w:val="en-AU"/>
        </w:rPr>
        <w:t xml:space="preserve">Dimitrov, Secondary School </w:t>
      </w:r>
      <w:r w:rsidR="00B001A1" w:rsidRPr="006B258B">
        <w:rPr>
          <w:rFonts w:ascii="GHEA Grapalat" w:hAnsi="GHEA Grapalat"/>
          <w:sz w:val="20"/>
          <w:szCs w:val="20"/>
          <w:lang w:val="en-AU"/>
        </w:rPr>
        <w:t xml:space="preserve"> </w:t>
      </w:r>
      <w:r w:rsidR="00471F1E">
        <w:rPr>
          <w:rFonts w:ascii="GHEA Grapalat" w:hAnsi="GHEA Grapalat"/>
          <w:sz w:val="20"/>
          <w:szCs w:val="20"/>
          <w:lang w:val="en-AU"/>
        </w:rPr>
        <w:t>.</w:t>
      </w:r>
      <w:r w:rsidRPr="006B258B">
        <w:rPr>
          <w:rFonts w:ascii="GHEA Grapalat" w:hAnsi="GHEA Grapalat"/>
          <w:sz w:val="20"/>
          <w:szCs w:val="20"/>
          <w:lang w:val="en-AU"/>
        </w:rPr>
        <w:t xml:space="preserve">, in paper form till </w:t>
      </w:r>
      <w:r w:rsidRPr="00D45C73">
        <w:rPr>
          <w:rFonts w:ascii="GHEA Grapalat" w:hAnsi="GHEA Grapalat"/>
          <w:sz w:val="20"/>
          <w:szCs w:val="20"/>
        </w:rPr>
        <w:t>1</w:t>
      </w:r>
      <w:r w:rsidR="004C5BE6" w:rsidRPr="004C5BE6">
        <w:rPr>
          <w:rFonts w:ascii="GHEA Grapalat" w:hAnsi="GHEA Grapalat"/>
          <w:sz w:val="20"/>
          <w:szCs w:val="20"/>
        </w:rPr>
        <w:t>5</w:t>
      </w:r>
      <w:r w:rsidRPr="00D45C73">
        <w:rPr>
          <w:rFonts w:ascii="GHEA Grapalat" w:hAnsi="GHEA Grapalat"/>
          <w:sz w:val="20"/>
          <w:szCs w:val="20"/>
        </w:rPr>
        <w:t>;00</w:t>
      </w:r>
      <w:r w:rsidRPr="006B258B">
        <w:rPr>
          <w:rFonts w:ascii="GHEA Grapalat" w:hAnsi="GHEA Grapalat"/>
          <w:sz w:val="20"/>
          <w:szCs w:val="20"/>
          <w:lang w:val="en-AU"/>
        </w:rPr>
        <w:t xml:space="preserve"> on the </w:t>
      </w:r>
      <w:r w:rsidRPr="006B258B">
        <w:rPr>
          <w:rFonts w:ascii="GHEA Grapalat" w:hAnsi="GHEA Grapalat"/>
          <w:sz w:val="20"/>
          <w:szCs w:val="20"/>
        </w:rPr>
        <w:t>7</w:t>
      </w:r>
      <w:r w:rsidRPr="006B258B">
        <w:rPr>
          <w:rFonts w:ascii="GHEA Grapalat" w:hAnsi="GHEA Grapalat"/>
          <w:sz w:val="20"/>
          <w:szCs w:val="20"/>
          <w:lang w:val="en-AU"/>
        </w:rPr>
        <w:t xml:space="preserve"> th day from the date of publication of this announcement. Bids can also be submitted in English or Russian, besides Armenian.</w:t>
      </w:r>
    </w:p>
    <w:p w:rsidR="006B258B" w:rsidRPr="006B258B" w:rsidRDefault="006B258B" w:rsidP="006B258B">
      <w:pPr>
        <w:ind w:firstLine="567"/>
        <w:jc w:val="both"/>
        <w:rPr>
          <w:rFonts w:ascii="GHEA Grapalat" w:hAnsi="GHEA Grapalat"/>
          <w:sz w:val="20"/>
          <w:szCs w:val="20"/>
        </w:rPr>
      </w:pPr>
      <w:r w:rsidRPr="00B7063D">
        <w:rPr>
          <w:rFonts w:ascii="GHEA Grapalat" w:hAnsi="GHEA Grapalat"/>
          <w:sz w:val="20"/>
          <w:szCs w:val="20"/>
          <w:lang w:val="en-AU"/>
        </w:rPr>
        <w:t xml:space="preserve">Opening of bids will be held in Ararat marz of RA. Ararat marz. </w:t>
      </w:r>
      <w:r w:rsidR="004C5BE6">
        <w:rPr>
          <w:rFonts w:ascii="GHEA Grapalat" w:hAnsi="GHEA Grapalat"/>
          <w:sz w:val="20"/>
          <w:szCs w:val="20"/>
          <w:lang w:val="en-AU"/>
        </w:rPr>
        <w:t xml:space="preserve">Vilige </w:t>
      </w:r>
      <w:proofErr w:type="gramStart"/>
      <w:r w:rsidR="004C5BE6">
        <w:rPr>
          <w:rFonts w:ascii="GHEA Grapalat" w:hAnsi="GHEA Grapalat"/>
          <w:sz w:val="20"/>
          <w:szCs w:val="20"/>
          <w:lang w:val="en-AU"/>
        </w:rPr>
        <w:t xml:space="preserve">Dimitrov </w:t>
      </w:r>
      <w:r w:rsidR="00B001A1" w:rsidRPr="00B7063D">
        <w:rPr>
          <w:rFonts w:ascii="GHEA Grapalat" w:hAnsi="GHEA Grapalat"/>
          <w:sz w:val="20"/>
          <w:szCs w:val="20"/>
          <w:lang w:val="en-AU"/>
        </w:rPr>
        <w:t>,</w:t>
      </w:r>
      <w:r w:rsidR="004C5BE6">
        <w:rPr>
          <w:rFonts w:ascii="GHEA Grapalat" w:hAnsi="GHEA Grapalat"/>
          <w:sz w:val="20"/>
          <w:szCs w:val="20"/>
          <w:lang w:val="en-AU"/>
        </w:rPr>
        <w:t>Dimitrov</w:t>
      </w:r>
      <w:proofErr w:type="gramEnd"/>
      <w:r w:rsidR="00B001A1" w:rsidRPr="00B7063D">
        <w:rPr>
          <w:rFonts w:ascii="GHEA Grapalat" w:hAnsi="GHEA Grapalat"/>
          <w:sz w:val="20"/>
          <w:szCs w:val="20"/>
          <w:lang w:val="en-AU"/>
        </w:rPr>
        <w:t xml:space="preserve"> Secondary School  </w:t>
      </w:r>
      <w:r w:rsidRPr="00B7063D">
        <w:rPr>
          <w:rFonts w:ascii="GHEA Grapalat" w:hAnsi="GHEA Grapalat"/>
          <w:sz w:val="20"/>
          <w:szCs w:val="20"/>
          <w:lang w:val="en-AU"/>
        </w:rPr>
        <w:t>, , 201</w:t>
      </w:r>
      <w:r w:rsidRPr="00B7063D">
        <w:rPr>
          <w:rFonts w:ascii="GHEA Grapalat" w:hAnsi="GHEA Grapalat"/>
          <w:sz w:val="20"/>
          <w:szCs w:val="20"/>
        </w:rPr>
        <w:t>9</w:t>
      </w:r>
      <w:r w:rsidRPr="00B7063D">
        <w:rPr>
          <w:rFonts w:ascii="GHEA Grapalat" w:hAnsi="GHEA Grapalat"/>
          <w:sz w:val="20"/>
          <w:szCs w:val="20"/>
          <w:lang w:val="en-AU"/>
        </w:rPr>
        <w:t>» de</w:t>
      </w:r>
      <w:r w:rsidR="00471F1E">
        <w:rPr>
          <w:rFonts w:ascii="GHEA Grapalat" w:hAnsi="GHEA Grapalat"/>
          <w:sz w:val="20"/>
          <w:szCs w:val="20"/>
          <w:lang w:val="en-AU"/>
        </w:rPr>
        <w:t>cembre 1</w:t>
      </w:r>
      <w:r w:rsidR="009E63E3">
        <w:rPr>
          <w:rFonts w:ascii="GHEA Grapalat" w:hAnsi="GHEA Grapalat"/>
          <w:sz w:val="20"/>
          <w:szCs w:val="20"/>
          <w:lang w:val="en-AU"/>
        </w:rPr>
        <w:t>9</w:t>
      </w:r>
      <w:r w:rsidRPr="00B7063D">
        <w:rPr>
          <w:rFonts w:ascii="GHEA Grapalat" w:hAnsi="GHEA Grapalat"/>
          <w:sz w:val="20"/>
          <w:szCs w:val="20"/>
          <w:lang w:val="en-AU"/>
        </w:rPr>
        <w:t xml:space="preserve"> at </w:t>
      </w:r>
      <w:r w:rsidRPr="00B7063D">
        <w:rPr>
          <w:rFonts w:ascii="GHEA Grapalat" w:hAnsi="GHEA Grapalat"/>
          <w:sz w:val="20"/>
          <w:szCs w:val="20"/>
        </w:rPr>
        <w:t>1</w:t>
      </w:r>
      <w:r w:rsidR="00471F1E">
        <w:rPr>
          <w:rFonts w:ascii="GHEA Grapalat" w:hAnsi="GHEA Grapalat"/>
          <w:sz w:val="20"/>
          <w:szCs w:val="20"/>
        </w:rPr>
        <w:t>5</w:t>
      </w:r>
      <w:r w:rsidRPr="00B7063D">
        <w:rPr>
          <w:rFonts w:ascii="GHEA Grapalat" w:hAnsi="GHEA Grapalat"/>
          <w:sz w:val="20"/>
          <w:szCs w:val="20"/>
        </w:rPr>
        <w:t>;00</w:t>
      </w:r>
    </w:p>
    <w:p w:rsidR="006B258B" w:rsidRPr="006B258B" w:rsidRDefault="00B001A1" w:rsidP="00B001A1">
      <w:pPr>
        <w:jc w:val="both"/>
        <w:rPr>
          <w:rFonts w:ascii="GHEA Grapalat" w:hAnsi="GHEA Grapalat"/>
          <w:sz w:val="20"/>
          <w:szCs w:val="20"/>
          <w:lang w:val="en-AU"/>
        </w:rPr>
      </w:pPr>
      <w:r w:rsidRPr="00B001A1">
        <w:rPr>
          <w:rFonts w:ascii="GHEA Grapalat" w:hAnsi="GHEA Grapalat"/>
          <w:sz w:val="20"/>
          <w:szCs w:val="20"/>
        </w:rPr>
        <w:t xml:space="preserve">    </w:t>
      </w:r>
      <w:r w:rsidR="006B258B" w:rsidRPr="006B258B">
        <w:rPr>
          <w:rFonts w:ascii="GHEA Grapalat" w:hAnsi="GHEA Grapalat"/>
          <w:sz w:val="20"/>
          <w:szCs w:val="20"/>
          <w:lang w:val="en-AU"/>
        </w:rPr>
        <w:t xml:space="preserve">Complaints regarding this procedure should be submitted to the Procurement Appeals Board, c. </w:t>
      </w:r>
      <w:smartTag w:uri="urn:schemas-microsoft-com:office:smarttags" w:element="City">
        <w:smartTag w:uri="urn:schemas-microsoft-com:office:smarttags" w:element="place">
          <w:r w:rsidR="006B258B" w:rsidRPr="006B258B">
            <w:rPr>
              <w:rFonts w:ascii="GHEA Grapalat" w:hAnsi="GHEA Grapalat"/>
              <w:sz w:val="20"/>
              <w:szCs w:val="20"/>
              <w:lang w:val="en-AU"/>
            </w:rPr>
            <w:t>Yerevan</w:t>
          </w:r>
        </w:smartTag>
      </w:smartTag>
      <w:r w:rsidR="006B258B" w:rsidRPr="006B258B">
        <w:rPr>
          <w:rFonts w:ascii="GHEA Grapalat" w:hAnsi="GHEA Grapalat"/>
          <w:sz w:val="20"/>
          <w:szCs w:val="20"/>
          <w:lang w:val="en-AU"/>
        </w:rPr>
        <w:t xml:space="preserve">, Melik-Adamyan str. 1 address. The appeal shall be executed in the manner prescribed by the invitation for this quotation. In order to file a claim, the fee is to be paid at the rate of AMD 30,000 (thirty thousand), which must be transferred to the Treasury account number 900008000482, opened under the Ministry of Finance of the </w:t>
      </w:r>
      <w:smartTag w:uri="urn:schemas-microsoft-com:office:smarttags" w:element="place">
        <w:smartTag w:uri="urn:schemas-microsoft-com:office:smarttags" w:element="PlaceType">
          <w:r w:rsidR="006B258B" w:rsidRPr="006B258B">
            <w:rPr>
              <w:rFonts w:ascii="GHEA Grapalat" w:hAnsi="GHEA Grapalat"/>
              <w:sz w:val="20"/>
              <w:szCs w:val="20"/>
              <w:lang w:val="en-AU"/>
            </w:rPr>
            <w:t>Republic</w:t>
          </w:r>
        </w:smartTag>
        <w:r w:rsidR="006B258B" w:rsidRPr="006B258B">
          <w:rPr>
            <w:rFonts w:ascii="GHEA Grapalat" w:hAnsi="GHEA Grapalat"/>
            <w:sz w:val="20"/>
            <w:szCs w:val="20"/>
            <w:lang w:val="en-AU"/>
          </w:rPr>
          <w:t xml:space="preserve"> of </w:t>
        </w:r>
        <w:smartTag w:uri="urn:schemas-microsoft-com:office:smarttags" w:element="PlaceName">
          <w:r w:rsidR="006B258B" w:rsidRPr="006B258B">
            <w:rPr>
              <w:rFonts w:ascii="GHEA Grapalat" w:hAnsi="GHEA Grapalat"/>
              <w:sz w:val="20"/>
              <w:szCs w:val="20"/>
              <w:lang w:val="en-AU"/>
            </w:rPr>
            <w:t>Armenia</w:t>
          </w:r>
        </w:smartTag>
      </w:smartTag>
      <w:r w:rsidR="006B258B" w:rsidRPr="006B258B">
        <w:rPr>
          <w:rFonts w:ascii="GHEA Grapalat" w:hAnsi="GHEA Grapalat"/>
          <w:sz w:val="20"/>
          <w:szCs w:val="20"/>
          <w:lang w:val="en-AU"/>
        </w:rPr>
        <w:t>.</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For more information about this announcement</w:t>
      </w:r>
      <w:r w:rsidRPr="00D45C73">
        <w:rPr>
          <w:rFonts w:ascii="GHEA Grapalat" w:hAnsi="GHEA Grapalat"/>
          <w:sz w:val="20"/>
          <w:szCs w:val="20"/>
          <w:lang w:val="en-AU"/>
        </w:rPr>
        <w:t xml:space="preserve">, please contact </w:t>
      </w:r>
      <w:r w:rsidR="00471F1E">
        <w:rPr>
          <w:rFonts w:ascii="GHEA Grapalat" w:hAnsi="GHEA Grapalat"/>
          <w:sz w:val="20"/>
          <w:szCs w:val="20"/>
        </w:rPr>
        <w:t>N. Stepanyan</w:t>
      </w:r>
      <w:r w:rsidRPr="006B258B">
        <w:rPr>
          <w:rFonts w:ascii="GHEA Grapalat" w:hAnsi="GHEA Grapalat"/>
          <w:sz w:val="20"/>
          <w:szCs w:val="20"/>
          <w:lang w:val="en-AU"/>
        </w:rPr>
        <w:t>, Secretary of the Appraisal Commission</w:t>
      </w:r>
    </w:p>
    <w:p w:rsidR="006B258B" w:rsidRPr="006B258B" w:rsidRDefault="006B258B" w:rsidP="006B258B">
      <w:pPr>
        <w:ind w:firstLine="567"/>
        <w:jc w:val="both"/>
        <w:rPr>
          <w:rFonts w:ascii="GHEA Grapalat" w:hAnsi="GHEA Grapalat"/>
          <w:sz w:val="20"/>
          <w:szCs w:val="20"/>
        </w:rPr>
      </w:pPr>
      <w:r w:rsidRPr="00D45C73">
        <w:rPr>
          <w:rFonts w:ascii="GHEA Grapalat" w:hAnsi="GHEA Grapalat"/>
          <w:sz w:val="20"/>
          <w:szCs w:val="20"/>
        </w:rPr>
        <w:t xml:space="preserve"> </w:t>
      </w:r>
    </w:p>
    <w:p w:rsidR="006B258B" w:rsidRPr="006B258B" w:rsidRDefault="006B258B" w:rsidP="006B258B">
      <w:pPr>
        <w:ind w:left="1404" w:firstLine="720"/>
        <w:jc w:val="both"/>
        <w:rPr>
          <w:rFonts w:ascii="GHEA Grapalat" w:hAnsi="GHEA Grapalat"/>
          <w:sz w:val="20"/>
          <w:szCs w:val="20"/>
        </w:rPr>
      </w:pPr>
    </w:p>
    <w:p w:rsidR="00471F1E" w:rsidRDefault="006B258B" w:rsidP="006B258B">
      <w:pPr>
        <w:ind w:firstLine="720"/>
        <w:jc w:val="center"/>
        <w:rPr>
          <w:rFonts w:ascii="GHEA Grapalat" w:hAnsi="GHEA Grapalat"/>
          <w:sz w:val="20"/>
          <w:szCs w:val="20"/>
          <w:u w:val="single"/>
          <w:lang w:val="af-ZA"/>
        </w:rPr>
      </w:pPr>
      <w:r w:rsidRPr="006B258B">
        <w:rPr>
          <w:rFonts w:ascii="GHEA Grapalat" w:hAnsi="GHEA Grapalat"/>
          <w:sz w:val="20"/>
          <w:szCs w:val="20"/>
          <w:lang w:val="en-AU"/>
        </w:rPr>
        <w:t xml:space="preserve">Phone </w:t>
      </w:r>
      <w:r w:rsidR="00471F1E">
        <w:rPr>
          <w:rFonts w:ascii="GHEA Grapalat" w:hAnsi="GHEA Grapalat"/>
          <w:sz w:val="20"/>
          <w:szCs w:val="20"/>
          <w:u w:val="single"/>
          <w:lang w:val="af-ZA"/>
        </w:rPr>
        <w:t>077074532</w:t>
      </w:r>
    </w:p>
    <w:p w:rsidR="006B258B" w:rsidRPr="006B258B" w:rsidRDefault="006B258B" w:rsidP="006B258B">
      <w:pPr>
        <w:ind w:firstLine="720"/>
        <w:jc w:val="center"/>
        <w:rPr>
          <w:rFonts w:ascii="GHEA Grapalat" w:hAnsi="GHEA Grapalat"/>
          <w:sz w:val="20"/>
          <w:szCs w:val="20"/>
        </w:rPr>
      </w:pPr>
      <w:r w:rsidRPr="006B258B">
        <w:rPr>
          <w:rFonts w:ascii="GHEA Grapalat" w:hAnsi="GHEA Grapalat"/>
          <w:sz w:val="20"/>
          <w:szCs w:val="20"/>
          <w:lang w:val="en-AU"/>
        </w:rPr>
        <w:t>Em</w:t>
      </w:r>
      <w:r w:rsidR="00D45C73">
        <w:rPr>
          <w:rFonts w:ascii="GHEA Grapalat" w:hAnsi="GHEA Grapalat"/>
          <w:sz w:val="20"/>
          <w:szCs w:val="20"/>
          <w:lang w:val="en-AU"/>
        </w:rPr>
        <w:t xml:space="preserve">ail mail: </w:t>
      </w:r>
      <w:r w:rsidRPr="006B258B">
        <w:rPr>
          <w:rFonts w:ascii="GHEA Grapalat" w:hAnsi="GHEA Grapalat"/>
          <w:sz w:val="20"/>
          <w:szCs w:val="20"/>
          <w:lang w:val="en-AU"/>
        </w:rPr>
        <w:t xml:space="preserve"> </w:t>
      </w:r>
      <w:r w:rsidR="00471F1E">
        <w:rPr>
          <w:rFonts w:ascii="GHEA Grapalat" w:hAnsi="GHEA Grapalat"/>
          <w:sz w:val="20"/>
          <w:szCs w:val="20"/>
          <w:lang w:val="en-AU"/>
        </w:rPr>
        <w:t>narinestenyan12@gmail.com</w:t>
      </w:r>
    </w:p>
    <w:p w:rsidR="006B258B" w:rsidRPr="006B258B" w:rsidRDefault="006B258B" w:rsidP="006B258B">
      <w:pPr>
        <w:ind w:firstLine="360"/>
        <w:jc w:val="center"/>
        <w:rPr>
          <w:rFonts w:ascii="GHEA Grapalat" w:hAnsi="GHEA Grapalat"/>
          <w:sz w:val="20"/>
          <w:szCs w:val="20"/>
          <w:lang w:val="af-ZA"/>
        </w:rPr>
      </w:pPr>
      <w:r w:rsidRPr="006B258B">
        <w:rPr>
          <w:rFonts w:ascii="GHEA Grapalat" w:hAnsi="GHEA Grapalat"/>
          <w:sz w:val="20"/>
          <w:szCs w:val="20"/>
          <w:lang w:val="en-AU"/>
        </w:rPr>
        <w:t>Client</w:t>
      </w:r>
      <w:r w:rsidRPr="009E63E3">
        <w:rPr>
          <w:rFonts w:ascii="GHEA Grapalat" w:hAnsi="GHEA Grapalat"/>
          <w:sz w:val="20"/>
          <w:szCs w:val="20"/>
          <w:lang w:val="ru-RU"/>
        </w:rPr>
        <w:t xml:space="preserve"> &lt;&lt; </w:t>
      </w:r>
      <w:r w:rsidR="00471F1E">
        <w:rPr>
          <w:rFonts w:ascii="GHEA Grapalat" w:hAnsi="GHEA Grapalat"/>
          <w:sz w:val="20"/>
          <w:szCs w:val="20"/>
          <w:lang w:val="en-AU"/>
        </w:rPr>
        <w:t>Dimitrov</w:t>
      </w:r>
      <w:r w:rsidR="00471F1E" w:rsidRPr="009E63E3">
        <w:rPr>
          <w:rFonts w:ascii="GHEA Grapalat" w:hAnsi="GHEA Grapalat"/>
          <w:sz w:val="20"/>
          <w:szCs w:val="20"/>
          <w:lang w:val="ru-RU"/>
        </w:rPr>
        <w:t xml:space="preserve"> </w:t>
      </w:r>
      <w:r w:rsidR="00471F1E">
        <w:rPr>
          <w:rFonts w:ascii="GHEA Grapalat" w:hAnsi="GHEA Grapalat"/>
          <w:sz w:val="20"/>
          <w:szCs w:val="20"/>
          <w:lang w:val="en-AU"/>
        </w:rPr>
        <w:t>Secondary</w:t>
      </w:r>
      <w:r w:rsidR="00471F1E" w:rsidRPr="009E63E3">
        <w:rPr>
          <w:rFonts w:ascii="GHEA Grapalat" w:hAnsi="GHEA Grapalat"/>
          <w:sz w:val="20"/>
          <w:szCs w:val="20"/>
          <w:lang w:val="ru-RU"/>
        </w:rPr>
        <w:t xml:space="preserve"> </w:t>
      </w:r>
      <w:r w:rsidR="00471F1E">
        <w:rPr>
          <w:rFonts w:ascii="GHEA Grapalat" w:hAnsi="GHEA Grapalat"/>
          <w:sz w:val="20"/>
          <w:szCs w:val="20"/>
          <w:lang w:val="en-AU"/>
        </w:rPr>
        <w:t>School</w:t>
      </w:r>
      <w:r w:rsidRPr="009E63E3">
        <w:rPr>
          <w:rFonts w:ascii="GHEA Grapalat" w:hAnsi="GHEA Grapalat"/>
          <w:sz w:val="20"/>
          <w:szCs w:val="20"/>
          <w:lang w:val="ru-RU"/>
        </w:rPr>
        <w:t xml:space="preserve"> &gt;&gt; </w:t>
      </w:r>
      <w:r w:rsidRPr="006B258B">
        <w:rPr>
          <w:rFonts w:ascii="GHEA Grapalat" w:hAnsi="GHEA Grapalat"/>
          <w:sz w:val="20"/>
          <w:szCs w:val="20"/>
          <w:lang w:val="en-AU"/>
        </w:rPr>
        <w:t>SNCO</w:t>
      </w:r>
    </w:p>
    <w:p w:rsidR="006B258B" w:rsidRPr="006B258B" w:rsidRDefault="006B258B" w:rsidP="006B258B">
      <w:pPr>
        <w:ind w:left="1404" w:firstLine="720"/>
        <w:jc w:val="center"/>
        <w:rPr>
          <w:rFonts w:ascii="GHEA Grapalat" w:hAnsi="GHEA Grapalat"/>
          <w:sz w:val="20"/>
          <w:szCs w:val="20"/>
          <w:lang w:val="af-ZA"/>
        </w:rPr>
      </w:pPr>
    </w:p>
    <w:p w:rsidR="006B258B" w:rsidRPr="006B258B" w:rsidRDefault="006B258B" w:rsidP="006B258B">
      <w:pPr>
        <w:spacing w:after="120"/>
        <w:ind w:right="-7" w:firstLine="567"/>
        <w:jc w:val="right"/>
        <w:rPr>
          <w:rFonts w:ascii="GHEA Grapalat" w:hAnsi="GHEA Grapalat" w:cs="Sylfaen"/>
          <w:i/>
          <w:sz w:val="22"/>
          <w:lang w:val="af-ZA"/>
        </w:rPr>
      </w:pPr>
    </w:p>
    <w:p w:rsidR="006B258B" w:rsidRPr="006B258B" w:rsidRDefault="006B258B" w:rsidP="006B258B">
      <w:pPr>
        <w:spacing w:after="120"/>
        <w:ind w:right="-7" w:firstLine="567"/>
        <w:jc w:val="right"/>
        <w:rPr>
          <w:rFonts w:ascii="GHEA Grapalat" w:hAnsi="GHEA Grapalat" w:cs="Sylfaen"/>
          <w:i/>
          <w:sz w:val="22"/>
          <w:lang w:val="af-ZA"/>
        </w:rPr>
      </w:pPr>
    </w:p>
    <w:p w:rsidR="006B258B" w:rsidRPr="00D45C73" w:rsidRDefault="006B258B" w:rsidP="006B258B">
      <w:pPr>
        <w:spacing w:after="120"/>
        <w:ind w:right="-7" w:firstLine="567"/>
        <w:jc w:val="right"/>
        <w:rPr>
          <w:rFonts w:ascii="GHEA Grapalat" w:hAnsi="GHEA Grapalat" w:cs="Sylfaen"/>
          <w:i/>
          <w:sz w:val="20"/>
          <w:szCs w:val="20"/>
          <w:lang w:val="af-ZA"/>
        </w:rPr>
      </w:pPr>
    </w:p>
    <w:p w:rsidR="006B258B" w:rsidRPr="00D45C73" w:rsidRDefault="006B258B" w:rsidP="006B258B">
      <w:pPr>
        <w:spacing w:after="120"/>
        <w:ind w:right="-7" w:firstLine="567"/>
        <w:jc w:val="right"/>
        <w:rPr>
          <w:rFonts w:ascii="GHEA Grapalat" w:hAnsi="GHEA Grapalat" w:cs="Sylfaen"/>
          <w:i/>
          <w:sz w:val="20"/>
          <w:szCs w:val="20"/>
          <w:lang w:val="af-ZA"/>
        </w:rPr>
      </w:pPr>
    </w:p>
    <w:p w:rsidR="006B258B" w:rsidRPr="00D45C73" w:rsidRDefault="006B258B" w:rsidP="006B258B">
      <w:pPr>
        <w:spacing w:after="120"/>
        <w:ind w:right="-7" w:firstLine="567"/>
        <w:jc w:val="right"/>
        <w:rPr>
          <w:rFonts w:ascii="GHEA Grapalat" w:hAnsi="GHEA Grapalat" w:cs="Sylfaen"/>
          <w:i/>
          <w:sz w:val="20"/>
          <w:szCs w:val="20"/>
          <w:lang w:val="af-ZA"/>
        </w:rPr>
      </w:pPr>
    </w:p>
    <w:p w:rsidR="006B258B" w:rsidRPr="009E63E3" w:rsidRDefault="006B258B" w:rsidP="006B258B">
      <w:pPr>
        <w:spacing w:after="120"/>
        <w:ind w:right="-7" w:firstLine="567"/>
        <w:jc w:val="right"/>
        <w:rPr>
          <w:rFonts w:ascii="GHEA Grapalat" w:hAnsi="GHEA Grapalat" w:cs="Sylfaen"/>
          <w:i/>
          <w:sz w:val="20"/>
          <w:szCs w:val="20"/>
          <w:lang w:val="ru-RU"/>
        </w:rPr>
      </w:pPr>
    </w:p>
    <w:p w:rsidR="006B258B" w:rsidRPr="009E63E3" w:rsidRDefault="006B258B" w:rsidP="006B258B">
      <w:pPr>
        <w:spacing w:after="120"/>
        <w:ind w:right="-7" w:firstLine="567"/>
        <w:jc w:val="right"/>
        <w:rPr>
          <w:rFonts w:ascii="GHEA Grapalat" w:hAnsi="GHEA Grapalat" w:cs="Sylfaen"/>
          <w:i/>
          <w:sz w:val="20"/>
          <w:szCs w:val="20"/>
          <w:lang w:val="ru-RU"/>
        </w:rPr>
      </w:pPr>
    </w:p>
    <w:p w:rsidR="006B258B" w:rsidRPr="009E63E3" w:rsidRDefault="006B258B" w:rsidP="006B258B">
      <w:pPr>
        <w:spacing w:after="120"/>
        <w:ind w:right="-7" w:firstLine="567"/>
        <w:jc w:val="right"/>
        <w:rPr>
          <w:rFonts w:ascii="GHEA Grapalat" w:hAnsi="GHEA Grapalat" w:cs="Sylfaen"/>
          <w:i/>
          <w:sz w:val="20"/>
          <w:szCs w:val="20"/>
          <w:lang w:val="ru-RU"/>
        </w:rPr>
      </w:pPr>
    </w:p>
    <w:p w:rsidR="004C5BE6" w:rsidRDefault="004C5BE6" w:rsidP="006B258B">
      <w:pPr>
        <w:spacing w:after="120"/>
        <w:ind w:right="-7" w:firstLine="567"/>
        <w:jc w:val="right"/>
        <w:rPr>
          <w:rFonts w:asciiTheme="minorHAnsi" w:hAnsiTheme="minorHAnsi" w:cs="Sylfaen"/>
          <w:i/>
          <w:sz w:val="20"/>
          <w:szCs w:val="20"/>
          <w:lang w:val="hy-AM"/>
        </w:rPr>
      </w:pPr>
    </w:p>
    <w:p w:rsidR="00E5068F" w:rsidRPr="00E5068F" w:rsidRDefault="00E5068F" w:rsidP="006B258B">
      <w:pPr>
        <w:spacing w:after="120"/>
        <w:ind w:right="-7" w:firstLine="567"/>
        <w:jc w:val="right"/>
        <w:rPr>
          <w:rFonts w:asciiTheme="minorHAnsi" w:hAnsiTheme="minorHAnsi" w:cs="Sylfaen"/>
          <w:i/>
          <w:sz w:val="20"/>
          <w:szCs w:val="20"/>
          <w:lang w:val="hy-AM"/>
        </w:rPr>
      </w:pPr>
    </w:p>
    <w:p w:rsidR="004C5BE6" w:rsidRPr="009E63E3" w:rsidRDefault="004C5BE6" w:rsidP="006B258B">
      <w:pPr>
        <w:spacing w:after="120"/>
        <w:ind w:right="-7" w:firstLine="567"/>
        <w:jc w:val="right"/>
        <w:rPr>
          <w:rFonts w:ascii="GHEA Grapalat" w:hAnsi="GHEA Grapalat" w:cs="Sylfaen"/>
          <w:i/>
          <w:sz w:val="20"/>
          <w:szCs w:val="20"/>
          <w:lang w:val="ru-RU"/>
        </w:rPr>
      </w:pPr>
    </w:p>
    <w:p w:rsidR="004C5BE6" w:rsidRPr="009E63E3" w:rsidRDefault="004C5BE6" w:rsidP="006B258B">
      <w:pPr>
        <w:spacing w:after="120"/>
        <w:ind w:right="-7" w:firstLine="567"/>
        <w:jc w:val="right"/>
        <w:rPr>
          <w:rFonts w:ascii="GHEA Grapalat" w:hAnsi="GHEA Grapalat" w:cs="Sylfaen"/>
          <w:i/>
          <w:sz w:val="20"/>
          <w:szCs w:val="20"/>
          <w:lang w:val="ru-RU"/>
        </w:rPr>
      </w:pPr>
    </w:p>
    <w:p w:rsidR="006B258B" w:rsidRPr="009E63E3" w:rsidRDefault="006B258B" w:rsidP="006B258B">
      <w:pPr>
        <w:spacing w:after="120"/>
        <w:ind w:right="-7" w:firstLine="567"/>
        <w:jc w:val="right"/>
        <w:rPr>
          <w:rFonts w:ascii="GHEA Grapalat" w:hAnsi="GHEA Grapalat" w:cs="Sylfaen"/>
          <w:i/>
          <w:sz w:val="20"/>
          <w:szCs w:val="20"/>
          <w:lang w:val="ru-RU"/>
        </w:rPr>
      </w:pPr>
    </w:p>
    <w:p w:rsidR="006B258B" w:rsidRPr="009E63E3" w:rsidRDefault="006B258B" w:rsidP="006B258B">
      <w:pPr>
        <w:spacing w:after="120"/>
        <w:ind w:right="-7" w:firstLine="567"/>
        <w:jc w:val="right"/>
        <w:rPr>
          <w:rFonts w:ascii="GHEA Grapalat" w:hAnsi="GHEA Grapalat" w:cs="Sylfaen"/>
          <w:i/>
          <w:sz w:val="20"/>
          <w:szCs w:val="20"/>
          <w:lang w:val="ru-RU"/>
        </w:rPr>
      </w:pPr>
    </w:p>
    <w:p w:rsidR="006B258B" w:rsidRPr="006B258B" w:rsidRDefault="006B258B" w:rsidP="006B258B">
      <w:pPr>
        <w:spacing w:after="120"/>
        <w:ind w:right="-7" w:firstLine="567"/>
        <w:jc w:val="right"/>
        <w:rPr>
          <w:rFonts w:ascii="GHEA Grapalat" w:hAnsi="GHEA Grapalat" w:cs="Sylfaen"/>
          <w:i/>
          <w:sz w:val="20"/>
          <w:szCs w:val="20"/>
          <w:lang w:val="af-ZA"/>
        </w:rPr>
      </w:pPr>
      <w:r w:rsidRPr="006B258B">
        <w:rPr>
          <w:rFonts w:ascii="GHEA Grapalat" w:hAnsi="GHEA Grapalat" w:cs="Sylfaen"/>
          <w:i/>
          <w:sz w:val="20"/>
          <w:szCs w:val="20"/>
          <w:lang w:val="af-ZA"/>
        </w:rPr>
        <w:t xml:space="preserve">Приложение № </w:t>
      </w:r>
      <w:r w:rsidR="00D45C73" w:rsidRPr="00D45C73">
        <w:rPr>
          <w:rFonts w:ascii="GHEA Grapalat" w:hAnsi="GHEA Grapalat" w:cs="Sylfaen"/>
          <w:i/>
          <w:sz w:val="20"/>
          <w:szCs w:val="20"/>
          <w:lang w:val="ru-RU"/>
        </w:rPr>
        <w:t>7</w:t>
      </w:r>
      <w:r w:rsidRPr="006B258B">
        <w:rPr>
          <w:rFonts w:ascii="GHEA Grapalat" w:hAnsi="GHEA Grapalat" w:cs="Sylfaen"/>
          <w:i/>
          <w:sz w:val="20"/>
          <w:szCs w:val="20"/>
          <w:lang w:val="af-ZA"/>
        </w:rPr>
        <w:t xml:space="preserve">                                                                                                                                                           Министр финансов Республики Армения                                                                                                                                           № </w:t>
      </w:r>
      <w:r w:rsidR="00D45C73" w:rsidRPr="00D45C73">
        <w:rPr>
          <w:rFonts w:ascii="GHEA Grapalat" w:hAnsi="GHEA Grapalat" w:cs="Sylfaen"/>
          <w:i/>
          <w:sz w:val="20"/>
          <w:szCs w:val="20"/>
          <w:lang w:val="ru-RU"/>
        </w:rPr>
        <w:t>597</w:t>
      </w:r>
      <w:r w:rsidRPr="006B258B">
        <w:rPr>
          <w:rFonts w:ascii="GHEA Grapalat" w:hAnsi="GHEA Grapalat" w:cs="Sylfaen"/>
          <w:i/>
          <w:sz w:val="20"/>
          <w:szCs w:val="20"/>
          <w:lang w:val="af-ZA"/>
        </w:rPr>
        <w:t xml:space="preserve">-А от </w:t>
      </w:r>
      <w:r w:rsidR="00D45C73" w:rsidRPr="00D45C73">
        <w:rPr>
          <w:rFonts w:ascii="GHEA Grapalat" w:hAnsi="GHEA Grapalat" w:cs="Sylfaen"/>
          <w:i/>
          <w:sz w:val="20"/>
          <w:szCs w:val="20"/>
          <w:lang w:val="ru-RU"/>
        </w:rPr>
        <w:t xml:space="preserve">04 ноября </w:t>
      </w:r>
      <w:r w:rsidRPr="006B258B">
        <w:rPr>
          <w:rFonts w:ascii="GHEA Grapalat" w:hAnsi="GHEA Grapalat" w:cs="Sylfaen"/>
          <w:i/>
          <w:sz w:val="20"/>
          <w:szCs w:val="20"/>
          <w:lang w:val="af-ZA"/>
        </w:rPr>
        <w:t xml:space="preserve"> 201</w:t>
      </w:r>
      <w:r w:rsidR="00D45C73" w:rsidRPr="00D45C73">
        <w:rPr>
          <w:rFonts w:ascii="GHEA Grapalat" w:hAnsi="GHEA Grapalat" w:cs="Sylfaen"/>
          <w:i/>
          <w:sz w:val="20"/>
          <w:szCs w:val="20"/>
          <w:lang w:val="ru-RU"/>
        </w:rPr>
        <w:t>9</w:t>
      </w:r>
      <w:r w:rsidRPr="006B258B">
        <w:rPr>
          <w:rFonts w:ascii="GHEA Grapalat" w:hAnsi="GHEA Grapalat" w:cs="Sylfaen"/>
          <w:i/>
          <w:sz w:val="20"/>
          <w:szCs w:val="20"/>
          <w:lang w:val="af-ZA"/>
        </w:rPr>
        <w:t xml:space="preserve"> года                                                                                                                                                                                      </w:t>
      </w:r>
    </w:p>
    <w:p w:rsidR="006B258B" w:rsidRPr="00D45C73" w:rsidRDefault="006B258B" w:rsidP="006B258B">
      <w:pPr>
        <w:spacing w:after="160"/>
        <w:ind w:firstLine="720"/>
        <w:jc w:val="center"/>
        <w:rPr>
          <w:rFonts w:ascii="GHEA Grapalat" w:hAnsi="GHEA Grapalat"/>
          <w:sz w:val="20"/>
          <w:szCs w:val="20"/>
          <w:lang w:val="af-ZA"/>
        </w:rPr>
      </w:pPr>
    </w:p>
    <w:p w:rsidR="006B258B" w:rsidRPr="006B258B" w:rsidRDefault="006B258B" w:rsidP="006B258B">
      <w:pPr>
        <w:ind w:firstLine="720"/>
        <w:jc w:val="center"/>
        <w:rPr>
          <w:rFonts w:ascii="GHEA Grapalat" w:hAnsi="GHEA Grapalat"/>
          <w:sz w:val="20"/>
          <w:szCs w:val="20"/>
          <w:lang w:val="ru-RU"/>
        </w:rPr>
      </w:pPr>
      <w:r w:rsidRPr="006B258B">
        <w:rPr>
          <w:rFonts w:ascii="GHEA Grapalat" w:hAnsi="GHEA Grapalat"/>
          <w:sz w:val="20"/>
          <w:szCs w:val="20"/>
          <w:lang w:val="ru-RU"/>
        </w:rPr>
        <w:t>ОБЪЯВЛЕНИЕ О ЗАПРОСЕ КОТИРОВОК</w:t>
      </w:r>
    </w:p>
    <w:p w:rsidR="00065381" w:rsidRPr="0018201B" w:rsidRDefault="006B258B" w:rsidP="006B258B">
      <w:pPr>
        <w:ind w:left="142" w:right="139"/>
        <w:jc w:val="center"/>
        <w:rPr>
          <w:rFonts w:ascii="GHEA Grapalat" w:hAnsi="GHEA Grapalat"/>
          <w:sz w:val="20"/>
          <w:szCs w:val="20"/>
          <w:lang w:val="ru-RU"/>
        </w:rPr>
      </w:pPr>
      <w:r w:rsidRPr="006B258B">
        <w:rPr>
          <w:rFonts w:ascii="GHEA Grapalat" w:hAnsi="GHEA Grapalat"/>
          <w:sz w:val="20"/>
          <w:szCs w:val="20"/>
          <w:lang w:val="ru-RU"/>
        </w:rPr>
        <w:t xml:space="preserve">Настоящий текст объявления утвержден решением </w:t>
      </w:r>
      <w:r w:rsidR="00065381" w:rsidRPr="006B258B">
        <w:rPr>
          <w:rFonts w:ascii="GHEA Grapalat" w:hAnsi="GHEA Grapalat"/>
          <w:sz w:val="20"/>
          <w:szCs w:val="20"/>
        </w:rPr>
        <w:t>N</w:t>
      </w:r>
      <w:r w:rsidR="00065381" w:rsidRPr="00065381">
        <w:rPr>
          <w:rFonts w:ascii="GHEA Grapalat" w:hAnsi="GHEA Grapalat"/>
          <w:sz w:val="20"/>
          <w:szCs w:val="20"/>
          <w:lang w:val="ru-RU"/>
        </w:rPr>
        <w:t xml:space="preserve"> 1 </w:t>
      </w:r>
      <w:r w:rsidRPr="006B258B">
        <w:rPr>
          <w:rFonts w:ascii="GHEA Grapalat" w:hAnsi="GHEA Grapalat"/>
          <w:sz w:val="20"/>
          <w:szCs w:val="20"/>
          <w:lang w:val="ru-RU"/>
        </w:rPr>
        <w:t xml:space="preserve">Комиссии </w:t>
      </w:r>
    </w:p>
    <w:p w:rsidR="006B258B" w:rsidRPr="00B7063D" w:rsidRDefault="006B258B" w:rsidP="006B258B">
      <w:pPr>
        <w:ind w:left="142" w:right="139"/>
        <w:jc w:val="center"/>
        <w:rPr>
          <w:rFonts w:ascii="GHEA Grapalat" w:hAnsi="GHEA Grapalat"/>
          <w:sz w:val="20"/>
          <w:szCs w:val="20"/>
          <w:lang w:val="ru-RU"/>
        </w:rPr>
      </w:pPr>
      <w:r w:rsidRPr="00B7063D">
        <w:rPr>
          <w:rFonts w:ascii="GHEA Grapalat" w:hAnsi="GHEA Grapalat"/>
          <w:sz w:val="20"/>
          <w:szCs w:val="20"/>
          <w:lang w:val="ru-RU"/>
        </w:rPr>
        <w:t>по запрос</w:t>
      </w:r>
      <w:r w:rsidR="00065381" w:rsidRPr="00B7063D">
        <w:rPr>
          <w:rFonts w:ascii="GHEA Grapalat" w:hAnsi="GHEA Grapalat"/>
          <w:sz w:val="20"/>
          <w:szCs w:val="20"/>
          <w:lang w:val="ru-RU"/>
        </w:rPr>
        <w:t>е</w:t>
      </w:r>
      <w:r w:rsidRPr="00B7063D">
        <w:rPr>
          <w:rFonts w:ascii="GHEA Grapalat" w:hAnsi="GHEA Grapalat"/>
          <w:sz w:val="20"/>
          <w:szCs w:val="20"/>
          <w:lang w:val="ru-RU"/>
        </w:rPr>
        <w:t xml:space="preserve"> котировок от </w:t>
      </w:r>
      <w:r w:rsidR="004C5BE6" w:rsidRPr="004C5BE6">
        <w:rPr>
          <w:rFonts w:ascii="GHEA Grapalat" w:hAnsi="GHEA Grapalat"/>
          <w:sz w:val="20"/>
          <w:szCs w:val="20"/>
          <w:lang w:val="ru-RU"/>
        </w:rPr>
        <w:t>1</w:t>
      </w:r>
      <w:r w:rsidR="00CB4C89" w:rsidRPr="00761E13">
        <w:rPr>
          <w:rFonts w:ascii="GHEA Grapalat" w:hAnsi="GHEA Grapalat"/>
          <w:sz w:val="20"/>
          <w:szCs w:val="20"/>
          <w:lang w:val="ru-RU"/>
        </w:rPr>
        <w:t>2</w:t>
      </w:r>
      <w:r w:rsidR="004240EF" w:rsidRPr="00B7063D">
        <w:rPr>
          <w:rFonts w:ascii="GHEA Grapalat" w:hAnsi="GHEA Grapalat"/>
          <w:sz w:val="20"/>
          <w:szCs w:val="20"/>
          <w:lang w:val="ru-RU"/>
        </w:rPr>
        <w:t xml:space="preserve"> </w:t>
      </w:r>
      <w:r w:rsidR="004C5BE6">
        <w:rPr>
          <w:rFonts w:ascii="GHEA Grapalat" w:hAnsi="GHEA Grapalat"/>
          <w:sz w:val="20"/>
          <w:szCs w:val="20"/>
          <w:lang w:val="ru-RU"/>
        </w:rPr>
        <w:t>декбая</w:t>
      </w:r>
      <w:r w:rsidRPr="00B7063D">
        <w:rPr>
          <w:rFonts w:ascii="GHEA Grapalat" w:hAnsi="GHEA Grapalat"/>
          <w:sz w:val="20"/>
          <w:szCs w:val="20"/>
          <w:lang w:val="ru-RU"/>
        </w:rPr>
        <w:t xml:space="preserve"> </w:t>
      </w:r>
      <w:proofErr w:type="gramStart"/>
      <w:r w:rsidRPr="00B7063D">
        <w:rPr>
          <w:rFonts w:ascii="GHEA Grapalat" w:hAnsi="GHEA Grapalat"/>
          <w:sz w:val="20"/>
          <w:szCs w:val="20"/>
          <w:lang w:val="ru-RU"/>
        </w:rPr>
        <w:t>2019  года</w:t>
      </w:r>
      <w:proofErr w:type="gramEnd"/>
      <w:r w:rsidRPr="00B7063D">
        <w:rPr>
          <w:rFonts w:ascii="GHEA Grapalat" w:hAnsi="GHEA Grapalat"/>
          <w:sz w:val="20"/>
          <w:szCs w:val="20"/>
          <w:lang w:val="ru-RU"/>
        </w:rPr>
        <w:t xml:space="preserve"> </w:t>
      </w:r>
    </w:p>
    <w:p w:rsidR="006B258B" w:rsidRPr="004C5BE6" w:rsidRDefault="006B258B" w:rsidP="006B258B">
      <w:pPr>
        <w:ind w:firstLine="720"/>
        <w:jc w:val="center"/>
        <w:rPr>
          <w:rFonts w:ascii="GHEA Grapalat" w:hAnsi="GHEA Grapalat"/>
          <w:sz w:val="20"/>
          <w:szCs w:val="20"/>
          <w:lang w:val="ru-RU"/>
        </w:rPr>
      </w:pPr>
      <w:r w:rsidRPr="00B7063D">
        <w:rPr>
          <w:rFonts w:ascii="GHEA Grapalat" w:hAnsi="GHEA Grapalat"/>
          <w:sz w:val="20"/>
          <w:szCs w:val="20"/>
          <w:lang w:val="ru-RU"/>
        </w:rPr>
        <w:t>Код запроса котировок  А</w:t>
      </w:r>
      <w:r w:rsidRPr="00B7063D">
        <w:rPr>
          <w:rFonts w:ascii="GHEA Grapalat" w:hAnsi="GHEA Grapalat"/>
          <w:sz w:val="20"/>
          <w:szCs w:val="20"/>
        </w:rPr>
        <w:t>M</w:t>
      </w:r>
      <w:r w:rsidR="004C5BE6">
        <w:rPr>
          <w:rFonts w:ascii="GHEA Grapalat" w:hAnsi="GHEA Grapalat"/>
          <w:sz w:val="20"/>
          <w:szCs w:val="20"/>
        </w:rPr>
        <w:t>D</w:t>
      </w:r>
      <w:r w:rsidRPr="00B7063D">
        <w:rPr>
          <w:rFonts w:ascii="GHEA Grapalat" w:hAnsi="GHEA Grapalat"/>
          <w:sz w:val="20"/>
          <w:szCs w:val="20"/>
        </w:rPr>
        <w:t>HMD</w:t>
      </w:r>
      <w:r w:rsidRPr="00B7063D">
        <w:rPr>
          <w:rFonts w:ascii="GHEA Grapalat" w:hAnsi="GHEA Grapalat"/>
          <w:sz w:val="20"/>
          <w:szCs w:val="20"/>
          <w:lang w:val="ru-RU"/>
        </w:rPr>
        <w:t>-</w:t>
      </w:r>
      <w:r w:rsidRPr="00B7063D">
        <w:rPr>
          <w:rFonts w:ascii="GHEA Grapalat" w:hAnsi="GHEA Grapalat"/>
          <w:sz w:val="20"/>
          <w:szCs w:val="20"/>
          <w:lang w:val="en-AU"/>
        </w:rPr>
        <w:t>GHAPDZB</w:t>
      </w:r>
      <w:r w:rsidR="004C5BE6">
        <w:rPr>
          <w:rFonts w:ascii="GHEA Grapalat" w:hAnsi="GHEA Grapalat"/>
          <w:sz w:val="20"/>
          <w:szCs w:val="20"/>
          <w:lang w:val="ru-RU"/>
        </w:rPr>
        <w:t>-</w:t>
      </w:r>
      <w:r w:rsidR="004C5BE6" w:rsidRPr="004C5BE6">
        <w:rPr>
          <w:rFonts w:ascii="GHEA Grapalat" w:hAnsi="GHEA Grapalat"/>
          <w:sz w:val="20"/>
          <w:szCs w:val="20"/>
          <w:lang w:val="ru-RU"/>
        </w:rPr>
        <w:t>20</w:t>
      </w:r>
      <w:r w:rsidRPr="00B7063D">
        <w:rPr>
          <w:rFonts w:ascii="GHEA Grapalat" w:hAnsi="GHEA Grapalat"/>
          <w:sz w:val="20"/>
          <w:szCs w:val="20"/>
          <w:lang w:val="ru-RU"/>
        </w:rPr>
        <w:t>/0</w:t>
      </w:r>
      <w:r w:rsidR="004C5BE6" w:rsidRPr="004C5BE6">
        <w:rPr>
          <w:rFonts w:ascii="GHEA Grapalat" w:hAnsi="GHEA Grapalat"/>
          <w:sz w:val="20"/>
          <w:szCs w:val="20"/>
          <w:lang w:val="ru-RU"/>
        </w:rPr>
        <w:t>1</w:t>
      </w:r>
    </w:p>
    <w:p w:rsidR="006B258B" w:rsidRPr="00D45C73" w:rsidRDefault="006B258B" w:rsidP="006B258B">
      <w:pPr>
        <w:spacing w:after="160"/>
        <w:ind w:firstLine="567"/>
        <w:jc w:val="both"/>
        <w:rPr>
          <w:rFonts w:ascii="GHEA Grapalat" w:hAnsi="GHEA Grapalat"/>
          <w:sz w:val="20"/>
          <w:szCs w:val="20"/>
          <w:lang w:val="ru-RU"/>
        </w:rPr>
      </w:pPr>
    </w:p>
    <w:p w:rsidR="006B258B" w:rsidRPr="00D45C73" w:rsidRDefault="006B258B" w:rsidP="006B258B">
      <w:pPr>
        <w:spacing w:after="160"/>
        <w:ind w:firstLine="567"/>
        <w:jc w:val="both"/>
        <w:rPr>
          <w:rFonts w:ascii="GHEA Grapalat" w:hAnsi="GHEA Grapalat"/>
          <w:sz w:val="20"/>
          <w:szCs w:val="20"/>
          <w:lang w:val="ru-RU"/>
        </w:rPr>
      </w:pPr>
      <w:r w:rsidRPr="00D45C73">
        <w:rPr>
          <w:rFonts w:ascii="GHEA Grapalat" w:hAnsi="GHEA Grapalat"/>
          <w:sz w:val="20"/>
          <w:szCs w:val="20"/>
          <w:lang w:val="ru-RU"/>
        </w:rPr>
        <w:t xml:space="preserve">Клиент: «Средняя </w:t>
      </w:r>
      <w:proofErr w:type="gramStart"/>
      <w:r w:rsidRPr="00D45C73">
        <w:rPr>
          <w:rFonts w:ascii="GHEA Grapalat" w:hAnsi="GHEA Grapalat"/>
          <w:sz w:val="20"/>
          <w:szCs w:val="20"/>
          <w:lang w:val="ru-RU"/>
        </w:rPr>
        <w:t xml:space="preserve">школа </w:t>
      </w:r>
      <w:r w:rsidRPr="006B258B">
        <w:rPr>
          <w:rFonts w:ascii="GHEA Grapalat" w:hAnsi="GHEA Grapalat"/>
          <w:sz w:val="20"/>
          <w:szCs w:val="20"/>
          <w:lang w:val="ru-RU"/>
        </w:rPr>
        <w:t xml:space="preserve"> </w:t>
      </w:r>
      <w:r w:rsidR="004C5BE6">
        <w:rPr>
          <w:rFonts w:ascii="GHEA Grapalat" w:hAnsi="GHEA Grapalat"/>
          <w:sz w:val="20"/>
          <w:szCs w:val="20"/>
          <w:lang w:val="ru-RU"/>
        </w:rPr>
        <w:t>Димитров</w:t>
      </w:r>
      <w:r w:rsidRPr="006B258B">
        <w:rPr>
          <w:rFonts w:ascii="GHEA Grapalat" w:hAnsi="GHEA Grapalat"/>
          <w:sz w:val="20"/>
          <w:szCs w:val="20"/>
          <w:lang w:val="ru-RU"/>
        </w:rPr>
        <w:t>а</w:t>
      </w:r>
      <w:proofErr w:type="gramEnd"/>
      <w:r w:rsidRPr="006B258B">
        <w:rPr>
          <w:rFonts w:ascii="GHEA Grapalat" w:hAnsi="GHEA Grapalat"/>
          <w:sz w:val="20"/>
          <w:szCs w:val="20"/>
          <w:lang w:val="ru-RU"/>
        </w:rPr>
        <w:t>» ГНКО</w:t>
      </w:r>
      <w:r w:rsidRPr="00D45C73">
        <w:rPr>
          <w:rFonts w:ascii="GHEA Grapalat" w:hAnsi="GHEA Grapalat"/>
          <w:sz w:val="20"/>
          <w:szCs w:val="20"/>
          <w:lang w:val="ru-RU"/>
        </w:rPr>
        <w:t xml:space="preserve"> </w:t>
      </w:r>
      <w:r w:rsidRPr="006B258B">
        <w:rPr>
          <w:rFonts w:ascii="GHEA Grapalat" w:hAnsi="GHEA Grapalat"/>
          <w:sz w:val="20"/>
          <w:szCs w:val="20"/>
          <w:lang w:val="ru-RU"/>
        </w:rPr>
        <w:t>Араратского марза,</w:t>
      </w:r>
      <w:r w:rsidRPr="00D45C73">
        <w:rPr>
          <w:rFonts w:ascii="GHEA Grapalat" w:hAnsi="GHEA Grapalat"/>
          <w:sz w:val="20"/>
          <w:szCs w:val="20"/>
          <w:lang w:val="ru-RU"/>
        </w:rPr>
        <w:t>РА,</w:t>
      </w:r>
      <w:r w:rsidRPr="006B258B">
        <w:rPr>
          <w:rFonts w:ascii="GHEA Grapalat" w:hAnsi="GHEA Grapalat"/>
          <w:sz w:val="20"/>
          <w:szCs w:val="20"/>
          <w:lang w:val="ru-RU"/>
        </w:rPr>
        <w:t xml:space="preserve"> ра</w:t>
      </w:r>
      <w:r w:rsidRPr="00D45C73">
        <w:rPr>
          <w:rFonts w:ascii="GHEA Grapalat" w:hAnsi="GHEA Grapalat"/>
          <w:sz w:val="20"/>
          <w:szCs w:val="20"/>
          <w:lang w:val="ru-RU"/>
        </w:rPr>
        <w:t>сположена в Араратском районе РА, о</w:t>
      </w:r>
      <w:r w:rsidRPr="006B258B">
        <w:rPr>
          <w:rFonts w:ascii="GHEA Grapalat" w:hAnsi="GHEA Grapalat"/>
          <w:sz w:val="20"/>
          <w:szCs w:val="20"/>
          <w:lang w:val="ru-RU"/>
        </w:rPr>
        <w:t xml:space="preserve">. </w:t>
      </w:r>
      <w:r w:rsidR="004C5BE6">
        <w:rPr>
          <w:rFonts w:ascii="GHEA Grapalat" w:hAnsi="GHEA Grapalat"/>
          <w:sz w:val="20"/>
          <w:szCs w:val="20"/>
          <w:lang w:val="ru-RU"/>
        </w:rPr>
        <w:t>Димитров</w:t>
      </w:r>
      <w:r w:rsidRPr="006B258B">
        <w:rPr>
          <w:rFonts w:ascii="GHEA Grapalat" w:hAnsi="GHEA Grapalat"/>
          <w:sz w:val="20"/>
          <w:szCs w:val="20"/>
          <w:lang w:val="ru-RU"/>
        </w:rPr>
        <w:t xml:space="preserve"> </w:t>
      </w:r>
      <w:r w:rsidR="00761E13" w:rsidRPr="00761E13">
        <w:rPr>
          <w:rFonts w:ascii="GHEA Grapalat" w:hAnsi="GHEA Grapalat"/>
          <w:sz w:val="20"/>
          <w:szCs w:val="20"/>
          <w:lang w:val="ru-RU"/>
        </w:rPr>
        <w:t xml:space="preserve">, </w:t>
      </w:r>
      <w:r w:rsidR="001713C1" w:rsidRPr="001713C1">
        <w:rPr>
          <w:rFonts w:ascii="GHEA Grapalat" w:hAnsi="GHEA Grapalat"/>
          <w:sz w:val="20"/>
          <w:szCs w:val="20"/>
          <w:lang w:val="ru-RU"/>
        </w:rPr>
        <w:t>1</w:t>
      </w:r>
      <w:r w:rsidRPr="00D45C73">
        <w:rPr>
          <w:rFonts w:ascii="GHEA Grapalat" w:hAnsi="GHEA Grapalat"/>
          <w:sz w:val="20"/>
          <w:szCs w:val="20"/>
          <w:lang w:val="ru-RU"/>
        </w:rPr>
        <w:t xml:space="preserve"> </w:t>
      </w:r>
      <w:r w:rsidRPr="006B258B">
        <w:rPr>
          <w:rFonts w:ascii="GHEA Grapalat" w:hAnsi="GHEA Grapalat"/>
          <w:sz w:val="20"/>
          <w:szCs w:val="20"/>
          <w:lang w:val="ru-RU"/>
        </w:rPr>
        <w:t xml:space="preserve">объявляет </w:t>
      </w:r>
      <w:r w:rsidR="00065381" w:rsidRPr="00065381">
        <w:rPr>
          <w:rFonts w:ascii="GHEA Grapalat" w:hAnsi="GHEA Grapalat"/>
          <w:sz w:val="20"/>
          <w:szCs w:val="20"/>
          <w:lang w:val="ru-RU"/>
        </w:rPr>
        <w:t xml:space="preserve">о запросе </w:t>
      </w:r>
      <w:r w:rsidR="00065381">
        <w:rPr>
          <w:rFonts w:ascii="GHEA Grapalat" w:hAnsi="GHEA Grapalat"/>
          <w:sz w:val="20"/>
          <w:szCs w:val="20"/>
          <w:lang w:val="ru-RU"/>
        </w:rPr>
        <w:t>котировок</w:t>
      </w:r>
      <w:r w:rsidRPr="006B258B">
        <w:rPr>
          <w:rFonts w:ascii="GHEA Grapalat" w:hAnsi="GHEA Grapalat"/>
          <w:sz w:val="20"/>
          <w:szCs w:val="20"/>
          <w:lang w:val="ru-RU"/>
        </w:rPr>
        <w:t>, которая реализуется в один этап.</w:t>
      </w:r>
    </w:p>
    <w:p w:rsidR="006B258B" w:rsidRPr="006B258B" w:rsidRDefault="006B258B" w:rsidP="006B258B">
      <w:pPr>
        <w:spacing w:after="160"/>
        <w:ind w:firstLine="567"/>
        <w:jc w:val="both"/>
        <w:rPr>
          <w:rFonts w:ascii="GHEA Grapalat" w:hAnsi="GHEA Grapalat"/>
          <w:sz w:val="20"/>
          <w:szCs w:val="20"/>
          <w:lang w:val="ru-RU"/>
        </w:rPr>
      </w:pPr>
      <w:r w:rsidRPr="006B258B">
        <w:rPr>
          <w:rFonts w:ascii="GHEA Grapalat" w:hAnsi="GHEA Grapalat"/>
          <w:sz w:val="20"/>
          <w:szCs w:val="20"/>
          <w:lang w:val="ru-RU"/>
        </w:rPr>
        <w:t>Отобранному участнику будет предложено подписать контракт на поставку продуктов питания (далее - контракт).</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Согласно статье 7 Закона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цитате.</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Квалификационные критерии для лиц, которые не имеют права участвовать в викторине, а также квалификационные критерии для участников и документы, которые должны быть представлены для оценки этих критериев, изложены по приглашению этой процедуры.</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Выбранный участник определяется количеством участников, которые получили удовлетворительную заявку по принципу предпочтения участника, подавшего минимальную ставку.</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 xml:space="preserve">Чтобы получить котировку, вы должны обратиться к клиенту до 7 начиная с даты публикации этого объявления в </w:t>
      </w:r>
      <w:r w:rsidR="00065381" w:rsidRPr="00065381">
        <w:rPr>
          <w:rFonts w:ascii="GHEA Grapalat" w:hAnsi="GHEA Grapalat"/>
          <w:sz w:val="20"/>
          <w:szCs w:val="20"/>
          <w:lang w:val="ru-RU"/>
        </w:rPr>
        <w:t>1</w:t>
      </w:r>
      <w:r w:rsidR="004240EF" w:rsidRPr="004240EF">
        <w:rPr>
          <w:rFonts w:ascii="GHEA Grapalat" w:hAnsi="GHEA Grapalat"/>
          <w:sz w:val="20"/>
          <w:szCs w:val="20"/>
          <w:lang w:val="ru-RU"/>
        </w:rPr>
        <w:t>1</w:t>
      </w:r>
      <w:r w:rsidR="00065381" w:rsidRPr="00065381">
        <w:rPr>
          <w:rFonts w:ascii="GHEA Grapalat" w:hAnsi="GHEA Grapalat"/>
          <w:sz w:val="20"/>
          <w:szCs w:val="20"/>
          <w:lang w:val="ru-RU"/>
        </w:rPr>
        <w:t>;00</w:t>
      </w:r>
      <w:r w:rsidRPr="006B258B">
        <w:rPr>
          <w:rFonts w:ascii="GHEA Grapalat" w:hAnsi="GHEA Grapalat"/>
          <w:sz w:val="20"/>
          <w:szCs w:val="20"/>
          <w:lang w:val="ru-RU"/>
        </w:rPr>
        <w:t xml:space="preserve">. Чтобы получить приглашение в письменной форме, Клиент должен подать письменное заявление. Клиент должен предоставить бесплатно, в первый рабочий день, следующий за таким запросом. </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 xml:space="preserve">В случае запроса на электронное приглашение клиент должен предоставить приглашение бесплатно в течение рабочего дня, следующего за днем </w:t>
      </w:r>
      <w:r w:rsidRPr="006B258B">
        <w:rPr>
          <w:rFonts w:ascii="Cambria Math" w:hAnsi="Cambria Math" w:cs="Cambria Math"/>
          <w:sz w:val="20"/>
          <w:szCs w:val="20"/>
          <w:lang w:val="ru-RU"/>
        </w:rPr>
        <w:t>​​</w:t>
      </w:r>
      <w:r w:rsidRPr="006B258B">
        <w:rPr>
          <w:rFonts w:ascii="GHEA Grapalat" w:hAnsi="GHEA Grapalat" w:cs="Sylfaen"/>
          <w:sz w:val="20"/>
          <w:szCs w:val="20"/>
          <w:lang w:val="ru-RU"/>
        </w:rPr>
        <w:t>получения</w:t>
      </w:r>
      <w:r w:rsidRPr="006B258B">
        <w:rPr>
          <w:rFonts w:ascii="GHEA Grapalat" w:hAnsi="GHEA Grapalat"/>
          <w:sz w:val="20"/>
          <w:szCs w:val="20"/>
          <w:lang w:val="ru-RU"/>
        </w:rPr>
        <w:t xml:space="preserve"> </w:t>
      </w:r>
      <w:r w:rsidRPr="006B258B">
        <w:rPr>
          <w:rFonts w:ascii="GHEA Grapalat" w:hAnsi="GHEA Grapalat" w:cs="Sylfaen"/>
          <w:sz w:val="20"/>
          <w:szCs w:val="20"/>
          <w:lang w:val="ru-RU"/>
        </w:rPr>
        <w:t>электронного</w:t>
      </w:r>
      <w:r w:rsidRPr="006B258B">
        <w:rPr>
          <w:rFonts w:ascii="GHEA Grapalat" w:hAnsi="GHEA Grapalat"/>
          <w:sz w:val="20"/>
          <w:szCs w:val="20"/>
          <w:lang w:val="ru-RU"/>
        </w:rPr>
        <w:t xml:space="preserve"> </w:t>
      </w:r>
      <w:r w:rsidRPr="006B258B">
        <w:rPr>
          <w:rFonts w:ascii="GHEA Grapalat" w:hAnsi="GHEA Grapalat" w:cs="Sylfaen"/>
          <w:sz w:val="20"/>
          <w:szCs w:val="20"/>
          <w:lang w:val="ru-RU"/>
        </w:rPr>
        <w:t>заявления</w:t>
      </w:r>
      <w:r w:rsidRPr="006B258B">
        <w:rPr>
          <w:rFonts w:ascii="GHEA Grapalat" w:hAnsi="GHEA Grapalat"/>
          <w:sz w:val="20"/>
          <w:szCs w:val="20"/>
          <w:lang w:val="ru-RU"/>
        </w:rPr>
        <w:t>.</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Не получение приглашения не ограничивает право участника участвовать в этой процедуре.</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Котировочные запросы должны быть представлены в Араратская область</w:t>
      </w:r>
      <w:r w:rsidR="00D45C73" w:rsidRPr="00D45C73">
        <w:rPr>
          <w:rFonts w:ascii="GHEA Grapalat" w:hAnsi="GHEA Grapalat"/>
          <w:sz w:val="20"/>
          <w:szCs w:val="20"/>
          <w:lang w:val="ru-RU"/>
        </w:rPr>
        <w:t xml:space="preserve"> РА</w:t>
      </w:r>
      <w:r w:rsidRPr="006B258B">
        <w:rPr>
          <w:rFonts w:ascii="GHEA Grapalat" w:hAnsi="GHEA Grapalat"/>
          <w:sz w:val="20"/>
          <w:szCs w:val="20"/>
          <w:lang w:val="ru-RU"/>
        </w:rPr>
        <w:t xml:space="preserve">, </w:t>
      </w:r>
      <w:r w:rsidRPr="006B258B">
        <w:rPr>
          <w:rFonts w:ascii="GHEA Grapalat" w:hAnsi="GHEA Grapalat"/>
          <w:sz w:val="20"/>
          <w:szCs w:val="20"/>
          <w:lang w:val="hy-AM"/>
        </w:rPr>
        <w:t>с</w:t>
      </w:r>
      <w:r w:rsidRPr="006B258B">
        <w:rPr>
          <w:rFonts w:ascii="GHEA Grapalat" w:hAnsi="GHEA Grapalat"/>
          <w:sz w:val="20"/>
          <w:szCs w:val="20"/>
          <w:lang w:val="ru-RU"/>
        </w:rPr>
        <w:t xml:space="preserve">. </w:t>
      </w:r>
      <w:r w:rsidR="004C5BE6">
        <w:rPr>
          <w:rFonts w:ascii="GHEA Grapalat" w:hAnsi="GHEA Grapalat"/>
          <w:sz w:val="20"/>
          <w:szCs w:val="20"/>
          <w:lang w:val="ru-RU"/>
        </w:rPr>
        <w:t>Димитров</w:t>
      </w:r>
      <w:r w:rsidRPr="006B258B">
        <w:rPr>
          <w:rFonts w:ascii="GHEA Grapalat" w:hAnsi="GHEA Grapalat"/>
          <w:sz w:val="20"/>
          <w:szCs w:val="20"/>
          <w:lang w:val="ru-RU"/>
        </w:rPr>
        <w:t>.</w:t>
      </w:r>
      <w:r w:rsidR="00B001A1" w:rsidRPr="00B001A1">
        <w:rPr>
          <w:rFonts w:ascii="GHEA Grapalat" w:hAnsi="GHEA Grapalat"/>
          <w:sz w:val="20"/>
          <w:szCs w:val="20"/>
          <w:lang w:val="ru-RU"/>
        </w:rPr>
        <w:t xml:space="preserve"> </w:t>
      </w:r>
      <w:r w:rsidR="00B001A1" w:rsidRPr="00D45C73">
        <w:rPr>
          <w:rFonts w:ascii="GHEA Grapalat" w:hAnsi="GHEA Grapalat"/>
          <w:sz w:val="20"/>
          <w:szCs w:val="20"/>
          <w:lang w:val="ru-RU"/>
        </w:rPr>
        <w:t xml:space="preserve">Средняя </w:t>
      </w:r>
      <w:proofErr w:type="gramStart"/>
      <w:r w:rsidR="00B001A1" w:rsidRPr="00D45C73">
        <w:rPr>
          <w:rFonts w:ascii="GHEA Grapalat" w:hAnsi="GHEA Grapalat"/>
          <w:sz w:val="20"/>
          <w:szCs w:val="20"/>
          <w:lang w:val="ru-RU"/>
        </w:rPr>
        <w:t xml:space="preserve">школа </w:t>
      </w:r>
      <w:r w:rsidR="00B001A1" w:rsidRPr="006B258B">
        <w:rPr>
          <w:rFonts w:ascii="GHEA Grapalat" w:hAnsi="GHEA Grapalat"/>
          <w:sz w:val="20"/>
          <w:szCs w:val="20"/>
          <w:lang w:val="ru-RU"/>
        </w:rPr>
        <w:t xml:space="preserve"> </w:t>
      </w:r>
      <w:r w:rsidR="004C5BE6">
        <w:rPr>
          <w:rFonts w:ascii="GHEA Grapalat" w:hAnsi="GHEA Grapalat"/>
          <w:sz w:val="20"/>
          <w:szCs w:val="20"/>
          <w:lang w:val="ru-RU"/>
        </w:rPr>
        <w:t>Димитров</w:t>
      </w:r>
      <w:r w:rsidR="00B001A1" w:rsidRPr="006B258B">
        <w:rPr>
          <w:rFonts w:ascii="GHEA Grapalat" w:hAnsi="GHEA Grapalat"/>
          <w:sz w:val="20"/>
          <w:szCs w:val="20"/>
          <w:lang w:val="ru-RU"/>
        </w:rPr>
        <w:t>а</w:t>
      </w:r>
      <w:proofErr w:type="gramEnd"/>
      <w:r w:rsidR="00B001A1" w:rsidRPr="006B258B">
        <w:rPr>
          <w:rFonts w:ascii="GHEA Grapalat" w:hAnsi="GHEA Grapalat"/>
          <w:sz w:val="20"/>
          <w:szCs w:val="20"/>
          <w:lang w:val="ru-RU"/>
        </w:rPr>
        <w:t>» ГНКО</w:t>
      </w:r>
      <w:r w:rsidR="00B001A1">
        <w:rPr>
          <w:rFonts w:ascii="GHEA Grapalat" w:hAnsi="GHEA Grapalat"/>
          <w:sz w:val="20"/>
          <w:szCs w:val="20"/>
          <w:lang w:val="ru-RU"/>
        </w:rPr>
        <w:t xml:space="preserve"> </w:t>
      </w:r>
      <w:r w:rsidRPr="006B258B">
        <w:rPr>
          <w:rFonts w:ascii="GHEA Grapalat" w:hAnsi="GHEA Grapalat"/>
          <w:sz w:val="20"/>
          <w:szCs w:val="20"/>
          <w:lang w:val="ru-RU"/>
        </w:rPr>
        <w:t xml:space="preserve"> </w:t>
      </w:r>
      <w:r w:rsidR="00761E13" w:rsidRPr="00761E13">
        <w:rPr>
          <w:rFonts w:ascii="GHEA Grapalat" w:hAnsi="GHEA Grapalat"/>
          <w:sz w:val="20"/>
          <w:szCs w:val="20"/>
          <w:lang w:val="ru-RU"/>
        </w:rPr>
        <w:t>,</w:t>
      </w:r>
      <w:r w:rsidR="001713C1">
        <w:rPr>
          <w:rFonts w:ascii="GHEA Grapalat" w:hAnsi="GHEA Grapalat"/>
          <w:sz w:val="20"/>
          <w:szCs w:val="20"/>
          <w:lang w:val="ru-RU"/>
        </w:rPr>
        <w:t xml:space="preserve">, </w:t>
      </w:r>
      <w:r w:rsidRPr="006B258B">
        <w:rPr>
          <w:rFonts w:ascii="GHEA Grapalat" w:hAnsi="GHEA Grapalat"/>
          <w:sz w:val="20"/>
          <w:szCs w:val="20"/>
          <w:lang w:val="ru-RU"/>
        </w:rPr>
        <w:t xml:space="preserve">, в бумажной форме до </w:t>
      </w:r>
      <w:r w:rsidRPr="00D45C73">
        <w:rPr>
          <w:rFonts w:ascii="GHEA Grapalat" w:hAnsi="GHEA Grapalat"/>
          <w:sz w:val="20"/>
          <w:szCs w:val="20"/>
          <w:lang w:val="ru-RU"/>
        </w:rPr>
        <w:t>1</w:t>
      </w:r>
      <w:r w:rsidR="004C5BE6">
        <w:rPr>
          <w:rFonts w:ascii="GHEA Grapalat" w:hAnsi="GHEA Grapalat"/>
          <w:sz w:val="20"/>
          <w:szCs w:val="20"/>
          <w:lang w:val="ru-RU"/>
        </w:rPr>
        <w:t>5</w:t>
      </w:r>
      <w:r w:rsidRPr="00D45C73">
        <w:rPr>
          <w:rFonts w:ascii="GHEA Grapalat" w:hAnsi="GHEA Grapalat"/>
          <w:sz w:val="20"/>
          <w:szCs w:val="20"/>
          <w:lang w:val="ru-RU"/>
        </w:rPr>
        <w:t>;00</w:t>
      </w:r>
      <w:r w:rsidRPr="006B258B">
        <w:rPr>
          <w:rFonts w:ascii="GHEA Grapalat" w:hAnsi="GHEA Grapalat"/>
          <w:sz w:val="20"/>
          <w:szCs w:val="20"/>
          <w:lang w:val="ru-RU"/>
        </w:rPr>
        <w:t xml:space="preserve"> на 7-й день с даты публикации этого объявления. Предложения также могут быть представлены на английском или русском, помимо армянского.</w:t>
      </w:r>
    </w:p>
    <w:p w:rsidR="006B258B" w:rsidRPr="006B258B" w:rsidRDefault="006B258B" w:rsidP="004C5BE6">
      <w:pPr>
        <w:ind w:left="708" w:firstLine="720"/>
        <w:jc w:val="both"/>
        <w:rPr>
          <w:rFonts w:ascii="GHEA Grapalat" w:hAnsi="GHEA Grapalat"/>
          <w:sz w:val="20"/>
          <w:szCs w:val="20"/>
          <w:lang w:val="ru-RU"/>
        </w:rPr>
      </w:pPr>
      <w:r w:rsidRPr="006B258B">
        <w:rPr>
          <w:rFonts w:ascii="GHEA Grapalat" w:hAnsi="GHEA Grapalat"/>
          <w:sz w:val="20"/>
          <w:szCs w:val="20"/>
          <w:lang w:val="ru-RU"/>
        </w:rPr>
        <w:t>Открытие торгов состоится в, Араратская область</w:t>
      </w:r>
      <w:r w:rsidR="00D45C73" w:rsidRPr="00D45C73">
        <w:rPr>
          <w:rFonts w:ascii="GHEA Grapalat" w:hAnsi="GHEA Grapalat"/>
          <w:sz w:val="20"/>
          <w:szCs w:val="20"/>
          <w:lang w:val="ru-RU"/>
        </w:rPr>
        <w:t xml:space="preserve"> РА</w:t>
      </w:r>
      <w:r w:rsidRPr="006B258B">
        <w:rPr>
          <w:rFonts w:ascii="GHEA Grapalat" w:hAnsi="GHEA Grapalat"/>
          <w:sz w:val="20"/>
          <w:szCs w:val="20"/>
          <w:lang w:val="ru-RU"/>
        </w:rPr>
        <w:t xml:space="preserve">, </w:t>
      </w:r>
      <w:r w:rsidR="004C5BE6">
        <w:rPr>
          <w:rFonts w:ascii="GHEA Grapalat" w:hAnsi="GHEA Grapalat"/>
          <w:sz w:val="20"/>
          <w:szCs w:val="20"/>
          <w:lang w:val="ru-RU"/>
        </w:rPr>
        <w:t>с</w:t>
      </w:r>
      <w:r w:rsidRPr="006B258B">
        <w:rPr>
          <w:rFonts w:ascii="GHEA Grapalat" w:hAnsi="GHEA Grapalat"/>
          <w:sz w:val="20"/>
          <w:szCs w:val="20"/>
          <w:lang w:val="ru-RU"/>
        </w:rPr>
        <w:t xml:space="preserve">. </w:t>
      </w:r>
      <w:r w:rsidR="004C5BE6">
        <w:rPr>
          <w:rFonts w:ascii="GHEA Grapalat" w:hAnsi="GHEA Grapalat"/>
          <w:sz w:val="20"/>
          <w:szCs w:val="20"/>
          <w:lang w:val="ru-RU"/>
        </w:rPr>
        <w:t>Димитров</w:t>
      </w:r>
      <w:r w:rsidRPr="006B258B">
        <w:rPr>
          <w:rFonts w:ascii="GHEA Grapalat" w:hAnsi="GHEA Grapalat"/>
          <w:sz w:val="20"/>
          <w:szCs w:val="20"/>
          <w:lang w:val="ru-RU"/>
        </w:rPr>
        <w:t>.</w:t>
      </w:r>
      <w:r w:rsidR="00D45C73" w:rsidRPr="00D45C73">
        <w:rPr>
          <w:rFonts w:ascii="GHEA Grapalat" w:hAnsi="GHEA Grapalat"/>
          <w:sz w:val="20"/>
          <w:szCs w:val="20"/>
          <w:lang w:val="ru-RU"/>
        </w:rPr>
        <w:t xml:space="preserve"> </w:t>
      </w:r>
      <w:r w:rsidR="00B001A1" w:rsidRPr="00D45C73">
        <w:rPr>
          <w:rFonts w:ascii="GHEA Grapalat" w:hAnsi="GHEA Grapalat"/>
          <w:sz w:val="20"/>
          <w:szCs w:val="20"/>
          <w:lang w:val="ru-RU"/>
        </w:rPr>
        <w:t xml:space="preserve">Средняя школа </w:t>
      </w:r>
      <w:r w:rsidR="00B001A1" w:rsidRPr="006B258B">
        <w:rPr>
          <w:rFonts w:ascii="GHEA Grapalat" w:hAnsi="GHEA Grapalat"/>
          <w:sz w:val="20"/>
          <w:szCs w:val="20"/>
          <w:lang w:val="ru-RU"/>
        </w:rPr>
        <w:t xml:space="preserve"> </w:t>
      </w:r>
      <w:r w:rsidR="004C5BE6">
        <w:rPr>
          <w:rFonts w:ascii="GHEA Grapalat" w:hAnsi="GHEA Grapalat"/>
          <w:sz w:val="20"/>
          <w:szCs w:val="20"/>
          <w:lang w:val="ru-RU"/>
        </w:rPr>
        <w:t>Димитров</w:t>
      </w:r>
      <w:r w:rsidR="00B001A1" w:rsidRPr="006B258B">
        <w:rPr>
          <w:rFonts w:ascii="GHEA Grapalat" w:hAnsi="GHEA Grapalat"/>
          <w:sz w:val="20"/>
          <w:szCs w:val="20"/>
          <w:lang w:val="ru-RU"/>
        </w:rPr>
        <w:t>а» ГНКО</w:t>
      </w:r>
      <w:r w:rsidR="00B001A1" w:rsidRPr="00D45C73">
        <w:rPr>
          <w:rFonts w:ascii="GHEA Grapalat" w:hAnsi="GHEA Grapalat"/>
          <w:sz w:val="20"/>
          <w:szCs w:val="20"/>
          <w:lang w:val="ru-RU"/>
        </w:rPr>
        <w:t xml:space="preserve"> </w:t>
      </w:r>
      <w:r w:rsidR="004C5BE6">
        <w:rPr>
          <w:rFonts w:ascii="GHEA Grapalat" w:hAnsi="GHEA Grapalat"/>
          <w:sz w:val="20"/>
          <w:szCs w:val="20"/>
          <w:lang w:val="ru-RU"/>
        </w:rPr>
        <w:t>улица</w:t>
      </w:r>
      <w:bookmarkStart w:id="3" w:name="_GoBack"/>
      <w:bookmarkEnd w:id="3"/>
      <w:r w:rsidR="004C5BE6">
        <w:rPr>
          <w:rFonts w:ascii="GHEA Grapalat" w:hAnsi="GHEA Grapalat"/>
          <w:sz w:val="20"/>
          <w:szCs w:val="20"/>
          <w:lang w:val="ru-RU"/>
        </w:rPr>
        <w:t xml:space="preserve"> </w:t>
      </w:r>
      <w:r w:rsidRPr="006B258B">
        <w:rPr>
          <w:rFonts w:ascii="GHEA Grapalat" w:hAnsi="GHEA Grapalat"/>
          <w:sz w:val="20"/>
          <w:szCs w:val="20"/>
          <w:lang w:val="ru-RU"/>
        </w:rPr>
        <w:t>201</w:t>
      </w:r>
      <w:r w:rsidR="00D45C73" w:rsidRPr="00D45C73">
        <w:rPr>
          <w:rFonts w:ascii="GHEA Grapalat" w:hAnsi="GHEA Grapalat"/>
          <w:sz w:val="20"/>
          <w:szCs w:val="20"/>
          <w:lang w:val="ru-RU"/>
        </w:rPr>
        <w:t xml:space="preserve">9 </w:t>
      </w:r>
      <w:r w:rsidRPr="006B258B">
        <w:rPr>
          <w:rFonts w:ascii="GHEA Grapalat" w:hAnsi="GHEA Grapalat"/>
          <w:sz w:val="20"/>
          <w:szCs w:val="20"/>
          <w:lang w:val="ru-RU"/>
        </w:rPr>
        <w:t xml:space="preserve">года, </w:t>
      </w:r>
      <w:r w:rsidR="004C5BE6" w:rsidRPr="004C5BE6">
        <w:rPr>
          <w:rFonts w:ascii="GHEA Grapalat" w:hAnsi="GHEA Grapalat"/>
          <w:sz w:val="20"/>
          <w:szCs w:val="20"/>
          <w:lang w:val="ru-RU"/>
        </w:rPr>
        <w:t xml:space="preserve"> 1</w:t>
      </w:r>
      <w:r w:rsidR="00CB4C89">
        <w:rPr>
          <w:rFonts w:ascii="GHEA Grapalat" w:hAnsi="GHEA Grapalat"/>
          <w:sz w:val="20"/>
          <w:szCs w:val="20"/>
        </w:rPr>
        <w:t>9</w:t>
      </w:r>
      <w:r w:rsidR="004C5BE6" w:rsidRPr="00B7063D">
        <w:rPr>
          <w:rFonts w:ascii="GHEA Grapalat" w:hAnsi="GHEA Grapalat"/>
          <w:sz w:val="20"/>
          <w:szCs w:val="20"/>
          <w:lang w:val="ru-RU"/>
        </w:rPr>
        <w:t xml:space="preserve"> </w:t>
      </w:r>
      <w:r w:rsidR="004C5BE6">
        <w:rPr>
          <w:rFonts w:ascii="GHEA Grapalat" w:hAnsi="GHEA Grapalat"/>
          <w:sz w:val="20"/>
          <w:szCs w:val="20"/>
          <w:lang w:val="ru-RU"/>
        </w:rPr>
        <w:t>декбая</w:t>
      </w:r>
      <w:r w:rsidR="004C5BE6" w:rsidRPr="00B7063D">
        <w:rPr>
          <w:rFonts w:ascii="GHEA Grapalat" w:hAnsi="GHEA Grapalat"/>
          <w:sz w:val="20"/>
          <w:szCs w:val="20"/>
          <w:lang w:val="ru-RU"/>
        </w:rPr>
        <w:t xml:space="preserve"> </w:t>
      </w:r>
      <w:r w:rsidRPr="006B258B">
        <w:rPr>
          <w:rFonts w:ascii="GHEA Grapalat" w:hAnsi="GHEA Grapalat"/>
          <w:sz w:val="20"/>
          <w:szCs w:val="20"/>
          <w:lang w:val="ru-RU"/>
        </w:rPr>
        <w:t xml:space="preserve">в </w:t>
      </w:r>
      <w:r w:rsidR="00D45C73" w:rsidRPr="00D45C73">
        <w:rPr>
          <w:rFonts w:ascii="GHEA Grapalat" w:hAnsi="GHEA Grapalat"/>
          <w:sz w:val="20"/>
          <w:szCs w:val="20"/>
          <w:lang w:val="ru-RU"/>
        </w:rPr>
        <w:t>1</w:t>
      </w:r>
      <w:r w:rsidR="004C5BE6">
        <w:rPr>
          <w:rFonts w:ascii="GHEA Grapalat" w:hAnsi="GHEA Grapalat"/>
          <w:sz w:val="20"/>
          <w:szCs w:val="20"/>
          <w:lang w:val="ru-RU"/>
        </w:rPr>
        <w:t>5</w:t>
      </w:r>
      <w:r w:rsidR="00D45C73" w:rsidRPr="00D45C73">
        <w:rPr>
          <w:rFonts w:ascii="GHEA Grapalat" w:hAnsi="GHEA Grapalat"/>
          <w:sz w:val="20"/>
          <w:szCs w:val="20"/>
          <w:lang w:val="ru-RU"/>
        </w:rPr>
        <w:t>;00</w:t>
      </w:r>
      <w:r w:rsidRPr="006B258B">
        <w:rPr>
          <w:rFonts w:ascii="GHEA Grapalat" w:hAnsi="GHEA Grapalat"/>
          <w:sz w:val="20"/>
          <w:szCs w:val="20"/>
          <w:lang w:val="ru-RU"/>
        </w:rPr>
        <w:t>:</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Жалобы на эту процедуру должны быть представлены в Апелляционный совет по закупкам, c. Ереван, ул. Мелик-Адамян 1 адрес. Апелляция должна быть оформлена в порядке, установленном приглашением на эту цитату. Чтобы подать иск, плата должна быть уплачена в размере 30 000 драм (тридцать тысяч) рублей, которые должны быть переведены на счет Казначейства № 900008000482, который открывается при Министерстве финансов Республики Армения.</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 xml:space="preserve">Для получения дополнительной информации об этом объявлении, пожалуйста, свяжитесь с секретарем Комиссии по оценке </w:t>
      </w:r>
      <w:r w:rsidR="00D45C73" w:rsidRPr="00D45C73">
        <w:rPr>
          <w:rFonts w:ascii="GHEA Grapalat" w:hAnsi="GHEA Grapalat"/>
          <w:sz w:val="20"/>
          <w:szCs w:val="20"/>
          <w:lang w:val="ru-RU"/>
        </w:rPr>
        <w:t>Грач</w:t>
      </w:r>
      <w:r w:rsidR="00FA1819" w:rsidRPr="00FA1819">
        <w:rPr>
          <w:rFonts w:ascii="GHEA Grapalat" w:hAnsi="GHEA Grapalat"/>
          <w:sz w:val="20"/>
          <w:szCs w:val="20"/>
          <w:lang w:val="ru-RU"/>
        </w:rPr>
        <w:t>у</w:t>
      </w:r>
      <w:r w:rsidR="00D45C73" w:rsidRPr="00D45C73">
        <w:rPr>
          <w:rFonts w:ascii="GHEA Grapalat" w:hAnsi="GHEA Grapalat"/>
          <w:sz w:val="20"/>
          <w:szCs w:val="20"/>
          <w:lang w:val="ru-RU"/>
        </w:rPr>
        <w:t xml:space="preserve"> Оганнисян</w:t>
      </w:r>
      <w:r w:rsidR="00FA1819" w:rsidRPr="00FA1819">
        <w:rPr>
          <w:rFonts w:ascii="GHEA Grapalat" w:hAnsi="GHEA Grapalat"/>
          <w:sz w:val="20"/>
          <w:szCs w:val="20"/>
          <w:lang w:val="ru-RU"/>
        </w:rPr>
        <w:t>у</w:t>
      </w:r>
      <w:r w:rsidRPr="006B258B">
        <w:rPr>
          <w:rFonts w:ascii="GHEA Grapalat" w:hAnsi="GHEA Grapalat"/>
          <w:sz w:val="20"/>
          <w:szCs w:val="20"/>
          <w:lang w:val="ru-RU"/>
        </w:rPr>
        <w:t xml:space="preserve"> </w:t>
      </w:r>
    </w:p>
    <w:p w:rsidR="006B258B" w:rsidRPr="006B258B" w:rsidRDefault="006B258B" w:rsidP="006B258B">
      <w:pPr>
        <w:ind w:firstLine="720"/>
        <w:jc w:val="both"/>
        <w:rPr>
          <w:rFonts w:ascii="GHEA Grapalat" w:hAnsi="GHEA Grapalat"/>
          <w:sz w:val="20"/>
          <w:szCs w:val="20"/>
          <w:lang w:val="ru-RU"/>
        </w:rPr>
      </w:pPr>
    </w:p>
    <w:p w:rsidR="004C5BE6" w:rsidRDefault="006B258B" w:rsidP="004C5BE6">
      <w:pPr>
        <w:ind w:firstLine="720"/>
        <w:jc w:val="center"/>
        <w:rPr>
          <w:rFonts w:ascii="GHEA Grapalat" w:hAnsi="GHEA Grapalat"/>
          <w:sz w:val="20"/>
          <w:szCs w:val="20"/>
          <w:u w:val="single"/>
          <w:lang w:val="af-ZA"/>
        </w:rPr>
      </w:pPr>
      <w:r w:rsidRPr="006B258B">
        <w:rPr>
          <w:rFonts w:ascii="GHEA Grapalat" w:hAnsi="GHEA Grapalat"/>
          <w:sz w:val="20"/>
          <w:szCs w:val="20"/>
          <w:lang w:val="ru-RU"/>
        </w:rPr>
        <w:t xml:space="preserve">Телефон </w:t>
      </w:r>
      <w:r w:rsidR="004C5BE6">
        <w:rPr>
          <w:rFonts w:ascii="GHEA Grapalat" w:hAnsi="GHEA Grapalat"/>
          <w:sz w:val="20"/>
          <w:szCs w:val="20"/>
          <w:u w:val="single"/>
          <w:lang w:val="af-ZA"/>
        </w:rPr>
        <w:t>077074532</w:t>
      </w:r>
    </w:p>
    <w:p w:rsidR="006B258B" w:rsidRPr="006B258B" w:rsidRDefault="006B258B" w:rsidP="006B258B">
      <w:pPr>
        <w:ind w:firstLine="720"/>
        <w:jc w:val="center"/>
        <w:rPr>
          <w:rFonts w:ascii="GHEA Grapalat" w:hAnsi="GHEA Grapalat"/>
          <w:sz w:val="20"/>
          <w:szCs w:val="20"/>
          <w:lang w:val="ru-RU"/>
        </w:rPr>
      </w:pPr>
      <w:r w:rsidRPr="006B258B">
        <w:rPr>
          <w:rFonts w:ascii="GHEA Grapalat" w:hAnsi="GHEA Grapalat"/>
          <w:sz w:val="20"/>
          <w:szCs w:val="20"/>
          <w:lang w:val="ru-RU"/>
        </w:rPr>
        <w:t>Эл. Почта mail</w:t>
      </w:r>
      <w:r w:rsidR="00D45C73">
        <w:rPr>
          <w:rFonts w:ascii="GHEA Grapalat" w:hAnsi="GHEA Grapalat"/>
          <w:sz w:val="20"/>
          <w:szCs w:val="20"/>
          <w:lang w:val="ru-RU"/>
        </w:rPr>
        <w:t xml:space="preserve">: </w:t>
      </w:r>
      <w:r w:rsidRPr="006B258B">
        <w:rPr>
          <w:rFonts w:ascii="GHEA Grapalat" w:hAnsi="GHEA Grapalat"/>
          <w:sz w:val="20"/>
          <w:szCs w:val="20"/>
          <w:lang w:val="ru-RU"/>
        </w:rPr>
        <w:t xml:space="preserve"> </w:t>
      </w:r>
      <w:r w:rsidR="00471F1E">
        <w:rPr>
          <w:rFonts w:ascii="GHEA Grapalat" w:hAnsi="GHEA Grapalat"/>
          <w:sz w:val="20"/>
          <w:szCs w:val="20"/>
          <w:lang w:val="ru-RU"/>
        </w:rPr>
        <w:t>narinestenyan12@gmail.com</w:t>
      </w:r>
    </w:p>
    <w:p w:rsidR="006B258B" w:rsidRPr="006B258B" w:rsidRDefault="006B258B" w:rsidP="006B258B">
      <w:pPr>
        <w:jc w:val="center"/>
        <w:rPr>
          <w:rFonts w:ascii="GHEA Grapalat" w:hAnsi="GHEA Grapalat"/>
          <w:sz w:val="20"/>
          <w:szCs w:val="20"/>
          <w:lang w:val="ru-RU"/>
        </w:rPr>
      </w:pPr>
      <w:r w:rsidRPr="006B258B">
        <w:rPr>
          <w:rFonts w:ascii="GHEA Grapalat" w:hAnsi="GHEA Grapalat"/>
          <w:sz w:val="20"/>
          <w:szCs w:val="20"/>
          <w:lang w:val="ru-RU"/>
        </w:rPr>
        <w:t xml:space="preserve">Клиент &lt;&lt; </w:t>
      </w:r>
      <w:r w:rsidR="004C5BE6">
        <w:rPr>
          <w:rFonts w:ascii="GHEA Grapalat" w:hAnsi="GHEA Grapalat"/>
          <w:sz w:val="20"/>
          <w:szCs w:val="20"/>
          <w:lang w:val="ru-RU"/>
        </w:rPr>
        <w:t>Димитров</w:t>
      </w:r>
      <w:r w:rsidRPr="006B258B">
        <w:rPr>
          <w:rFonts w:ascii="GHEA Grapalat" w:hAnsi="GHEA Grapalat"/>
          <w:sz w:val="20"/>
          <w:szCs w:val="20"/>
          <w:lang w:val="ru-RU"/>
        </w:rPr>
        <w:t>ская средняя школа &gt;&gt; ГНКО</w:t>
      </w:r>
    </w:p>
    <w:p w:rsidR="006B258B" w:rsidRPr="006B258B" w:rsidRDefault="006B258B" w:rsidP="006B258B">
      <w:pPr>
        <w:spacing w:after="120"/>
        <w:ind w:right="-7" w:firstLine="567"/>
        <w:jc w:val="right"/>
        <w:rPr>
          <w:rFonts w:ascii="GHEA Grapalat" w:hAnsi="GHEA Grapalat" w:cs="Sylfaen"/>
          <w:i/>
          <w:sz w:val="22"/>
          <w:lang w:val="af-ZA"/>
        </w:rPr>
      </w:pPr>
    </w:p>
    <w:p w:rsidR="00521ECD" w:rsidRPr="00D45C73" w:rsidRDefault="00521ECD" w:rsidP="006E5207">
      <w:pPr>
        <w:pStyle w:val="af3"/>
        <w:spacing w:after="0"/>
        <w:ind w:firstLine="567"/>
        <w:jc w:val="right"/>
        <w:rPr>
          <w:rFonts w:ascii="GHEA Grapalat" w:hAnsi="GHEA Grapalat" w:cs="Sylfaen"/>
          <w:i/>
          <w:sz w:val="20"/>
          <w:szCs w:val="20"/>
          <w:lang w:val="af-ZA"/>
        </w:rPr>
      </w:pPr>
    </w:p>
    <w:p w:rsidR="006B258B" w:rsidRPr="006B258B" w:rsidRDefault="006B258B" w:rsidP="006E5207">
      <w:pPr>
        <w:pStyle w:val="af3"/>
        <w:spacing w:after="0"/>
        <w:ind w:firstLine="567"/>
        <w:jc w:val="right"/>
        <w:rPr>
          <w:rFonts w:ascii="GHEA Grapalat" w:hAnsi="GHEA Grapalat" w:cs="Sylfaen"/>
          <w:i/>
          <w:sz w:val="20"/>
          <w:szCs w:val="20"/>
          <w:lang w:val="ru-RU"/>
        </w:rPr>
      </w:pPr>
    </w:p>
    <w:p w:rsidR="006B258B" w:rsidRPr="006B258B" w:rsidRDefault="006B258B" w:rsidP="006E5207">
      <w:pPr>
        <w:pStyle w:val="af3"/>
        <w:spacing w:after="0"/>
        <w:ind w:firstLine="567"/>
        <w:jc w:val="right"/>
        <w:rPr>
          <w:rFonts w:ascii="GHEA Grapalat" w:hAnsi="GHEA Grapalat" w:cs="Sylfaen"/>
          <w:i/>
          <w:sz w:val="20"/>
          <w:szCs w:val="20"/>
          <w:lang w:val="ru-RU"/>
        </w:rPr>
      </w:pPr>
    </w:p>
    <w:p w:rsidR="006B258B" w:rsidRPr="006B258B" w:rsidRDefault="006B258B" w:rsidP="006E5207">
      <w:pPr>
        <w:pStyle w:val="af3"/>
        <w:spacing w:after="0"/>
        <w:ind w:firstLine="567"/>
        <w:jc w:val="right"/>
        <w:rPr>
          <w:rFonts w:ascii="GHEA Grapalat" w:hAnsi="GHEA Grapalat" w:cs="Sylfaen"/>
          <w:i/>
          <w:sz w:val="20"/>
          <w:szCs w:val="20"/>
          <w:lang w:val="ru-RU"/>
        </w:rPr>
      </w:pPr>
    </w:p>
    <w:p w:rsidR="006B258B" w:rsidRPr="006B258B" w:rsidRDefault="006B258B" w:rsidP="006E5207">
      <w:pPr>
        <w:pStyle w:val="af3"/>
        <w:spacing w:after="0"/>
        <w:ind w:firstLine="567"/>
        <w:jc w:val="right"/>
        <w:rPr>
          <w:rFonts w:ascii="GHEA Grapalat" w:hAnsi="GHEA Grapalat" w:cs="Sylfaen"/>
          <w:i/>
          <w:sz w:val="20"/>
          <w:szCs w:val="20"/>
          <w:lang w:val="ru-RU"/>
        </w:rPr>
      </w:pPr>
    </w:p>
    <w:p w:rsidR="006B258B" w:rsidRPr="006B258B" w:rsidRDefault="006B258B" w:rsidP="006E5207">
      <w:pPr>
        <w:pStyle w:val="af3"/>
        <w:spacing w:after="0"/>
        <w:ind w:firstLine="567"/>
        <w:jc w:val="right"/>
        <w:rPr>
          <w:rFonts w:ascii="GHEA Grapalat" w:hAnsi="GHEA Grapalat" w:cs="Sylfaen"/>
          <w:i/>
          <w:sz w:val="20"/>
          <w:szCs w:val="20"/>
          <w:lang w:val="ru-RU"/>
        </w:rPr>
      </w:pPr>
    </w:p>
    <w:p w:rsidR="006B258B" w:rsidRPr="006B258B" w:rsidRDefault="006B258B" w:rsidP="006E5207">
      <w:pPr>
        <w:pStyle w:val="af3"/>
        <w:spacing w:after="0"/>
        <w:ind w:firstLine="567"/>
        <w:jc w:val="right"/>
        <w:rPr>
          <w:rFonts w:ascii="GHEA Grapalat" w:hAnsi="GHEA Grapalat" w:cs="Sylfaen"/>
          <w:i/>
          <w:sz w:val="20"/>
          <w:szCs w:val="20"/>
          <w:lang w:val="ru-RU"/>
        </w:rPr>
      </w:pPr>
    </w:p>
    <w:p w:rsidR="00521ECD" w:rsidRPr="006B258B" w:rsidRDefault="00521ECD" w:rsidP="006E5207">
      <w:pPr>
        <w:pStyle w:val="af3"/>
        <w:spacing w:after="0"/>
        <w:ind w:firstLine="567"/>
        <w:jc w:val="right"/>
        <w:rPr>
          <w:rFonts w:ascii="GHEA Grapalat" w:hAnsi="GHEA Grapalat" w:cs="Sylfaen"/>
          <w:i/>
          <w:sz w:val="20"/>
          <w:szCs w:val="20"/>
          <w:lang w:val="ru-RU"/>
        </w:rPr>
      </w:pPr>
    </w:p>
    <w:p w:rsidR="00D45C73" w:rsidRDefault="00D45C73" w:rsidP="006E5207">
      <w:pPr>
        <w:pStyle w:val="af3"/>
        <w:spacing w:after="0"/>
        <w:ind w:firstLine="567"/>
        <w:jc w:val="right"/>
        <w:rPr>
          <w:rFonts w:ascii="GHEA Grapalat" w:hAnsi="GHEA Grapalat" w:cs="Sylfaen"/>
          <w:i/>
          <w:sz w:val="20"/>
          <w:szCs w:val="20"/>
          <w:lang w:val="ru-RU"/>
        </w:rPr>
      </w:pPr>
    </w:p>
    <w:p w:rsidR="00065381" w:rsidRPr="0018201B" w:rsidRDefault="00065381" w:rsidP="006E5207">
      <w:pPr>
        <w:pStyle w:val="af3"/>
        <w:spacing w:after="0"/>
        <w:ind w:firstLine="567"/>
        <w:jc w:val="right"/>
        <w:rPr>
          <w:rFonts w:ascii="GHEA Grapalat" w:hAnsi="GHEA Grapalat" w:cs="Sylfaen"/>
          <w:i/>
          <w:sz w:val="20"/>
          <w:szCs w:val="20"/>
          <w:lang w:val="ru-RU"/>
        </w:rPr>
      </w:pPr>
    </w:p>
    <w:p w:rsidR="00065381" w:rsidRDefault="00065381" w:rsidP="006E5207">
      <w:pPr>
        <w:pStyle w:val="af3"/>
        <w:spacing w:after="0"/>
        <w:ind w:firstLine="567"/>
        <w:jc w:val="right"/>
        <w:rPr>
          <w:rFonts w:ascii="GHEA Grapalat" w:hAnsi="GHEA Grapalat" w:cs="Sylfaen"/>
          <w:i/>
          <w:sz w:val="20"/>
          <w:szCs w:val="20"/>
          <w:lang w:val="ru-RU"/>
        </w:rPr>
      </w:pPr>
    </w:p>
    <w:p w:rsidR="00F228B0" w:rsidRDefault="00F228B0" w:rsidP="006E5207">
      <w:pPr>
        <w:pStyle w:val="af3"/>
        <w:spacing w:after="0"/>
        <w:ind w:firstLine="567"/>
        <w:jc w:val="right"/>
        <w:rPr>
          <w:rFonts w:ascii="GHEA Grapalat" w:hAnsi="GHEA Grapalat" w:cs="Sylfaen"/>
          <w:i/>
          <w:sz w:val="20"/>
          <w:szCs w:val="20"/>
          <w:lang w:val="ru-RU"/>
        </w:rPr>
      </w:pPr>
    </w:p>
    <w:p w:rsidR="00F228B0" w:rsidRDefault="00F228B0" w:rsidP="006E5207">
      <w:pPr>
        <w:pStyle w:val="af3"/>
        <w:spacing w:after="0"/>
        <w:ind w:firstLine="567"/>
        <w:jc w:val="right"/>
        <w:rPr>
          <w:rFonts w:ascii="GHEA Grapalat" w:hAnsi="GHEA Grapalat" w:cs="Sylfaen"/>
          <w:i/>
          <w:sz w:val="20"/>
          <w:szCs w:val="20"/>
          <w:lang w:val="ru-RU"/>
        </w:rPr>
      </w:pPr>
    </w:p>
    <w:p w:rsidR="00F228B0" w:rsidRDefault="00F228B0" w:rsidP="006E5207">
      <w:pPr>
        <w:pStyle w:val="af3"/>
        <w:spacing w:after="0"/>
        <w:ind w:firstLine="567"/>
        <w:jc w:val="right"/>
        <w:rPr>
          <w:rFonts w:ascii="GHEA Grapalat" w:hAnsi="GHEA Grapalat" w:cs="Sylfaen"/>
          <w:i/>
          <w:sz w:val="20"/>
          <w:szCs w:val="20"/>
          <w:lang w:val="ru-RU"/>
        </w:rPr>
      </w:pPr>
    </w:p>
    <w:p w:rsidR="00F228B0" w:rsidRDefault="00F228B0" w:rsidP="006E5207">
      <w:pPr>
        <w:pStyle w:val="af3"/>
        <w:spacing w:after="0"/>
        <w:ind w:firstLine="567"/>
        <w:jc w:val="right"/>
        <w:rPr>
          <w:rFonts w:ascii="GHEA Grapalat" w:hAnsi="GHEA Grapalat" w:cs="Sylfaen"/>
          <w:i/>
          <w:sz w:val="20"/>
          <w:szCs w:val="20"/>
          <w:lang w:val="ru-RU"/>
        </w:rPr>
      </w:pPr>
    </w:p>
    <w:p w:rsidR="00F228B0" w:rsidRDefault="00F228B0" w:rsidP="006E5207">
      <w:pPr>
        <w:pStyle w:val="af3"/>
        <w:spacing w:after="0"/>
        <w:ind w:firstLine="567"/>
        <w:jc w:val="right"/>
        <w:rPr>
          <w:rFonts w:ascii="GHEA Grapalat" w:hAnsi="GHEA Grapalat" w:cs="Sylfaen"/>
          <w:i/>
          <w:sz w:val="20"/>
          <w:szCs w:val="20"/>
          <w:lang w:val="ru-RU"/>
        </w:rPr>
      </w:pPr>
    </w:p>
    <w:p w:rsidR="00F228B0" w:rsidRDefault="00F228B0" w:rsidP="006E5207">
      <w:pPr>
        <w:pStyle w:val="af3"/>
        <w:spacing w:after="0"/>
        <w:ind w:firstLine="567"/>
        <w:jc w:val="right"/>
        <w:rPr>
          <w:rFonts w:ascii="GHEA Grapalat" w:hAnsi="GHEA Grapalat" w:cs="Sylfaen"/>
          <w:i/>
          <w:sz w:val="20"/>
          <w:szCs w:val="20"/>
          <w:lang w:val="ru-RU"/>
        </w:rPr>
      </w:pPr>
    </w:p>
    <w:p w:rsidR="00F228B0" w:rsidRDefault="00F228B0" w:rsidP="006E5207">
      <w:pPr>
        <w:pStyle w:val="af3"/>
        <w:spacing w:after="0"/>
        <w:ind w:firstLine="567"/>
        <w:jc w:val="right"/>
        <w:rPr>
          <w:rFonts w:ascii="GHEA Grapalat" w:hAnsi="GHEA Grapalat" w:cs="Sylfaen"/>
          <w:i/>
          <w:sz w:val="20"/>
          <w:szCs w:val="20"/>
          <w:lang w:val="ru-RU"/>
        </w:rPr>
      </w:pPr>
    </w:p>
    <w:p w:rsidR="00F228B0" w:rsidRDefault="00F228B0" w:rsidP="006E5207">
      <w:pPr>
        <w:pStyle w:val="af3"/>
        <w:spacing w:after="0"/>
        <w:ind w:firstLine="567"/>
        <w:jc w:val="right"/>
        <w:rPr>
          <w:rFonts w:ascii="GHEA Grapalat" w:hAnsi="GHEA Grapalat" w:cs="Sylfaen"/>
          <w:i/>
          <w:sz w:val="20"/>
          <w:szCs w:val="20"/>
          <w:lang w:val="ru-RU"/>
        </w:rPr>
      </w:pPr>
    </w:p>
    <w:p w:rsidR="00F228B0" w:rsidRDefault="00F228B0" w:rsidP="006E5207">
      <w:pPr>
        <w:pStyle w:val="af3"/>
        <w:spacing w:after="0"/>
        <w:ind w:firstLine="567"/>
        <w:jc w:val="right"/>
        <w:rPr>
          <w:rFonts w:ascii="GHEA Grapalat" w:hAnsi="GHEA Grapalat" w:cs="Sylfaen"/>
          <w:i/>
          <w:sz w:val="20"/>
          <w:szCs w:val="20"/>
          <w:lang w:val="ru-RU"/>
        </w:rPr>
      </w:pPr>
    </w:p>
    <w:p w:rsidR="00F228B0" w:rsidRDefault="00F228B0" w:rsidP="006E5207">
      <w:pPr>
        <w:pStyle w:val="af3"/>
        <w:spacing w:after="0"/>
        <w:ind w:firstLine="567"/>
        <w:jc w:val="right"/>
        <w:rPr>
          <w:rFonts w:ascii="GHEA Grapalat" w:hAnsi="GHEA Grapalat" w:cs="Sylfaen"/>
          <w:i/>
          <w:sz w:val="20"/>
          <w:szCs w:val="20"/>
          <w:lang w:val="ru-RU"/>
        </w:rPr>
      </w:pPr>
    </w:p>
    <w:p w:rsidR="00F228B0" w:rsidRDefault="00F228B0" w:rsidP="006E5207">
      <w:pPr>
        <w:pStyle w:val="af3"/>
        <w:spacing w:after="0"/>
        <w:ind w:firstLine="567"/>
        <w:jc w:val="right"/>
        <w:rPr>
          <w:rFonts w:ascii="GHEA Grapalat" w:hAnsi="GHEA Grapalat" w:cs="Sylfaen"/>
          <w:i/>
          <w:sz w:val="20"/>
          <w:szCs w:val="20"/>
          <w:lang w:val="ru-RU"/>
        </w:rPr>
      </w:pPr>
    </w:p>
    <w:p w:rsidR="00F228B0" w:rsidRDefault="00F228B0" w:rsidP="006E5207">
      <w:pPr>
        <w:pStyle w:val="af3"/>
        <w:spacing w:after="0"/>
        <w:ind w:firstLine="567"/>
        <w:jc w:val="right"/>
        <w:rPr>
          <w:rFonts w:ascii="GHEA Grapalat" w:hAnsi="GHEA Grapalat" w:cs="Sylfaen"/>
          <w:i/>
          <w:sz w:val="20"/>
          <w:szCs w:val="20"/>
          <w:lang w:val="ru-RU"/>
        </w:rPr>
      </w:pPr>
    </w:p>
    <w:p w:rsidR="00F228B0" w:rsidRDefault="00F228B0" w:rsidP="006E5207">
      <w:pPr>
        <w:pStyle w:val="af3"/>
        <w:spacing w:after="0"/>
        <w:ind w:firstLine="567"/>
        <w:jc w:val="right"/>
        <w:rPr>
          <w:rFonts w:ascii="GHEA Grapalat" w:hAnsi="GHEA Grapalat" w:cs="Sylfaen"/>
          <w:i/>
          <w:sz w:val="20"/>
          <w:szCs w:val="20"/>
          <w:lang w:val="ru-RU"/>
        </w:rPr>
      </w:pPr>
    </w:p>
    <w:p w:rsidR="00F228B0" w:rsidRPr="0018201B" w:rsidRDefault="00F228B0" w:rsidP="006E5207">
      <w:pPr>
        <w:pStyle w:val="af3"/>
        <w:spacing w:after="0"/>
        <w:ind w:firstLine="567"/>
        <w:jc w:val="right"/>
        <w:rPr>
          <w:rFonts w:ascii="GHEA Grapalat" w:hAnsi="GHEA Grapalat" w:cs="Sylfaen"/>
          <w:i/>
          <w:sz w:val="20"/>
          <w:szCs w:val="20"/>
          <w:lang w:val="ru-RU"/>
        </w:rPr>
      </w:pPr>
    </w:p>
    <w:p w:rsidR="00065381" w:rsidRPr="0018201B" w:rsidRDefault="00065381" w:rsidP="006E5207">
      <w:pPr>
        <w:pStyle w:val="af3"/>
        <w:spacing w:after="0"/>
        <w:ind w:firstLine="567"/>
        <w:jc w:val="right"/>
        <w:rPr>
          <w:rFonts w:ascii="GHEA Grapalat" w:hAnsi="GHEA Grapalat" w:cs="Sylfaen"/>
          <w:i/>
          <w:sz w:val="20"/>
          <w:szCs w:val="20"/>
          <w:lang w:val="ru-RU"/>
        </w:rPr>
      </w:pPr>
    </w:p>
    <w:p w:rsidR="00065381" w:rsidRPr="0018201B" w:rsidRDefault="00065381" w:rsidP="006E5207">
      <w:pPr>
        <w:pStyle w:val="af3"/>
        <w:spacing w:after="0"/>
        <w:ind w:firstLine="567"/>
        <w:jc w:val="right"/>
        <w:rPr>
          <w:rFonts w:ascii="GHEA Grapalat" w:hAnsi="GHEA Grapalat" w:cs="Sylfaen"/>
          <w:i/>
          <w:sz w:val="20"/>
          <w:szCs w:val="20"/>
          <w:lang w:val="ru-RU"/>
        </w:rPr>
      </w:pPr>
    </w:p>
    <w:p w:rsidR="00065381" w:rsidRPr="0018201B" w:rsidRDefault="00065381" w:rsidP="006E5207">
      <w:pPr>
        <w:pStyle w:val="af3"/>
        <w:spacing w:after="0"/>
        <w:ind w:firstLine="567"/>
        <w:jc w:val="right"/>
        <w:rPr>
          <w:rFonts w:ascii="GHEA Grapalat" w:hAnsi="GHEA Grapalat" w:cs="Sylfaen"/>
          <w:i/>
          <w:sz w:val="20"/>
          <w:szCs w:val="20"/>
          <w:lang w:val="ru-RU"/>
        </w:rPr>
      </w:pPr>
    </w:p>
    <w:p w:rsidR="006E5207" w:rsidRDefault="006E5207" w:rsidP="006E5207">
      <w:pPr>
        <w:pStyle w:val="af3"/>
        <w:spacing w:after="0"/>
        <w:ind w:firstLine="567"/>
        <w:jc w:val="right"/>
        <w:rPr>
          <w:rFonts w:ascii="GHEA Grapalat" w:hAnsi="GHEA Grapalat" w:cs="Sylfaen"/>
          <w:i/>
          <w:sz w:val="20"/>
          <w:szCs w:val="20"/>
          <w:lang w:val="af-ZA"/>
        </w:rPr>
      </w:pPr>
      <w:r>
        <w:rPr>
          <w:rFonts w:ascii="GHEA Grapalat" w:hAnsi="GHEA Grapalat" w:cs="Sylfaen"/>
          <w:i/>
          <w:sz w:val="20"/>
          <w:szCs w:val="20"/>
        </w:rPr>
        <w:t>Հաստատված</w:t>
      </w:r>
      <w:r>
        <w:rPr>
          <w:rFonts w:ascii="GHEA Grapalat" w:hAnsi="GHEA Grapalat" w:cs="Times Armenian"/>
          <w:i/>
          <w:sz w:val="20"/>
          <w:szCs w:val="20"/>
          <w:lang w:val="af-ZA"/>
        </w:rPr>
        <w:t xml:space="preserve"> </w:t>
      </w:r>
      <w:r>
        <w:rPr>
          <w:rFonts w:ascii="GHEA Grapalat" w:hAnsi="GHEA Grapalat" w:cs="Sylfaen"/>
          <w:i/>
          <w:sz w:val="20"/>
          <w:szCs w:val="20"/>
        </w:rPr>
        <w:t>է</w:t>
      </w:r>
    </w:p>
    <w:p w:rsidR="006E5207" w:rsidRDefault="002863C3" w:rsidP="006E5207">
      <w:pPr>
        <w:pStyle w:val="af3"/>
        <w:spacing w:after="0"/>
        <w:ind w:firstLine="567"/>
        <w:jc w:val="right"/>
        <w:rPr>
          <w:rFonts w:ascii="GHEA Grapalat" w:hAnsi="GHEA Grapalat" w:cs="Sylfaen"/>
          <w:i/>
          <w:sz w:val="20"/>
          <w:szCs w:val="20"/>
          <w:lang w:val="af-ZA"/>
        </w:rPr>
      </w:pPr>
      <w:r>
        <w:rPr>
          <w:rFonts w:ascii="GHEA Grapalat" w:hAnsi="GHEA Grapalat"/>
          <w:sz w:val="20"/>
          <w:lang w:val="af-ZA"/>
        </w:rPr>
        <w:t xml:space="preserve">ԱՄԴՀՄԴ-ԳՀԱՊՁԲ-20/01        </w:t>
      </w:r>
      <w:r w:rsidR="00521ECD">
        <w:rPr>
          <w:rFonts w:ascii="GHEA Grapalat" w:hAnsi="GHEA Grapalat"/>
          <w:sz w:val="20"/>
          <w:u w:val="single"/>
          <w:lang w:val="af-ZA"/>
        </w:rPr>
        <w:t xml:space="preserve"> </w:t>
      </w:r>
      <w:r w:rsidR="006E5207">
        <w:rPr>
          <w:rFonts w:ascii="GHEA Grapalat" w:hAnsi="GHEA Grapalat" w:cs="Sylfaen"/>
          <w:i/>
          <w:sz w:val="20"/>
          <w:szCs w:val="20"/>
        </w:rPr>
        <w:t>ծածկա</w:t>
      </w:r>
      <w:r w:rsidR="006E5207">
        <w:rPr>
          <w:rFonts w:ascii="GHEA Grapalat" w:hAnsi="GHEA Grapalat" w:cs="Times Armenian"/>
          <w:i/>
          <w:sz w:val="20"/>
          <w:szCs w:val="20"/>
        </w:rPr>
        <w:t>գ</w:t>
      </w:r>
      <w:r w:rsidR="006E5207">
        <w:rPr>
          <w:rFonts w:ascii="GHEA Grapalat" w:hAnsi="GHEA Grapalat" w:cs="Sylfaen"/>
          <w:i/>
          <w:sz w:val="20"/>
          <w:szCs w:val="20"/>
        </w:rPr>
        <w:t>րով</w:t>
      </w:r>
      <w:r w:rsidR="006E5207">
        <w:rPr>
          <w:rFonts w:ascii="GHEA Grapalat" w:hAnsi="GHEA Grapalat" w:cs="Times Armenian"/>
          <w:i/>
          <w:sz w:val="20"/>
          <w:szCs w:val="20"/>
          <w:lang w:val="af-ZA"/>
        </w:rPr>
        <w:t xml:space="preserve"> </w:t>
      </w:r>
    </w:p>
    <w:p w:rsidR="006E5207" w:rsidRDefault="00065381" w:rsidP="006E5207">
      <w:pPr>
        <w:pStyle w:val="af3"/>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Գնանշման</w:t>
      </w:r>
      <w:r w:rsidRPr="0018201B">
        <w:rPr>
          <w:rFonts w:ascii="GHEA Grapalat" w:hAnsi="GHEA Grapalat" w:cs="Sylfaen"/>
          <w:i/>
          <w:sz w:val="20"/>
          <w:szCs w:val="20"/>
          <w:lang w:val="af-ZA"/>
        </w:rPr>
        <w:t xml:space="preserve"> </w:t>
      </w:r>
      <w:proofErr w:type="gramStart"/>
      <w:r>
        <w:rPr>
          <w:rFonts w:ascii="GHEA Grapalat" w:hAnsi="GHEA Grapalat" w:cs="Sylfaen"/>
          <w:i/>
          <w:sz w:val="20"/>
          <w:szCs w:val="20"/>
        </w:rPr>
        <w:t>հարցման</w:t>
      </w:r>
      <w:r w:rsidRPr="0018201B">
        <w:rPr>
          <w:rFonts w:ascii="GHEA Grapalat" w:hAnsi="GHEA Grapalat" w:cs="Sylfaen"/>
          <w:i/>
          <w:sz w:val="20"/>
          <w:szCs w:val="20"/>
          <w:lang w:val="af-ZA"/>
        </w:rPr>
        <w:t xml:space="preserve"> </w:t>
      </w:r>
      <w:r w:rsidR="006E5207">
        <w:rPr>
          <w:rFonts w:ascii="GHEA Grapalat" w:hAnsi="GHEA Grapalat" w:cs="Times Armenian"/>
          <w:i/>
          <w:sz w:val="20"/>
          <w:szCs w:val="20"/>
          <w:lang w:val="af-ZA"/>
        </w:rPr>
        <w:t xml:space="preserve"> գնահատող</w:t>
      </w:r>
      <w:proofErr w:type="gramEnd"/>
      <w:r w:rsidR="006E5207">
        <w:rPr>
          <w:rFonts w:ascii="GHEA Grapalat" w:hAnsi="GHEA Grapalat" w:cs="Times Armenian"/>
          <w:i/>
          <w:sz w:val="20"/>
          <w:szCs w:val="20"/>
          <w:lang w:val="af-ZA"/>
        </w:rPr>
        <w:t xml:space="preserve"> </w:t>
      </w:r>
      <w:r w:rsidR="006E5207">
        <w:rPr>
          <w:rFonts w:ascii="GHEA Grapalat" w:hAnsi="GHEA Grapalat" w:cs="Sylfaen"/>
          <w:i/>
          <w:sz w:val="20"/>
          <w:szCs w:val="20"/>
        </w:rPr>
        <w:t>հանձնաժողովի</w:t>
      </w:r>
    </w:p>
    <w:p w:rsidR="006E5207" w:rsidRPr="006B258B" w:rsidRDefault="006E5207" w:rsidP="006E5207">
      <w:pPr>
        <w:pStyle w:val="af3"/>
        <w:spacing w:after="0"/>
        <w:ind w:firstLine="567"/>
        <w:jc w:val="right"/>
        <w:rPr>
          <w:rFonts w:ascii="GHEA Grapalat" w:hAnsi="GHEA Grapalat"/>
          <w:i/>
          <w:sz w:val="20"/>
          <w:szCs w:val="20"/>
          <w:lang w:val="af-ZA"/>
        </w:rPr>
      </w:pPr>
      <w:r w:rsidRPr="006B258B">
        <w:rPr>
          <w:rFonts w:ascii="GHEA Grapalat" w:hAnsi="GHEA Grapalat" w:cs="Sylfaen"/>
          <w:i/>
          <w:sz w:val="20"/>
          <w:szCs w:val="20"/>
          <w:lang w:val="af-ZA"/>
        </w:rPr>
        <w:t xml:space="preserve"> 20</w:t>
      </w:r>
      <w:r w:rsidR="006B258B" w:rsidRPr="006B258B">
        <w:rPr>
          <w:rFonts w:ascii="GHEA Grapalat" w:hAnsi="GHEA Grapalat" w:cs="Sylfaen"/>
          <w:i/>
          <w:sz w:val="20"/>
          <w:szCs w:val="20"/>
          <w:lang w:val="af-ZA"/>
        </w:rPr>
        <w:t>19</w:t>
      </w:r>
      <w:r w:rsidRPr="006B258B">
        <w:rPr>
          <w:rFonts w:ascii="GHEA Grapalat" w:hAnsi="GHEA Grapalat" w:cs="Sylfaen"/>
          <w:i/>
          <w:sz w:val="20"/>
          <w:szCs w:val="20"/>
        </w:rPr>
        <w:t>թ</w:t>
      </w:r>
      <w:r w:rsidRPr="006B258B">
        <w:rPr>
          <w:rFonts w:ascii="GHEA Grapalat" w:hAnsi="GHEA Grapalat" w:cs="Times Armenian"/>
          <w:i/>
          <w:sz w:val="20"/>
          <w:szCs w:val="20"/>
          <w:lang w:val="af-ZA"/>
        </w:rPr>
        <w:t xml:space="preserve">.  </w:t>
      </w:r>
      <w:r w:rsidR="00471F1E">
        <w:rPr>
          <w:rFonts w:ascii="GHEA Grapalat" w:hAnsi="GHEA Grapalat" w:cs="Times Armenian"/>
          <w:i/>
          <w:sz w:val="20"/>
          <w:szCs w:val="20"/>
          <w:lang w:val="af-ZA"/>
        </w:rPr>
        <w:t>Դեկտեմբերի</w:t>
      </w:r>
      <w:r w:rsidR="006B258B" w:rsidRPr="006B258B">
        <w:rPr>
          <w:rFonts w:ascii="GHEA Grapalat" w:hAnsi="GHEA Grapalat" w:cs="Times Armenian"/>
          <w:i/>
          <w:sz w:val="20"/>
          <w:szCs w:val="20"/>
          <w:lang w:val="af-ZA"/>
        </w:rPr>
        <w:t xml:space="preserve"> 2</w:t>
      </w:r>
      <w:r w:rsidR="004240EF">
        <w:rPr>
          <w:rFonts w:ascii="GHEA Grapalat" w:hAnsi="GHEA Grapalat" w:cs="Times Armenian"/>
          <w:i/>
          <w:sz w:val="20"/>
          <w:szCs w:val="20"/>
          <w:lang w:val="af-ZA"/>
        </w:rPr>
        <w:t>8</w:t>
      </w:r>
      <w:r w:rsidR="006B258B" w:rsidRPr="006B258B">
        <w:rPr>
          <w:rFonts w:ascii="GHEA Grapalat" w:hAnsi="GHEA Grapalat" w:cs="Times Armenian"/>
          <w:i/>
          <w:sz w:val="20"/>
          <w:szCs w:val="20"/>
          <w:lang w:val="af-ZA"/>
        </w:rPr>
        <w:t xml:space="preserve"> </w:t>
      </w:r>
      <w:r w:rsidRPr="006B258B">
        <w:rPr>
          <w:rFonts w:ascii="GHEA Grapalat" w:hAnsi="GHEA Grapalat" w:cs="Times Armenian"/>
          <w:i/>
          <w:sz w:val="20"/>
          <w:szCs w:val="20"/>
          <w:lang w:val="af-ZA"/>
        </w:rPr>
        <w:t xml:space="preserve">-ի </w:t>
      </w:r>
      <w:r w:rsidRPr="006B258B">
        <w:rPr>
          <w:rFonts w:ascii="GHEA Grapalat" w:hAnsi="GHEA Grapalat" w:cs="Times Armenian"/>
          <w:i/>
          <w:sz w:val="20"/>
          <w:szCs w:val="20"/>
          <w:vertAlign w:val="subscript"/>
          <w:lang w:val="af-ZA"/>
        </w:rPr>
        <w:t xml:space="preserve"> </w:t>
      </w:r>
      <w:r w:rsidRPr="006B258B">
        <w:rPr>
          <w:rFonts w:ascii="GHEA Grapalat" w:hAnsi="GHEA Grapalat" w:cs="Times Armenian"/>
          <w:i/>
          <w:sz w:val="20"/>
          <w:szCs w:val="20"/>
          <w:lang w:val="af-ZA"/>
        </w:rPr>
        <w:t xml:space="preserve">N </w:t>
      </w:r>
      <w:r w:rsidR="006B258B">
        <w:rPr>
          <w:rFonts w:ascii="GHEA Grapalat" w:hAnsi="GHEA Grapalat" w:cs="Times Armenian"/>
          <w:i/>
          <w:sz w:val="20"/>
          <w:szCs w:val="20"/>
          <w:lang w:val="af-ZA"/>
        </w:rPr>
        <w:t>1</w:t>
      </w:r>
      <w:r w:rsidRPr="006B258B">
        <w:rPr>
          <w:rFonts w:ascii="GHEA Grapalat" w:hAnsi="GHEA Grapalat" w:cs="Times Armenian"/>
          <w:i/>
          <w:sz w:val="20"/>
          <w:szCs w:val="20"/>
          <w:lang w:val="af-ZA"/>
        </w:rPr>
        <w:t xml:space="preserve">  </w:t>
      </w:r>
      <w:r w:rsidRPr="006B258B">
        <w:rPr>
          <w:rFonts w:ascii="GHEA Grapalat" w:hAnsi="GHEA Grapalat" w:cs="Sylfaen"/>
          <w:i/>
          <w:sz w:val="20"/>
          <w:szCs w:val="20"/>
        </w:rPr>
        <w:t>որոշմամբ</w:t>
      </w: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D45C73" w:rsidRPr="00D45C73" w:rsidRDefault="00D45C73" w:rsidP="00D45C73">
      <w:pPr>
        <w:tabs>
          <w:tab w:val="left" w:pos="5968"/>
        </w:tabs>
        <w:spacing w:after="120"/>
        <w:ind w:right="-7" w:firstLine="567"/>
        <w:jc w:val="center"/>
        <w:rPr>
          <w:rFonts w:ascii="GHEA Grapalat" w:hAnsi="GHEA Grapalat"/>
          <w:lang w:val="af-ZA"/>
        </w:rPr>
      </w:pPr>
      <w:r w:rsidRPr="00D45C73">
        <w:rPr>
          <w:rFonts w:ascii="GHEA Grapalat" w:hAnsi="GHEA Grapalat"/>
          <w:lang w:val="af-ZA"/>
        </w:rPr>
        <w:t>&lt;&lt;</w:t>
      </w:r>
      <w:r w:rsidRPr="00D45C73">
        <w:rPr>
          <w:rFonts w:ascii="GHEA Grapalat" w:hAnsi="GHEA Grapalat"/>
          <w:lang w:val="ru-RU"/>
        </w:rPr>
        <w:t>ՀՀ</w:t>
      </w:r>
      <w:r w:rsidRPr="00D45C73">
        <w:rPr>
          <w:rFonts w:ascii="GHEA Grapalat" w:hAnsi="GHEA Grapalat"/>
          <w:lang w:val="af-ZA"/>
        </w:rPr>
        <w:t xml:space="preserve"> ԱՐԱՐԱՏԻ ՄԱՐԶԻ </w:t>
      </w:r>
      <w:r w:rsidR="002863C3">
        <w:rPr>
          <w:rFonts w:ascii="GHEA Grapalat" w:hAnsi="GHEA Grapalat" w:cs="Sylfaen"/>
          <w:lang w:val="hy-AM"/>
        </w:rPr>
        <w:t>ԴԻՄԻՏՐՈՎԻ</w:t>
      </w:r>
      <w:r w:rsidRPr="00D45C73">
        <w:rPr>
          <w:rFonts w:ascii="GHEA Grapalat" w:hAnsi="GHEA Grapalat" w:cs="Arial"/>
          <w:lang w:val="hy-AM"/>
        </w:rPr>
        <w:t xml:space="preserve"> </w:t>
      </w:r>
      <w:r w:rsidRPr="00D45C73">
        <w:rPr>
          <w:rFonts w:ascii="GHEA Grapalat" w:hAnsi="GHEA Grapalat" w:cs="Sylfaen"/>
          <w:lang w:val="hy-AM"/>
        </w:rPr>
        <w:t>ՄԻՋՆԱԿԱՐԳ</w:t>
      </w:r>
      <w:r w:rsidRPr="00D45C73">
        <w:rPr>
          <w:rFonts w:ascii="GHEA Grapalat" w:hAnsi="GHEA Grapalat" w:cs="Arial"/>
          <w:lang w:val="hy-AM"/>
        </w:rPr>
        <w:t xml:space="preserve"> </w:t>
      </w:r>
      <w:r w:rsidRPr="00D45C73">
        <w:rPr>
          <w:rFonts w:ascii="GHEA Grapalat" w:hAnsi="GHEA Grapalat" w:cs="Sylfaen"/>
          <w:lang w:val="hy-AM"/>
        </w:rPr>
        <w:t>ԴՊՐՈՑ</w:t>
      </w:r>
      <w:r w:rsidRPr="00D45C73">
        <w:rPr>
          <w:rFonts w:ascii="GHEA Grapalat" w:hAnsi="GHEA Grapalat"/>
          <w:lang w:val="hy-AM"/>
        </w:rPr>
        <w:t>&gt;&gt;</w:t>
      </w:r>
      <w:r w:rsidRPr="00D45C73">
        <w:rPr>
          <w:rFonts w:ascii="GHEA Grapalat" w:eastAsia="MS Mincho" w:hAnsi="GHEA Grapalat" w:cs="MS Mincho"/>
          <w:lang w:val="hy-AM"/>
        </w:rPr>
        <w:t xml:space="preserve"> ՊՈԱԿ</w:t>
      </w:r>
    </w:p>
    <w:p w:rsidR="006E5207" w:rsidRPr="00D45C73" w:rsidRDefault="006E5207" w:rsidP="006E5207">
      <w:pPr>
        <w:pStyle w:val="af3"/>
        <w:tabs>
          <w:tab w:val="left" w:pos="5968"/>
        </w:tabs>
        <w:ind w:right="-7" w:firstLine="567"/>
        <w:rPr>
          <w:rFonts w:ascii="GHEA Grapalat" w:hAnsi="GHEA Grapalat"/>
          <w:lang w:val="af-ZA"/>
        </w:rPr>
      </w:pPr>
      <w:r w:rsidRPr="00D45C73">
        <w:rPr>
          <w:rFonts w:ascii="GHEA Grapalat" w:hAnsi="GHEA Grapalat"/>
          <w:lang w:val="af-ZA"/>
        </w:rPr>
        <w:tab/>
      </w:r>
    </w:p>
    <w:p w:rsidR="006E5207" w:rsidRPr="00D45C73" w:rsidRDefault="006E5207" w:rsidP="006E5207">
      <w:pPr>
        <w:pStyle w:val="af3"/>
        <w:ind w:right="-7" w:firstLine="567"/>
        <w:jc w:val="center"/>
        <w:rPr>
          <w:rFonts w:ascii="GHEA Grapalat" w:hAnsi="GHEA Grapalat"/>
          <w:lang w:val="af-ZA"/>
        </w:rPr>
      </w:pPr>
    </w:p>
    <w:p w:rsidR="006E5207" w:rsidRPr="00D45C73" w:rsidRDefault="006E5207" w:rsidP="006E5207">
      <w:pPr>
        <w:pStyle w:val="af3"/>
        <w:ind w:right="-7" w:firstLine="567"/>
        <w:jc w:val="center"/>
        <w:rPr>
          <w:rFonts w:ascii="GHEA Grapalat" w:hAnsi="GHEA Grapalat"/>
          <w:lang w:val="af-ZA"/>
        </w:rPr>
      </w:pPr>
    </w:p>
    <w:p w:rsidR="006E5207" w:rsidRPr="00D45C73" w:rsidRDefault="006E5207" w:rsidP="006E5207">
      <w:pPr>
        <w:pStyle w:val="af3"/>
        <w:ind w:right="-7" w:firstLine="567"/>
        <w:jc w:val="center"/>
        <w:rPr>
          <w:rFonts w:ascii="GHEA Grapalat" w:hAnsi="GHEA Grapalat"/>
          <w:lang w:val="af-ZA"/>
        </w:rPr>
      </w:pPr>
    </w:p>
    <w:p w:rsidR="006E5207" w:rsidRPr="00D45C73" w:rsidRDefault="006E5207" w:rsidP="006E5207">
      <w:pPr>
        <w:pStyle w:val="af3"/>
        <w:ind w:right="-7" w:firstLine="567"/>
        <w:jc w:val="center"/>
        <w:rPr>
          <w:rFonts w:ascii="GHEA Grapalat" w:hAnsi="GHEA Grapalat"/>
          <w:lang w:val="af-ZA"/>
        </w:rPr>
      </w:pPr>
    </w:p>
    <w:p w:rsidR="006E5207" w:rsidRPr="00D45C73" w:rsidRDefault="006E5207" w:rsidP="006E5207">
      <w:pPr>
        <w:pStyle w:val="af3"/>
        <w:ind w:right="-7" w:firstLine="567"/>
        <w:jc w:val="center"/>
        <w:rPr>
          <w:rFonts w:ascii="GHEA Grapalat" w:hAnsi="GHEA Grapalat" w:cs="Sylfaen"/>
          <w:lang w:val="af-ZA"/>
        </w:rPr>
      </w:pPr>
      <w:r w:rsidRPr="00D45C73">
        <w:rPr>
          <w:rFonts w:ascii="GHEA Grapalat" w:hAnsi="GHEA Grapalat" w:cs="Sylfaen"/>
        </w:rPr>
        <w:t>Հ</w:t>
      </w:r>
      <w:r w:rsidRPr="00D45C73">
        <w:rPr>
          <w:rFonts w:ascii="GHEA Grapalat" w:hAnsi="GHEA Grapalat" w:cs="Times Armenian"/>
          <w:lang w:val="af-ZA"/>
        </w:rPr>
        <w:t xml:space="preserve"> </w:t>
      </w:r>
      <w:r w:rsidRPr="00D45C73">
        <w:rPr>
          <w:rFonts w:ascii="GHEA Grapalat" w:hAnsi="GHEA Grapalat" w:cs="Sylfaen"/>
        </w:rPr>
        <w:t>Ր</w:t>
      </w:r>
      <w:r w:rsidRPr="00D45C73">
        <w:rPr>
          <w:rFonts w:ascii="GHEA Grapalat" w:hAnsi="GHEA Grapalat" w:cs="Times Armenian"/>
          <w:lang w:val="af-ZA"/>
        </w:rPr>
        <w:t xml:space="preserve"> </w:t>
      </w:r>
      <w:r w:rsidRPr="00D45C73">
        <w:rPr>
          <w:rFonts w:ascii="GHEA Grapalat" w:hAnsi="GHEA Grapalat" w:cs="Sylfaen"/>
        </w:rPr>
        <w:t>Ա</w:t>
      </w:r>
      <w:r w:rsidRPr="00D45C73">
        <w:rPr>
          <w:rFonts w:ascii="GHEA Grapalat" w:hAnsi="GHEA Grapalat" w:cs="Times Armenian"/>
          <w:lang w:val="af-ZA"/>
        </w:rPr>
        <w:t xml:space="preserve"> </w:t>
      </w:r>
      <w:r w:rsidRPr="00D45C73">
        <w:rPr>
          <w:rFonts w:ascii="GHEA Grapalat" w:hAnsi="GHEA Grapalat" w:cs="Sylfaen"/>
        </w:rPr>
        <w:t>Վ</w:t>
      </w:r>
      <w:r w:rsidRPr="00D45C73">
        <w:rPr>
          <w:rFonts w:ascii="GHEA Grapalat" w:hAnsi="GHEA Grapalat" w:cs="Times Armenian"/>
          <w:lang w:val="af-ZA"/>
        </w:rPr>
        <w:t xml:space="preserve"> </w:t>
      </w:r>
      <w:r w:rsidRPr="00D45C73">
        <w:rPr>
          <w:rFonts w:ascii="GHEA Grapalat" w:hAnsi="GHEA Grapalat" w:cs="Sylfaen"/>
        </w:rPr>
        <w:t>Ե</w:t>
      </w:r>
      <w:r w:rsidRPr="00D45C73">
        <w:rPr>
          <w:rFonts w:ascii="GHEA Grapalat" w:hAnsi="GHEA Grapalat" w:cs="Times Armenian"/>
          <w:lang w:val="af-ZA"/>
        </w:rPr>
        <w:t xml:space="preserve"> </w:t>
      </w:r>
      <w:r w:rsidRPr="00D45C73">
        <w:rPr>
          <w:rFonts w:ascii="GHEA Grapalat" w:hAnsi="GHEA Grapalat" w:cs="Sylfaen"/>
        </w:rPr>
        <w:t>Ր</w:t>
      </w:r>
    </w:p>
    <w:p w:rsidR="006E5207" w:rsidRPr="00D45C73" w:rsidRDefault="006E5207" w:rsidP="006E5207">
      <w:pPr>
        <w:pStyle w:val="af3"/>
        <w:ind w:right="-7" w:firstLine="567"/>
        <w:jc w:val="center"/>
        <w:rPr>
          <w:rFonts w:ascii="GHEA Grapalat" w:hAnsi="GHEA Grapalat" w:cs="Sylfaen"/>
          <w:lang w:val="af-ZA"/>
        </w:rPr>
      </w:pPr>
    </w:p>
    <w:p w:rsidR="006E5207" w:rsidRPr="00D45C73" w:rsidRDefault="006E5207" w:rsidP="006E5207">
      <w:pPr>
        <w:pStyle w:val="af3"/>
        <w:ind w:right="-7" w:firstLine="567"/>
        <w:jc w:val="center"/>
        <w:rPr>
          <w:rFonts w:ascii="GHEA Grapalat" w:hAnsi="GHEA Grapalat" w:cs="Sylfaen"/>
          <w:lang w:val="af-ZA"/>
        </w:rPr>
      </w:pPr>
    </w:p>
    <w:p w:rsidR="00D45C73" w:rsidRPr="00D45C73" w:rsidRDefault="00D45C73" w:rsidP="00D45C73">
      <w:pPr>
        <w:spacing w:after="120"/>
        <w:ind w:right="-7"/>
        <w:jc w:val="center"/>
        <w:rPr>
          <w:rFonts w:ascii="GHEA Grapalat" w:hAnsi="GHEA Grapalat"/>
          <w:szCs w:val="22"/>
          <w:lang w:val="af-ZA"/>
        </w:rPr>
      </w:pPr>
      <w:r w:rsidRPr="00D45C73">
        <w:rPr>
          <w:rFonts w:ascii="GHEA Grapalat" w:hAnsi="GHEA Grapalat"/>
          <w:sz w:val="20"/>
          <w:szCs w:val="20"/>
          <w:lang w:val="af-ZA"/>
        </w:rPr>
        <w:t>&lt;&lt;</w:t>
      </w:r>
      <w:r>
        <w:rPr>
          <w:rFonts w:ascii="GHEA Grapalat" w:hAnsi="GHEA Grapalat"/>
          <w:sz w:val="20"/>
          <w:szCs w:val="20"/>
          <w:lang w:val="ru-RU"/>
        </w:rPr>
        <w:t>ՀՀ</w:t>
      </w:r>
      <w:r w:rsidRPr="00D45C73">
        <w:rPr>
          <w:rFonts w:ascii="GHEA Grapalat" w:hAnsi="GHEA Grapalat"/>
          <w:sz w:val="20"/>
          <w:szCs w:val="20"/>
          <w:lang w:val="af-ZA"/>
        </w:rPr>
        <w:t xml:space="preserve"> ԱՐԱՐԱՏԻ ՄԱՐԶԻ </w:t>
      </w:r>
      <w:r w:rsidR="002863C3">
        <w:rPr>
          <w:rFonts w:ascii="GHEA Grapalat" w:hAnsi="GHEA Grapalat" w:cs="Sylfaen"/>
          <w:sz w:val="20"/>
          <w:szCs w:val="20"/>
          <w:lang w:val="hy-AM"/>
        </w:rPr>
        <w:t>ԴԻՄԻՏՐՈՎԻ</w:t>
      </w:r>
      <w:r w:rsidRPr="00D45C73">
        <w:rPr>
          <w:rFonts w:ascii="GHEA Grapalat" w:hAnsi="GHEA Grapalat" w:cs="Arial"/>
          <w:sz w:val="20"/>
          <w:szCs w:val="20"/>
          <w:lang w:val="hy-AM"/>
        </w:rPr>
        <w:t xml:space="preserve"> </w:t>
      </w:r>
      <w:r w:rsidRPr="00D45C73">
        <w:rPr>
          <w:rFonts w:ascii="GHEA Grapalat" w:hAnsi="GHEA Grapalat" w:cs="Sylfaen"/>
          <w:sz w:val="20"/>
          <w:szCs w:val="20"/>
          <w:lang w:val="hy-AM"/>
        </w:rPr>
        <w:t>ՄԻՋՆԱԿԱՐԳ</w:t>
      </w:r>
      <w:r w:rsidRPr="00D45C73">
        <w:rPr>
          <w:rFonts w:ascii="GHEA Grapalat" w:hAnsi="GHEA Grapalat" w:cs="Arial"/>
          <w:sz w:val="20"/>
          <w:szCs w:val="20"/>
          <w:lang w:val="hy-AM"/>
        </w:rPr>
        <w:t xml:space="preserve"> </w:t>
      </w:r>
      <w:r w:rsidRPr="00D45C73">
        <w:rPr>
          <w:rFonts w:ascii="GHEA Grapalat" w:hAnsi="GHEA Grapalat" w:cs="Sylfaen"/>
          <w:sz w:val="20"/>
          <w:szCs w:val="20"/>
          <w:lang w:val="hy-AM"/>
        </w:rPr>
        <w:t>ԴՊՐՈՑ</w:t>
      </w:r>
      <w:r w:rsidRPr="00D45C73">
        <w:rPr>
          <w:rFonts w:ascii="GHEA Grapalat" w:hAnsi="GHEA Grapalat"/>
          <w:sz w:val="20"/>
          <w:szCs w:val="20"/>
          <w:lang w:val="hy-AM"/>
        </w:rPr>
        <w:t>&gt;&gt;</w:t>
      </w:r>
      <w:r w:rsidRPr="00D45C73">
        <w:rPr>
          <w:rFonts w:ascii="GHEA Grapalat" w:eastAsia="MS Mincho" w:hAnsi="GHEA Grapalat" w:cs="MS Mincho"/>
          <w:sz w:val="20"/>
          <w:szCs w:val="20"/>
          <w:lang w:val="hy-AM"/>
        </w:rPr>
        <w:t xml:space="preserve"> ՊՈԱԿ</w:t>
      </w:r>
      <w:r w:rsidRPr="00D45C73">
        <w:rPr>
          <w:rFonts w:ascii="GHEA Grapalat" w:hAnsi="GHEA Grapalat" w:cs="Sylfaen"/>
          <w:sz w:val="20"/>
          <w:szCs w:val="20"/>
          <w:lang w:val="af-ZA"/>
        </w:rPr>
        <w:t>-</w:t>
      </w:r>
      <w:r w:rsidRPr="00D45C73">
        <w:rPr>
          <w:rFonts w:ascii="GHEA Grapalat" w:hAnsi="GHEA Grapalat" w:cs="Sylfaen"/>
          <w:sz w:val="20"/>
          <w:szCs w:val="20"/>
        </w:rPr>
        <w:t>Ի</w:t>
      </w:r>
      <w:r w:rsidRPr="00D45C73">
        <w:rPr>
          <w:rFonts w:ascii="GHEA Grapalat" w:hAnsi="GHEA Grapalat" w:cs="Sylfaen"/>
          <w:sz w:val="20"/>
          <w:szCs w:val="20"/>
          <w:lang w:val="af-ZA"/>
        </w:rPr>
        <w:t xml:space="preserve"> </w:t>
      </w:r>
      <w:r w:rsidRPr="00D45C73">
        <w:rPr>
          <w:rFonts w:ascii="GHEA Grapalat" w:hAnsi="GHEA Grapalat" w:cs="Sylfaen"/>
          <w:sz w:val="20"/>
          <w:szCs w:val="20"/>
        </w:rPr>
        <w:t>ԿԱՐԻՔՆԵՐԻ</w:t>
      </w:r>
      <w:r w:rsidRPr="00D45C73">
        <w:rPr>
          <w:rFonts w:ascii="GHEA Grapalat" w:hAnsi="GHEA Grapalat" w:cs="Times Armenian"/>
          <w:sz w:val="20"/>
          <w:szCs w:val="20"/>
          <w:lang w:val="af-ZA"/>
        </w:rPr>
        <w:t xml:space="preserve"> </w:t>
      </w:r>
      <w:r w:rsidRPr="00D45C73">
        <w:rPr>
          <w:rFonts w:ascii="GHEA Grapalat" w:hAnsi="GHEA Grapalat" w:cs="Sylfaen"/>
          <w:sz w:val="20"/>
          <w:szCs w:val="20"/>
        </w:rPr>
        <w:t>ՀԱՄԱՐ</w:t>
      </w:r>
      <w:r w:rsidRPr="00D45C73">
        <w:rPr>
          <w:rFonts w:ascii="GHEA Grapalat" w:hAnsi="GHEA Grapalat" w:cs="Times Armenian"/>
          <w:sz w:val="20"/>
          <w:szCs w:val="20"/>
          <w:lang w:val="af-ZA"/>
        </w:rPr>
        <w:t xml:space="preserve">` </w:t>
      </w:r>
      <w:r w:rsidRPr="00D45C73">
        <w:rPr>
          <w:rFonts w:ascii="GHEA Grapalat" w:hAnsi="GHEA Grapalat" w:cs="Sylfaen"/>
          <w:sz w:val="20"/>
          <w:szCs w:val="20"/>
          <w:lang w:val="af-ZA"/>
        </w:rPr>
        <w:t xml:space="preserve">«ՍՆՆԴԱՄԹԵՐՔԻ» </w:t>
      </w:r>
      <w:r w:rsidRPr="00D45C73">
        <w:rPr>
          <w:rFonts w:ascii="GHEA Grapalat" w:hAnsi="GHEA Grapalat" w:cs="Sylfaen"/>
          <w:sz w:val="20"/>
          <w:szCs w:val="20"/>
        </w:rPr>
        <w:t>ՁԵՌՔԲԵՐՄԱՆ</w:t>
      </w:r>
      <w:r w:rsidRPr="00D45C73">
        <w:rPr>
          <w:rFonts w:ascii="GHEA Grapalat" w:hAnsi="GHEA Grapalat" w:cs="Times Armenian"/>
          <w:sz w:val="20"/>
          <w:szCs w:val="20"/>
          <w:lang w:val="af-ZA"/>
        </w:rPr>
        <w:t xml:space="preserve"> </w:t>
      </w:r>
      <w:r w:rsidRPr="00D45C73">
        <w:rPr>
          <w:rFonts w:ascii="GHEA Grapalat" w:hAnsi="GHEA Grapalat" w:cs="Sylfaen"/>
          <w:sz w:val="20"/>
          <w:szCs w:val="20"/>
        </w:rPr>
        <w:t>ՆՊԱՏԱԿՈՎ</w:t>
      </w:r>
      <w:r w:rsidRPr="00D45C73">
        <w:rPr>
          <w:rFonts w:ascii="GHEA Grapalat" w:hAnsi="GHEA Grapalat" w:cs="Sylfaen"/>
          <w:sz w:val="20"/>
          <w:szCs w:val="20"/>
          <w:lang w:val="af-ZA"/>
        </w:rPr>
        <w:t xml:space="preserve"> </w:t>
      </w:r>
      <w:r w:rsidRPr="00D45C73">
        <w:rPr>
          <w:rFonts w:ascii="GHEA Grapalat" w:hAnsi="GHEA Grapalat" w:cs="Times Armenian"/>
          <w:sz w:val="20"/>
          <w:szCs w:val="20"/>
          <w:lang w:val="af-ZA"/>
        </w:rPr>
        <w:t xml:space="preserve"> </w:t>
      </w:r>
      <w:r w:rsidRPr="00D45C73">
        <w:rPr>
          <w:rFonts w:ascii="GHEA Grapalat" w:hAnsi="GHEA Grapalat" w:cs="Sylfaen"/>
          <w:sz w:val="20"/>
          <w:szCs w:val="20"/>
        </w:rPr>
        <w:t>ՀԱՅՏԱՐԱՐՎԱԾ</w:t>
      </w:r>
      <w:r w:rsidRPr="00D45C73">
        <w:rPr>
          <w:rFonts w:ascii="GHEA Grapalat" w:hAnsi="GHEA Grapalat" w:cs="Times Armenian"/>
          <w:sz w:val="20"/>
          <w:szCs w:val="20"/>
          <w:lang w:val="af-ZA"/>
        </w:rPr>
        <w:t xml:space="preserve"> ԳՆԱՆՇՄԱՆ ՀԱՐՑՄԱՆ</w:t>
      </w:r>
    </w:p>
    <w:p w:rsidR="006E5207" w:rsidRDefault="006E5207" w:rsidP="006E5207">
      <w:pPr>
        <w:pStyle w:val="af3"/>
        <w:ind w:right="-7"/>
        <w:jc w:val="center"/>
        <w:rPr>
          <w:rFonts w:ascii="GHEA Grapalat" w:hAnsi="GHEA Grapalat"/>
          <w:szCs w:val="22"/>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18201B" w:rsidRPr="0018201B" w:rsidRDefault="0018201B" w:rsidP="0018201B">
      <w:pPr>
        <w:ind w:right="-7" w:firstLine="567"/>
        <w:jc w:val="center"/>
        <w:rPr>
          <w:rFonts w:ascii="GHEA Grapalat" w:hAnsi="GHEA Grapalat"/>
          <w:sz w:val="20"/>
          <w:szCs w:val="20"/>
          <w:lang w:val="af-ZA"/>
        </w:rPr>
      </w:pPr>
      <w:r w:rsidRPr="0018201B">
        <w:rPr>
          <w:rFonts w:ascii="GHEA Grapalat" w:hAnsi="GHEA Grapalat"/>
          <w:sz w:val="20"/>
          <w:szCs w:val="20"/>
        </w:rPr>
        <w:t>Սույն</w:t>
      </w:r>
      <w:r w:rsidRPr="0018201B">
        <w:rPr>
          <w:rFonts w:ascii="GHEA Grapalat" w:hAnsi="GHEA Grapalat"/>
          <w:sz w:val="20"/>
          <w:szCs w:val="20"/>
          <w:lang w:val="af-ZA"/>
        </w:rPr>
        <w:t xml:space="preserve"> </w:t>
      </w:r>
      <w:r w:rsidRPr="0018201B">
        <w:rPr>
          <w:rFonts w:ascii="GHEA Grapalat" w:hAnsi="GHEA Grapalat"/>
          <w:sz w:val="20"/>
          <w:szCs w:val="20"/>
        </w:rPr>
        <w:t>ընթացակարգը</w:t>
      </w:r>
      <w:r w:rsidRPr="0018201B">
        <w:rPr>
          <w:rFonts w:ascii="GHEA Grapalat" w:hAnsi="GHEA Grapalat"/>
          <w:sz w:val="20"/>
          <w:szCs w:val="20"/>
          <w:lang w:val="af-ZA"/>
        </w:rPr>
        <w:t xml:space="preserve"> </w:t>
      </w:r>
      <w:r w:rsidRPr="0018201B">
        <w:rPr>
          <w:rFonts w:ascii="GHEA Grapalat" w:hAnsi="GHEA Grapalat"/>
          <w:sz w:val="20"/>
          <w:szCs w:val="20"/>
        </w:rPr>
        <w:t>կազմակերպվում</w:t>
      </w:r>
      <w:r w:rsidRPr="0018201B">
        <w:rPr>
          <w:rFonts w:ascii="GHEA Grapalat" w:hAnsi="GHEA Grapalat"/>
          <w:sz w:val="20"/>
          <w:szCs w:val="20"/>
          <w:lang w:val="af-ZA"/>
        </w:rPr>
        <w:t xml:space="preserve"> </w:t>
      </w:r>
      <w:proofErr w:type="gramStart"/>
      <w:r w:rsidRPr="0018201B">
        <w:rPr>
          <w:rFonts w:ascii="GHEA Grapalat" w:hAnsi="GHEA Grapalat"/>
          <w:sz w:val="20"/>
          <w:szCs w:val="20"/>
        </w:rPr>
        <w:t>է</w:t>
      </w:r>
      <w:r w:rsidRPr="0018201B">
        <w:rPr>
          <w:rFonts w:ascii="GHEA Grapalat" w:hAnsi="GHEA Grapalat"/>
          <w:sz w:val="20"/>
          <w:szCs w:val="20"/>
          <w:lang w:val="af-ZA"/>
        </w:rPr>
        <w:t xml:space="preserve">  </w:t>
      </w:r>
      <w:r w:rsidRPr="0018201B">
        <w:rPr>
          <w:rFonts w:ascii="GHEA Grapalat" w:hAnsi="GHEA Grapalat"/>
          <w:sz w:val="20"/>
          <w:szCs w:val="20"/>
        </w:rPr>
        <w:t>հիմք</w:t>
      </w:r>
      <w:proofErr w:type="gramEnd"/>
      <w:r w:rsidRPr="0018201B">
        <w:rPr>
          <w:rFonts w:ascii="GHEA Grapalat" w:hAnsi="GHEA Grapalat"/>
          <w:sz w:val="20"/>
          <w:szCs w:val="20"/>
          <w:lang w:val="af-ZA"/>
        </w:rPr>
        <w:t xml:space="preserve"> </w:t>
      </w:r>
      <w:r w:rsidRPr="0018201B">
        <w:rPr>
          <w:rFonts w:ascii="GHEA Grapalat" w:hAnsi="GHEA Grapalat"/>
          <w:sz w:val="20"/>
          <w:szCs w:val="20"/>
        </w:rPr>
        <w:t>ընդունելով</w:t>
      </w:r>
      <w:r w:rsidRPr="0018201B">
        <w:rPr>
          <w:rFonts w:ascii="GHEA Grapalat" w:hAnsi="GHEA Grapalat"/>
          <w:sz w:val="20"/>
          <w:szCs w:val="20"/>
          <w:lang w:val="af-ZA"/>
        </w:rPr>
        <w:t xml:space="preserve"> </w:t>
      </w:r>
      <w:r w:rsidRPr="0018201B">
        <w:rPr>
          <w:rFonts w:ascii="GHEA Grapalat" w:hAnsi="GHEA Grapalat"/>
          <w:sz w:val="20"/>
          <w:szCs w:val="20"/>
          <w:lang w:val="hy-AM"/>
        </w:rPr>
        <w:t xml:space="preserve">ՀՀ </w:t>
      </w:r>
      <w:r w:rsidRPr="0018201B">
        <w:rPr>
          <w:rFonts w:ascii="GHEA Grapalat" w:hAnsi="GHEA Grapalat"/>
          <w:sz w:val="20"/>
          <w:szCs w:val="20"/>
        </w:rPr>
        <w:t>Գնումների</w:t>
      </w:r>
      <w:r w:rsidRPr="0018201B">
        <w:rPr>
          <w:rFonts w:ascii="GHEA Grapalat" w:hAnsi="GHEA Grapalat"/>
          <w:sz w:val="20"/>
          <w:szCs w:val="20"/>
          <w:lang w:val="af-ZA"/>
        </w:rPr>
        <w:t xml:space="preserve"> </w:t>
      </w:r>
      <w:r w:rsidRPr="0018201B">
        <w:rPr>
          <w:rFonts w:ascii="GHEA Grapalat" w:hAnsi="GHEA Grapalat"/>
          <w:sz w:val="20"/>
          <w:szCs w:val="20"/>
        </w:rPr>
        <w:t>մասին</w:t>
      </w:r>
      <w:r w:rsidRPr="0018201B">
        <w:rPr>
          <w:rFonts w:ascii="GHEA Grapalat" w:hAnsi="GHEA Grapalat"/>
          <w:sz w:val="20"/>
          <w:szCs w:val="20"/>
          <w:lang w:val="af-ZA"/>
        </w:rPr>
        <w:t xml:space="preserve"> </w:t>
      </w:r>
      <w:r w:rsidRPr="0018201B">
        <w:rPr>
          <w:rFonts w:ascii="GHEA Grapalat" w:hAnsi="GHEA Grapalat"/>
          <w:sz w:val="20"/>
          <w:szCs w:val="20"/>
        </w:rPr>
        <w:t>օրենքի</w:t>
      </w:r>
      <w:r w:rsidRPr="0018201B">
        <w:rPr>
          <w:rFonts w:ascii="GHEA Grapalat" w:hAnsi="GHEA Grapalat"/>
          <w:sz w:val="20"/>
          <w:szCs w:val="20"/>
          <w:lang w:val="hy-AM"/>
        </w:rPr>
        <w:t xml:space="preserve"> </w:t>
      </w:r>
      <w:r w:rsidRPr="0018201B">
        <w:rPr>
          <w:rFonts w:ascii="GHEA Grapalat" w:hAnsi="GHEA Grapalat"/>
          <w:sz w:val="20"/>
          <w:szCs w:val="20"/>
          <w:lang w:val="af-ZA"/>
        </w:rPr>
        <w:t>15</w:t>
      </w:r>
      <w:r w:rsidRPr="0018201B">
        <w:rPr>
          <w:rFonts w:ascii="GHEA Grapalat" w:hAnsi="GHEA Grapalat"/>
          <w:sz w:val="20"/>
          <w:szCs w:val="20"/>
          <w:lang w:val="hy-AM"/>
        </w:rPr>
        <w:t xml:space="preserve">-րդ </w:t>
      </w:r>
      <w:r w:rsidRPr="0018201B">
        <w:rPr>
          <w:rFonts w:ascii="GHEA Grapalat" w:hAnsi="GHEA Grapalat"/>
          <w:sz w:val="20"/>
          <w:szCs w:val="20"/>
        </w:rPr>
        <w:t>հոդվածի</w:t>
      </w:r>
      <w:r w:rsidRPr="0018201B">
        <w:rPr>
          <w:rFonts w:ascii="GHEA Grapalat" w:hAnsi="GHEA Grapalat"/>
          <w:sz w:val="20"/>
          <w:szCs w:val="20"/>
          <w:lang w:val="af-ZA"/>
        </w:rPr>
        <w:t xml:space="preserve"> 6-</w:t>
      </w:r>
      <w:r w:rsidRPr="0018201B">
        <w:rPr>
          <w:rFonts w:ascii="GHEA Grapalat" w:hAnsi="GHEA Grapalat"/>
          <w:sz w:val="20"/>
          <w:szCs w:val="20"/>
        </w:rPr>
        <w:t>րդ</w:t>
      </w:r>
      <w:r w:rsidRPr="0018201B">
        <w:rPr>
          <w:rFonts w:ascii="GHEA Grapalat" w:hAnsi="GHEA Grapalat"/>
          <w:sz w:val="20"/>
          <w:szCs w:val="20"/>
          <w:lang w:val="af-ZA"/>
        </w:rPr>
        <w:t xml:space="preserve"> </w:t>
      </w:r>
      <w:r w:rsidRPr="0018201B">
        <w:rPr>
          <w:rFonts w:ascii="GHEA Grapalat" w:hAnsi="GHEA Grapalat"/>
          <w:sz w:val="20"/>
          <w:szCs w:val="20"/>
        </w:rPr>
        <w:t>կետի</w:t>
      </w:r>
      <w:r w:rsidRPr="0018201B">
        <w:rPr>
          <w:rFonts w:ascii="GHEA Grapalat" w:hAnsi="GHEA Grapalat"/>
          <w:sz w:val="20"/>
          <w:szCs w:val="20"/>
          <w:lang w:val="af-ZA"/>
        </w:rPr>
        <w:t xml:space="preserve"> </w:t>
      </w:r>
      <w:r w:rsidRPr="0018201B">
        <w:rPr>
          <w:rFonts w:ascii="GHEA Grapalat" w:hAnsi="GHEA Grapalat"/>
          <w:sz w:val="20"/>
          <w:szCs w:val="20"/>
        </w:rPr>
        <w:t>պահանջները</w:t>
      </w:r>
      <w:r w:rsidRPr="0018201B">
        <w:rPr>
          <w:rFonts w:ascii="GHEA Grapalat" w:hAnsi="GHEA Grapalat"/>
          <w:sz w:val="20"/>
          <w:szCs w:val="20"/>
          <w:lang w:val="af-ZA"/>
        </w:rPr>
        <w:t>:</w:t>
      </w:r>
    </w:p>
    <w:p w:rsidR="0018201B" w:rsidRPr="0018201B" w:rsidRDefault="0018201B" w:rsidP="0018201B">
      <w:pPr>
        <w:spacing w:after="120"/>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ind w:firstLine="567"/>
        <w:jc w:val="both"/>
        <w:rPr>
          <w:rFonts w:ascii="GHEA Grapalat" w:hAnsi="GHEA Grapalat" w:cs="Sylfaen"/>
          <w:i/>
          <w:sz w:val="22"/>
          <w:szCs w:val="22"/>
          <w:lang w:val="af-ZA"/>
        </w:rPr>
      </w:pPr>
      <w:r>
        <w:rPr>
          <w:rFonts w:ascii="GHEA Grapalat" w:hAnsi="GHEA Grapalat" w:cs="Sylfaen"/>
          <w:i/>
          <w:sz w:val="22"/>
          <w:szCs w:val="22"/>
          <w:lang w:val="af-ZA"/>
        </w:rPr>
        <w:br w:type="page"/>
      </w:r>
      <w:r>
        <w:rPr>
          <w:rFonts w:ascii="GHEA Grapalat" w:hAnsi="GHEA Grapalat" w:cs="Sylfaen"/>
          <w:i/>
          <w:sz w:val="22"/>
          <w:szCs w:val="22"/>
        </w:rPr>
        <w:lastRenderedPageBreak/>
        <w:t>Հարգելի</w:t>
      </w:r>
      <w:r>
        <w:rPr>
          <w:rFonts w:ascii="GHEA Grapalat" w:hAnsi="GHEA Grapalat" w:cs="Times Armenian"/>
          <w:i/>
          <w:sz w:val="22"/>
          <w:szCs w:val="22"/>
          <w:lang w:val="af-ZA"/>
        </w:rPr>
        <w:t xml:space="preserve"> </w:t>
      </w:r>
      <w:r>
        <w:rPr>
          <w:rFonts w:ascii="GHEA Grapalat" w:hAnsi="GHEA Grapalat" w:cs="Sylfaen"/>
          <w:i/>
          <w:sz w:val="22"/>
          <w:szCs w:val="22"/>
        </w:rPr>
        <w:t>մասնակից</w:t>
      </w:r>
      <w:r>
        <w:rPr>
          <w:rFonts w:ascii="GHEA Grapalat" w:hAnsi="GHEA Grapalat" w:cs="Sylfaen"/>
          <w:i/>
          <w:sz w:val="22"/>
          <w:szCs w:val="22"/>
          <w:lang w:val="af-ZA"/>
        </w:rPr>
        <w:t xml:space="preserve"> </w:t>
      </w:r>
      <w:r>
        <w:rPr>
          <w:rFonts w:ascii="GHEA Grapalat" w:hAnsi="GHEA Grapalat" w:cs="Sylfaen"/>
          <w:i/>
          <w:sz w:val="22"/>
          <w:szCs w:val="22"/>
        </w:rPr>
        <w:t>նախքան</w:t>
      </w:r>
      <w:r>
        <w:rPr>
          <w:rFonts w:ascii="GHEA Grapalat" w:hAnsi="GHEA Grapalat" w:cs="Times Armenian"/>
          <w:i/>
          <w:sz w:val="22"/>
          <w:szCs w:val="22"/>
          <w:lang w:val="af-ZA"/>
        </w:rPr>
        <w:t xml:space="preserve"> </w:t>
      </w:r>
      <w:r>
        <w:rPr>
          <w:rFonts w:ascii="GHEA Grapalat" w:hAnsi="GHEA Grapalat" w:cs="Sylfaen"/>
          <w:i/>
          <w:sz w:val="22"/>
          <w:szCs w:val="22"/>
        </w:rPr>
        <w:t>հայտ</w:t>
      </w:r>
      <w:r>
        <w:rPr>
          <w:rFonts w:ascii="GHEA Grapalat" w:hAnsi="GHEA Grapalat" w:cs="Times Armenian"/>
          <w:i/>
          <w:sz w:val="22"/>
          <w:szCs w:val="22"/>
          <w:lang w:val="af-ZA"/>
        </w:rPr>
        <w:t xml:space="preserve"> </w:t>
      </w:r>
      <w:r>
        <w:rPr>
          <w:rFonts w:ascii="GHEA Grapalat" w:hAnsi="GHEA Grapalat" w:cs="Sylfaen"/>
          <w:i/>
          <w:sz w:val="22"/>
          <w:szCs w:val="22"/>
        </w:rPr>
        <w:t>կազմելը</w:t>
      </w:r>
      <w:r>
        <w:rPr>
          <w:rFonts w:ascii="GHEA Grapalat" w:hAnsi="GHEA Grapalat" w:cs="Times Armenian"/>
          <w:i/>
          <w:sz w:val="22"/>
          <w:szCs w:val="22"/>
          <w:lang w:val="af-ZA"/>
        </w:rPr>
        <w:t xml:space="preserve"> </w:t>
      </w:r>
      <w:r>
        <w:rPr>
          <w:rFonts w:ascii="GHEA Grapalat" w:hAnsi="GHEA Grapalat" w:cs="Sylfaen"/>
          <w:i/>
          <w:sz w:val="22"/>
          <w:szCs w:val="22"/>
        </w:rPr>
        <w:t>և</w:t>
      </w:r>
      <w:r>
        <w:rPr>
          <w:rFonts w:ascii="GHEA Grapalat" w:hAnsi="GHEA Grapalat" w:cs="Times Armenian"/>
          <w:i/>
          <w:sz w:val="22"/>
          <w:szCs w:val="22"/>
          <w:lang w:val="af-ZA"/>
        </w:rPr>
        <w:t xml:space="preserve"> </w:t>
      </w:r>
      <w:r>
        <w:rPr>
          <w:rFonts w:ascii="GHEA Grapalat" w:hAnsi="GHEA Grapalat" w:cs="Sylfaen"/>
          <w:i/>
          <w:sz w:val="22"/>
          <w:szCs w:val="22"/>
        </w:rPr>
        <w:t>ներկայացնելը</w:t>
      </w:r>
      <w:r>
        <w:rPr>
          <w:rFonts w:ascii="GHEA Grapalat" w:hAnsi="GHEA Grapalat" w:cs="Times Armenian"/>
          <w:i/>
          <w:sz w:val="22"/>
          <w:szCs w:val="22"/>
          <w:lang w:val="af-ZA"/>
        </w:rPr>
        <w:t xml:space="preserve"> </w:t>
      </w:r>
      <w:r>
        <w:rPr>
          <w:rFonts w:ascii="GHEA Grapalat" w:hAnsi="GHEA Grapalat" w:cs="Sylfaen"/>
          <w:i/>
          <w:sz w:val="22"/>
          <w:szCs w:val="22"/>
        </w:rPr>
        <w:t>խնդրում</w:t>
      </w:r>
      <w:r>
        <w:rPr>
          <w:rFonts w:ascii="GHEA Grapalat" w:hAnsi="GHEA Grapalat" w:cs="Times Armenian"/>
          <w:i/>
          <w:sz w:val="22"/>
          <w:szCs w:val="22"/>
          <w:lang w:val="af-ZA"/>
        </w:rPr>
        <w:t xml:space="preserve"> </w:t>
      </w:r>
      <w:r>
        <w:rPr>
          <w:rFonts w:ascii="GHEA Grapalat" w:hAnsi="GHEA Grapalat" w:cs="Sylfaen"/>
          <w:i/>
          <w:sz w:val="22"/>
          <w:szCs w:val="22"/>
        </w:rPr>
        <w:t>ենք</w:t>
      </w:r>
      <w:r>
        <w:rPr>
          <w:rFonts w:ascii="GHEA Grapalat" w:hAnsi="GHEA Grapalat" w:cs="Times Armenian"/>
          <w:i/>
          <w:sz w:val="22"/>
          <w:szCs w:val="22"/>
          <w:lang w:val="af-ZA"/>
        </w:rPr>
        <w:t xml:space="preserve"> </w:t>
      </w:r>
      <w:r>
        <w:rPr>
          <w:rFonts w:ascii="GHEA Grapalat" w:hAnsi="GHEA Grapalat" w:cs="Sylfaen"/>
          <w:i/>
          <w:sz w:val="22"/>
          <w:szCs w:val="22"/>
        </w:rPr>
        <w:t>մանրամասնորեն</w:t>
      </w:r>
      <w:r>
        <w:rPr>
          <w:rFonts w:ascii="GHEA Grapalat" w:hAnsi="GHEA Grapalat" w:cs="Times Armenian"/>
          <w:i/>
          <w:sz w:val="22"/>
          <w:szCs w:val="22"/>
          <w:lang w:val="af-ZA"/>
        </w:rPr>
        <w:t xml:space="preserve"> </w:t>
      </w:r>
      <w:r>
        <w:rPr>
          <w:rFonts w:ascii="GHEA Grapalat" w:hAnsi="GHEA Grapalat" w:cs="Sylfaen"/>
          <w:i/>
          <w:sz w:val="22"/>
          <w:szCs w:val="22"/>
        </w:rPr>
        <w:t>ուսումնասիրել</w:t>
      </w:r>
      <w:r>
        <w:rPr>
          <w:rFonts w:ascii="GHEA Grapalat" w:hAnsi="GHEA Grapalat" w:cs="Times Armenian"/>
          <w:i/>
          <w:sz w:val="22"/>
          <w:szCs w:val="22"/>
          <w:lang w:val="af-ZA"/>
        </w:rPr>
        <w:t xml:space="preserve"> </w:t>
      </w:r>
      <w:r>
        <w:rPr>
          <w:rFonts w:ascii="GHEA Grapalat" w:hAnsi="GHEA Grapalat" w:cs="Sylfaen"/>
          <w:i/>
          <w:sz w:val="22"/>
          <w:szCs w:val="22"/>
        </w:rPr>
        <w:t>սույն</w:t>
      </w:r>
      <w:r>
        <w:rPr>
          <w:rFonts w:ascii="GHEA Grapalat" w:hAnsi="GHEA Grapalat" w:cs="Times Armenian"/>
          <w:i/>
          <w:sz w:val="22"/>
          <w:szCs w:val="22"/>
          <w:lang w:val="af-ZA"/>
        </w:rPr>
        <w:t xml:space="preserve"> </w:t>
      </w:r>
      <w:r>
        <w:rPr>
          <w:rFonts w:ascii="GHEA Grapalat" w:hAnsi="GHEA Grapalat" w:cs="Sylfaen"/>
          <w:i/>
          <w:sz w:val="22"/>
          <w:szCs w:val="22"/>
        </w:rPr>
        <w:t>հրավերը</w:t>
      </w:r>
      <w:r>
        <w:rPr>
          <w:rFonts w:ascii="GHEA Grapalat" w:hAnsi="GHEA Grapalat" w:cs="Times Armenian"/>
          <w:i/>
          <w:sz w:val="22"/>
          <w:szCs w:val="22"/>
          <w:lang w:val="af-ZA"/>
        </w:rPr>
        <w:t xml:space="preserve">, </w:t>
      </w:r>
      <w:r>
        <w:rPr>
          <w:rFonts w:ascii="GHEA Grapalat" w:hAnsi="GHEA Grapalat" w:cs="Sylfaen"/>
          <w:i/>
          <w:sz w:val="22"/>
          <w:szCs w:val="22"/>
        </w:rPr>
        <w:t>քանի</w:t>
      </w:r>
      <w:r>
        <w:rPr>
          <w:rFonts w:ascii="GHEA Grapalat" w:hAnsi="GHEA Grapalat" w:cs="Times Armenian"/>
          <w:i/>
          <w:sz w:val="22"/>
          <w:szCs w:val="22"/>
          <w:lang w:val="af-ZA"/>
        </w:rPr>
        <w:t xml:space="preserve"> </w:t>
      </w:r>
      <w:r>
        <w:rPr>
          <w:rFonts w:ascii="GHEA Grapalat" w:hAnsi="GHEA Grapalat" w:cs="Sylfaen"/>
          <w:i/>
          <w:sz w:val="22"/>
          <w:szCs w:val="22"/>
        </w:rPr>
        <w:t>որ</w:t>
      </w:r>
      <w:r>
        <w:rPr>
          <w:rFonts w:ascii="GHEA Grapalat" w:hAnsi="GHEA Grapalat" w:cs="Times Armenian"/>
          <w:i/>
          <w:sz w:val="22"/>
          <w:szCs w:val="22"/>
          <w:lang w:val="af-ZA"/>
        </w:rPr>
        <w:t xml:space="preserve"> </w:t>
      </w:r>
      <w:r>
        <w:rPr>
          <w:rFonts w:ascii="GHEA Grapalat" w:hAnsi="GHEA Grapalat" w:cs="Sylfaen"/>
          <w:i/>
          <w:sz w:val="22"/>
          <w:szCs w:val="22"/>
        </w:rPr>
        <w:t>հրավերին</w:t>
      </w:r>
      <w:r>
        <w:rPr>
          <w:rFonts w:ascii="GHEA Grapalat" w:hAnsi="GHEA Grapalat" w:cs="Times Armenian"/>
          <w:i/>
          <w:sz w:val="22"/>
          <w:szCs w:val="22"/>
          <w:lang w:val="af-ZA"/>
        </w:rPr>
        <w:t xml:space="preserve"> </w:t>
      </w:r>
      <w:r>
        <w:rPr>
          <w:rFonts w:ascii="GHEA Grapalat" w:hAnsi="GHEA Grapalat" w:cs="Sylfaen"/>
          <w:i/>
          <w:sz w:val="22"/>
          <w:szCs w:val="22"/>
        </w:rPr>
        <w:t>չհամապատասխանող</w:t>
      </w:r>
      <w:r>
        <w:rPr>
          <w:rFonts w:ascii="GHEA Grapalat" w:hAnsi="GHEA Grapalat" w:cs="Times Armenian"/>
          <w:i/>
          <w:sz w:val="22"/>
          <w:szCs w:val="22"/>
          <w:lang w:val="af-ZA"/>
        </w:rPr>
        <w:t xml:space="preserve"> </w:t>
      </w:r>
      <w:r>
        <w:rPr>
          <w:rFonts w:ascii="GHEA Grapalat" w:hAnsi="GHEA Grapalat" w:cs="Sylfaen"/>
          <w:i/>
          <w:sz w:val="22"/>
          <w:szCs w:val="22"/>
        </w:rPr>
        <w:t>հայտերը</w:t>
      </w:r>
      <w:r>
        <w:rPr>
          <w:rFonts w:ascii="GHEA Grapalat" w:hAnsi="GHEA Grapalat" w:cs="Times Armenian"/>
          <w:i/>
          <w:sz w:val="22"/>
          <w:szCs w:val="22"/>
          <w:lang w:val="af-ZA"/>
        </w:rPr>
        <w:t xml:space="preserve"> </w:t>
      </w:r>
      <w:r>
        <w:rPr>
          <w:rFonts w:ascii="GHEA Grapalat" w:hAnsi="GHEA Grapalat" w:cs="Sylfaen"/>
          <w:i/>
          <w:sz w:val="22"/>
          <w:szCs w:val="22"/>
        </w:rPr>
        <w:t>ենթակա</w:t>
      </w:r>
      <w:r>
        <w:rPr>
          <w:rFonts w:ascii="GHEA Grapalat" w:hAnsi="GHEA Grapalat" w:cs="Times Armenian"/>
          <w:i/>
          <w:sz w:val="22"/>
          <w:szCs w:val="22"/>
          <w:lang w:val="af-ZA"/>
        </w:rPr>
        <w:t xml:space="preserve"> </w:t>
      </w:r>
      <w:r>
        <w:rPr>
          <w:rFonts w:ascii="GHEA Grapalat" w:hAnsi="GHEA Grapalat" w:cs="Sylfaen"/>
          <w:i/>
          <w:sz w:val="22"/>
          <w:szCs w:val="22"/>
        </w:rPr>
        <w:t>են</w:t>
      </w:r>
      <w:r>
        <w:rPr>
          <w:rFonts w:ascii="GHEA Grapalat" w:hAnsi="GHEA Grapalat" w:cs="Times Armenian"/>
          <w:i/>
          <w:sz w:val="22"/>
          <w:szCs w:val="22"/>
          <w:lang w:val="af-ZA"/>
        </w:rPr>
        <w:t xml:space="preserve"> </w:t>
      </w:r>
      <w:r>
        <w:rPr>
          <w:rFonts w:ascii="GHEA Grapalat" w:hAnsi="GHEA Grapalat" w:cs="Sylfaen"/>
          <w:i/>
          <w:sz w:val="22"/>
          <w:szCs w:val="22"/>
        </w:rPr>
        <w:t>մերժման</w:t>
      </w:r>
      <w:r>
        <w:rPr>
          <w:rFonts w:ascii="GHEA Grapalat" w:hAnsi="GHEA Grapalat" w:cs="Sylfaen"/>
          <w:i/>
          <w:sz w:val="22"/>
          <w:szCs w:val="22"/>
          <w:lang w:val="af-ZA"/>
        </w:rPr>
        <w:t xml:space="preserve">: </w:t>
      </w:r>
    </w:p>
    <w:p w:rsidR="006E5207" w:rsidRDefault="006E5207" w:rsidP="006E5207">
      <w:pPr>
        <w:ind w:firstLine="567"/>
        <w:jc w:val="center"/>
        <w:rPr>
          <w:rFonts w:ascii="GHEA Grapalat" w:hAnsi="GHEA Grapalat"/>
          <w:b/>
          <w:sz w:val="20"/>
          <w:szCs w:val="22"/>
          <w:lang w:val="af-ZA"/>
        </w:rPr>
      </w:pPr>
    </w:p>
    <w:p w:rsidR="006E5207" w:rsidRDefault="006E5207" w:rsidP="006E5207">
      <w:pPr>
        <w:ind w:firstLine="567"/>
        <w:jc w:val="center"/>
        <w:rPr>
          <w:rFonts w:ascii="GHEA Grapalat" w:hAnsi="GHEA Grapalat" w:cs="Sylfaen"/>
          <w:b/>
          <w:sz w:val="22"/>
          <w:szCs w:val="22"/>
          <w:lang w:val="af-ZA"/>
        </w:rPr>
      </w:pPr>
    </w:p>
    <w:p w:rsidR="006E5207" w:rsidRDefault="006E5207" w:rsidP="006E5207">
      <w:pPr>
        <w:ind w:firstLine="567"/>
        <w:jc w:val="center"/>
        <w:rPr>
          <w:rFonts w:ascii="GHEA Grapalat" w:hAnsi="GHEA Grapalat"/>
          <w:b/>
          <w:sz w:val="20"/>
          <w:szCs w:val="20"/>
          <w:lang w:val="af-ZA"/>
        </w:rPr>
      </w:pPr>
      <w:r>
        <w:rPr>
          <w:rFonts w:ascii="GHEA Grapalat" w:hAnsi="GHEA Grapalat" w:cs="Sylfaen"/>
          <w:b/>
          <w:sz w:val="20"/>
          <w:szCs w:val="20"/>
        </w:rPr>
        <w:t>ԲՈՎԱՆԴԱԿՈւԹՅՈւՆ</w:t>
      </w:r>
    </w:p>
    <w:p w:rsidR="006E5207" w:rsidRPr="00B001A1" w:rsidRDefault="006E5207" w:rsidP="006E5207">
      <w:pPr>
        <w:ind w:firstLine="567"/>
        <w:jc w:val="center"/>
        <w:rPr>
          <w:rFonts w:ascii="GHEA Grapalat" w:hAnsi="GHEA Grapalat"/>
          <w:sz w:val="20"/>
          <w:lang w:val="af-ZA"/>
        </w:rPr>
      </w:pPr>
    </w:p>
    <w:p w:rsidR="006E5207" w:rsidRPr="00B001A1" w:rsidRDefault="00D45C73" w:rsidP="00D45C73">
      <w:pPr>
        <w:spacing w:after="120"/>
        <w:ind w:right="-7"/>
        <w:jc w:val="center"/>
        <w:rPr>
          <w:rFonts w:ascii="GHEA Grapalat" w:hAnsi="GHEA Grapalat"/>
          <w:szCs w:val="22"/>
          <w:lang w:val="af-ZA"/>
        </w:rPr>
      </w:pPr>
      <w:r w:rsidRPr="00D45C73">
        <w:rPr>
          <w:rFonts w:ascii="GHEA Grapalat" w:hAnsi="GHEA Grapalat"/>
          <w:sz w:val="20"/>
          <w:szCs w:val="20"/>
          <w:lang w:val="af-ZA"/>
        </w:rPr>
        <w:t>&lt;&lt;</w:t>
      </w:r>
      <w:r w:rsidRPr="00B001A1">
        <w:rPr>
          <w:rFonts w:ascii="GHEA Grapalat" w:hAnsi="GHEA Grapalat"/>
          <w:sz w:val="20"/>
          <w:szCs w:val="20"/>
          <w:lang w:val="ru-RU"/>
        </w:rPr>
        <w:t>ՀՀ</w:t>
      </w:r>
      <w:r w:rsidRPr="00B001A1">
        <w:rPr>
          <w:rFonts w:ascii="GHEA Grapalat" w:hAnsi="GHEA Grapalat"/>
          <w:sz w:val="20"/>
          <w:szCs w:val="20"/>
          <w:lang w:val="af-ZA"/>
        </w:rPr>
        <w:t xml:space="preserve"> </w:t>
      </w:r>
      <w:r w:rsidRPr="00D45C73">
        <w:rPr>
          <w:rFonts w:ascii="GHEA Grapalat" w:hAnsi="GHEA Grapalat"/>
          <w:sz w:val="20"/>
          <w:szCs w:val="20"/>
          <w:lang w:val="af-ZA"/>
        </w:rPr>
        <w:t xml:space="preserve">ԱՐԱՐԱՏԻ ՄԱՐԶԻ </w:t>
      </w:r>
      <w:r w:rsidR="002863C3">
        <w:rPr>
          <w:rFonts w:ascii="GHEA Grapalat" w:hAnsi="GHEA Grapalat" w:cs="Sylfaen"/>
          <w:sz w:val="20"/>
          <w:szCs w:val="20"/>
          <w:lang w:val="hy-AM"/>
        </w:rPr>
        <w:t>ԴԻՄԻՏՐՈՎԻ</w:t>
      </w:r>
      <w:r w:rsidRPr="00D45C73">
        <w:rPr>
          <w:rFonts w:ascii="GHEA Grapalat" w:hAnsi="GHEA Grapalat" w:cs="Arial"/>
          <w:sz w:val="20"/>
          <w:szCs w:val="20"/>
          <w:lang w:val="hy-AM"/>
        </w:rPr>
        <w:t xml:space="preserve"> </w:t>
      </w:r>
      <w:r w:rsidRPr="00D45C73">
        <w:rPr>
          <w:rFonts w:ascii="GHEA Grapalat" w:hAnsi="GHEA Grapalat" w:cs="Sylfaen"/>
          <w:sz w:val="20"/>
          <w:szCs w:val="20"/>
          <w:lang w:val="hy-AM"/>
        </w:rPr>
        <w:t>ՄԻՋՆԱԿԱՐԳ</w:t>
      </w:r>
      <w:r w:rsidRPr="00D45C73">
        <w:rPr>
          <w:rFonts w:ascii="GHEA Grapalat" w:hAnsi="GHEA Grapalat" w:cs="Arial"/>
          <w:sz w:val="20"/>
          <w:szCs w:val="20"/>
          <w:lang w:val="hy-AM"/>
        </w:rPr>
        <w:t xml:space="preserve"> </w:t>
      </w:r>
      <w:r w:rsidRPr="00D45C73">
        <w:rPr>
          <w:rFonts w:ascii="GHEA Grapalat" w:hAnsi="GHEA Grapalat" w:cs="Sylfaen"/>
          <w:sz w:val="20"/>
          <w:szCs w:val="20"/>
          <w:lang w:val="hy-AM"/>
        </w:rPr>
        <w:t>ԴՊՐՈՑ</w:t>
      </w:r>
      <w:r w:rsidRPr="00D45C73">
        <w:rPr>
          <w:rFonts w:ascii="GHEA Grapalat" w:hAnsi="GHEA Grapalat"/>
          <w:sz w:val="20"/>
          <w:szCs w:val="20"/>
          <w:lang w:val="hy-AM"/>
        </w:rPr>
        <w:t>&gt;&gt;</w:t>
      </w:r>
      <w:r w:rsidRPr="00D45C73">
        <w:rPr>
          <w:rFonts w:ascii="GHEA Grapalat" w:eastAsia="MS Mincho" w:hAnsi="GHEA Grapalat" w:cs="MS Mincho"/>
          <w:sz w:val="20"/>
          <w:szCs w:val="20"/>
          <w:lang w:val="hy-AM"/>
        </w:rPr>
        <w:t xml:space="preserve"> ՊՈԱԿ</w:t>
      </w:r>
      <w:r w:rsidRPr="00D45C73">
        <w:rPr>
          <w:rFonts w:ascii="GHEA Grapalat" w:hAnsi="GHEA Grapalat" w:cs="Sylfaen"/>
          <w:sz w:val="20"/>
          <w:szCs w:val="20"/>
          <w:lang w:val="af-ZA"/>
        </w:rPr>
        <w:t>-</w:t>
      </w:r>
      <w:r w:rsidRPr="00D45C73">
        <w:rPr>
          <w:rFonts w:ascii="GHEA Grapalat" w:hAnsi="GHEA Grapalat" w:cs="Sylfaen"/>
          <w:sz w:val="20"/>
          <w:szCs w:val="20"/>
        </w:rPr>
        <w:t>Ի</w:t>
      </w:r>
      <w:r w:rsidRPr="00D45C73">
        <w:rPr>
          <w:rFonts w:ascii="GHEA Grapalat" w:hAnsi="GHEA Grapalat" w:cs="Sylfaen"/>
          <w:sz w:val="20"/>
          <w:szCs w:val="20"/>
          <w:lang w:val="af-ZA"/>
        </w:rPr>
        <w:t xml:space="preserve"> </w:t>
      </w:r>
      <w:r w:rsidRPr="00D45C73">
        <w:rPr>
          <w:rFonts w:ascii="GHEA Grapalat" w:hAnsi="GHEA Grapalat" w:cs="Sylfaen"/>
          <w:sz w:val="20"/>
          <w:szCs w:val="20"/>
        </w:rPr>
        <w:t>ԿԱՐԻՔՆԵՐԻ</w:t>
      </w:r>
      <w:r w:rsidRPr="00D45C73">
        <w:rPr>
          <w:rFonts w:ascii="GHEA Grapalat" w:hAnsi="GHEA Grapalat" w:cs="Times Armenian"/>
          <w:sz w:val="20"/>
          <w:szCs w:val="20"/>
          <w:lang w:val="af-ZA"/>
        </w:rPr>
        <w:t xml:space="preserve"> </w:t>
      </w:r>
      <w:r w:rsidRPr="00D45C73">
        <w:rPr>
          <w:rFonts w:ascii="GHEA Grapalat" w:hAnsi="GHEA Grapalat" w:cs="Sylfaen"/>
          <w:sz w:val="20"/>
          <w:szCs w:val="20"/>
        </w:rPr>
        <w:t>ՀԱՄԱՐ</w:t>
      </w:r>
      <w:r w:rsidRPr="00D45C73">
        <w:rPr>
          <w:rFonts w:ascii="GHEA Grapalat" w:hAnsi="GHEA Grapalat" w:cs="Times Armenian"/>
          <w:sz w:val="20"/>
          <w:szCs w:val="20"/>
          <w:lang w:val="af-ZA"/>
        </w:rPr>
        <w:t xml:space="preserve">` </w:t>
      </w:r>
      <w:r w:rsidRPr="00D45C73">
        <w:rPr>
          <w:rFonts w:ascii="GHEA Grapalat" w:hAnsi="GHEA Grapalat" w:cs="Sylfaen"/>
          <w:sz w:val="20"/>
          <w:szCs w:val="20"/>
          <w:lang w:val="af-ZA"/>
        </w:rPr>
        <w:t xml:space="preserve">«ՍՆՆԴԱՄԹԵՐՔԻ» </w:t>
      </w:r>
      <w:r w:rsidRPr="00D45C73">
        <w:rPr>
          <w:rFonts w:ascii="GHEA Grapalat" w:hAnsi="GHEA Grapalat" w:cs="Sylfaen"/>
          <w:sz w:val="20"/>
          <w:szCs w:val="20"/>
        </w:rPr>
        <w:t>ՁԵՌՔԲԵՐՄԱՆ</w:t>
      </w:r>
      <w:r w:rsidRPr="00D45C73">
        <w:rPr>
          <w:rFonts w:ascii="GHEA Grapalat" w:hAnsi="GHEA Grapalat" w:cs="Times Armenian"/>
          <w:sz w:val="20"/>
          <w:szCs w:val="20"/>
          <w:lang w:val="af-ZA"/>
        </w:rPr>
        <w:t xml:space="preserve"> </w:t>
      </w:r>
      <w:r w:rsidRPr="00D45C73">
        <w:rPr>
          <w:rFonts w:ascii="GHEA Grapalat" w:hAnsi="GHEA Grapalat" w:cs="Sylfaen"/>
          <w:sz w:val="20"/>
          <w:szCs w:val="20"/>
        </w:rPr>
        <w:t>ՆՊԱՏԱԿՈՎ</w:t>
      </w:r>
      <w:r w:rsidRPr="00D45C73">
        <w:rPr>
          <w:rFonts w:ascii="GHEA Grapalat" w:hAnsi="GHEA Grapalat" w:cs="Sylfaen"/>
          <w:sz w:val="20"/>
          <w:szCs w:val="20"/>
          <w:lang w:val="af-ZA"/>
        </w:rPr>
        <w:t xml:space="preserve"> </w:t>
      </w:r>
      <w:r w:rsidRPr="00D45C73">
        <w:rPr>
          <w:rFonts w:ascii="GHEA Grapalat" w:hAnsi="GHEA Grapalat" w:cs="Times Armenian"/>
          <w:sz w:val="20"/>
          <w:szCs w:val="20"/>
          <w:lang w:val="af-ZA"/>
        </w:rPr>
        <w:t xml:space="preserve"> </w:t>
      </w:r>
      <w:r w:rsidRPr="00D45C73">
        <w:rPr>
          <w:rFonts w:ascii="GHEA Grapalat" w:hAnsi="GHEA Grapalat" w:cs="Sylfaen"/>
          <w:sz w:val="20"/>
          <w:szCs w:val="20"/>
        </w:rPr>
        <w:t>ՀԱՅՏԱՐԱՐՎԱԾ</w:t>
      </w:r>
      <w:r w:rsidRPr="00D45C73">
        <w:rPr>
          <w:rFonts w:ascii="GHEA Grapalat" w:hAnsi="GHEA Grapalat" w:cs="Times Armenian"/>
          <w:sz w:val="20"/>
          <w:szCs w:val="20"/>
          <w:lang w:val="af-ZA"/>
        </w:rPr>
        <w:t xml:space="preserve"> ԳՆԱՆՇՄԱՆ ՀԱՐՑՄԱՆ</w:t>
      </w:r>
      <w:r w:rsidRPr="00B001A1">
        <w:rPr>
          <w:rFonts w:ascii="GHEA Grapalat" w:hAnsi="GHEA Grapalat"/>
          <w:szCs w:val="22"/>
          <w:lang w:val="af-ZA"/>
        </w:rPr>
        <w:t xml:space="preserve">  </w:t>
      </w:r>
      <w:r w:rsidR="006E5207" w:rsidRPr="00B001A1">
        <w:rPr>
          <w:rFonts w:ascii="GHEA Grapalat" w:hAnsi="GHEA Grapalat"/>
          <w:b/>
          <w:sz w:val="20"/>
          <w:lang w:val="af-ZA"/>
        </w:rPr>
        <w:t>ՀՐԱՎԵՐԻ</w:t>
      </w:r>
    </w:p>
    <w:p w:rsidR="006E5207" w:rsidRPr="00D45C73" w:rsidRDefault="006E5207" w:rsidP="006E5207">
      <w:pPr>
        <w:ind w:firstLine="567"/>
        <w:jc w:val="center"/>
        <w:rPr>
          <w:rFonts w:ascii="GHEA Grapalat" w:hAnsi="GHEA Grapalat" w:cs="Sylfaen"/>
          <w:b/>
          <w:i/>
          <w:sz w:val="20"/>
          <w:szCs w:val="22"/>
          <w:lang w:val="af-ZA"/>
        </w:rPr>
      </w:pPr>
    </w:p>
    <w:p w:rsidR="006E5207" w:rsidRDefault="006E5207" w:rsidP="006E5207">
      <w:pPr>
        <w:ind w:firstLine="567"/>
        <w:jc w:val="center"/>
        <w:rPr>
          <w:rFonts w:ascii="GHEA Grapalat" w:hAnsi="GHEA Grapalat" w:cs="Sylfaen"/>
          <w:b/>
          <w:sz w:val="20"/>
          <w:szCs w:val="22"/>
          <w:lang w:val="af-ZA"/>
        </w:rPr>
      </w:pPr>
    </w:p>
    <w:p w:rsidR="006E5207" w:rsidRDefault="006E5207" w:rsidP="006E5207">
      <w:pPr>
        <w:ind w:firstLine="567"/>
        <w:jc w:val="center"/>
        <w:rPr>
          <w:rFonts w:ascii="GHEA Grapalat" w:hAnsi="GHEA Grapalat"/>
          <w:sz w:val="20"/>
          <w:lang w:val="af-ZA"/>
        </w:rPr>
      </w:pPr>
      <w:proofErr w:type="gramStart"/>
      <w:r>
        <w:rPr>
          <w:rFonts w:ascii="GHEA Grapalat" w:hAnsi="GHEA Grapalat" w:cs="Sylfaen"/>
          <w:b/>
          <w:sz w:val="20"/>
          <w:szCs w:val="22"/>
        </w:rPr>
        <w:t>ՄԱՍ</w:t>
      </w:r>
      <w:r>
        <w:rPr>
          <w:rFonts w:ascii="GHEA Grapalat" w:hAnsi="GHEA Grapalat" w:cs="Times Armenian"/>
          <w:b/>
          <w:sz w:val="20"/>
          <w:szCs w:val="22"/>
          <w:lang w:val="af-ZA"/>
        </w:rPr>
        <w:t xml:space="preserve">  I</w:t>
      </w:r>
      <w:proofErr w:type="gramEnd"/>
      <w:r>
        <w:rPr>
          <w:rFonts w:ascii="GHEA Grapalat" w:hAnsi="GHEA Grapalat" w:cs="Times Armenian"/>
          <w:b/>
          <w:sz w:val="20"/>
          <w:szCs w:val="22"/>
          <w:lang w:val="af-ZA"/>
        </w:rPr>
        <w:t>.</w:t>
      </w:r>
    </w:p>
    <w:p w:rsidR="006E5207" w:rsidRDefault="006E5207" w:rsidP="006E5207">
      <w:pPr>
        <w:ind w:firstLine="567"/>
        <w:jc w:val="both"/>
        <w:rPr>
          <w:rFonts w:ascii="GHEA Grapalat" w:hAnsi="GHEA Grapalat"/>
          <w:sz w:val="20"/>
          <w:lang w:val="af-ZA"/>
        </w:rPr>
      </w:pPr>
    </w:p>
    <w:p w:rsidR="006E5207" w:rsidRDefault="006E5207" w:rsidP="00D45C73">
      <w:pPr>
        <w:jc w:val="both"/>
        <w:rPr>
          <w:rFonts w:ascii="GHEA Grapalat" w:hAnsi="GHEA Grapalat"/>
          <w:sz w:val="20"/>
          <w:lang w:val="af-ZA"/>
        </w:rPr>
      </w:pPr>
      <w:r>
        <w:rPr>
          <w:rFonts w:ascii="GHEA Grapalat" w:hAnsi="GHEA Grapalat"/>
          <w:sz w:val="20"/>
          <w:lang w:val="af-ZA"/>
        </w:rPr>
        <w:t xml:space="preserve">1.  </w:t>
      </w:r>
      <w:r>
        <w:rPr>
          <w:rFonts w:ascii="GHEA Grapalat" w:hAnsi="GHEA Grapalat" w:cs="Sylfaen"/>
          <w:sz w:val="20"/>
        </w:rPr>
        <w:t>Գնման</w:t>
      </w:r>
      <w:r>
        <w:rPr>
          <w:rFonts w:ascii="GHEA Grapalat" w:hAnsi="GHEA Grapalat" w:cs="Times Armenian"/>
          <w:sz w:val="20"/>
          <w:lang w:val="af-ZA"/>
        </w:rPr>
        <w:t xml:space="preserve"> </w:t>
      </w:r>
      <w:r>
        <w:rPr>
          <w:rFonts w:ascii="GHEA Grapalat" w:hAnsi="GHEA Grapalat" w:cs="Sylfaen"/>
          <w:sz w:val="20"/>
        </w:rPr>
        <w:t>առարկայի</w:t>
      </w:r>
      <w:r>
        <w:rPr>
          <w:rFonts w:ascii="GHEA Grapalat" w:hAnsi="GHEA Grapalat"/>
          <w:sz w:val="20"/>
          <w:lang w:val="af-ZA"/>
        </w:rPr>
        <w:t xml:space="preserve"> </w:t>
      </w:r>
      <w:r>
        <w:rPr>
          <w:rFonts w:ascii="GHEA Grapalat" w:hAnsi="GHEA Grapalat" w:cs="Sylfaen"/>
          <w:sz w:val="20"/>
        </w:rPr>
        <w:t>բնութա</w:t>
      </w:r>
      <w:r>
        <w:rPr>
          <w:rFonts w:ascii="GHEA Grapalat" w:hAnsi="GHEA Grapalat" w:cs="Times Armenian"/>
          <w:sz w:val="20"/>
        </w:rPr>
        <w:t>գ</w:t>
      </w:r>
      <w:r>
        <w:rPr>
          <w:rFonts w:ascii="GHEA Grapalat" w:hAnsi="GHEA Grapalat" w:cs="Sylfaen"/>
          <w:sz w:val="20"/>
        </w:rPr>
        <w:t>իրը</w:t>
      </w:r>
      <w:r>
        <w:rPr>
          <w:rFonts w:ascii="GHEA Grapalat" w:hAnsi="GHEA Grapalat" w:cs="Times Armenian"/>
          <w:sz w:val="20"/>
          <w:lang w:val="af-ZA"/>
        </w:rPr>
        <w:tab/>
        <w:t xml:space="preserve"> </w:t>
      </w:r>
    </w:p>
    <w:p w:rsidR="006E5207" w:rsidRDefault="006E5207" w:rsidP="00D45C73">
      <w:pPr>
        <w:jc w:val="both"/>
        <w:rPr>
          <w:rFonts w:ascii="GHEA Grapalat" w:hAnsi="GHEA Grapalat"/>
          <w:sz w:val="20"/>
          <w:lang w:val="af-ZA"/>
        </w:rPr>
      </w:pPr>
      <w:r>
        <w:rPr>
          <w:rFonts w:ascii="GHEA Grapalat" w:hAnsi="GHEA Grapalat"/>
          <w:sz w:val="20"/>
          <w:lang w:val="af-ZA"/>
        </w:rPr>
        <w:t xml:space="preserve">2. </w:t>
      </w:r>
      <w:r>
        <w:rPr>
          <w:rFonts w:ascii="GHEA Grapalat" w:hAnsi="GHEA Grapalat" w:cs="Sylfaen"/>
          <w:sz w:val="20"/>
        </w:rPr>
        <w:t>Մասնակցի</w:t>
      </w:r>
      <w:r>
        <w:rPr>
          <w:rFonts w:ascii="GHEA Grapalat" w:hAnsi="GHEA Grapalat" w:cs="Times Armenian"/>
          <w:sz w:val="20"/>
          <w:lang w:val="af-ZA"/>
        </w:rPr>
        <w:t xml:space="preserve"> </w:t>
      </w:r>
      <w:r>
        <w:rPr>
          <w:rFonts w:ascii="GHEA Grapalat" w:hAnsi="GHEA Grapalat" w:cs="Sylfaen"/>
          <w:sz w:val="20"/>
        </w:rPr>
        <w:t>մասնակցության</w:t>
      </w:r>
      <w:r>
        <w:rPr>
          <w:rFonts w:ascii="GHEA Grapalat" w:hAnsi="GHEA Grapalat" w:cs="Times Armenian"/>
          <w:sz w:val="20"/>
          <w:lang w:val="af-ZA"/>
        </w:rPr>
        <w:t xml:space="preserve"> </w:t>
      </w:r>
      <w:r>
        <w:rPr>
          <w:rFonts w:ascii="GHEA Grapalat" w:hAnsi="GHEA Grapalat" w:cs="Sylfaen"/>
          <w:sz w:val="20"/>
        </w:rPr>
        <w:t>իրավունքի</w:t>
      </w:r>
      <w:r>
        <w:rPr>
          <w:rFonts w:ascii="GHEA Grapalat" w:hAnsi="GHEA Grapalat" w:cs="Times Armenian"/>
          <w:sz w:val="20"/>
          <w:lang w:val="af-ZA"/>
        </w:rPr>
        <w:t xml:space="preserve"> </w:t>
      </w:r>
      <w:r>
        <w:rPr>
          <w:rFonts w:ascii="GHEA Grapalat" w:hAnsi="GHEA Grapalat" w:cs="Sylfaen"/>
          <w:sz w:val="20"/>
        </w:rPr>
        <w:t>պահանջները</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դրանց</w:t>
      </w:r>
      <w:r>
        <w:rPr>
          <w:rFonts w:ascii="GHEA Grapalat" w:hAnsi="GHEA Grapalat" w:cs="Sylfaen"/>
          <w:sz w:val="20"/>
          <w:lang w:val="af-ZA"/>
        </w:rPr>
        <w:t xml:space="preserve"> </w:t>
      </w:r>
      <w:r>
        <w:rPr>
          <w:rFonts w:ascii="GHEA Grapalat" w:hAnsi="GHEA Grapalat" w:cs="Sylfaen"/>
          <w:sz w:val="20"/>
        </w:rPr>
        <w:t>գնահատման</w:t>
      </w:r>
      <w:r>
        <w:rPr>
          <w:rFonts w:ascii="GHEA Grapalat" w:hAnsi="GHEA Grapalat" w:cs="Sylfaen"/>
          <w:sz w:val="20"/>
          <w:lang w:val="af-ZA"/>
        </w:rPr>
        <w:t xml:space="preserve"> </w:t>
      </w:r>
      <w:r>
        <w:rPr>
          <w:rFonts w:ascii="GHEA Grapalat" w:hAnsi="GHEA Grapalat" w:cs="Sylfaen"/>
          <w:sz w:val="20"/>
        </w:rPr>
        <w:t>կարգը</w:t>
      </w:r>
      <w:r>
        <w:rPr>
          <w:rFonts w:ascii="GHEA Grapalat" w:hAnsi="GHEA Grapalat" w:cs="Times Armenian"/>
          <w:sz w:val="20"/>
          <w:lang w:val="af-ZA"/>
        </w:rPr>
        <w:t xml:space="preserve">, ընտրված մասնակից ճանաչվելու դեպքում </w:t>
      </w:r>
      <w:r>
        <w:rPr>
          <w:rFonts w:ascii="GHEA Grapalat" w:hAnsi="GHEA Grapalat" w:cs="Sylfaen"/>
          <w:sz w:val="20"/>
        </w:rPr>
        <w:t>որակավորման</w:t>
      </w:r>
      <w:r>
        <w:rPr>
          <w:rFonts w:ascii="GHEA Grapalat" w:hAnsi="GHEA Grapalat" w:cs="Times Armenian"/>
          <w:sz w:val="20"/>
          <w:lang w:val="af-ZA"/>
        </w:rPr>
        <w:t xml:space="preserve"> ապահովում ներկայացնելու պայմանները </w:t>
      </w:r>
    </w:p>
    <w:p w:rsidR="006E5207" w:rsidRDefault="006E5207" w:rsidP="00D45C73">
      <w:pPr>
        <w:jc w:val="both"/>
        <w:rPr>
          <w:rFonts w:ascii="GHEA Grapalat" w:hAnsi="GHEA Grapalat"/>
          <w:sz w:val="20"/>
          <w:lang w:val="af-ZA"/>
        </w:rPr>
      </w:pPr>
      <w:r>
        <w:rPr>
          <w:rFonts w:ascii="GHEA Grapalat" w:hAnsi="GHEA Grapalat"/>
          <w:sz w:val="20"/>
          <w:lang w:val="af-ZA"/>
        </w:rPr>
        <w:t xml:space="preserve">3. </w:t>
      </w:r>
      <w:r>
        <w:rPr>
          <w:rFonts w:ascii="GHEA Grapalat" w:hAnsi="GHEA Grapalat" w:cs="Sylfaen"/>
          <w:sz w:val="20"/>
        </w:rPr>
        <w:t>Հրավերի</w:t>
      </w:r>
      <w:r>
        <w:rPr>
          <w:rFonts w:ascii="GHEA Grapalat" w:hAnsi="GHEA Grapalat" w:cs="Times Armenian"/>
          <w:sz w:val="20"/>
          <w:lang w:val="af-ZA"/>
        </w:rPr>
        <w:t xml:space="preserve"> </w:t>
      </w:r>
      <w:r>
        <w:rPr>
          <w:rFonts w:ascii="GHEA Grapalat" w:hAnsi="GHEA Grapalat" w:cs="Sylfaen"/>
          <w:sz w:val="20"/>
        </w:rPr>
        <w:t>պարզաբանումը</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հրավերում</w:t>
      </w:r>
      <w:r>
        <w:rPr>
          <w:rFonts w:ascii="GHEA Grapalat" w:hAnsi="GHEA Grapalat" w:cs="Times Armenian"/>
          <w:sz w:val="20"/>
          <w:lang w:val="af-ZA"/>
        </w:rPr>
        <w:t xml:space="preserve"> </w:t>
      </w:r>
      <w:r>
        <w:rPr>
          <w:rFonts w:ascii="GHEA Grapalat" w:hAnsi="GHEA Grapalat" w:cs="Sylfaen"/>
          <w:sz w:val="20"/>
        </w:rPr>
        <w:t>փոփոխություն</w:t>
      </w:r>
      <w:r>
        <w:rPr>
          <w:rFonts w:ascii="GHEA Grapalat" w:hAnsi="GHEA Grapalat" w:cs="Times Armenian"/>
          <w:sz w:val="20"/>
          <w:lang w:val="af-ZA"/>
        </w:rPr>
        <w:t xml:space="preserve"> </w:t>
      </w:r>
      <w:r>
        <w:rPr>
          <w:rFonts w:ascii="GHEA Grapalat" w:hAnsi="GHEA Grapalat" w:cs="Sylfaen"/>
          <w:sz w:val="20"/>
        </w:rPr>
        <w:t>կատարելու</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r>
        <w:rPr>
          <w:rFonts w:ascii="GHEA Grapalat" w:hAnsi="GHEA Grapalat" w:cs="Times Armenian"/>
          <w:sz w:val="20"/>
          <w:lang w:val="af-ZA"/>
        </w:rPr>
        <w:tab/>
      </w:r>
    </w:p>
    <w:p w:rsidR="006E5207" w:rsidRDefault="006E5207" w:rsidP="00D45C73">
      <w:pPr>
        <w:jc w:val="both"/>
        <w:rPr>
          <w:rFonts w:ascii="GHEA Grapalat" w:hAnsi="GHEA Grapalat" w:cs="Sylfaen"/>
          <w:sz w:val="20"/>
          <w:lang w:val="af-ZA"/>
        </w:rPr>
      </w:pPr>
      <w:r>
        <w:rPr>
          <w:rFonts w:ascii="GHEA Grapalat" w:hAnsi="GHEA Grapalat"/>
          <w:sz w:val="20"/>
          <w:lang w:val="af-ZA"/>
        </w:rPr>
        <w:t xml:space="preserve">4. </w:t>
      </w:r>
      <w:r>
        <w:rPr>
          <w:rFonts w:ascii="GHEA Grapalat" w:hAnsi="GHEA Grapalat" w:cs="Sylfaen"/>
          <w:sz w:val="20"/>
        </w:rPr>
        <w:t>Հայտը</w:t>
      </w:r>
      <w:r>
        <w:rPr>
          <w:rFonts w:ascii="GHEA Grapalat" w:hAnsi="GHEA Grapalat" w:cs="Times Armenian"/>
          <w:sz w:val="20"/>
          <w:lang w:val="af-ZA"/>
        </w:rPr>
        <w:t xml:space="preserve"> </w:t>
      </w:r>
      <w:r>
        <w:rPr>
          <w:rFonts w:ascii="GHEA Grapalat" w:hAnsi="GHEA Grapalat" w:cs="Sylfaen"/>
          <w:sz w:val="20"/>
        </w:rPr>
        <w:t>ներկայացնելու</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p>
    <w:p w:rsidR="006E5207" w:rsidRDefault="00065381" w:rsidP="00D45C73">
      <w:pPr>
        <w:jc w:val="both"/>
        <w:rPr>
          <w:rFonts w:ascii="GHEA Grapalat" w:hAnsi="GHEA Grapalat"/>
          <w:sz w:val="20"/>
          <w:lang w:val="af-ZA"/>
        </w:rPr>
      </w:pPr>
      <w:r>
        <w:rPr>
          <w:rFonts w:ascii="GHEA Grapalat" w:hAnsi="GHEA Grapalat"/>
          <w:sz w:val="20"/>
          <w:lang w:val="af-ZA"/>
        </w:rPr>
        <w:t>5.</w:t>
      </w:r>
      <w:r w:rsidR="006E5207">
        <w:rPr>
          <w:rFonts w:ascii="GHEA Grapalat" w:hAnsi="GHEA Grapalat" w:cs="Sylfaen"/>
          <w:sz w:val="20"/>
        </w:rPr>
        <w:t>Հայտի</w:t>
      </w:r>
      <w:r w:rsidR="006E5207">
        <w:rPr>
          <w:rFonts w:ascii="GHEA Grapalat" w:hAnsi="GHEA Grapalat" w:cs="Times Armenian"/>
          <w:sz w:val="20"/>
          <w:lang w:val="af-ZA"/>
        </w:rPr>
        <w:t xml:space="preserve"> </w:t>
      </w:r>
      <w:r w:rsidR="006E5207">
        <w:rPr>
          <w:rFonts w:ascii="GHEA Grapalat" w:hAnsi="GHEA Grapalat" w:cs="Times Armenian"/>
          <w:sz w:val="20"/>
        </w:rPr>
        <w:t>գ</w:t>
      </w:r>
      <w:r w:rsidR="006E5207">
        <w:rPr>
          <w:rFonts w:ascii="GHEA Grapalat" w:hAnsi="GHEA Grapalat" w:cs="Sylfaen"/>
          <w:sz w:val="20"/>
        </w:rPr>
        <w:t>նային</w:t>
      </w:r>
      <w:r w:rsidR="006E5207">
        <w:rPr>
          <w:rFonts w:ascii="GHEA Grapalat" w:hAnsi="GHEA Grapalat" w:cs="Times Armenian"/>
          <w:sz w:val="20"/>
          <w:lang w:val="af-ZA"/>
        </w:rPr>
        <w:t xml:space="preserve"> </w:t>
      </w:r>
      <w:r w:rsidR="006E5207">
        <w:rPr>
          <w:rFonts w:ascii="GHEA Grapalat" w:hAnsi="GHEA Grapalat" w:cs="Sylfaen"/>
          <w:sz w:val="20"/>
        </w:rPr>
        <w:t>առաջարկը</w:t>
      </w:r>
      <w:r w:rsidR="006E5207">
        <w:rPr>
          <w:rFonts w:ascii="GHEA Grapalat" w:hAnsi="GHEA Grapalat" w:cs="Times Armenian"/>
          <w:sz w:val="20"/>
          <w:lang w:val="af-ZA"/>
        </w:rPr>
        <w:tab/>
        <w:t xml:space="preserve"> </w:t>
      </w:r>
    </w:p>
    <w:p w:rsidR="006E5207" w:rsidRPr="00D45C73" w:rsidRDefault="006E5207" w:rsidP="00D45C73">
      <w:pPr>
        <w:jc w:val="both"/>
        <w:rPr>
          <w:rFonts w:ascii="GHEA Grapalat" w:hAnsi="GHEA Grapalat"/>
          <w:sz w:val="20"/>
          <w:lang w:val="af-ZA"/>
        </w:rPr>
      </w:pPr>
      <w:r>
        <w:rPr>
          <w:rFonts w:ascii="GHEA Grapalat" w:hAnsi="GHEA Grapalat"/>
          <w:sz w:val="20"/>
          <w:lang w:val="af-ZA"/>
        </w:rPr>
        <w:t xml:space="preserve">6. </w:t>
      </w:r>
      <w:r>
        <w:rPr>
          <w:rFonts w:ascii="GHEA Grapalat" w:hAnsi="GHEA Grapalat" w:cs="Sylfaen"/>
          <w:sz w:val="20"/>
        </w:rPr>
        <w:t>Հայտի</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ործողության</w:t>
      </w:r>
      <w:r>
        <w:rPr>
          <w:rFonts w:ascii="GHEA Grapalat" w:hAnsi="GHEA Grapalat" w:cs="Times Armenian"/>
          <w:sz w:val="20"/>
          <w:lang w:val="af-ZA"/>
        </w:rPr>
        <w:t xml:space="preserve"> </w:t>
      </w:r>
      <w:r>
        <w:rPr>
          <w:rFonts w:ascii="GHEA Grapalat" w:hAnsi="GHEA Grapalat" w:cs="Sylfaen"/>
          <w:sz w:val="20"/>
        </w:rPr>
        <w:t>ժամկետը</w:t>
      </w:r>
      <w:r>
        <w:rPr>
          <w:rFonts w:ascii="GHEA Grapalat" w:hAnsi="GHEA Grapalat" w:cs="Times Armenian"/>
          <w:sz w:val="20"/>
          <w:lang w:val="af-ZA"/>
        </w:rPr>
        <w:t xml:space="preserve">, </w:t>
      </w:r>
      <w:r>
        <w:rPr>
          <w:rFonts w:ascii="GHEA Grapalat" w:hAnsi="GHEA Grapalat" w:cs="Sylfaen"/>
          <w:sz w:val="20"/>
        </w:rPr>
        <w:t>հայտերում</w:t>
      </w:r>
      <w:r>
        <w:rPr>
          <w:rFonts w:ascii="GHEA Grapalat" w:hAnsi="GHEA Grapalat" w:cs="Times Armenian"/>
          <w:sz w:val="20"/>
          <w:lang w:val="af-ZA"/>
        </w:rPr>
        <w:t xml:space="preserve"> </w:t>
      </w:r>
      <w:r>
        <w:rPr>
          <w:rFonts w:ascii="GHEA Grapalat" w:hAnsi="GHEA Grapalat" w:cs="Sylfaen"/>
          <w:sz w:val="20"/>
        </w:rPr>
        <w:t>փոփոխություն</w:t>
      </w:r>
      <w:r>
        <w:rPr>
          <w:rFonts w:ascii="GHEA Grapalat" w:hAnsi="GHEA Grapalat" w:cs="Times Armenian"/>
          <w:sz w:val="20"/>
          <w:lang w:val="af-ZA"/>
        </w:rPr>
        <w:t xml:space="preserve"> </w:t>
      </w:r>
      <w:r>
        <w:rPr>
          <w:rFonts w:ascii="GHEA Grapalat" w:hAnsi="GHEA Grapalat" w:cs="Sylfaen"/>
          <w:sz w:val="20"/>
        </w:rPr>
        <w:t>կատարելու</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դրանք</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վերցնելու</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r>
        <w:rPr>
          <w:rFonts w:ascii="GHEA Grapalat" w:hAnsi="GHEA Grapalat" w:cs="Times Armenian"/>
          <w:sz w:val="20"/>
          <w:lang w:val="af-ZA"/>
        </w:rPr>
        <w:tab/>
        <w:t xml:space="preserve"> </w:t>
      </w:r>
    </w:p>
    <w:p w:rsidR="006E5207" w:rsidRDefault="006E5207" w:rsidP="00D45C73">
      <w:pPr>
        <w:jc w:val="both"/>
        <w:rPr>
          <w:rFonts w:ascii="GHEA Grapalat" w:hAnsi="GHEA Grapalat" w:cs="Sylfaen"/>
          <w:sz w:val="20"/>
          <w:lang w:val="af-ZA"/>
        </w:rPr>
      </w:pPr>
      <w:r>
        <w:rPr>
          <w:rFonts w:ascii="GHEA Grapalat" w:hAnsi="GHEA Grapalat"/>
          <w:sz w:val="20"/>
          <w:lang w:val="af-ZA"/>
        </w:rPr>
        <w:t>8. Հ</w:t>
      </w:r>
      <w:r>
        <w:rPr>
          <w:rFonts w:ascii="GHEA Grapalat" w:hAnsi="GHEA Grapalat" w:cs="Sylfaen"/>
          <w:sz w:val="20"/>
        </w:rPr>
        <w:t>այտերի</w:t>
      </w:r>
      <w:r>
        <w:rPr>
          <w:rFonts w:ascii="GHEA Grapalat" w:hAnsi="GHEA Grapalat" w:cs="Sylfaen"/>
          <w:sz w:val="20"/>
          <w:lang w:val="af-ZA"/>
        </w:rPr>
        <w:t xml:space="preserve"> </w:t>
      </w:r>
      <w:r>
        <w:rPr>
          <w:rFonts w:ascii="GHEA Grapalat" w:hAnsi="GHEA Grapalat" w:cs="Sylfaen"/>
          <w:sz w:val="20"/>
        </w:rPr>
        <w:t>բացումը</w:t>
      </w:r>
      <w:r>
        <w:rPr>
          <w:rFonts w:ascii="GHEA Grapalat" w:hAnsi="GHEA Grapalat" w:cs="Sylfaen"/>
          <w:sz w:val="20"/>
          <w:lang w:val="af-ZA"/>
        </w:rPr>
        <w:t xml:space="preserve">, </w:t>
      </w:r>
      <w:r>
        <w:rPr>
          <w:rFonts w:ascii="GHEA Grapalat" w:hAnsi="GHEA Grapalat" w:cs="Sylfaen"/>
          <w:sz w:val="20"/>
        </w:rPr>
        <w:t>գնահատումը</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արդյունքների</w:t>
      </w:r>
      <w:r>
        <w:rPr>
          <w:rFonts w:ascii="GHEA Grapalat" w:hAnsi="GHEA Grapalat" w:cs="Sylfaen"/>
          <w:sz w:val="20"/>
          <w:lang w:val="af-ZA"/>
        </w:rPr>
        <w:t xml:space="preserve"> </w:t>
      </w:r>
      <w:r>
        <w:rPr>
          <w:rFonts w:ascii="GHEA Grapalat" w:hAnsi="GHEA Grapalat" w:cs="Sylfaen"/>
          <w:sz w:val="20"/>
        </w:rPr>
        <w:t>ամփոփումը</w:t>
      </w:r>
      <w:r>
        <w:rPr>
          <w:rFonts w:ascii="GHEA Grapalat" w:hAnsi="GHEA Grapalat" w:cs="Sylfaen"/>
          <w:sz w:val="20"/>
          <w:lang w:val="af-ZA"/>
        </w:rPr>
        <w:tab/>
      </w:r>
    </w:p>
    <w:p w:rsidR="006E5207" w:rsidRDefault="006E5207" w:rsidP="00D45C73">
      <w:pPr>
        <w:jc w:val="both"/>
        <w:rPr>
          <w:rFonts w:ascii="GHEA Grapalat" w:hAnsi="GHEA Grapalat"/>
          <w:sz w:val="20"/>
          <w:lang w:val="af-ZA"/>
        </w:rPr>
      </w:pPr>
      <w:r>
        <w:rPr>
          <w:rFonts w:ascii="GHEA Grapalat" w:hAnsi="GHEA Grapalat"/>
          <w:sz w:val="20"/>
          <w:lang w:val="af-ZA"/>
        </w:rPr>
        <w:t xml:space="preserve">9. </w:t>
      </w:r>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րի</w:t>
      </w:r>
      <w:r>
        <w:rPr>
          <w:rFonts w:ascii="GHEA Grapalat" w:hAnsi="GHEA Grapalat" w:cs="Times Armenian"/>
          <w:sz w:val="20"/>
          <w:lang w:val="af-ZA"/>
        </w:rPr>
        <w:t xml:space="preserve"> </w:t>
      </w:r>
      <w:r>
        <w:rPr>
          <w:rFonts w:ascii="GHEA Grapalat" w:hAnsi="GHEA Grapalat" w:cs="Sylfaen"/>
          <w:sz w:val="20"/>
        </w:rPr>
        <w:t>կնքումը</w:t>
      </w:r>
      <w:r>
        <w:rPr>
          <w:rFonts w:ascii="GHEA Grapalat" w:hAnsi="GHEA Grapalat" w:cs="Times Armenian"/>
          <w:sz w:val="20"/>
          <w:lang w:val="af-ZA"/>
        </w:rPr>
        <w:tab/>
      </w:r>
    </w:p>
    <w:p w:rsidR="006E5207" w:rsidRDefault="006E5207" w:rsidP="00D45C73">
      <w:pPr>
        <w:jc w:val="both"/>
        <w:rPr>
          <w:rFonts w:ascii="GHEA Grapalat" w:hAnsi="GHEA Grapalat"/>
          <w:sz w:val="20"/>
          <w:lang w:val="af-ZA"/>
        </w:rPr>
      </w:pPr>
      <w:r>
        <w:rPr>
          <w:rFonts w:ascii="GHEA Grapalat" w:hAnsi="GHEA Grapalat"/>
          <w:sz w:val="20"/>
          <w:lang w:val="af-ZA"/>
        </w:rPr>
        <w:t xml:space="preserve">10. Որակավորման և </w:t>
      </w:r>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րի</w:t>
      </w:r>
      <w:r>
        <w:rPr>
          <w:rFonts w:ascii="GHEA Grapalat" w:hAnsi="GHEA Grapalat" w:cs="Times Armenian"/>
          <w:sz w:val="20"/>
          <w:lang w:val="af-ZA"/>
        </w:rPr>
        <w:t xml:space="preserve"> </w:t>
      </w:r>
      <w:r>
        <w:rPr>
          <w:rFonts w:ascii="GHEA Grapalat" w:hAnsi="GHEA Grapalat" w:cs="Sylfaen"/>
          <w:sz w:val="20"/>
        </w:rPr>
        <w:t>ապահովումները</w:t>
      </w:r>
      <w:r>
        <w:rPr>
          <w:rFonts w:ascii="GHEA Grapalat" w:hAnsi="GHEA Grapalat" w:cs="Times Armenian"/>
          <w:sz w:val="20"/>
          <w:lang w:val="af-ZA"/>
        </w:rPr>
        <w:tab/>
        <w:t xml:space="preserve"> </w:t>
      </w:r>
    </w:p>
    <w:p w:rsidR="006E5207" w:rsidRDefault="006E5207" w:rsidP="00D45C73">
      <w:pPr>
        <w:jc w:val="both"/>
        <w:rPr>
          <w:rFonts w:ascii="GHEA Grapalat" w:hAnsi="GHEA Grapalat"/>
          <w:sz w:val="20"/>
          <w:lang w:val="af-ZA"/>
        </w:rPr>
      </w:pPr>
      <w:r>
        <w:rPr>
          <w:rFonts w:ascii="GHEA Grapalat" w:hAnsi="GHEA Grapalat"/>
          <w:sz w:val="20"/>
          <w:lang w:val="af-ZA"/>
        </w:rPr>
        <w:t xml:space="preserve">11.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ը</w:t>
      </w:r>
      <w:r>
        <w:rPr>
          <w:rFonts w:ascii="GHEA Grapalat" w:hAnsi="GHEA Grapalat" w:cs="Times Armenian"/>
          <w:sz w:val="20"/>
          <w:lang w:val="af-ZA"/>
        </w:rPr>
        <w:t xml:space="preserve"> </w:t>
      </w:r>
      <w:r>
        <w:rPr>
          <w:rFonts w:ascii="GHEA Grapalat" w:hAnsi="GHEA Grapalat" w:cs="Sylfaen"/>
          <w:sz w:val="20"/>
        </w:rPr>
        <w:t>չկայացած</w:t>
      </w:r>
      <w:r>
        <w:rPr>
          <w:rFonts w:ascii="GHEA Grapalat" w:hAnsi="GHEA Grapalat" w:cs="Times Armenian"/>
          <w:sz w:val="20"/>
          <w:lang w:val="af-ZA"/>
        </w:rPr>
        <w:t xml:space="preserve"> </w:t>
      </w:r>
      <w:r>
        <w:rPr>
          <w:rFonts w:ascii="GHEA Grapalat" w:hAnsi="GHEA Grapalat" w:cs="Sylfaen"/>
          <w:sz w:val="20"/>
        </w:rPr>
        <w:t>հայտարարելը</w:t>
      </w:r>
      <w:r>
        <w:rPr>
          <w:rFonts w:ascii="GHEA Grapalat" w:hAnsi="GHEA Grapalat" w:cs="Times Armenian"/>
          <w:sz w:val="20"/>
          <w:lang w:val="af-ZA"/>
        </w:rPr>
        <w:tab/>
        <w:t xml:space="preserve"> </w:t>
      </w:r>
    </w:p>
    <w:p w:rsidR="006E5207" w:rsidRDefault="006E5207" w:rsidP="00D45C73">
      <w:pPr>
        <w:jc w:val="both"/>
        <w:rPr>
          <w:rFonts w:ascii="GHEA Grapalat" w:hAnsi="GHEA Grapalat"/>
          <w:sz w:val="20"/>
          <w:lang w:val="af-ZA"/>
        </w:rPr>
      </w:pPr>
      <w:r>
        <w:rPr>
          <w:rFonts w:ascii="GHEA Grapalat" w:hAnsi="GHEA Grapalat"/>
          <w:sz w:val="20"/>
          <w:lang w:val="af-ZA"/>
        </w:rPr>
        <w:t xml:space="preserve">12. </w:t>
      </w:r>
      <w:r>
        <w:rPr>
          <w:rFonts w:ascii="GHEA Grapalat" w:hAnsi="GHEA Grapalat" w:cs="Sylfaen"/>
          <w:sz w:val="20"/>
        </w:rPr>
        <w:t>Գնման</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ործընթացի</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կապված</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ործողությունները</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կամ</w:t>
      </w:r>
      <w:r>
        <w:rPr>
          <w:rFonts w:ascii="GHEA Grapalat" w:hAnsi="GHEA Grapalat" w:cs="Times Armenian"/>
          <w:sz w:val="20"/>
          <w:lang w:val="af-ZA"/>
        </w:rPr>
        <w:t xml:space="preserve">) </w:t>
      </w:r>
      <w:r>
        <w:rPr>
          <w:rFonts w:ascii="GHEA Grapalat" w:hAnsi="GHEA Grapalat" w:cs="Sylfaen"/>
          <w:sz w:val="20"/>
        </w:rPr>
        <w:t>ընդունված</w:t>
      </w:r>
      <w:r>
        <w:rPr>
          <w:rFonts w:ascii="GHEA Grapalat" w:hAnsi="GHEA Grapalat" w:cs="Times Armenian"/>
          <w:sz w:val="20"/>
          <w:lang w:val="af-ZA"/>
        </w:rPr>
        <w:t xml:space="preserve"> </w:t>
      </w:r>
      <w:r>
        <w:rPr>
          <w:rFonts w:ascii="GHEA Grapalat" w:hAnsi="GHEA Grapalat" w:cs="Sylfaen"/>
          <w:sz w:val="20"/>
        </w:rPr>
        <w:t>որոշումները</w:t>
      </w:r>
      <w:r>
        <w:rPr>
          <w:rFonts w:ascii="GHEA Grapalat" w:hAnsi="GHEA Grapalat" w:cs="Times Armenian"/>
          <w:sz w:val="20"/>
          <w:lang w:val="af-ZA"/>
        </w:rPr>
        <w:t xml:space="preserve"> </w:t>
      </w:r>
      <w:r>
        <w:rPr>
          <w:rFonts w:ascii="GHEA Grapalat" w:hAnsi="GHEA Grapalat" w:cs="Sylfaen"/>
          <w:sz w:val="20"/>
        </w:rPr>
        <w:t>բողոքարկելու</w:t>
      </w:r>
      <w:r>
        <w:rPr>
          <w:rFonts w:ascii="GHEA Grapalat" w:hAnsi="GHEA Grapalat" w:cs="Times Armenian"/>
          <w:sz w:val="20"/>
          <w:lang w:val="af-ZA"/>
        </w:rPr>
        <w:t xml:space="preserve"> </w:t>
      </w:r>
      <w:r>
        <w:rPr>
          <w:rFonts w:ascii="GHEA Grapalat" w:hAnsi="GHEA Grapalat" w:cs="Sylfaen"/>
          <w:sz w:val="20"/>
        </w:rPr>
        <w:t>մասնակցի</w:t>
      </w:r>
      <w:r>
        <w:rPr>
          <w:rFonts w:ascii="GHEA Grapalat" w:hAnsi="GHEA Grapalat" w:cs="Times Armenian"/>
          <w:sz w:val="20"/>
          <w:lang w:val="af-ZA"/>
        </w:rPr>
        <w:t xml:space="preserve"> </w:t>
      </w:r>
      <w:r>
        <w:rPr>
          <w:rFonts w:ascii="GHEA Grapalat" w:hAnsi="GHEA Grapalat" w:cs="Sylfaen"/>
          <w:sz w:val="20"/>
        </w:rPr>
        <w:t>իրավունքը</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r>
        <w:rPr>
          <w:rFonts w:ascii="GHEA Grapalat" w:hAnsi="GHEA Grapalat" w:cs="Times Armenian"/>
          <w:sz w:val="20"/>
          <w:lang w:val="af-ZA"/>
        </w:rPr>
        <w:tab/>
      </w:r>
    </w:p>
    <w:p w:rsidR="006E5207" w:rsidRDefault="006E5207" w:rsidP="006E5207">
      <w:pPr>
        <w:ind w:firstLine="567"/>
        <w:jc w:val="both"/>
        <w:rPr>
          <w:rFonts w:ascii="GHEA Grapalat" w:hAnsi="GHEA Grapalat"/>
          <w:sz w:val="20"/>
          <w:lang w:val="af-ZA"/>
        </w:rPr>
      </w:pPr>
    </w:p>
    <w:p w:rsidR="006E5207" w:rsidRDefault="006E5207" w:rsidP="006E5207">
      <w:pPr>
        <w:ind w:firstLine="567"/>
        <w:jc w:val="both"/>
        <w:rPr>
          <w:rFonts w:ascii="GHEA Grapalat" w:hAnsi="GHEA Grapalat"/>
          <w:sz w:val="20"/>
          <w:lang w:val="af-ZA"/>
        </w:rPr>
      </w:pPr>
    </w:p>
    <w:p w:rsidR="006E5207" w:rsidRDefault="006E5207" w:rsidP="006E5207">
      <w:pPr>
        <w:ind w:firstLine="567"/>
        <w:jc w:val="center"/>
        <w:rPr>
          <w:rFonts w:ascii="GHEA Grapalat" w:hAnsi="GHEA Grapalat"/>
          <w:b/>
          <w:sz w:val="20"/>
          <w:lang w:val="af-ZA"/>
        </w:rPr>
      </w:pPr>
      <w:proofErr w:type="gramStart"/>
      <w:r>
        <w:rPr>
          <w:rFonts w:ascii="GHEA Grapalat" w:hAnsi="GHEA Grapalat" w:cs="Sylfaen"/>
          <w:b/>
          <w:sz w:val="20"/>
        </w:rPr>
        <w:t>ՄԱՍ</w:t>
      </w:r>
      <w:r>
        <w:rPr>
          <w:rFonts w:ascii="GHEA Grapalat" w:hAnsi="GHEA Grapalat" w:cs="Times Armenian"/>
          <w:b/>
          <w:sz w:val="20"/>
          <w:lang w:val="af-ZA"/>
        </w:rPr>
        <w:t xml:space="preserve">  II</w:t>
      </w:r>
      <w:proofErr w:type="gramEnd"/>
      <w:r>
        <w:rPr>
          <w:rFonts w:ascii="GHEA Grapalat" w:hAnsi="GHEA Grapalat" w:cs="Times Armenian"/>
          <w:b/>
          <w:sz w:val="20"/>
          <w:lang w:val="af-ZA"/>
        </w:rPr>
        <w:t xml:space="preserve">.  </w:t>
      </w:r>
      <w:r w:rsidR="00065381">
        <w:rPr>
          <w:rFonts w:ascii="GHEA Grapalat" w:hAnsi="GHEA Grapalat" w:cs="Sylfaen"/>
          <w:b/>
          <w:sz w:val="20"/>
        </w:rPr>
        <w:t>ԳՆԱՆՇՄԱՆ</w:t>
      </w:r>
      <w:r w:rsidR="00065381" w:rsidRPr="00065381">
        <w:rPr>
          <w:rFonts w:ascii="GHEA Grapalat" w:hAnsi="GHEA Grapalat" w:cs="Sylfaen"/>
          <w:b/>
          <w:sz w:val="20"/>
          <w:lang w:val="af-ZA"/>
        </w:rPr>
        <w:t xml:space="preserve"> </w:t>
      </w:r>
      <w:r w:rsidR="00065381">
        <w:rPr>
          <w:rFonts w:ascii="GHEA Grapalat" w:hAnsi="GHEA Grapalat" w:cs="Sylfaen"/>
          <w:b/>
          <w:sz w:val="20"/>
        </w:rPr>
        <w:t>ՀԱՐՑՄԱՆ</w:t>
      </w:r>
      <w:r w:rsidR="00065381" w:rsidRPr="00065381">
        <w:rPr>
          <w:rFonts w:ascii="GHEA Grapalat" w:hAnsi="GHEA Grapalat" w:cs="Sylfaen"/>
          <w:b/>
          <w:sz w:val="20"/>
          <w:lang w:val="af-ZA"/>
        </w:rPr>
        <w:t xml:space="preserve"> </w:t>
      </w:r>
      <w:r>
        <w:rPr>
          <w:rFonts w:ascii="GHEA Grapalat" w:hAnsi="GHEA Grapalat" w:cs="Times Armenian"/>
          <w:b/>
          <w:sz w:val="20"/>
          <w:lang w:val="af-ZA"/>
        </w:rPr>
        <w:t xml:space="preserve">  </w:t>
      </w:r>
      <w:proofErr w:type="gramStart"/>
      <w:r>
        <w:rPr>
          <w:rFonts w:ascii="GHEA Grapalat" w:hAnsi="GHEA Grapalat" w:cs="Sylfaen"/>
          <w:b/>
          <w:sz w:val="20"/>
        </w:rPr>
        <w:t>ՀԱՅՏԸ</w:t>
      </w:r>
      <w:r>
        <w:rPr>
          <w:rFonts w:ascii="GHEA Grapalat" w:hAnsi="GHEA Grapalat" w:cs="Times Armenian"/>
          <w:b/>
          <w:sz w:val="20"/>
          <w:lang w:val="af-ZA"/>
        </w:rPr>
        <w:t xml:space="preserve">  </w:t>
      </w:r>
      <w:r>
        <w:rPr>
          <w:rFonts w:ascii="GHEA Grapalat" w:hAnsi="GHEA Grapalat" w:cs="Sylfaen"/>
          <w:b/>
          <w:sz w:val="20"/>
        </w:rPr>
        <w:t>ՊԱՏՐԱՍՏԵԼՈՒ</w:t>
      </w:r>
      <w:proofErr w:type="gramEnd"/>
      <w:r>
        <w:rPr>
          <w:rFonts w:ascii="GHEA Grapalat" w:hAnsi="GHEA Grapalat" w:cs="Times Armenian"/>
          <w:b/>
          <w:sz w:val="20"/>
          <w:lang w:val="af-ZA"/>
        </w:rPr>
        <w:t xml:space="preserve">  </w:t>
      </w:r>
      <w:r>
        <w:rPr>
          <w:rFonts w:ascii="GHEA Grapalat" w:hAnsi="GHEA Grapalat" w:cs="Sylfaen"/>
          <w:b/>
          <w:sz w:val="20"/>
        </w:rPr>
        <w:t>ՀՐԱՀԱՆԳ</w:t>
      </w:r>
    </w:p>
    <w:p w:rsidR="006E5207" w:rsidRDefault="006E5207" w:rsidP="006E5207">
      <w:pPr>
        <w:ind w:firstLine="567"/>
        <w:jc w:val="both"/>
        <w:rPr>
          <w:rFonts w:ascii="GHEA Grapalat" w:hAnsi="GHEA Grapalat"/>
          <w:sz w:val="20"/>
          <w:lang w:val="af-ZA"/>
        </w:rPr>
      </w:pPr>
    </w:p>
    <w:p w:rsidR="006E5207" w:rsidRDefault="006E5207" w:rsidP="00D45C73">
      <w:pPr>
        <w:jc w:val="both"/>
        <w:rPr>
          <w:rFonts w:ascii="GHEA Grapalat" w:hAnsi="GHEA Grapalat"/>
          <w:sz w:val="20"/>
          <w:lang w:val="af-ZA"/>
        </w:rPr>
      </w:pPr>
      <w:r>
        <w:rPr>
          <w:rFonts w:ascii="GHEA Grapalat" w:hAnsi="GHEA Grapalat"/>
          <w:sz w:val="20"/>
          <w:lang w:val="af-ZA"/>
        </w:rPr>
        <w:t>1.</w:t>
      </w:r>
      <w:r>
        <w:rPr>
          <w:rFonts w:ascii="GHEA Grapalat" w:hAnsi="GHEA Grapalat"/>
          <w:sz w:val="20"/>
          <w:lang w:val="af-ZA"/>
        </w:rPr>
        <w:tab/>
      </w:r>
      <w:proofErr w:type="gramStart"/>
      <w:r>
        <w:rPr>
          <w:rFonts w:ascii="GHEA Grapalat" w:hAnsi="GHEA Grapalat" w:cs="Sylfaen"/>
          <w:sz w:val="20"/>
        </w:rPr>
        <w:t>Ընդհանուր</w:t>
      </w:r>
      <w:r>
        <w:rPr>
          <w:rFonts w:ascii="GHEA Grapalat" w:hAnsi="GHEA Grapalat" w:cs="Times Armenian"/>
          <w:sz w:val="20"/>
          <w:lang w:val="af-ZA"/>
        </w:rPr>
        <w:t xml:space="preserve">  </w:t>
      </w:r>
      <w:r>
        <w:rPr>
          <w:rFonts w:ascii="GHEA Grapalat" w:hAnsi="GHEA Grapalat" w:cs="Sylfaen"/>
          <w:sz w:val="20"/>
        </w:rPr>
        <w:t>դրույթներ</w:t>
      </w:r>
      <w:proofErr w:type="gramEnd"/>
      <w:r>
        <w:rPr>
          <w:rFonts w:ascii="GHEA Grapalat" w:hAnsi="GHEA Grapalat" w:cs="Times Armenian"/>
          <w:sz w:val="20"/>
          <w:lang w:val="af-ZA"/>
        </w:rPr>
        <w:tab/>
      </w:r>
    </w:p>
    <w:p w:rsidR="006E5207" w:rsidRDefault="006E5207" w:rsidP="00D45C73">
      <w:pPr>
        <w:jc w:val="both"/>
        <w:rPr>
          <w:rFonts w:ascii="GHEA Grapalat" w:hAnsi="GHEA Grapalat"/>
          <w:sz w:val="20"/>
          <w:lang w:val="af-ZA"/>
        </w:rPr>
      </w:pPr>
      <w:r>
        <w:rPr>
          <w:rFonts w:ascii="GHEA Grapalat" w:hAnsi="GHEA Grapalat"/>
          <w:sz w:val="20"/>
          <w:lang w:val="af-ZA"/>
        </w:rPr>
        <w:t>2.</w:t>
      </w:r>
      <w:r>
        <w:rPr>
          <w:rFonts w:ascii="GHEA Grapalat" w:hAnsi="GHEA Grapalat"/>
          <w:sz w:val="20"/>
          <w:lang w:val="af-ZA"/>
        </w:rPr>
        <w:tab/>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հայտը</w:t>
      </w:r>
      <w:r>
        <w:rPr>
          <w:rFonts w:ascii="GHEA Grapalat" w:hAnsi="GHEA Grapalat" w:cs="Times Armenian"/>
          <w:sz w:val="20"/>
          <w:lang w:val="af-ZA"/>
        </w:rPr>
        <w:tab/>
      </w:r>
    </w:p>
    <w:p w:rsidR="006E5207" w:rsidRDefault="006E5207" w:rsidP="00D45C73">
      <w:pPr>
        <w:jc w:val="both"/>
        <w:rPr>
          <w:rFonts w:ascii="GHEA Grapalat" w:hAnsi="GHEA Grapalat" w:cs="Times Armenian"/>
          <w:sz w:val="20"/>
          <w:lang w:val="af-ZA"/>
        </w:rPr>
      </w:pPr>
      <w:r>
        <w:rPr>
          <w:rFonts w:ascii="GHEA Grapalat" w:hAnsi="GHEA Grapalat"/>
          <w:sz w:val="20"/>
          <w:lang w:val="af-ZA"/>
        </w:rPr>
        <w:t>3.</w:t>
      </w:r>
      <w:r>
        <w:rPr>
          <w:rFonts w:ascii="GHEA Grapalat" w:hAnsi="GHEA Grapalat"/>
          <w:sz w:val="20"/>
          <w:lang w:val="af-ZA"/>
        </w:rPr>
        <w:tab/>
      </w:r>
      <w:r>
        <w:rPr>
          <w:rFonts w:ascii="GHEA Grapalat" w:hAnsi="GHEA Grapalat" w:cs="Sylfaen"/>
          <w:sz w:val="20"/>
        </w:rPr>
        <w:t>Հավելվածներ</w:t>
      </w:r>
      <w:r>
        <w:rPr>
          <w:rFonts w:ascii="GHEA Grapalat" w:hAnsi="GHEA Grapalat" w:cs="Times Armenian"/>
          <w:sz w:val="20"/>
          <w:lang w:val="af-ZA"/>
        </w:rPr>
        <w:t xml:space="preserve"> 1-6</w:t>
      </w:r>
      <w:r>
        <w:rPr>
          <w:rFonts w:ascii="GHEA Grapalat" w:hAnsi="GHEA Grapalat" w:cs="Times Armenian"/>
          <w:sz w:val="20"/>
          <w:lang w:val="af-ZA"/>
        </w:rPr>
        <w:tab/>
      </w:r>
    </w:p>
    <w:p w:rsidR="006E5207" w:rsidRDefault="006E5207" w:rsidP="006E5207">
      <w:pPr>
        <w:ind w:firstLine="1134"/>
        <w:jc w:val="both"/>
        <w:rPr>
          <w:rFonts w:ascii="GHEA Grapalat" w:hAnsi="GHEA Grapalat" w:cs="Times Armenian"/>
          <w:sz w:val="20"/>
          <w:lang w:val="af-ZA"/>
        </w:rPr>
      </w:pPr>
    </w:p>
    <w:p w:rsidR="006E5207" w:rsidRDefault="006E5207" w:rsidP="006E5207">
      <w:pPr>
        <w:ind w:firstLine="1134"/>
        <w:jc w:val="both"/>
        <w:rPr>
          <w:rFonts w:ascii="GHEA Grapalat" w:hAnsi="GHEA Grapalat" w:cs="Times Armenian"/>
          <w:sz w:val="20"/>
          <w:lang w:val="af-ZA"/>
        </w:rPr>
      </w:pPr>
    </w:p>
    <w:p w:rsidR="006E5207" w:rsidRDefault="006E5207" w:rsidP="006E5207">
      <w:pPr>
        <w:ind w:firstLine="1134"/>
        <w:jc w:val="both"/>
        <w:rPr>
          <w:rFonts w:ascii="GHEA Grapalat" w:hAnsi="GHEA Grapalat" w:cs="Times Armenian"/>
          <w:sz w:val="20"/>
          <w:lang w:val="af-ZA"/>
        </w:rPr>
      </w:pPr>
    </w:p>
    <w:p w:rsidR="006E5207" w:rsidRDefault="006E5207" w:rsidP="006E5207">
      <w:pPr>
        <w:ind w:firstLine="1134"/>
        <w:jc w:val="both"/>
        <w:rPr>
          <w:rFonts w:ascii="GHEA Grapalat" w:hAnsi="GHEA Grapalat" w:cs="Times Armenian"/>
          <w:sz w:val="20"/>
          <w:lang w:val="af-ZA"/>
        </w:rPr>
      </w:pPr>
    </w:p>
    <w:p w:rsidR="006E5207" w:rsidRDefault="006E5207" w:rsidP="006E5207">
      <w:pPr>
        <w:ind w:firstLine="1134"/>
        <w:jc w:val="both"/>
        <w:rPr>
          <w:rFonts w:ascii="GHEA Grapalat" w:hAnsi="GHEA Grapalat" w:cs="Times Armenian"/>
          <w:sz w:val="20"/>
          <w:lang w:val="af-ZA"/>
        </w:rPr>
      </w:pPr>
    </w:p>
    <w:p w:rsidR="006E5207" w:rsidRDefault="006E5207" w:rsidP="006E5207">
      <w:pPr>
        <w:ind w:firstLine="1134"/>
        <w:jc w:val="both"/>
        <w:rPr>
          <w:rFonts w:ascii="GHEA Grapalat" w:hAnsi="GHEA Grapalat" w:cs="Times Armenian"/>
          <w:sz w:val="20"/>
          <w:lang w:val="af-ZA"/>
        </w:rPr>
      </w:pPr>
    </w:p>
    <w:p w:rsidR="006E5207" w:rsidRDefault="006E5207" w:rsidP="006E5207">
      <w:pPr>
        <w:ind w:firstLine="1134"/>
        <w:jc w:val="both"/>
        <w:rPr>
          <w:rFonts w:ascii="GHEA Grapalat" w:hAnsi="GHEA Grapalat" w:cs="Times Armenian"/>
          <w:sz w:val="20"/>
          <w:lang w:val="af-ZA"/>
        </w:rPr>
      </w:pPr>
      <w:r>
        <w:rPr>
          <w:rFonts w:ascii="GHEA Grapalat" w:hAnsi="GHEA Grapalat" w:cs="Times Armenian"/>
          <w:sz w:val="20"/>
          <w:lang w:val="af-ZA"/>
        </w:rPr>
        <w:t xml:space="preserve"> </w:t>
      </w:r>
      <w:r>
        <w:rPr>
          <w:rFonts w:ascii="GHEA Grapalat" w:hAnsi="GHEA Grapalat" w:cs="Times Armenian"/>
          <w:sz w:val="20"/>
          <w:lang w:val="af-ZA"/>
        </w:rPr>
        <w:br w:type="page"/>
      </w:r>
      <w:r>
        <w:rPr>
          <w:rFonts w:ascii="GHEA Grapalat" w:hAnsi="GHEA Grapalat" w:cs="Times Armenian"/>
          <w:sz w:val="20"/>
          <w:lang w:val="af-ZA"/>
        </w:rPr>
        <w:lastRenderedPageBreak/>
        <w:tab/>
      </w:r>
    </w:p>
    <w:p w:rsidR="006E5207" w:rsidRDefault="006E5207" w:rsidP="006E5207">
      <w:pPr>
        <w:jc w:val="both"/>
        <w:rPr>
          <w:rFonts w:ascii="GHEA Grapalat" w:hAnsi="GHEA Grapalat"/>
          <w:sz w:val="20"/>
          <w:lang w:val="af-ZA"/>
        </w:rPr>
      </w:pPr>
      <w:r>
        <w:rPr>
          <w:rFonts w:ascii="GHEA Grapalat" w:hAnsi="GHEA Grapalat"/>
          <w:sz w:val="20"/>
          <w:lang w:val="af-ZA"/>
        </w:rPr>
        <w:t xml:space="preserve">          </w:t>
      </w:r>
      <w:r>
        <w:rPr>
          <w:rFonts w:ascii="GHEA Grapalat" w:hAnsi="GHEA Grapalat" w:cs="Sylfaen"/>
          <w:sz w:val="20"/>
        </w:rPr>
        <w:t>Սույն</w:t>
      </w:r>
      <w:r>
        <w:rPr>
          <w:rFonts w:ascii="GHEA Grapalat" w:hAnsi="GHEA Grapalat" w:cs="Times Armenian"/>
          <w:sz w:val="20"/>
          <w:lang w:val="af-ZA"/>
        </w:rPr>
        <w:t xml:space="preserve"> </w:t>
      </w:r>
      <w:r>
        <w:rPr>
          <w:rFonts w:ascii="GHEA Grapalat" w:hAnsi="GHEA Grapalat" w:cs="Sylfaen"/>
          <w:sz w:val="20"/>
        </w:rPr>
        <w:t>հրավերը</w:t>
      </w:r>
      <w:r>
        <w:rPr>
          <w:rFonts w:ascii="GHEA Grapalat" w:hAnsi="GHEA Grapalat" w:cs="Times Armenian"/>
          <w:sz w:val="20"/>
          <w:lang w:val="af-ZA"/>
        </w:rPr>
        <w:t xml:space="preserve"> </w:t>
      </w:r>
      <w:r>
        <w:rPr>
          <w:rFonts w:ascii="GHEA Grapalat" w:hAnsi="GHEA Grapalat" w:cs="Sylfaen"/>
          <w:sz w:val="20"/>
        </w:rPr>
        <w:t>տրամադրվում</w:t>
      </w:r>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լրումն</w:t>
      </w:r>
      <w:r>
        <w:rPr>
          <w:rFonts w:ascii="GHEA Grapalat" w:hAnsi="GHEA Grapalat"/>
          <w:sz w:val="20"/>
          <w:lang w:val="af-ZA"/>
        </w:rPr>
        <w:t xml:space="preserve"> </w:t>
      </w:r>
      <w:r w:rsidR="002863C3">
        <w:rPr>
          <w:rFonts w:ascii="GHEA Grapalat" w:hAnsi="GHEA Grapalat"/>
          <w:sz w:val="20"/>
          <w:lang w:val="af-ZA"/>
        </w:rPr>
        <w:t xml:space="preserve">ԱՄԴՀՄԴ-ԳՀԱՊՁԲ-20/01        </w:t>
      </w:r>
      <w:r w:rsidR="00521ECD">
        <w:rPr>
          <w:rFonts w:ascii="GHEA Grapalat" w:hAnsi="GHEA Grapalat"/>
          <w:sz w:val="20"/>
          <w:u w:val="single"/>
          <w:lang w:val="af-ZA"/>
        </w:rPr>
        <w:t xml:space="preserve"> </w:t>
      </w:r>
      <w:r>
        <w:rPr>
          <w:rFonts w:ascii="GHEA Grapalat" w:hAnsi="GHEA Grapalat" w:cs="Sylfaen"/>
          <w:sz w:val="20"/>
        </w:rPr>
        <w:t>ծածկա</w:t>
      </w:r>
      <w:r>
        <w:rPr>
          <w:rFonts w:ascii="GHEA Grapalat" w:hAnsi="GHEA Grapalat" w:cs="Times Armenian"/>
          <w:sz w:val="20"/>
        </w:rPr>
        <w:t>գ</w:t>
      </w:r>
      <w:r>
        <w:rPr>
          <w:rFonts w:ascii="GHEA Grapalat" w:hAnsi="GHEA Grapalat" w:cs="Sylfaen"/>
          <w:sz w:val="20"/>
        </w:rPr>
        <w:t>րով</w:t>
      </w:r>
      <w:r>
        <w:rPr>
          <w:rFonts w:ascii="GHEA Grapalat" w:hAnsi="GHEA Grapalat"/>
          <w:sz w:val="20"/>
          <w:lang w:val="af-ZA"/>
        </w:rPr>
        <w:t xml:space="preserve"> </w:t>
      </w:r>
      <w:r>
        <w:rPr>
          <w:rFonts w:ascii="GHEA Grapalat" w:hAnsi="GHEA Grapalat" w:cs="Sylfaen"/>
          <w:sz w:val="20"/>
        </w:rPr>
        <w:t>անցկացվող</w:t>
      </w:r>
      <w:r>
        <w:rPr>
          <w:rFonts w:ascii="GHEA Grapalat" w:hAnsi="GHEA Grapalat" w:cs="Times Armenian"/>
          <w:sz w:val="20"/>
          <w:lang w:val="af-ZA"/>
        </w:rPr>
        <w:t xml:space="preserve"> </w:t>
      </w:r>
      <w:r>
        <w:rPr>
          <w:rFonts w:ascii="GHEA Grapalat" w:hAnsi="GHEA Grapalat" w:cs="Sylfaen"/>
          <w:sz w:val="20"/>
        </w:rPr>
        <w:t>բաց</w:t>
      </w:r>
      <w:r>
        <w:rPr>
          <w:rFonts w:ascii="GHEA Grapalat" w:hAnsi="GHEA Grapalat" w:cs="Times Armenian"/>
          <w:sz w:val="20"/>
          <w:lang w:val="af-ZA"/>
        </w:rPr>
        <w:t xml:space="preserve"> </w:t>
      </w:r>
      <w:r>
        <w:rPr>
          <w:rFonts w:ascii="GHEA Grapalat" w:hAnsi="GHEA Grapalat" w:cs="Times Armenian"/>
          <w:sz w:val="20"/>
        </w:rPr>
        <w:t>մրցույթ</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այսուհետև</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Times Armenian"/>
          <w:sz w:val="20"/>
          <w:lang w:val="af-ZA"/>
        </w:rPr>
        <w:t xml:space="preserve">) </w:t>
      </w:r>
      <w:r>
        <w:rPr>
          <w:rFonts w:ascii="GHEA Grapalat" w:hAnsi="GHEA Grapalat" w:cs="Sylfaen"/>
          <w:sz w:val="20"/>
        </w:rPr>
        <w:t>հայտարարության</w:t>
      </w:r>
      <w:r>
        <w:rPr>
          <w:rFonts w:ascii="GHEA Grapalat" w:hAnsi="GHEA Grapalat" w:cs="Times Armenian"/>
          <w:sz w:val="20"/>
          <w:lang w:val="af-ZA"/>
        </w:rPr>
        <w:t>։</w:t>
      </w:r>
    </w:p>
    <w:p w:rsidR="006E5207" w:rsidRDefault="006E5207" w:rsidP="006E5207">
      <w:pPr>
        <w:ind w:firstLine="567"/>
        <w:jc w:val="both"/>
        <w:rPr>
          <w:rFonts w:ascii="GHEA Grapalat" w:hAnsi="GHEA Grapalat"/>
          <w:sz w:val="20"/>
          <w:lang w:val="af-ZA"/>
        </w:rPr>
      </w:pPr>
      <w:r>
        <w:rPr>
          <w:rFonts w:ascii="GHEA Grapalat" w:hAnsi="GHEA Grapalat" w:cs="Sylfaen"/>
          <w:sz w:val="20"/>
        </w:rPr>
        <w:t>Սույն</w:t>
      </w:r>
      <w:r>
        <w:rPr>
          <w:rFonts w:ascii="GHEA Grapalat" w:hAnsi="GHEA Grapalat" w:cs="Times Armenian"/>
          <w:sz w:val="20"/>
          <w:lang w:val="af-ZA"/>
        </w:rPr>
        <w:t xml:space="preserve"> </w:t>
      </w:r>
      <w:r>
        <w:rPr>
          <w:rFonts w:ascii="GHEA Grapalat" w:hAnsi="GHEA Grapalat" w:cs="Sylfaen"/>
          <w:sz w:val="20"/>
        </w:rPr>
        <w:t>հրավերը</w:t>
      </w:r>
      <w:r>
        <w:rPr>
          <w:rFonts w:ascii="GHEA Grapalat" w:hAnsi="GHEA Grapalat" w:cs="Times Armenian"/>
          <w:sz w:val="20"/>
          <w:lang w:val="af-ZA"/>
        </w:rPr>
        <w:t xml:space="preserve"> </w:t>
      </w:r>
      <w:r>
        <w:rPr>
          <w:rFonts w:ascii="GHEA Grapalat" w:hAnsi="GHEA Grapalat" w:cs="Sylfaen"/>
          <w:sz w:val="20"/>
        </w:rPr>
        <w:t>կազմվել</w:t>
      </w:r>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նումների</w:t>
      </w:r>
      <w:r>
        <w:rPr>
          <w:rFonts w:ascii="GHEA Grapalat" w:hAnsi="GHEA Grapalat" w:cs="Times Armenian"/>
          <w:sz w:val="20"/>
          <w:lang w:val="af-ZA"/>
        </w:rPr>
        <w:t xml:space="preserve"> </w:t>
      </w:r>
      <w:r>
        <w:rPr>
          <w:rFonts w:ascii="GHEA Grapalat" w:hAnsi="GHEA Grapalat" w:cs="Sylfaen"/>
          <w:sz w:val="20"/>
        </w:rPr>
        <w:t>մասին</w:t>
      </w:r>
      <w:r>
        <w:rPr>
          <w:rFonts w:ascii="GHEA Grapalat" w:hAnsi="GHEA Grapalat" w:cs="Sylfaen"/>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r>
        <w:rPr>
          <w:rFonts w:ascii="GHEA Grapalat" w:hAnsi="GHEA Grapalat" w:cs="Sylfaen"/>
          <w:sz w:val="20"/>
        </w:rPr>
        <w:t>օրենսդրության</w:t>
      </w:r>
      <w:r>
        <w:rPr>
          <w:rFonts w:ascii="GHEA Grapalat" w:hAnsi="GHEA Grapalat" w:cs="Times Armenian"/>
          <w:sz w:val="20"/>
          <w:lang w:val="af-ZA"/>
        </w:rPr>
        <w:t xml:space="preserve">, </w:t>
      </w:r>
      <w:r>
        <w:rPr>
          <w:rFonts w:ascii="GHEA Grapalat" w:hAnsi="GHEA Grapalat" w:cs="Sylfaen"/>
          <w:sz w:val="20"/>
        </w:rPr>
        <w:t>այդ</w:t>
      </w:r>
      <w:r>
        <w:rPr>
          <w:rFonts w:ascii="GHEA Grapalat" w:hAnsi="GHEA Grapalat" w:cs="Times Armenian"/>
          <w:sz w:val="20"/>
          <w:lang w:val="af-ZA"/>
        </w:rPr>
        <w:t xml:space="preserve"> </w:t>
      </w:r>
      <w:r>
        <w:rPr>
          <w:rFonts w:ascii="GHEA Grapalat" w:hAnsi="GHEA Grapalat" w:cs="Sylfaen"/>
          <w:sz w:val="20"/>
        </w:rPr>
        <w:t>թվում</w:t>
      </w:r>
      <w:r>
        <w:rPr>
          <w:rFonts w:ascii="GHEA Grapalat" w:hAnsi="GHEA Grapalat" w:cs="Times Armenian"/>
          <w:sz w:val="20"/>
          <w:lang w:val="af-ZA"/>
        </w:rPr>
        <w:t>`</w:t>
      </w:r>
      <w:r>
        <w:rPr>
          <w:rFonts w:ascii="GHEA Grapalat" w:hAnsi="GHEA Grapalat"/>
          <w:sz w:val="20"/>
          <w:lang w:val="af-ZA"/>
        </w:rPr>
        <w:t xml:space="preserve"> «</w:t>
      </w:r>
      <w:r>
        <w:rPr>
          <w:rFonts w:ascii="GHEA Grapalat" w:hAnsi="GHEA Grapalat" w:cs="Sylfaen"/>
          <w:sz w:val="20"/>
        </w:rPr>
        <w:t>Գնումների</w:t>
      </w:r>
      <w:r>
        <w:rPr>
          <w:rFonts w:ascii="GHEA Grapalat" w:hAnsi="GHEA Grapalat" w:cs="Times Armenian"/>
          <w:sz w:val="20"/>
          <w:lang w:val="af-ZA"/>
        </w:rPr>
        <w:t xml:space="preserve"> </w:t>
      </w:r>
      <w:r>
        <w:rPr>
          <w:rFonts w:ascii="GHEA Grapalat" w:hAnsi="GHEA Grapalat" w:cs="Sylfaen"/>
          <w:sz w:val="20"/>
        </w:rPr>
        <w:t>մասին</w:t>
      </w:r>
      <w:r>
        <w:rPr>
          <w:rFonts w:ascii="GHEA Grapalat" w:hAnsi="GHEA Grapalat"/>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r>
        <w:rPr>
          <w:rFonts w:ascii="GHEA Grapalat" w:hAnsi="GHEA Grapalat" w:cs="Sylfaen"/>
          <w:sz w:val="20"/>
        </w:rPr>
        <w:t>օրենքի</w:t>
      </w:r>
      <w:r>
        <w:rPr>
          <w:rFonts w:ascii="GHEA Grapalat" w:hAnsi="GHEA Grapalat" w:cs="Times Armenian"/>
          <w:sz w:val="20"/>
          <w:lang w:val="af-ZA"/>
        </w:rPr>
        <w:t xml:space="preserve"> (</w:t>
      </w:r>
      <w:r>
        <w:rPr>
          <w:rFonts w:ascii="GHEA Grapalat" w:hAnsi="GHEA Grapalat" w:cs="Sylfaen"/>
          <w:sz w:val="20"/>
        </w:rPr>
        <w:t>այսուհետ</w:t>
      </w:r>
      <w:r>
        <w:rPr>
          <w:rFonts w:ascii="GHEA Grapalat" w:hAnsi="GHEA Grapalat" w:cs="Times Armenian"/>
          <w:sz w:val="20"/>
          <w:lang w:val="af-ZA"/>
        </w:rPr>
        <w:t xml:space="preserve">` </w:t>
      </w:r>
      <w:r>
        <w:rPr>
          <w:rFonts w:ascii="GHEA Grapalat" w:hAnsi="GHEA Grapalat" w:cs="Sylfaen"/>
          <w:sz w:val="20"/>
        </w:rPr>
        <w:t>Օրենք</w:t>
      </w:r>
      <w:r>
        <w:rPr>
          <w:rFonts w:ascii="GHEA Grapalat" w:hAnsi="GHEA Grapalat" w:cs="Times Armenian"/>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r>
        <w:rPr>
          <w:rFonts w:ascii="GHEA Grapalat" w:hAnsi="GHEA Grapalat" w:cs="Sylfaen"/>
          <w:sz w:val="20"/>
        </w:rPr>
        <w:t>կառավարության</w:t>
      </w:r>
      <w:r>
        <w:rPr>
          <w:rFonts w:ascii="GHEA Grapalat" w:hAnsi="GHEA Grapalat" w:cs="Times Armenian"/>
          <w:sz w:val="20"/>
          <w:lang w:val="af-ZA"/>
        </w:rPr>
        <w:t xml:space="preserve"> 2017</w:t>
      </w:r>
      <w:r>
        <w:rPr>
          <w:rFonts w:ascii="GHEA Grapalat" w:hAnsi="GHEA Grapalat" w:cs="Sylfaen"/>
          <w:sz w:val="20"/>
        </w:rPr>
        <w:t>թ</w:t>
      </w:r>
      <w:r>
        <w:rPr>
          <w:rFonts w:ascii="GHEA Grapalat" w:hAnsi="GHEA Grapalat" w:cs="Times Armenian"/>
          <w:sz w:val="20"/>
          <w:lang w:val="af-ZA"/>
        </w:rPr>
        <w:t>. մայիսի 4-ի N 526-</w:t>
      </w:r>
      <w:r>
        <w:rPr>
          <w:rFonts w:ascii="GHEA Grapalat" w:hAnsi="GHEA Grapalat" w:cs="Sylfaen"/>
          <w:sz w:val="20"/>
        </w:rPr>
        <w:t>Ն</w:t>
      </w:r>
      <w:r>
        <w:rPr>
          <w:rFonts w:ascii="GHEA Grapalat" w:hAnsi="GHEA Grapalat" w:cs="Times Armenian"/>
          <w:sz w:val="20"/>
          <w:lang w:val="af-ZA"/>
        </w:rPr>
        <w:t xml:space="preserve"> </w:t>
      </w:r>
      <w:r>
        <w:rPr>
          <w:rFonts w:ascii="GHEA Grapalat" w:hAnsi="GHEA Grapalat" w:cs="Sylfaen"/>
          <w:sz w:val="20"/>
        </w:rPr>
        <w:t>որոշմամբ</w:t>
      </w:r>
      <w:r>
        <w:rPr>
          <w:rFonts w:ascii="GHEA Grapalat" w:hAnsi="GHEA Grapalat" w:cs="Times Armenian"/>
          <w:sz w:val="20"/>
          <w:lang w:val="af-ZA"/>
        </w:rPr>
        <w:t xml:space="preserve"> </w:t>
      </w:r>
      <w:r>
        <w:rPr>
          <w:rFonts w:ascii="GHEA Grapalat" w:hAnsi="GHEA Grapalat" w:cs="Sylfaen"/>
          <w:sz w:val="20"/>
        </w:rPr>
        <w:t>հաստատված</w:t>
      </w:r>
      <w:r>
        <w:rPr>
          <w:rFonts w:ascii="GHEA Grapalat" w:hAnsi="GHEA Grapalat" w:cs="Times Armenian"/>
          <w:sz w:val="20"/>
          <w:lang w:val="af-ZA"/>
        </w:rPr>
        <w:t xml:space="preserve"> «</w:t>
      </w:r>
      <w:r>
        <w:rPr>
          <w:rFonts w:ascii="GHEA Grapalat" w:hAnsi="GHEA Grapalat" w:cs="Sylfaen"/>
          <w:sz w:val="20"/>
        </w:rPr>
        <w:t>Գնումների</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ործընթացի</w:t>
      </w:r>
      <w:r>
        <w:rPr>
          <w:rFonts w:ascii="GHEA Grapalat" w:hAnsi="GHEA Grapalat" w:cs="Times Armenian"/>
          <w:sz w:val="20"/>
          <w:lang w:val="af-ZA"/>
        </w:rPr>
        <w:t xml:space="preserve"> </w:t>
      </w:r>
      <w:r>
        <w:rPr>
          <w:rFonts w:ascii="GHEA Grapalat" w:hAnsi="GHEA Grapalat" w:cs="Sylfaen"/>
          <w:sz w:val="20"/>
        </w:rPr>
        <w:t>կազմակերպման</w:t>
      </w:r>
      <w:r>
        <w:rPr>
          <w:rFonts w:ascii="GHEA Grapalat" w:hAnsi="GHEA Grapalat"/>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այսուհետ</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այլ</w:t>
      </w:r>
      <w:r>
        <w:rPr>
          <w:rFonts w:ascii="GHEA Grapalat" w:hAnsi="GHEA Grapalat" w:cs="Times Armenian"/>
          <w:sz w:val="20"/>
          <w:lang w:val="af-ZA"/>
        </w:rPr>
        <w:t xml:space="preserve"> </w:t>
      </w:r>
      <w:r>
        <w:rPr>
          <w:rFonts w:ascii="GHEA Grapalat" w:hAnsi="GHEA Grapalat" w:cs="Sylfaen"/>
          <w:sz w:val="20"/>
        </w:rPr>
        <w:t>իրավական</w:t>
      </w:r>
      <w:r>
        <w:rPr>
          <w:rFonts w:ascii="GHEA Grapalat" w:hAnsi="GHEA Grapalat" w:cs="Times Armenian"/>
          <w:sz w:val="20"/>
          <w:lang w:val="af-ZA"/>
        </w:rPr>
        <w:t xml:space="preserve"> </w:t>
      </w:r>
      <w:r>
        <w:rPr>
          <w:rFonts w:ascii="GHEA Grapalat" w:hAnsi="GHEA Grapalat" w:cs="Sylfaen"/>
          <w:sz w:val="20"/>
        </w:rPr>
        <w:t>ակտերի</w:t>
      </w:r>
      <w:r>
        <w:rPr>
          <w:rFonts w:ascii="GHEA Grapalat" w:hAnsi="GHEA Grapalat" w:cs="Times Armenian"/>
          <w:sz w:val="20"/>
          <w:lang w:val="af-ZA"/>
        </w:rPr>
        <w:t xml:space="preserve"> </w:t>
      </w:r>
      <w:r>
        <w:rPr>
          <w:rFonts w:ascii="GHEA Grapalat" w:hAnsi="GHEA Grapalat" w:cs="Sylfaen"/>
          <w:sz w:val="20"/>
        </w:rPr>
        <w:t>պահանջներին</w:t>
      </w:r>
      <w:r>
        <w:rPr>
          <w:rFonts w:ascii="GHEA Grapalat" w:hAnsi="GHEA Grapalat" w:cs="Times Armenian"/>
          <w:sz w:val="20"/>
          <w:lang w:val="af-ZA"/>
        </w:rPr>
        <w:t xml:space="preserve"> </w:t>
      </w:r>
      <w:r>
        <w:rPr>
          <w:rFonts w:ascii="GHEA Grapalat" w:hAnsi="GHEA Grapalat" w:cs="Sylfaen"/>
          <w:sz w:val="20"/>
        </w:rPr>
        <w:t>համապատասխան</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նպատակ</w:t>
      </w:r>
      <w:r>
        <w:rPr>
          <w:rFonts w:ascii="GHEA Grapalat" w:hAnsi="GHEA Grapalat" w:cs="Times Armenian"/>
          <w:sz w:val="20"/>
          <w:lang w:val="af-ZA"/>
        </w:rPr>
        <w:t xml:space="preserve"> </w:t>
      </w:r>
      <w:r>
        <w:rPr>
          <w:rFonts w:ascii="GHEA Grapalat" w:hAnsi="GHEA Grapalat" w:cs="Sylfaen"/>
          <w:sz w:val="20"/>
        </w:rPr>
        <w:t>ունի</w:t>
      </w:r>
      <w:r>
        <w:rPr>
          <w:rFonts w:ascii="GHEA Grapalat" w:hAnsi="GHEA Grapalat" w:cs="Times Armenian"/>
          <w:sz w:val="20"/>
          <w:lang w:val="af-ZA"/>
        </w:rPr>
        <w:t xml:space="preserve"> </w:t>
      </w:r>
      <w:r w:rsidRPr="00D45C73">
        <w:rPr>
          <w:rFonts w:ascii="GHEA Grapalat" w:hAnsi="GHEA Grapalat"/>
          <w:sz w:val="20"/>
          <w:lang w:val="af-ZA"/>
        </w:rPr>
        <w:t>«</w:t>
      </w:r>
      <w:r w:rsidR="00D45C73" w:rsidRPr="00D45C73">
        <w:rPr>
          <w:rFonts w:ascii="GHEA Grapalat" w:hAnsi="GHEA Grapalat" w:cs="Sylfaen"/>
          <w:sz w:val="20"/>
          <w:lang w:val="ru-RU"/>
        </w:rPr>
        <w:t>ՀՀ</w:t>
      </w:r>
      <w:r w:rsidR="00D45C73" w:rsidRPr="00D45C73">
        <w:rPr>
          <w:rFonts w:ascii="GHEA Grapalat" w:hAnsi="GHEA Grapalat" w:cs="Sylfaen"/>
          <w:sz w:val="20"/>
          <w:lang w:val="af-ZA"/>
        </w:rPr>
        <w:t xml:space="preserve"> </w:t>
      </w:r>
      <w:r w:rsidR="00D45C73" w:rsidRPr="00D45C73">
        <w:rPr>
          <w:rFonts w:ascii="GHEA Grapalat" w:hAnsi="GHEA Grapalat" w:cs="Sylfaen"/>
          <w:sz w:val="20"/>
          <w:lang w:val="ru-RU"/>
        </w:rPr>
        <w:t>Արարատի</w:t>
      </w:r>
      <w:r w:rsidR="00D45C73" w:rsidRPr="00D45C73">
        <w:rPr>
          <w:rFonts w:ascii="GHEA Grapalat" w:hAnsi="GHEA Grapalat" w:cs="Sylfaen"/>
          <w:sz w:val="20"/>
          <w:lang w:val="af-ZA"/>
        </w:rPr>
        <w:t xml:space="preserve"> </w:t>
      </w:r>
      <w:r w:rsidR="00D45C73" w:rsidRPr="00D45C73">
        <w:rPr>
          <w:rFonts w:ascii="GHEA Grapalat" w:hAnsi="GHEA Grapalat" w:cs="Sylfaen"/>
          <w:sz w:val="20"/>
          <w:lang w:val="ru-RU"/>
        </w:rPr>
        <w:t>մարզ</w:t>
      </w:r>
      <w:r w:rsidR="00D45C73" w:rsidRPr="00D45C73">
        <w:rPr>
          <w:rFonts w:ascii="GHEA Grapalat" w:hAnsi="GHEA Grapalat" w:cs="Sylfaen"/>
          <w:sz w:val="20"/>
          <w:lang w:val="af-ZA"/>
        </w:rPr>
        <w:t xml:space="preserve"> </w:t>
      </w:r>
      <w:r w:rsidR="002863C3">
        <w:rPr>
          <w:rFonts w:ascii="GHEA Grapalat" w:hAnsi="GHEA Grapalat" w:cs="Sylfaen"/>
          <w:sz w:val="20"/>
          <w:lang w:val="ru-RU"/>
        </w:rPr>
        <w:t>Դիմիտրով</w:t>
      </w:r>
      <w:r w:rsidR="00D45C73" w:rsidRPr="00D45C73">
        <w:rPr>
          <w:rFonts w:ascii="GHEA Grapalat" w:hAnsi="GHEA Grapalat" w:cs="Sylfaen"/>
          <w:sz w:val="20"/>
          <w:lang w:val="ru-RU"/>
        </w:rPr>
        <w:t>ի</w:t>
      </w:r>
      <w:r w:rsidR="00D45C73" w:rsidRPr="00D45C73">
        <w:rPr>
          <w:rFonts w:ascii="GHEA Grapalat" w:hAnsi="GHEA Grapalat" w:cs="Sylfaen"/>
          <w:sz w:val="20"/>
          <w:lang w:val="af-ZA"/>
        </w:rPr>
        <w:t xml:space="preserve"> </w:t>
      </w:r>
      <w:r w:rsidR="00D45C73" w:rsidRPr="00D45C73">
        <w:rPr>
          <w:rFonts w:ascii="GHEA Grapalat" w:hAnsi="GHEA Grapalat" w:cs="Sylfaen"/>
          <w:sz w:val="20"/>
          <w:lang w:val="ru-RU"/>
        </w:rPr>
        <w:t>միջնակարգ</w:t>
      </w:r>
      <w:r w:rsidR="00D45C73" w:rsidRPr="00D45C73">
        <w:rPr>
          <w:rFonts w:ascii="GHEA Grapalat" w:hAnsi="GHEA Grapalat" w:cs="Sylfaen"/>
          <w:sz w:val="20"/>
          <w:lang w:val="af-ZA"/>
        </w:rPr>
        <w:t xml:space="preserve"> </w:t>
      </w:r>
      <w:r w:rsidR="00D45C73" w:rsidRPr="00D45C73">
        <w:rPr>
          <w:rFonts w:ascii="GHEA Grapalat" w:hAnsi="GHEA Grapalat" w:cs="Sylfaen"/>
          <w:sz w:val="20"/>
          <w:lang w:val="ru-RU"/>
        </w:rPr>
        <w:t>դպրոց</w:t>
      </w:r>
      <w:r w:rsidR="00D45C73" w:rsidRPr="00D45C73">
        <w:rPr>
          <w:rFonts w:ascii="GHEA Grapalat" w:hAnsi="GHEA Grapalat" w:cs="Sylfaen"/>
          <w:sz w:val="20"/>
          <w:lang w:val="af-ZA"/>
        </w:rPr>
        <w:t xml:space="preserve"> </w:t>
      </w:r>
      <w:r w:rsidR="00D45C73" w:rsidRPr="00D45C73">
        <w:rPr>
          <w:rFonts w:ascii="GHEA Grapalat" w:hAnsi="GHEA Grapalat" w:cs="Sylfaen"/>
          <w:sz w:val="20"/>
          <w:lang w:val="ru-RU"/>
        </w:rPr>
        <w:t>ՊՈԱԿ</w:t>
      </w:r>
      <w:r>
        <w:rPr>
          <w:rFonts w:ascii="GHEA Grapalat" w:hAnsi="GHEA Grapalat"/>
          <w:sz w:val="20"/>
          <w:lang w:val="af-ZA"/>
        </w:rPr>
        <w:t>»-</w:t>
      </w:r>
      <w:r>
        <w:rPr>
          <w:rFonts w:ascii="GHEA Grapalat" w:hAnsi="GHEA Grapalat"/>
          <w:sz w:val="20"/>
        </w:rPr>
        <w:t>ի</w:t>
      </w:r>
      <w:r>
        <w:rPr>
          <w:rFonts w:ascii="GHEA Grapalat" w:hAnsi="GHEA Grapalat"/>
          <w:sz w:val="20"/>
          <w:lang w:val="af-ZA"/>
        </w:rPr>
        <w:t xml:space="preserve"> </w:t>
      </w:r>
      <w:r>
        <w:rPr>
          <w:rFonts w:ascii="GHEA Grapalat" w:hAnsi="GHEA Grapalat" w:cs="Times Armenian"/>
          <w:sz w:val="20"/>
          <w:lang w:val="af-ZA"/>
        </w:rPr>
        <w:t>(</w:t>
      </w:r>
      <w:r>
        <w:rPr>
          <w:rFonts w:ascii="GHEA Grapalat" w:hAnsi="GHEA Grapalat" w:cs="Sylfaen"/>
          <w:sz w:val="20"/>
        </w:rPr>
        <w:t>այսուհետ</w:t>
      </w:r>
      <w:r>
        <w:rPr>
          <w:rFonts w:ascii="GHEA Grapalat" w:hAnsi="GHEA Grapalat" w:cs="Times Armenian"/>
          <w:sz w:val="20"/>
          <w:lang w:val="af-ZA"/>
        </w:rPr>
        <w:t xml:space="preserve">` </w:t>
      </w:r>
      <w:r>
        <w:rPr>
          <w:rFonts w:ascii="GHEA Grapalat" w:hAnsi="GHEA Grapalat" w:cs="Sylfaen"/>
          <w:sz w:val="20"/>
        </w:rPr>
        <w:t>պատվիրատու</w:t>
      </w:r>
      <w:r>
        <w:rPr>
          <w:rFonts w:ascii="GHEA Grapalat" w:hAnsi="GHEA Grapalat" w:cs="Times Armenian"/>
          <w:sz w:val="20"/>
          <w:lang w:val="af-ZA"/>
        </w:rPr>
        <w:t xml:space="preserve">) </w:t>
      </w:r>
      <w:r>
        <w:rPr>
          <w:rFonts w:ascii="GHEA Grapalat" w:hAnsi="GHEA Grapalat" w:cs="Sylfaen"/>
          <w:sz w:val="20"/>
        </w:rPr>
        <w:t>կողմից</w:t>
      </w:r>
      <w:r>
        <w:rPr>
          <w:rFonts w:ascii="GHEA Grapalat" w:hAnsi="GHEA Grapalat" w:cs="Times Armenian"/>
          <w:sz w:val="20"/>
          <w:lang w:val="af-ZA"/>
        </w:rPr>
        <w:t xml:space="preserve"> </w:t>
      </w:r>
      <w:r>
        <w:rPr>
          <w:rFonts w:ascii="GHEA Grapalat" w:hAnsi="GHEA Grapalat" w:cs="Sylfaen"/>
          <w:sz w:val="20"/>
        </w:rPr>
        <w:t>հայտարարված</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ին</w:t>
      </w:r>
      <w:r>
        <w:rPr>
          <w:rFonts w:ascii="GHEA Grapalat" w:hAnsi="GHEA Grapalat" w:cs="Sylfaen"/>
          <w:sz w:val="20"/>
          <w:lang w:val="af-ZA"/>
        </w:rPr>
        <w:t xml:space="preserve"> </w:t>
      </w:r>
      <w:r>
        <w:rPr>
          <w:rFonts w:ascii="GHEA Grapalat" w:hAnsi="GHEA Grapalat" w:cs="Sylfaen"/>
          <w:sz w:val="20"/>
        </w:rPr>
        <w:t>մասնակցելու</w:t>
      </w:r>
      <w:r>
        <w:rPr>
          <w:rFonts w:ascii="GHEA Grapalat" w:hAnsi="GHEA Grapalat" w:cs="Times Armenian"/>
          <w:sz w:val="20"/>
          <w:lang w:val="af-ZA"/>
        </w:rPr>
        <w:t xml:space="preserve"> </w:t>
      </w:r>
      <w:r>
        <w:rPr>
          <w:rFonts w:ascii="GHEA Grapalat" w:hAnsi="GHEA Grapalat" w:cs="Sylfaen"/>
          <w:sz w:val="20"/>
        </w:rPr>
        <w:t>մտադրություն</w:t>
      </w:r>
      <w:r>
        <w:rPr>
          <w:rFonts w:ascii="GHEA Grapalat" w:hAnsi="GHEA Grapalat" w:cs="Times Armenian"/>
          <w:sz w:val="20"/>
          <w:lang w:val="af-ZA"/>
        </w:rPr>
        <w:t xml:space="preserve"> </w:t>
      </w:r>
      <w:r>
        <w:rPr>
          <w:rFonts w:ascii="GHEA Grapalat" w:hAnsi="GHEA Grapalat" w:cs="Sylfaen"/>
          <w:sz w:val="20"/>
        </w:rPr>
        <w:t>ունեցող</w:t>
      </w:r>
      <w:r>
        <w:rPr>
          <w:rFonts w:ascii="GHEA Grapalat" w:hAnsi="GHEA Grapalat" w:cs="Times Armenian"/>
          <w:sz w:val="20"/>
          <w:lang w:val="af-ZA"/>
        </w:rPr>
        <w:t xml:space="preserve"> </w:t>
      </w:r>
      <w:r>
        <w:rPr>
          <w:rFonts w:ascii="GHEA Grapalat" w:hAnsi="GHEA Grapalat" w:cs="Sylfaen"/>
          <w:sz w:val="20"/>
        </w:rPr>
        <w:t>անձանց</w:t>
      </w:r>
      <w:r>
        <w:rPr>
          <w:rFonts w:ascii="GHEA Grapalat" w:hAnsi="GHEA Grapalat" w:cs="Times Armenian"/>
          <w:sz w:val="20"/>
          <w:lang w:val="af-ZA"/>
        </w:rPr>
        <w:t xml:space="preserve"> (</w:t>
      </w:r>
      <w:r>
        <w:rPr>
          <w:rFonts w:ascii="GHEA Grapalat" w:hAnsi="GHEA Grapalat" w:cs="Sylfaen"/>
          <w:sz w:val="20"/>
        </w:rPr>
        <w:t>այսուհետ</w:t>
      </w:r>
      <w:r>
        <w:rPr>
          <w:rFonts w:ascii="GHEA Grapalat" w:hAnsi="GHEA Grapalat" w:cs="Times Armenian"/>
          <w:sz w:val="20"/>
          <w:lang w:val="af-ZA"/>
        </w:rPr>
        <w:t xml:space="preserve">`  </w:t>
      </w:r>
      <w:r>
        <w:rPr>
          <w:rFonts w:ascii="GHEA Grapalat" w:hAnsi="GHEA Grapalat" w:cs="Sylfaen"/>
          <w:sz w:val="20"/>
        </w:rPr>
        <w:t>մասնակից</w:t>
      </w:r>
      <w:r>
        <w:rPr>
          <w:rFonts w:ascii="GHEA Grapalat" w:hAnsi="GHEA Grapalat" w:cs="Times Armenian"/>
          <w:sz w:val="20"/>
          <w:lang w:val="af-ZA"/>
        </w:rPr>
        <w:t xml:space="preserve">) </w:t>
      </w:r>
      <w:r>
        <w:rPr>
          <w:rFonts w:ascii="GHEA Grapalat" w:hAnsi="GHEA Grapalat" w:cs="Sylfaen"/>
          <w:sz w:val="20"/>
        </w:rPr>
        <w:t>տեղեկացնելու</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պայմանների</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նման</w:t>
      </w:r>
      <w:r>
        <w:rPr>
          <w:rFonts w:ascii="GHEA Grapalat" w:hAnsi="GHEA Grapalat" w:cs="Times Armenian"/>
          <w:sz w:val="20"/>
          <w:lang w:val="af-ZA"/>
        </w:rPr>
        <w:t xml:space="preserve"> </w:t>
      </w:r>
      <w:r>
        <w:rPr>
          <w:rFonts w:ascii="GHEA Grapalat" w:hAnsi="GHEA Grapalat" w:cs="Sylfaen"/>
          <w:sz w:val="20"/>
        </w:rPr>
        <w:t>առարկայի</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անցկացման</w:t>
      </w:r>
      <w:r>
        <w:rPr>
          <w:rFonts w:ascii="GHEA Grapalat" w:hAnsi="GHEA Grapalat" w:cs="Times Armenian"/>
          <w:sz w:val="20"/>
          <w:lang w:val="af-ZA"/>
        </w:rPr>
        <w:t xml:space="preserve">, </w:t>
      </w:r>
      <w:r>
        <w:rPr>
          <w:rFonts w:ascii="GHEA Grapalat" w:hAnsi="GHEA Grapalat" w:cs="Sylfaen"/>
          <w:sz w:val="20"/>
          <w:lang w:val="hy-AM"/>
        </w:rPr>
        <w:t>ընտրված մասնակցին</w:t>
      </w:r>
      <w:r>
        <w:rPr>
          <w:rFonts w:ascii="GHEA Grapalat" w:hAnsi="GHEA Grapalat" w:cs="Times Armenian"/>
          <w:sz w:val="20"/>
          <w:lang w:val="af-ZA"/>
        </w:rPr>
        <w:t xml:space="preserve"> </w:t>
      </w:r>
      <w:r>
        <w:rPr>
          <w:rFonts w:ascii="GHEA Grapalat" w:hAnsi="GHEA Grapalat" w:cs="Sylfaen"/>
          <w:sz w:val="20"/>
        </w:rPr>
        <w:t>որոշելու</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նրա</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իր</w:t>
      </w:r>
      <w:r>
        <w:rPr>
          <w:rFonts w:ascii="GHEA Grapalat" w:hAnsi="GHEA Grapalat" w:cs="Times Armenian"/>
          <w:sz w:val="20"/>
          <w:lang w:val="af-ZA"/>
        </w:rPr>
        <w:t xml:space="preserve"> </w:t>
      </w:r>
      <w:r>
        <w:rPr>
          <w:rFonts w:ascii="GHEA Grapalat" w:hAnsi="GHEA Grapalat" w:cs="Sylfaen"/>
          <w:sz w:val="20"/>
        </w:rPr>
        <w:t>կնքելու</w:t>
      </w:r>
      <w:r>
        <w:rPr>
          <w:rFonts w:ascii="GHEA Grapalat" w:hAnsi="GHEA Grapalat" w:cs="Times Armenian"/>
          <w:sz w:val="20"/>
          <w:lang w:val="af-ZA"/>
        </w:rPr>
        <w:t xml:space="preserve"> </w:t>
      </w:r>
      <w:r>
        <w:rPr>
          <w:rFonts w:ascii="GHEA Grapalat" w:hAnsi="GHEA Grapalat" w:cs="Sylfaen"/>
          <w:sz w:val="20"/>
        </w:rPr>
        <w:t>մասին</w:t>
      </w:r>
      <w:r>
        <w:rPr>
          <w:rFonts w:ascii="GHEA Grapalat" w:hAnsi="GHEA Grapalat" w:cs="Times Armenian"/>
          <w:sz w:val="20"/>
          <w:lang w:val="af-ZA"/>
        </w:rPr>
        <w:t xml:space="preserve">, </w:t>
      </w:r>
      <w:r>
        <w:rPr>
          <w:rFonts w:ascii="GHEA Grapalat" w:hAnsi="GHEA Grapalat" w:cs="Sylfaen"/>
          <w:sz w:val="20"/>
        </w:rPr>
        <w:t>ինչպես</w:t>
      </w:r>
      <w:r>
        <w:rPr>
          <w:rFonts w:ascii="GHEA Grapalat" w:hAnsi="GHEA Grapalat" w:cs="Times Armenian"/>
          <w:sz w:val="20"/>
          <w:lang w:val="af-ZA"/>
        </w:rPr>
        <w:t xml:space="preserve"> </w:t>
      </w:r>
      <w:r>
        <w:rPr>
          <w:rFonts w:ascii="GHEA Grapalat" w:hAnsi="GHEA Grapalat" w:cs="Sylfaen"/>
          <w:sz w:val="20"/>
        </w:rPr>
        <w:t>նաև</w:t>
      </w:r>
      <w:r>
        <w:rPr>
          <w:rFonts w:ascii="GHEA Grapalat" w:hAnsi="GHEA Grapalat" w:cs="Times Armenian"/>
          <w:sz w:val="20"/>
          <w:lang w:val="af-ZA"/>
        </w:rPr>
        <w:t xml:space="preserve"> </w:t>
      </w:r>
      <w:r>
        <w:rPr>
          <w:rFonts w:ascii="GHEA Grapalat" w:hAnsi="GHEA Grapalat" w:cs="Sylfaen"/>
          <w:sz w:val="20"/>
        </w:rPr>
        <w:t>օժանդակելու</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հայտը</w:t>
      </w:r>
      <w:r>
        <w:rPr>
          <w:rFonts w:ascii="GHEA Grapalat" w:hAnsi="GHEA Grapalat" w:cs="Times Armenian"/>
          <w:sz w:val="20"/>
          <w:lang w:val="af-ZA"/>
        </w:rPr>
        <w:t xml:space="preserve"> </w:t>
      </w:r>
      <w:r>
        <w:rPr>
          <w:rFonts w:ascii="GHEA Grapalat" w:hAnsi="GHEA Grapalat" w:cs="Sylfaen"/>
          <w:sz w:val="20"/>
        </w:rPr>
        <w:t>պատրաստելիս</w:t>
      </w:r>
      <w:r>
        <w:rPr>
          <w:rFonts w:ascii="GHEA Grapalat" w:hAnsi="GHEA Grapalat" w:cs="Times Armenian"/>
          <w:sz w:val="20"/>
          <w:lang w:val="af-ZA"/>
        </w:rPr>
        <w:t>։</w:t>
      </w:r>
    </w:p>
    <w:p w:rsidR="006E5207" w:rsidRDefault="006E5207" w:rsidP="006E5207">
      <w:pPr>
        <w:ind w:firstLine="567"/>
        <w:jc w:val="both"/>
        <w:rPr>
          <w:rFonts w:ascii="GHEA Grapalat" w:hAnsi="GHEA Grapalat"/>
          <w:sz w:val="20"/>
          <w:lang w:val="af-ZA"/>
        </w:rPr>
      </w:pPr>
      <w:r>
        <w:rPr>
          <w:rFonts w:ascii="GHEA Grapalat" w:hAnsi="GHEA Grapalat" w:cs="Sylfaen"/>
          <w:sz w:val="20"/>
        </w:rPr>
        <w:t>Հայտեր</w:t>
      </w:r>
      <w:r>
        <w:rPr>
          <w:rFonts w:ascii="GHEA Grapalat" w:hAnsi="GHEA Grapalat" w:cs="Times Armenian"/>
          <w:sz w:val="20"/>
          <w:lang w:val="af-ZA"/>
        </w:rPr>
        <w:t xml:space="preserve"> </w:t>
      </w:r>
      <w:r>
        <w:rPr>
          <w:rFonts w:ascii="GHEA Grapalat" w:hAnsi="GHEA Grapalat" w:cs="Sylfaen"/>
          <w:sz w:val="20"/>
        </w:rPr>
        <w:t>կարող</w:t>
      </w:r>
      <w:r>
        <w:rPr>
          <w:rFonts w:ascii="GHEA Grapalat" w:hAnsi="GHEA Grapalat" w:cs="Times Armenian"/>
          <w:sz w:val="20"/>
          <w:lang w:val="af-ZA"/>
        </w:rPr>
        <w:t xml:space="preserve"> </w:t>
      </w:r>
      <w:r>
        <w:rPr>
          <w:rFonts w:ascii="GHEA Grapalat" w:hAnsi="GHEA Grapalat" w:cs="Sylfaen"/>
          <w:sz w:val="20"/>
        </w:rPr>
        <w:t>են</w:t>
      </w:r>
      <w:r>
        <w:rPr>
          <w:rFonts w:ascii="GHEA Grapalat" w:hAnsi="GHEA Grapalat" w:cs="Times Armenian"/>
          <w:sz w:val="20"/>
          <w:lang w:val="af-ZA"/>
        </w:rPr>
        <w:t xml:space="preserve"> </w:t>
      </w:r>
      <w:r>
        <w:rPr>
          <w:rFonts w:ascii="GHEA Grapalat" w:hAnsi="GHEA Grapalat" w:cs="Sylfaen"/>
          <w:sz w:val="20"/>
        </w:rPr>
        <w:t>ներկայացնել</w:t>
      </w:r>
      <w:r>
        <w:rPr>
          <w:rFonts w:ascii="GHEA Grapalat" w:hAnsi="GHEA Grapalat" w:cs="Times Armenian"/>
          <w:sz w:val="20"/>
          <w:lang w:val="af-ZA"/>
        </w:rPr>
        <w:t xml:space="preserve"> </w:t>
      </w:r>
      <w:r>
        <w:rPr>
          <w:rFonts w:ascii="GHEA Grapalat" w:hAnsi="GHEA Grapalat" w:cs="Sylfaen"/>
          <w:sz w:val="20"/>
        </w:rPr>
        <w:t>բոլոր</w:t>
      </w:r>
      <w:r>
        <w:rPr>
          <w:rFonts w:ascii="GHEA Grapalat" w:hAnsi="GHEA Grapalat" w:cs="Sylfaen"/>
          <w:sz w:val="20"/>
          <w:lang w:val="af-ZA"/>
        </w:rPr>
        <w:t xml:space="preserve"> </w:t>
      </w:r>
      <w:r>
        <w:rPr>
          <w:rFonts w:ascii="GHEA Grapalat" w:hAnsi="GHEA Grapalat" w:cs="Sylfaen"/>
          <w:sz w:val="20"/>
        </w:rPr>
        <w:t>անձիք</w:t>
      </w:r>
      <w:r>
        <w:rPr>
          <w:rFonts w:ascii="GHEA Grapalat" w:hAnsi="GHEA Grapalat" w:cs="Times Armenian"/>
          <w:sz w:val="20"/>
          <w:lang w:val="af-ZA"/>
        </w:rPr>
        <w:t xml:space="preserve">, </w:t>
      </w:r>
      <w:r>
        <w:rPr>
          <w:rFonts w:ascii="GHEA Grapalat" w:hAnsi="GHEA Grapalat" w:cs="Sylfaen"/>
          <w:sz w:val="20"/>
        </w:rPr>
        <w:t>անկախ</w:t>
      </w:r>
      <w:r>
        <w:rPr>
          <w:rFonts w:ascii="GHEA Grapalat" w:hAnsi="GHEA Grapalat" w:cs="Times Armenian"/>
          <w:sz w:val="20"/>
          <w:lang w:val="af-ZA"/>
        </w:rPr>
        <w:t xml:space="preserve"> </w:t>
      </w:r>
      <w:r>
        <w:rPr>
          <w:rFonts w:ascii="GHEA Grapalat" w:hAnsi="GHEA Grapalat" w:cs="Sylfaen"/>
          <w:sz w:val="20"/>
        </w:rPr>
        <w:t>նրանց</w:t>
      </w:r>
      <w:r>
        <w:rPr>
          <w:rFonts w:ascii="GHEA Grapalat" w:hAnsi="GHEA Grapalat" w:cs="Times Armenian"/>
          <w:sz w:val="20"/>
          <w:lang w:val="af-ZA"/>
        </w:rPr>
        <w:t xml:space="preserve">` </w:t>
      </w:r>
      <w:r>
        <w:rPr>
          <w:rFonts w:ascii="GHEA Grapalat" w:hAnsi="GHEA Grapalat" w:cs="Sylfaen"/>
          <w:sz w:val="20"/>
        </w:rPr>
        <w:t>օտարերկրյա</w:t>
      </w:r>
      <w:r>
        <w:rPr>
          <w:rFonts w:ascii="GHEA Grapalat" w:hAnsi="GHEA Grapalat" w:cs="Times Armenian"/>
          <w:sz w:val="20"/>
          <w:lang w:val="af-ZA"/>
        </w:rPr>
        <w:t xml:space="preserve"> </w:t>
      </w:r>
      <w:r>
        <w:rPr>
          <w:rFonts w:ascii="GHEA Grapalat" w:hAnsi="GHEA Grapalat" w:cs="Sylfaen"/>
          <w:sz w:val="20"/>
        </w:rPr>
        <w:t>ֆիզիկական</w:t>
      </w:r>
      <w:r>
        <w:rPr>
          <w:rFonts w:ascii="GHEA Grapalat" w:hAnsi="GHEA Grapalat" w:cs="Times Armenian"/>
          <w:sz w:val="20"/>
          <w:lang w:val="af-ZA"/>
        </w:rPr>
        <w:t xml:space="preserve"> </w:t>
      </w:r>
      <w:r>
        <w:rPr>
          <w:rFonts w:ascii="GHEA Grapalat" w:hAnsi="GHEA Grapalat" w:cs="Sylfaen"/>
          <w:sz w:val="20"/>
        </w:rPr>
        <w:t>անձ</w:t>
      </w:r>
      <w:r>
        <w:rPr>
          <w:rFonts w:ascii="GHEA Grapalat" w:hAnsi="GHEA Grapalat" w:cs="Times Armenian"/>
          <w:sz w:val="20"/>
          <w:lang w:val="af-ZA"/>
        </w:rPr>
        <w:t xml:space="preserve">, </w:t>
      </w:r>
      <w:r>
        <w:rPr>
          <w:rFonts w:ascii="GHEA Grapalat" w:hAnsi="GHEA Grapalat" w:cs="Sylfaen"/>
          <w:sz w:val="20"/>
        </w:rPr>
        <w:t>կազմակերպություն</w:t>
      </w:r>
      <w:r>
        <w:rPr>
          <w:rFonts w:ascii="GHEA Grapalat" w:hAnsi="GHEA Grapalat" w:cs="Times Armenian"/>
          <w:sz w:val="20"/>
          <w:lang w:val="af-ZA"/>
        </w:rPr>
        <w:t xml:space="preserve">, </w:t>
      </w:r>
      <w:r>
        <w:rPr>
          <w:rFonts w:ascii="GHEA Grapalat" w:hAnsi="GHEA Grapalat" w:cs="Sylfaen"/>
          <w:sz w:val="20"/>
        </w:rPr>
        <w:t>քաղաքացիություն</w:t>
      </w:r>
      <w:r>
        <w:rPr>
          <w:rFonts w:ascii="GHEA Grapalat" w:hAnsi="GHEA Grapalat" w:cs="Times Armenian"/>
          <w:sz w:val="20"/>
          <w:lang w:val="af-ZA"/>
        </w:rPr>
        <w:t xml:space="preserve"> </w:t>
      </w:r>
      <w:r>
        <w:rPr>
          <w:rFonts w:ascii="GHEA Grapalat" w:hAnsi="GHEA Grapalat" w:cs="Sylfaen"/>
          <w:sz w:val="20"/>
        </w:rPr>
        <w:t>չունեցող</w:t>
      </w:r>
      <w:r>
        <w:rPr>
          <w:rFonts w:ascii="GHEA Grapalat" w:hAnsi="GHEA Grapalat" w:cs="Times Armenian"/>
          <w:sz w:val="20"/>
          <w:lang w:val="af-ZA"/>
        </w:rPr>
        <w:t xml:space="preserve"> </w:t>
      </w:r>
      <w:r>
        <w:rPr>
          <w:rFonts w:ascii="GHEA Grapalat" w:hAnsi="GHEA Grapalat" w:cs="Sylfaen"/>
          <w:sz w:val="20"/>
        </w:rPr>
        <w:t>անձ</w:t>
      </w:r>
      <w:r>
        <w:rPr>
          <w:rFonts w:ascii="GHEA Grapalat" w:hAnsi="GHEA Grapalat" w:cs="Times Armenian"/>
          <w:sz w:val="20"/>
          <w:lang w:val="af-ZA"/>
        </w:rPr>
        <w:t xml:space="preserve"> </w:t>
      </w:r>
      <w:r>
        <w:rPr>
          <w:rFonts w:ascii="GHEA Grapalat" w:hAnsi="GHEA Grapalat" w:cs="Sylfaen"/>
          <w:sz w:val="20"/>
        </w:rPr>
        <w:t>լինելու</w:t>
      </w:r>
      <w:r>
        <w:rPr>
          <w:rFonts w:ascii="GHEA Grapalat" w:hAnsi="GHEA Grapalat" w:cs="Times Armenian"/>
          <w:sz w:val="20"/>
          <w:lang w:val="af-ZA"/>
        </w:rPr>
        <w:t xml:space="preserve"> </w:t>
      </w:r>
      <w:r>
        <w:rPr>
          <w:rFonts w:ascii="GHEA Grapalat" w:hAnsi="GHEA Grapalat" w:cs="Sylfaen"/>
          <w:sz w:val="20"/>
        </w:rPr>
        <w:t>հան</w:t>
      </w:r>
      <w:r>
        <w:rPr>
          <w:rFonts w:ascii="GHEA Grapalat" w:hAnsi="GHEA Grapalat" w:cs="Times Armenian"/>
          <w:sz w:val="20"/>
        </w:rPr>
        <w:t>գ</w:t>
      </w:r>
      <w:r>
        <w:rPr>
          <w:rFonts w:ascii="GHEA Grapalat" w:hAnsi="GHEA Grapalat" w:cs="Sylfaen"/>
          <w:sz w:val="20"/>
        </w:rPr>
        <w:t>ամանքից</w:t>
      </w:r>
      <w:r>
        <w:rPr>
          <w:rFonts w:ascii="GHEA Grapalat" w:hAnsi="GHEA Grapalat" w:cs="Times Armenian"/>
          <w:sz w:val="20"/>
          <w:lang w:val="af-ZA"/>
        </w:rPr>
        <w:t>։</w:t>
      </w:r>
    </w:p>
    <w:p w:rsidR="006E5207" w:rsidRDefault="006E5207" w:rsidP="006E5207">
      <w:pPr>
        <w:ind w:firstLine="567"/>
        <w:jc w:val="both"/>
        <w:rPr>
          <w:rFonts w:ascii="GHEA Grapalat" w:hAnsi="GHEA Grapalat" w:cs="Times Armenian"/>
          <w:sz w:val="20"/>
          <w:lang w:val="af-ZA"/>
        </w:rPr>
      </w:pPr>
      <w:r>
        <w:rPr>
          <w:rFonts w:ascii="GHEA Grapalat" w:hAnsi="GHEA Grapalat" w:cs="Sylfaen"/>
          <w:sz w:val="20"/>
        </w:rPr>
        <w:t>Սույն</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կապված</w:t>
      </w:r>
      <w:r>
        <w:rPr>
          <w:rFonts w:ascii="GHEA Grapalat" w:hAnsi="GHEA Grapalat" w:cs="Times Armenian"/>
          <w:sz w:val="20"/>
          <w:lang w:val="af-ZA"/>
        </w:rPr>
        <w:t xml:space="preserve"> </w:t>
      </w:r>
      <w:r>
        <w:rPr>
          <w:rFonts w:ascii="GHEA Grapalat" w:hAnsi="GHEA Grapalat" w:cs="Sylfaen"/>
          <w:sz w:val="20"/>
        </w:rPr>
        <w:t>հարաբերությունների</w:t>
      </w:r>
      <w:r>
        <w:rPr>
          <w:rFonts w:ascii="GHEA Grapalat" w:hAnsi="GHEA Grapalat" w:cs="Times Armenian"/>
          <w:sz w:val="20"/>
          <w:lang w:val="af-ZA"/>
        </w:rPr>
        <w:t xml:space="preserve"> </w:t>
      </w:r>
      <w:r>
        <w:rPr>
          <w:rFonts w:ascii="GHEA Grapalat" w:hAnsi="GHEA Grapalat" w:cs="Sylfaen"/>
          <w:sz w:val="20"/>
        </w:rPr>
        <w:t>նկատմամբ</w:t>
      </w:r>
      <w:r>
        <w:rPr>
          <w:rFonts w:ascii="GHEA Grapalat" w:hAnsi="GHEA Grapalat" w:cs="Times Armenian"/>
          <w:sz w:val="20"/>
          <w:lang w:val="af-ZA"/>
        </w:rPr>
        <w:t xml:space="preserve"> </w:t>
      </w:r>
      <w:r>
        <w:rPr>
          <w:rFonts w:ascii="GHEA Grapalat" w:hAnsi="GHEA Grapalat" w:cs="Sylfaen"/>
          <w:sz w:val="20"/>
        </w:rPr>
        <w:t>կիրառվում</w:t>
      </w:r>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r>
        <w:rPr>
          <w:rFonts w:ascii="GHEA Grapalat" w:hAnsi="GHEA Grapalat" w:cs="Sylfaen"/>
          <w:sz w:val="20"/>
        </w:rPr>
        <w:t>Հայաստանի</w:t>
      </w:r>
      <w:r>
        <w:rPr>
          <w:rFonts w:ascii="GHEA Grapalat" w:hAnsi="GHEA Grapalat" w:cs="Times Armenian"/>
          <w:sz w:val="20"/>
          <w:lang w:val="af-ZA"/>
        </w:rPr>
        <w:t xml:space="preserve"> </w:t>
      </w:r>
      <w:r>
        <w:rPr>
          <w:rFonts w:ascii="GHEA Grapalat" w:hAnsi="GHEA Grapalat" w:cs="Sylfaen"/>
          <w:sz w:val="20"/>
        </w:rPr>
        <w:t>Հանրապետության</w:t>
      </w:r>
      <w:r>
        <w:rPr>
          <w:rFonts w:ascii="GHEA Grapalat" w:hAnsi="GHEA Grapalat" w:cs="Times Armenian"/>
          <w:sz w:val="20"/>
          <w:lang w:val="af-ZA"/>
        </w:rPr>
        <w:t xml:space="preserve"> </w:t>
      </w:r>
      <w:r>
        <w:rPr>
          <w:rFonts w:ascii="GHEA Grapalat" w:hAnsi="GHEA Grapalat" w:cs="Sylfaen"/>
          <w:sz w:val="20"/>
        </w:rPr>
        <w:t>իրավունքը</w:t>
      </w:r>
      <w:r>
        <w:rPr>
          <w:rFonts w:ascii="GHEA Grapalat" w:hAnsi="GHEA Grapalat" w:cs="Times Armenian"/>
          <w:sz w:val="20"/>
          <w:lang w:val="af-ZA"/>
        </w:rPr>
        <w:t xml:space="preserve">։ </w:t>
      </w:r>
      <w:r>
        <w:rPr>
          <w:rFonts w:ascii="GHEA Grapalat" w:hAnsi="GHEA Grapalat" w:cs="Sylfaen"/>
          <w:sz w:val="20"/>
        </w:rPr>
        <w:t>Սույն</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կապված</w:t>
      </w:r>
      <w:r>
        <w:rPr>
          <w:rFonts w:ascii="GHEA Grapalat" w:hAnsi="GHEA Grapalat" w:cs="Times Armenian"/>
          <w:sz w:val="20"/>
          <w:lang w:val="af-ZA"/>
        </w:rPr>
        <w:t xml:space="preserve"> </w:t>
      </w:r>
      <w:r>
        <w:rPr>
          <w:rFonts w:ascii="GHEA Grapalat" w:hAnsi="GHEA Grapalat" w:cs="Sylfaen"/>
          <w:sz w:val="20"/>
        </w:rPr>
        <w:t>վեճերը</w:t>
      </w:r>
      <w:r>
        <w:rPr>
          <w:rFonts w:ascii="GHEA Grapalat" w:hAnsi="GHEA Grapalat" w:cs="Times Armenian"/>
          <w:sz w:val="20"/>
          <w:lang w:val="af-ZA"/>
        </w:rPr>
        <w:t xml:space="preserve"> </w:t>
      </w:r>
      <w:r>
        <w:rPr>
          <w:rFonts w:ascii="GHEA Grapalat" w:hAnsi="GHEA Grapalat" w:cs="Sylfaen"/>
          <w:sz w:val="20"/>
        </w:rPr>
        <w:t>ենթակա</w:t>
      </w:r>
      <w:r>
        <w:rPr>
          <w:rFonts w:ascii="GHEA Grapalat" w:hAnsi="GHEA Grapalat" w:cs="Times Armenian"/>
          <w:sz w:val="20"/>
          <w:lang w:val="af-ZA"/>
        </w:rPr>
        <w:t xml:space="preserve"> </w:t>
      </w:r>
      <w:r>
        <w:rPr>
          <w:rFonts w:ascii="GHEA Grapalat" w:hAnsi="GHEA Grapalat" w:cs="Sylfaen"/>
          <w:sz w:val="20"/>
        </w:rPr>
        <w:t>են</w:t>
      </w:r>
      <w:r>
        <w:rPr>
          <w:rFonts w:ascii="GHEA Grapalat" w:hAnsi="GHEA Grapalat" w:cs="Times Armenian"/>
          <w:sz w:val="20"/>
          <w:lang w:val="af-ZA"/>
        </w:rPr>
        <w:t xml:space="preserve"> </w:t>
      </w:r>
      <w:r>
        <w:rPr>
          <w:rFonts w:ascii="GHEA Grapalat" w:hAnsi="GHEA Grapalat" w:cs="Sylfaen"/>
          <w:sz w:val="20"/>
        </w:rPr>
        <w:t>քննության</w:t>
      </w:r>
      <w:r>
        <w:rPr>
          <w:rFonts w:ascii="GHEA Grapalat" w:hAnsi="GHEA Grapalat" w:cs="Times Armenian"/>
          <w:sz w:val="20"/>
          <w:lang w:val="af-ZA"/>
        </w:rPr>
        <w:t xml:space="preserve"> </w:t>
      </w:r>
      <w:r>
        <w:rPr>
          <w:rFonts w:ascii="GHEA Grapalat" w:hAnsi="GHEA Grapalat" w:cs="Sylfaen"/>
          <w:sz w:val="20"/>
        </w:rPr>
        <w:t>Հայաստանի</w:t>
      </w:r>
      <w:r>
        <w:rPr>
          <w:rFonts w:ascii="GHEA Grapalat" w:hAnsi="GHEA Grapalat" w:cs="Times Armenian"/>
          <w:sz w:val="20"/>
          <w:lang w:val="af-ZA"/>
        </w:rPr>
        <w:t xml:space="preserve"> </w:t>
      </w:r>
      <w:r>
        <w:rPr>
          <w:rFonts w:ascii="GHEA Grapalat" w:hAnsi="GHEA Grapalat" w:cs="Sylfaen"/>
          <w:sz w:val="20"/>
        </w:rPr>
        <w:t>Հանրապետության</w:t>
      </w:r>
      <w:r>
        <w:rPr>
          <w:rFonts w:ascii="GHEA Grapalat" w:hAnsi="GHEA Grapalat" w:cs="Times Armenian"/>
          <w:sz w:val="20"/>
          <w:lang w:val="af-ZA"/>
        </w:rPr>
        <w:t xml:space="preserve"> </w:t>
      </w:r>
      <w:r>
        <w:rPr>
          <w:rFonts w:ascii="GHEA Grapalat" w:hAnsi="GHEA Grapalat" w:cs="Sylfaen"/>
          <w:sz w:val="20"/>
        </w:rPr>
        <w:t>դատարաններում</w:t>
      </w:r>
      <w:r>
        <w:rPr>
          <w:rFonts w:ascii="GHEA Grapalat" w:hAnsi="GHEA Grapalat" w:cs="Times Armenian"/>
          <w:sz w:val="20"/>
          <w:lang w:val="af-ZA"/>
        </w:rPr>
        <w:t xml:space="preserve">։ </w:t>
      </w:r>
    </w:p>
    <w:p w:rsidR="006E5207" w:rsidRPr="00D45C73" w:rsidRDefault="006E5207" w:rsidP="006E5207">
      <w:pPr>
        <w:pStyle w:val="23"/>
        <w:spacing w:line="240" w:lineRule="auto"/>
        <w:ind w:firstLine="567"/>
        <w:rPr>
          <w:rFonts w:ascii="GHEA Grapalat" w:hAnsi="GHEA Grapalat"/>
        </w:rPr>
      </w:pPr>
      <w:r>
        <w:rPr>
          <w:rFonts w:ascii="GHEA Grapalat" w:hAnsi="GHEA Grapalat"/>
        </w:rPr>
        <w:t xml:space="preserve">Գնահատող հանձնաժողովի քարտուղարի էլեկտրոնային փոստի հասցեն է` </w:t>
      </w:r>
      <w:r w:rsidRPr="00D45C73">
        <w:rPr>
          <w:rFonts w:ascii="GHEA Grapalat" w:hAnsi="GHEA Grapalat"/>
          <w:sz w:val="24"/>
          <w:szCs w:val="24"/>
        </w:rPr>
        <w:t>«</w:t>
      </w:r>
      <w:r w:rsidRPr="00D45C73">
        <w:rPr>
          <w:rFonts w:ascii="GHEA Grapalat" w:hAnsi="GHEA Grapalat"/>
          <w:vertAlign w:val="subscript"/>
        </w:rPr>
        <w:t xml:space="preserve"> </w:t>
      </w:r>
      <w:r w:rsidR="00471F1E">
        <w:rPr>
          <w:rFonts w:ascii="GHEA Grapalat" w:hAnsi="GHEA Grapalat"/>
        </w:rPr>
        <w:t>narinestenyan12@gmail.com</w:t>
      </w:r>
      <w:r w:rsidR="00D45C73" w:rsidRPr="00D45C73">
        <w:rPr>
          <w:rFonts w:ascii="GHEA Grapalat" w:hAnsi="GHEA Grapalat"/>
          <w:sz w:val="24"/>
          <w:szCs w:val="24"/>
        </w:rPr>
        <w:t xml:space="preserve"> </w:t>
      </w:r>
      <w:r w:rsidRPr="00D45C73">
        <w:rPr>
          <w:rFonts w:ascii="GHEA Grapalat" w:hAnsi="GHEA Grapalat"/>
          <w:sz w:val="24"/>
          <w:szCs w:val="24"/>
        </w:rPr>
        <w:t>»</w:t>
      </w:r>
    </w:p>
    <w:p w:rsidR="006E5207" w:rsidRDefault="006E5207" w:rsidP="006E5207">
      <w:pPr>
        <w:jc w:val="center"/>
        <w:rPr>
          <w:rFonts w:ascii="GHEA Grapalat" w:hAnsi="GHEA Grapalat"/>
          <w:szCs w:val="22"/>
          <w:lang w:val="af-ZA"/>
        </w:rPr>
      </w:pPr>
      <w:r>
        <w:rPr>
          <w:rFonts w:ascii="GHEA Grapalat" w:hAnsi="GHEA Grapalat"/>
          <w:sz w:val="16"/>
          <w:szCs w:val="16"/>
          <w:lang w:val="af-ZA"/>
        </w:rPr>
        <w:br w:type="page"/>
      </w:r>
      <w:proofErr w:type="gramStart"/>
      <w:r>
        <w:rPr>
          <w:rFonts w:ascii="GHEA Grapalat" w:hAnsi="GHEA Grapalat" w:cs="Sylfaen"/>
          <w:szCs w:val="22"/>
        </w:rPr>
        <w:lastRenderedPageBreak/>
        <w:t>ՄԱՍ</w:t>
      </w:r>
      <w:r>
        <w:rPr>
          <w:rFonts w:ascii="GHEA Grapalat" w:hAnsi="GHEA Grapalat" w:cs="Times Armenian"/>
          <w:szCs w:val="22"/>
          <w:lang w:val="af-ZA"/>
        </w:rPr>
        <w:t xml:space="preserve">  I</w:t>
      </w:r>
      <w:proofErr w:type="gramEnd"/>
    </w:p>
    <w:p w:rsidR="006E5207" w:rsidRDefault="006E5207" w:rsidP="006E5207">
      <w:pPr>
        <w:pStyle w:val="3"/>
        <w:spacing w:line="240" w:lineRule="auto"/>
        <w:ind w:firstLine="567"/>
        <w:rPr>
          <w:rFonts w:ascii="GHEA Grapalat" w:hAnsi="GHEA Grapalat"/>
          <w:sz w:val="24"/>
          <w:szCs w:val="22"/>
          <w:lang w:val="af-ZA"/>
        </w:rPr>
      </w:pPr>
    </w:p>
    <w:p w:rsidR="006E5207" w:rsidRDefault="006E5207" w:rsidP="006E5207">
      <w:pPr>
        <w:numPr>
          <w:ilvl w:val="0"/>
          <w:numId w:val="3"/>
        </w:numPr>
        <w:jc w:val="center"/>
        <w:rPr>
          <w:rFonts w:ascii="GHEA Grapalat" w:hAnsi="GHEA Grapalat" w:cs="Sylfaen"/>
          <w:b/>
          <w:sz w:val="20"/>
        </w:rPr>
      </w:pPr>
      <w:r>
        <w:rPr>
          <w:rFonts w:ascii="GHEA Grapalat" w:hAnsi="GHEA Grapalat" w:cs="Sylfaen"/>
          <w:b/>
          <w:sz w:val="20"/>
        </w:rPr>
        <w:t>ԳՆՄԱՆ  ԱՌԱՐԿԱՅԻ  ԲՆՈՒԹԱԳԻՐԸ</w:t>
      </w:r>
    </w:p>
    <w:p w:rsidR="006E5207" w:rsidRDefault="006E5207" w:rsidP="006E5207">
      <w:pPr>
        <w:ind w:left="360"/>
        <w:jc w:val="center"/>
        <w:rPr>
          <w:rFonts w:ascii="GHEA Grapalat" w:hAnsi="GHEA Grapalat" w:cs="Sylfaen"/>
          <w:b/>
          <w:sz w:val="20"/>
        </w:rPr>
      </w:pPr>
    </w:p>
    <w:p w:rsidR="006E5207" w:rsidRDefault="006E5207" w:rsidP="006E5207">
      <w:pPr>
        <w:pStyle w:val="3"/>
        <w:spacing w:line="240" w:lineRule="auto"/>
        <w:ind w:firstLine="567"/>
        <w:jc w:val="both"/>
        <w:rPr>
          <w:rFonts w:ascii="GHEA Grapalat" w:hAnsi="GHEA Grapalat"/>
          <w:i w:val="0"/>
          <w:lang w:val="af-ZA"/>
        </w:rPr>
      </w:pPr>
      <w:r w:rsidRPr="00D45C73">
        <w:rPr>
          <w:rFonts w:ascii="GHEA Grapalat" w:hAnsi="GHEA Grapalat" w:cs="Sylfaen"/>
          <w:i w:val="0"/>
        </w:rPr>
        <w:t>1.1 Գնման</w:t>
      </w:r>
      <w:r w:rsidRPr="00D45C73">
        <w:rPr>
          <w:rFonts w:ascii="GHEA Grapalat" w:hAnsi="GHEA Grapalat" w:cs="Sylfaen"/>
          <w:i w:val="0"/>
          <w:lang w:val="af-ZA"/>
        </w:rPr>
        <w:t xml:space="preserve"> </w:t>
      </w:r>
      <w:r w:rsidRPr="00D45C73">
        <w:rPr>
          <w:rFonts w:ascii="GHEA Grapalat" w:hAnsi="GHEA Grapalat" w:cs="Sylfaen"/>
          <w:i w:val="0"/>
        </w:rPr>
        <w:t>առարկա</w:t>
      </w:r>
      <w:r w:rsidRPr="00D45C73">
        <w:rPr>
          <w:rFonts w:ascii="GHEA Grapalat" w:hAnsi="GHEA Grapalat" w:cs="Sylfaen"/>
          <w:i w:val="0"/>
          <w:lang w:val="af-ZA"/>
        </w:rPr>
        <w:t xml:space="preserve"> </w:t>
      </w:r>
      <w:r w:rsidRPr="00D45C73">
        <w:rPr>
          <w:rFonts w:ascii="GHEA Grapalat" w:hAnsi="GHEA Grapalat" w:cs="Sylfaen"/>
          <w:i w:val="0"/>
        </w:rPr>
        <w:t>է</w:t>
      </w:r>
      <w:r w:rsidRPr="00D45C73">
        <w:rPr>
          <w:rFonts w:ascii="GHEA Grapalat" w:hAnsi="GHEA Grapalat" w:cs="Sylfaen"/>
          <w:i w:val="0"/>
          <w:lang w:val="af-ZA"/>
        </w:rPr>
        <w:t xml:space="preserve"> </w:t>
      </w:r>
      <w:proofErr w:type="gramStart"/>
      <w:r w:rsidRPr="00D45C73">
        <w:rPr>
          <w:rFonts w:ascii="GHEA Grapalat" w:hAnsi="GHEA Grapalat" w:cs="Sylfaen"/>
          <w:i w:val="0"/>
        </w:rPr>
        <w:t>հանդիսանում</w:t>
      </w:r>
      <w:r w:rsidRPr="00D45C73">
        <w:rPr>
          <w:rFonts w:ascii="GHEA Grapalat" w:hAnsi="GHEA Grapalat" w:cs="Sylfaen"/>
          <w:i w:val="0"/>
          <w:lang w:val="af-ZA"/>
        </w:rPr>
        <w:t xml:space="preserve">  </w:t>
      </w:r>
      <w:r w:rsidR="00D45C73" w:rsidRPr="00D45C73">
        <w:rPr>
          <w:rFonts w:ascii="GHEA Grapalat" w:hAnsi="GHEA Grapalat" w:cs="Sylfaen"/>
          <w:i w:val="0"/>
          <w:lang w:val="ru-RU"/>
        </w:rPr>
        <w:t>ՀՀ</w:t>
      </w:r>
      <w:proofErr w:type="gramEnd"/>
      <w:r w:rsidR="00D45C73" w:rsidRPr="00D45C73">
        <w:rPr>
          <w:rFonts w:ascii="GHEA Grapalat" w:hAnsi="GHEA Grapalat" w:cs="Sylfaen"/>
          <w:i w:val="0"/>
          <w:lang w:val="af-ZA"/>
        </w:rPr>
        <w:t xml:space="preserve"> </w:t>
      </w:r>
      <w:r w:rsidR="00D45C73" w:rsidRPr="00D45C73">
        <w:rPr>
          <w:rFonts w:ascii="GHEA Grapalat" w:hAnsi="GHEA Grapalat" w:cs="Sylfaen"/>
          <w:i w:val="0"/>
          <w:lang w:val="ru-RU"/>
        </w:rPr>
        <w:t>Արարատի</w:t>
      </w:r>
      <w:r w:rsidR="00D45C73" w:rsidRPr="00D45C73">
        <w:rPr>
          <w:rFonts w:ascii="GHEA Grapalat" w:hAnsi="GHEA Grapalat" w:cs="Sylfaen"/>
          <w:i w:val="0"/>
          <w:lang w:val="af-ZA"/>
        </w:rPr>
        <w:t xml:space="preserve"> </w:t>
      </w:r>
      <w:r w:rsidR="00D45C73" w:rsidRPr="00D45C73">
        <w:rPr>
          <w:rFonts w:ascii="GHEA Grapalat" w:hAnsi="GHEA Grapalat" w:cs="Sylfaen"/>
          <w:i w:val="0"/>
          <w:lang w:val="ru-RU"/>
        </w:rPr>
        <w:t>մարզ</w:t>
      </w:r>
      <w:r w:rsidR="00D45C73" w:rsidRPr="00D45C73">
        <w:rPr>
          <w:rFonts w:ascii="GHEA Grapalat" w:hAnsi="GHEA Grapalat" w:cs="Sylfaen"/>
          <w:i w:val="0"/>
          <w:lang w:val="af-ZA"/>
        </w:rPr>
        <w:t xml:space="preserve"> </w:t>
      </w:r>
      <w:r w:rsidR="002863C3">
        <w:rPr>
          <w:rFonts w:ascii="GHEA Grapalat" w:hAnsi="GHEA Grapalat" w:cs="Sylfaen"/>
          <w:i w:val="0"/>
          <w:lang w:val="ru-RU"/>
        </w:rPr>
        <w:t>Դիմիտրով</w:t>
      </w:r>
      <w:r w:rsidR="00D45C73" w:rsidRPr="00D45C73">
        <w:rPr>
          <w:rFonts w:ascii="GHEA Grapalat" w:hAnsi="GHEA Grapalat" w:cs="Sylfaen"/>
          <w:i w:val="0"/>
          <w:lang w:val="ru-RU"/>
        </w:rPr>
        <w:t>ի</w:t>
      </w:r>
      <w:r w:rsidR="00D45C73" w:rsidRPr="00D45C73">
        <w:rPr>
          <w:rFonts w:ascii="GHEA Grapalat" w:hAnsi="GHEA Grapalat" w:cs="Sylfaen"/>
          <w:i w:val="0"/>
          <w:lang w:val="af-ZA"/>
        </w:rPr>
        <w:t xml:space="preserve"> </w:t>
      </w:r>
      <w:r w:rsidR="00D45C73" w:rsidRPr="00D45C73">
        <w:rPr>
          <w:rFonts w:ascii="GHEA Grapalat" w:hAnsi="GHEA Grapalat" w:cs="Sylfaen"/>
          <w:i w:val="0"/>
          <w:lang w:val="ru-RU"/>
        </w:rPr>
        <w:t>միջնակարգ</w:t>
      </w:r>
      <w:r w:rsidR="00D45C73" w:rsidRPr="00D45C73">
        <w:rPr>
          <w:rFonts w:ascii="GHEA Grapalat" w:hAnsi="GHEA Grapalat" w:cs="Sylfaen"/>
          <w:i w:val="0"/>
          <w:lang w:val="af-ZA"/>
        </w:rPr>
        <w:t xml:space="preserve"> </w:t>
      </w:r>
      <w:r w:rsidR="00D45C73" w:rsidRPr="00D45C73">
        <w:rPr>
          <w:rFonts w:ascii="GHEA Grapalat" w:hAnsi="GHEA Grapalat" w:cs="Sylfaen"/>
          <w:i w:val="0"/>
          <w:lang w:val="ru-RU"/>
        </w:rPr>
        <w:t>դպրոց</w:t>
      </w:r>
      <w:r w:rsidR="00D45C73" w:rsidRPr="00D45C73">
        <w:rPr>
          <w:rFonts w:ascii="GHEA Grapalat" w:hAnsi="GHEA Grapalat" w:cs="Sylfaen"/>
          <w:i w:val="0"/>
          <w:lang w:val="af-ZA"/>
        </w:rPr>
        <w:t xml:space="preserve"> </w:t>
      </w:r>
      <w:r w:rsidR="00D45C73" w:rsidRPr="00D45C73">
        <w:rPr>
          <w:rFonts w:ascii="GHEA Grapalat" w:hAnsi="GHEA Grapalat" w:cs="Sylfaen"/>
          <w:i w:val="0"/>
          <w:lang w:val="ru-RU"/>
        </w:rPr>
        <w:t>ՊՈԱԿ</w:t>
      </w:r>
      <w:r w:rsidR="00D45C73" w:rsidRPr="00D45C73">
        <w:rPr>
          <w:rFonts w:ascii="GHEA Grapalat" w:hAnsi="GHEA Grapalat" w:cs="Sylfaen"/>
          <w:i w:val="0"/>
          <w:lang w:val="en-US"/>
        </w:rPr>
        <w:t>-</w:t>
      </w:r>
      <w:r w:rsidR="00D45C73" w:rsidRPr="00D45C73">
        <w:rPr>
          <w:rFonts w:ascii="GHEA Grapalat" w:hAnsi="GHEA Grapalat" w:cs="Sylfaen"/>
          <w:i w:val="0"/>
          <w:lang w:val="ru-RU"/>
        </w:rPr>
        <w:t>ի</w:t>
      </w:r>
      <w:r w:rsidR="00D45C73" w:rsidRPr="00D45C73">
        <w:rPr>
          <w:rFonts w:ascii="GHEA Grapalat" w:hAnsi="GHEA Grapalat" w:cs="Sylfaen"/>
          <w:i w:val="0"/>
          <w:lang w:val="en-US"/>
        </w:rPr>
        <w:t xml:space="preserve"> </w:t>
      </w:r>
      <w:r w:rsidR="00D45C73" w:rsidRPr="00D45C73">
        <w:rPr>
          <w:rFonts w:ascii="GHEA Grapalat" w:hAnsi="GHEA Grapalat" w:cs="Sylfaen"/>
          <w:i w:val="0"/>
        </w:rPr>
        <w:t xml:space="preserve"> </w:t>
      </w:r>
      <w:r w:rsidRPr="00D45C73">
        <w:rPr>
          <w:rFonts w:ascii="GHEA Grapalat" w:hAnsi="GHEA Grapalat" w:cs="Sylfaen"/>
          <w:i w:val="0"/>
        </w:rPr>
        <w:t>կարիքների</w:t>
      </w:r>
      <w:r w:rsidRPr="00D45C73">
        <w:rPr>
          <w:rFonts w:ascii="GHEA Grapalat" w:hAnsi="GHEA Grapalat" w:cs="Times Armenian"/>
          <w:i w:val="0"/>
          <w:lang w:val="af-ZA"/>
        </w:rPr>
        <w:t xml:space="preserve"> </w:t>
      </w:r>
      <w:r w:rsidRPr="00D45C73">
        <w:rPr>
          <w:rFonts w:ascii="GHEA Grapalat" w:hAnsi="GHEA Grapalat" w:cs="Sylfaen"/>
          <w:i w:val="0"/>
        </w:rPr>
        <w:t>համար</w:t>
      </w:r>
      <w:r w:rsidRPr="00D45C73">
        <w:rPr>
          <w:rFonts w:ascii="GHEA Grapalat" w:hAnsi="GHEA Grapalat" w:cs="Times Armenian"/>
          <w:i w:val="0"/>
          <w:lang w:val="af-ZA"/>
        </w:rPr>
        <w:t xml:space="preserve">` </w:t>
      </w:r>
      <w:r w:rsidRPr="00D45C73">
        <w:rPr>
          <w:rFonts w:ascii="GHEA Grapalat" w:hAnsi="GHEA Grapalat"/>
          <w:i w:val="0"/>
          <w:lang w:val="af-ZA"/>
        </w:rPr>
        <w:t>«</w:t>
      </w:r>
      <w:r w:rsidR="00D45C73" w:rsidRPr="00D45C73">
        <w:rPr>
          <w:rFonts w:ascii="GHEA Grapalat" w:hAnsi="GHEA Grapalat" w:cs="Sylfaen"/>
          <w:i w:val="0"/>
          <w:lang w:val="ru-RU"/>
        </w:rPr>
        <w:t>սննդամթերք</w:t>
      </w:r>
      <w:r w:rsidRPr="00D45C73">
        <w:rPr>
          <w:rFonts w:ascii="GHEA Grapalat" w:hAnsi="GHEA Grapalat"/>
          <w:i w:val="0"/>
          <w:lang w:val="af-ZA"/>
        </w:rPr>
        <w:t xml:space="preserve">» </w:t>
      </w:r>
      <w:r w:rsidR="00D45C73" w:rsidRPr="00D45C73">
        <w:rPr>
          <w:rFonts w:ascii="GHEA Grapalat" w:hAnsi="GHEA Grapalat"/>
          <w:i w:val="0"/>
          <w:lang w:val="en-US"/>
        </w:rPr>
        <w:t>-</w:t>
      </w:r>
      <w:r w:rsidR="00D45C73" w:rsidRPr="00D45C73">
        <w:rPr>
          <w:rFonts w:ascii="GHEA Grapalat" w:hAnsi="GHEA Grapalat"/>
          <w:i w:val="0"/>
          <w:lang w:val="ru-RU"/>
        </w:rPr>
        <w:t>ի</w:t>
      </w:r>
      <w:r w:rsidR="00D45C73" w:rsidRPr="00D45C73">
        <w:rPr>
          <w:rFonts w:ascii="GHEA Grapalat" w:hAnsi="GHEA Grapalat"/>
          <w:i w:val="0"/>
          <w:lang w:val="en-US"/>
        </w:rPr>
        <w:t xml:space="preserve"> </w:t>
      </w:r>
      <w:r w:rsidRPr="00D45C73">
        <w:rPr>
          <w:rFonts w:ascii="GHEA Grapalat" w:hAnsi="GHEA Grapalat"/>
          <w:i w:val="0"/>
        </w:rPr>
        <w:t>ձեռքբերումը (այսուհետ` նաև ապրանք)</w:t>
      </w:r>
      <w:r w:rsidRPr="00D45C73">
        <w:rPr>
          <w:rFonts w:ascii="GHEA Grapalat" w:hAnsi="GHEA Grapalat"/>
          <w:i w:val="0"/>
          <w:lang w:val="af-ZA"/>
        </w:rPr>
        <w:t xml:space="preserve">, </w:t>
      </w:r>
      <w:r w:rsidRPr="00D45C73">
        <w:rPr>
          <w:rFonts w:ascii="GHEA Grapalat" w:hAnsi="GHEA Grapalat"/>
          <w:i w:val="0"/>
        </w:rPr>
        <w:t>որոնք</w:t>
      </w:r>
      <w:r w:rsidRPr="00D45C73">
        <w:rPr>
          <w:rFonts w:ascii="GHEA Grapalat" w:hAnsi="GHEA Grapalat"/>
          <w:i w:val="0"/>
          <w:lang w:val="af-ZA"/>
        </w:rPr>
        <w:t xml:space="preserve"> </w:t>
      </w:r>
      <w:r w:rsidRPr="00D45C73">
        <w:rPr>
          <w:rFonts w:ascii="GHEA Grapalat" w:hAnsi="GHEA Grapalat"/>
          <w:i w:val="0"/>
        </w:rPr>
        <w:t>խմբավորված</w:t>
      </w:r>
      <w:r w:rsidRPr="00D45C73">
        <w:rPr>
          <w:rFonts w:ascii="GHEA Grapalat" w:hAnsi="GHEA Grapalat"/>
          <w:i w:val="0"/>
          <w:lang w:val="af-ZA"/>
        </w:rPr>
        <w:t xml:space="preserve">  </w:t>
      </w:r>
      <w:r w:rsidRPr="00D45C73">
        <w:rPr>
          <w:rFonts w:ascii="GHEA Grapalat" w:hAnsi="GHEA Grapalat"/>
          <w:i w:val="0"/>
        </w:rPr>
        <w:t>են</w:t>
      </w:r>
      <w:r w:rsidRPr="00D45C73">
        <w:rPr>
          <w:rFonts w:ascii="GHEA Grapalat" w:hAnsi="GHEA Grapalat"/>
          <w:i w:val="0"/>
          <w:lang w:val="af-ZA"/>
        </w:rPr>
        <w:t xml:space="preserve"> «</w:t>
      </w:r>
      <w:r w:rsidR="00D45C73" w:rsidRPr="00D45C73">
        <w:rPr>
          <w:rFonts w:ascii="GHEA Grapalat" w:hAnsi="GHEA Grapalat"/>
          <w:i w:val="0"/>
          <w:lang w:val="en-US"/>
        </w:rPr>
        <w:t xml:space="preserve"> 1</w:t>
      </w:r>
      <w:r w:rsidR="00E257F1">
        <w:rPr>
          <w:rFonts w:asciiTheme="minorHAnsi" w:hAnsiTheme="minorHAnsi"/>
          <w:i w:val="0"/>
          <w:lang w:val="hy-AM"/>
        </w:rPr>
        <w:t>0</w:t>
      </w:r>
      <w:r w:rsidRPr="00D45C73">
        <w:rPr>
          <w:rFonts w:ascii="GHEA Grapalat" w:hAnsi="GHEA Grapalat"/>
          <w:i w:val="0"/>
          <w:lang w:val="af-ZA"/>
        </w:rPr>
        <w:t xml:space="preserve">» </w:t>
      </w:r>
      <w:r w:rsidRPr="00D45C73">
        <w:rPr>
          <w:rFonts w:ascii="GHEA Grapalat" w:hAnsi="GHEA Grapalat" w:cs="Sylfaen"/>
          <w:i w:val="0"/>
        </w:rPr>
        <w:t>չափաբաժիներում</w:t>
      </w:r>
      <w:r>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
        <w:gridCol w:w="8820"/>
      </w:tblGrid>
      <w:tr w:rsidR="006E5207" w:rsidTr="006E5207">
        <w:tc>
          <w:tcPr>
            <w:tcW w:w="153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23"/>
              <w:spacing w:line="240" w:lineRule="auto"/>
              <w:ind w:firstLine="0"/>
              <w:jc w:val="center"/>
              <w:rPr>
                <w:rFonts w:ascii="GHEA Grapalat" w:hAnsi="GHEA Grapalat"/>
                <w:b/>
                <w:bCs/>
                <w:i/>
                <w:iCs/>
                <w:sz w:val="14"/>
                <w:szCs w:val="14"/>
              </w:rPr>
            </w:pPr>
            <w:r>
              <w:rPr>
                <w:rFonts w:ascii="GHEA Grapalat" w:hAnsi="GHEA Grapalat"/>
                <w:b/>
                <w:bCs/>
                <w:i/>
                <w:iCs/>
                <w:sz w:val="14"/>
                <w:szCs w:val="14"/>
              </w:rPr>
              <w:t>Չափաբաժինների համարները</w:t>
            </w:r>
          </w:p>
        </w:tc>
        <w:tc>
          <w:tcPr>
            <w:tcW w:w="882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23"/>
              <w:spacing w:line="240" w:lineRule="auto"/>
              <w:ind w:firstLine="0"/>
              <w:jc w:val="center"/>
              <w:rPr>
                <w:rFonts w:ascii="GHEA Grapalat" w:hAnsi="GHEA Grapalat"/>
                <w:b/>
                <w:bCs/>
                <w:i/>
                <w:iCs/>
              </w:rPr>
            </w:pPr>
            <w:r>
              <w:rPr>
                <w:rFonts w:ascii="GHEA Grapalat" w:hAnsi="GHEA Grapalat"/>
                <w:b/>
                <w:bCs/>
                <w:i/>
                <w:iCs/>
              </w:rPr>
              <w:t>Չափաբաժնի անվանումը</w:t>
            </w:r>
          </w:p>
        </w:tc>
      </w:tr>
      <w:tr w:rsidR="00D45C73" w:rsidRPr="00521ECD" w:rsidTr="007E034A">
        <w:tc>
          <w:tcPr>
            <w:tcW w:w="1530" w:type="dxa"/>
            <w:tcBorders>
              <w:top w:val="single" w:sz="4" w:space="0" w:color="auto"/>
              <w:left w:val="single" w:sz="4" w:space="0" w:color="auto"/>
              <w:bottom w:val="single" w:sz="4" w:space="0" w:color="auto"/>
              <w:right w:val="single" w:sz="4" w:space="0" w:color="auto"/>
            </w:tcBorders>
            <w:vAlign w:val="center"/>
          </w:tcPr>
          <w:p w:rsidR="00D45C73" w:rsidRDefault="00D45C73" w:rsidP="007E034A">
            <w:pPr>
              <w:pStyle w:val="23"/>
              <w:numPr>
                <w:ilvl w:val="0"/>
                <w:numId w:val="50"/>
              </w:numPr>
              <w:spacing w:line="240" w:lineRule="auto"/>
              <w:jc w:val="center"/>
              <w:rPr>
                <w:rFonts w:ascii="GHEA Grapalat" w:hAnsi="GHEA Grapalat"/>
                <w:sz w:val="16"/>
              </w:rPr>
            </w:pPr>
          </w:p>
        </w:tc>
        <w:tc>
          <w:tcPr>
            <w:tcW w:w="8820" w:type="dxa"/>
            <w:tcBorders>
              <w:top w:val="single" w:sz="4" w:space="0" w:color="auto"/>
              <w:left w:val="single" w:sz="4" w:space="0" w:color="auto"/>
              <w:bottom w:val="single" w:sz="4" w:space="0" w:color="auto"/>
              <w:right w:val="single" w:sz="4" w:space="0" w:color="auto"/>
            </w:tcBorders>
            <w:vAlign w:val="bottom"/>
            <w:hideMark/>
          </w:tcPr>
          <w:p w:rsidR="00D45C73" w:rsidRPr="00F228B0" w:rsidRDefault="007E034A" w:rsidP="0069073C">
            <w:pPr>
              <w:rPr>
                <w:rFonts w:asciiTheme="minorHAnsi" w:hAnsiTheme="minorHAnsi" w:cs="Calibri"/>
                <w:i/>
                <w:sz w:val="18"/>
                <w:szCs w:val="18"/>
                <w:lang w:val="hy-AM"/>
              </w:rPr>
            </w:pPr>
            <w:r w:rsidRPr="00F228B0">
              <w:rPr>
                <w:rFonts w:asciiTheme="minorHAnsi" w:hAnsiTheme="minorHAnsi" w:cs="Calibri"/>
                <w:i/>
                <w:sz w:val="18"/>
                <w:szCs w:val="18"/>
                <w:lang w:val="hy-AM"/>
              </w:rPr>
              <w:t xml:space="preserve">Հաց </w:t>
            </w:r>
          </w:p>
        </w:tc>
      </w:tr>
      <w:tr w:rsidR="00D45C73" w:rsidRPr="00521ECD" w:rsidTr="007E034A">
        <w:tc>
          <w:tcPr>
            <w:tcW w:w="1530" w:type="dxa"/>
            <w:tcBorders>
              <w:top w:val="single" w:sz="4" w:space="0" w:color="auto"/>
              <w:left w:val="single" w:sz="4" w:space="0" w:color="auto"/>
              <w:bottom w:val="single" w:sz="4" w:space="0" w:color="auto"/>
              <w:right w:val="single" w:sz="4" w:space="0" w:color="auto"/>
            </w:tcBorders>
            <w:vAlign w:val="center"/>
          </w:tcPr>
          <w:p w:rsidR="00D45C73" w:rsidRDefault="00D45C73" w:rsidP="007E034A">
            <w:pPr>
              <w:pStyle w:val="23"/>
              <w:numPr>
                <w:ilvl w:val="0"/>
                <w:numId w:val="50"/>
              </w:numPr>
              <w:spacing w:line="240" w:lineRule="auto"/>
              <w:jc w:val="center"/>
              <w:rPr>
                <w:rFonts w:ascii="GHEA Grapalat" w:hAnsi="GHEA Grapalat"/>
                <w:sz w:val="16"/>
              </w:rPr>
            </w:pPr>
          </w:p>
        </w:tc>
        <w:tc>
          <w:tcPr>
            <w:tcW w:w="8820" w:type="dxa"/>
            <w:tcBorders>
              <w:top w:val="single" w:sz="4" w:space="0" w:color="auto"/>
              <w:left w:val="single" w:sz="4" w:space="0" w:color="auto"/>
              <w:bottom w:val="single" w:sz="4" w:space="0" w:color="auto"/>
              <w:right w:val="single" w:sz="4" w:space="0" w:color="auto"/>
            </w:tcBorders>
            <w:vAlign w:val="bottom"/>
            <w:hideMark/>
          </w:tcPr>
          <w:p w:rsidR="00D45C73" w:rsidRPr="00F228B0" w:rsidRDefault="00D45C73" w:rsidP="007E034A">
            <w:pPr>
              <w:rPr>
                <w:rFonts w:ascii="GHEA Grapalat" w:hAnsi="GHEA Grapalat" w:cs="Calibri"/>
                <w:i/>
                <w:sz w:val="18"/>
                <w:szCs w:val="18"/>
                <w:lang w:val="ru-RU"/>
              </w:rPr>
            </w:pPr>
            <w:r w:rsidRPr="00F228B0">
              <w:rPr>
                <w:rFonts w:ascii="GHEA Grapalat" w:hAnsi="GHEA Grapalat" w:cs="Calibri"/>
                <w:i/>
                <w:sz w:val="18"/>
                <w:szCs w:val="18"/>
                <w:lang w:val="ru-RU"/>
              </w:rPr>
              <w:t xml:space="preserve"> բրինձ</w:t>
            </w:r>
          </w:p>
        </w:tc>
      </w:tr>
      <w:tr w:rsidR="00D45C73" w:rsidTr="007E034A">
        <w:tc>
          <w:tcPr>
            <w:tcW w:w="1530" w:type="dxa"/>
            <w:tcBorders>
              <w:top w:val="single" w:sz="4" w:space="0" w:color="auto"/>
              <w:left w:val="single" w:sz="4" w:space="0" w:color="auto"/>
              <w:bottom w:val="single" w:sz="4" w:space="0" w:color="auto"/>
              <w:right w:val="single" w:sz="4" w:space="0" w:color="auto"/>
            </w:tcBorders>
            <w:vAlign w:val="center"/>
          </w:tcPr>
          <w:p w:rsidR="00D45C73" w:rsidRPr="00D45C73" w:rsidRDefault="00D45C73" w:rsidP="007E034A">
            <w:pPr>
              <w:pStyle w:val="23"/>
              <w:numPr>
                <w:ilvl w:val="0"/>
                <w:numId w:val="50"/>
              </w:numPr>
              <w:spacing w:line="240" w:lineRule="auto"/>
              <w:jc w:val="center"/>
              <w:rPr>
                <w:rFonts w:ascii="GHEA Grapalat" w:hAnsi="GHEA Grapalat"/>
                <w:lang w:val="ru-RU"/>
              </w:rPr>
            </w:pPr>
          </w:p>
        </w:tc>
        <w:tc>
          <w:tcPr>
            <w:tcW w:w="8820" w:type="dxa"/>
            <w:tcBorders>
              <w:top w:val="single" w:sz="4" w:space="0" w:color="auto"/>
              <w:left w:val="single" w:sz="4" w:space="0" w:color="auto"/>
              <w:bottom w:val="single" w:sz="4" w:space="0" w:color="auto"/>
              <w:right w:val="single" w:sz="4" w:space="0" w:color="auto"/>
            </w:tcBorders>
            <w:vAlign w:val="bottom"/>
            <w:hideMark/>
          </w:tcPr>
          <w:p w:rsidR="00D45C73" w:rsidRPr="00F228B0" w:rsidRDefault="00D45C73" w:rsidP="0069073C">
            <w:pPr>
              <w:rPr>
                <w:rFonts w:ascii="GHEA Grapalat" w:hAnsi="GHEA Grapalat" w:cs="Calibri"/>
                <w:i/>
                <w:sz w:val="18"/>
                <w:szCs w:val="18"/>
              </w:rPr>
            </w:pPr>
            <w:r w:rsidRPr="00F228B0">
              <w:rPr>
                <w:rFonts w:ascii="GHEA Grapalat" w:hAnsi="GHEA Grapalat" w:cs="Sylfaen"/>
                <w:i/>
                <w:sz w:val="18"/>
                <w:szCs w:val="18"/>
              </w:rPr>
              <w:t>մակարոն</w:t>
            </w:r>
          </w:p>
        </w:tc>
      </w:tr>
      <w:tr w:rsidR="00D45C73" w:rsidTr="0069073C">
        <w:tc>
          <w:tcPr>
            <w:tcW w:w="1530" w:type="dxa"/>
            <w:tcBorders>
              <w:top w:val="single" w:sz="4" w:space="0" w:color="auto"/>
              <w:left w:val="single" w:sz="4" w:space="0" w:color="auto"/>
              <w:bottom w:val="single" w:sz="4" w:space="0" w:color="auto"/>
              <w:right w:val="single" w:sz="4" w:space="0" w:color="auto"/>
            </w:tcBorders>
            <w:vAlign w:val="center"/>
          </w:tcPr>
          <w:p w:rsidR="00D45C73" w:rsidRPr="00D45C73" w:rsidRDefault="00D45C73" w:rsidP="007E034A">
            <w:pPr>
              <w:pStyle w:val="23"/>
              <w:numPr>
                <w:ilvl w:val="0"/>
                <w:numId w:val="50"/>
              </w:numPr>
              <w:spacing w:line="240" w:lineRule="auto"/>
              <w:jc w:val="center"/>
              <w:rPr>
                <w:rFonts w:ascii="GHEA Grapalat" w:hAnsi="GHEA Grapalat"/>
                <w:lang w:val="ru-RU"/>
              </w:rPr>
            </w:pPr>
          </w:p>
        </w:tc>
        <w:tc>
          <w:tcPr>
            <w:tcW w:w="8820" w:type="dxa"/>
            <w:tcBorders>
              <w:top w:val="single" w:sz="4" w:space="0" w:color="auto"/>
              <w:left w:val="single" w:sz="4" w:space="0" w:color="auto"/>
              <w:bottom w:val="single" w:sz="4" w:space="0" w:color="auto"/>
              <w:right w:val="single" w:sz="4" w:space="0" w:color="auto"/>
            </w:tcBorders>
            <w:vAlign w:val="bottom"/>
          </w:tcPr>
          <w:p w:rsidR="00D45C73" w:rsidRPr="00F228B0" w:rsidRDefault="00D45C73" w:rsidP="00F228B0">
            <w:pPr>
              <w:rPr>
                <w:rFonts w:ascii="Arial" w:hAnsi="Arial" w:cs="Arial"/>
                <w:i/>
                <w:sz w:val="18"/>
                <w:szCs w:val="18"/>
              </w:rPr>
            </w:pPr>
            <w:r w:rsidRPr="00F228B0">
              <w:rPr>
                <w:rFonts w:ascii="GHEA Grapalat" w:hAnsi="GHEA Grapalat" w:cs="Sylfaen"/>
                <w:i/>
                <w:sz w:val="18"/>
                <w:szCs w:val="18"/>
              </w:rPr>
              <w:t>հնդկա</w:t>
            </w:r>
            <w:r w:rsidR="00F228B0" w:rsidRPr="00F228B0">
              <w:rPr>
                <w:rFonts w:ascii="Arial" w:hAnsi="Arial" w:cs="Arial"/>
                <w:i/>
                <w:sz w:val="18"/>
                <w:szCs w:val="18"/>
              </w:rPr>
              <w:t>ձավար</w:t>
            </w:r>
          </w:p>
        </w:tc>
      </w:tr>
      <w:tr w:rsidR="00D45C73" w:rsidTr="007E034A">
        <w:trPr>
          <w:trHeight w:val="255"/>
        </w:trPr>
        <w:tc>
          <w:tcPr>
            <w:tcW w:w="1530" w:type="dxa"/>
            <w:tcBorders>
              <w:top w:val="single" w:sz="4" w:space="0" w:color="auto"/>
              <w:left w:val="single" w:sz="4" w:space="0" w:color="auto"/>
              <w:bottom w:val="single" w:sz="4" w:space="0" w:color="auto"/>
              <w:right w:val="single" w:sz="4" w:space="0" w:color="auto"/>
            </w:tcBorders>
            <w:vAlign w:val="center"/>
          </w:tcPr>
          <w:p w:rsidR="00D45C73" w:rsidRPr="00D45C73" w:rsidRDefault="00D45C73" w:rsidP="007E034A">
            <w:pPr>
              <w:pStyle w:val="23"/>
              <w:numPr>
                <w:ilvl w:val="0"/>
                <w:numId w:val="50"/>
              </w:numPr>
              <w:spacing w:line="240" w:lineRule="auto"/>
              <w:jc w:val="center"/>
              <w:rPr>
                <w:rFonts w:ascii="GHEA Grapalat" w:hAnsi="GHEA Grapalat"/>
                <w:lang w:val="ru-RU"/>
              </w:rPr>
            </w:pPr>
          </w:p>
        </w:tc>
        <w:tc>
          <w:tcPr>
            <w:tcW w:w="8820" w:type="dxa"/>
            <w:tcBorders>
              <w:top w:val="single" w:sz="4" w:space="0" w:color="auto"/>
              <w:left w:val="single" w:sz="4" w:space="0" w:color="auto"/>
              <w:bottom w:val="single" w:sz="4" w:space="0" w:color="auto"/>
              <w:right w:val="single" w:sz="4" w:space="0" w:color="auto"/>
            </w:tcBorders>
            <w:vAlign w:val="bottom"/>
          </w:tcPr>
          <w:p w:rsidR="00D45C73" w:rsidRPr="00F228B0" w:rsidRDefault="00D45C73" w:rsidP="007E034A">
            <w:pPr>
              <w:rPr>
                <w:rFonts w:ascii="GHEA Grapalat" w:hAnsi="GHEA Grapalat" w:cs="Calibri"/>
                <w:i/>
                <w:sz w:val="18"/>
                <w:szCs w:val="18"/>
                <w:lang w:val="ru-RU"/>
              </w:rPr>
            </w:pPr>
            <w:r w:rsidRPr="00F228B0">
              <w:rPr>
                <w:rFonts w:ascii="GHEA Grapalat" w:hAnsi="GHEA Grapalat" w:cs="Sylfaen"/>
                <w:i/>
                <w:sz w:val="18"/>
                <w:szCs w:val="18"/>
              </w:rPr>
              <w:t>ոսպ</w:t>
            </w:r>
          </w:p>
        </w:tc>
      </w:tr>
      <w:tr w:rsidR="007E034A" w:rsidTr="0069073C">
        <w:tc>
          <w:tcPr>
            <w:tcW w:w="1530" w:type="dxa"/>
            <w:tcBorders>
              <w:top w:val="single" w:sz="4" w:space="0" w:color="auto"/>
              <w:left w:val="single" w:sz="4" w:space="0" w:color="auto"/>
              <w:bottom w:val="single" w:sz="4" w:space="0" w:color="auto"/>
              <w:right w:val="single" w:sz="4" w:space="0" w:color="auto"/>
            </w:tcBorders>
            <w:vAlign w:val="center"/>
          </w:tcPr>
          <w:p w:rsidR="007E034A" w:rsidRDefault="007E034A" w:rsidP="007E034A">
            <w:pPr>
              <w:pStyle w:val="23"/>
              <w:numPr>
                <w:ilvl w:val="0"/>
                <w:numId w:val="50"/>
              </w:numPr>
              <w:spacing w:line="240" w:lineRule="auto"/>
              <w:jc w:val="center"/>
              <w:rPr>
                <w:rFonts w:ascii="GHEA Grapalat" w:hAnsi="GHEA Grapalat"/>
                <w:lang w:val="ru-RU"/>
              </w:rPr>
            </w:pPr>
          </w:p>
        </w:tc>
        <w:tc>
          <w:tcPr>
            <w:tcW w:w="8820" w:type="dxa"/>
            <w:tcBorders>
              <w:top w:val="single" w:sz="4" w:space="0" w:color="auto"/>
              <w:left w:val="single" w:sz="4" w:space="0" w:color="auto"/>
              <w:bottom w:val="single" w:sz="4" w:space="0" w:color="auto"/>
              <w:right w:val="single" w:sz="4" w:space="0" w:color="auto"/>
            </w:tcBorders>
            <w:vAlign w:val="bottom"/>
          </w:tcPr>
          <w:p w:rsidR="007E034A" w:rsidRPr="00F228B0" w:rsidRDefault="007E034A" w:rsidP="0069073C">
            <w:pPr>
              <w:rPr>
                <w:rFonts w:asciiTheme="minorHAnsi" w:hAnsiTheme="minorHAnsi" w:cs="Sylfaen"/>
                <w:i/>
                <w:sz w:val="18"/>
                <w:szCs w:val="18"/>
                <w:lang w:val="hy-AM"/>
              </w:rPr>
            </w:pPr>
            <w:r w:rsidRPr="00F228B0">
              <w:rPr>
                <w:rFonts w:asciiTheme="minorHAnsi" w:hAnsiTheme="minorHAnsi" w:cs="Sylfaen"/>
                <w:i/>
                <w:sz w:val="18"/>
                <w:szCs w:val="18"/>
                <w:lang w:val="hy-AM"/>
              </w:rPr>
              <w:t>ոլոռ</w:t>
            </w:r>
          </w:p>
        </w:tc>
      </w:tr>
      <w:tr w:rsidR="00D45C73" w:rsidTr="0069073C">
        <w:tc>
          <w:tcPr>
            <w:tcW w:w="1530" w:type="dxa"/>
            <w:tcBorders>
              <w:top w:val="single" w:sz="4" w:space="0" w:color="auto"/>
              <w:left w:val="single" w:sz="4" w:space="0" w:color="auto"/>
              <w:bottom w:val="single" w:sz="4" w:space="0" w:color="auto"/>
              <w:right w:val="single" w:sz="4" w:space="0" w:color="auto"/>
            </w:tcBorders>
            <w:vAlign w:val="center"/>
          </w:tcPr>
          <w:p w:rsidR="00D45C73" w:rsidRPr="00D45C73" w:rsidRDefault="00D45C73" w:rsidP="007E034A">
            <w:pPr>
              <w:pStyle w:val="23"/>
              <w:numPr>
                <w:ilvl w:val="0"/>
                <w:numId w:val="50"/>
              </w:numPr>
              <w:spacing w:line="240" w:lineRule="auto"/>
              <w:jc w:val="center"/>
              <w:rPr>
                <w:rFonts w:ascii="GHEA Grapalat" w:hAnsi="GHEA Grapalat"/>
                <w:lang w:val="ru-RU"/>
              </w:rPr>
            </w:pPr>
          </w:p>
        </w:tc>
        <w:tc>
          <w:tcPr>
            <w:tcW w:w="8820" w:type="dxa"/>
            <w:tcBorders>
              <w:top w:val="single" w:sz="4" w:space="0" w:color="auto"/>
              <w:left w:val="single" w:sz="4" w:space="0" w:color="auto"/>
              <w:bottom w:val="single" w:sz="4" w:space="0" w:color="auto"/>
              <w:right w:val="single" w:sz="4" w:space="0" w:color="auto"/>
            </w:tcBorders>
            <w:vAlign w:val="bottom"/>
          </w:tcPr>
          <w:p w:rsidR="00D45C73" w:rsidRPr="00F228B0" w:rsidRDefault="007E034A" w:rsidP="0069073C">
            <w:pPr>
              <w:rPr>
                <w:rFonts w:asciiTheme="minorHAnsi" w:hAnsiTheme="minorHAnsi" w:cs="Calibri"/>
                <w:i/>
                <w:sz w:val="18"/>
                <w:szCs w:val="18"/>
                <w:lang w:val="hy-AM"/>
              </w:rPr>
            </w:pPr>
            <w:r w:rsidRPr="00F228B0">
              <w:rPr>
                <w:rFonts w:asciiTheme="minorHAnsi" w:hAnsiTheme="minorHAnsi" w:cs="Sylfaen"/>
                <w:i/>
                <w:sz w:val="18"/>
                <w:szCs w:val="18"/>
                <w:lang w:val="hy-AM"/>
              </w:rPr>
              <w:t>բուսական յուղ</w:t>
            </w:r>
          </w:p>
        </w:tc>
      </w:tr>
      <w:tr w:rsidR="00D45C73" w:rsidTr="0069073C">
        <w:tc>
          <w:tcPr>
            <w:tcW w:w="1530" w:type="dxa"/>
            <w:tcBorders>
              <w:top w:val="single" w:sz="4" w:space="0" w:color="auto"/>
              <w:left w:val="single" w:sz="4" w:space="0" w:color="auto"/>
              <w:bottom w:val="single" w:sz="4" w:space="0" w:color="auto"/>
              <w:right w:val="single" w:sz="4" w:space="0" w:color="auto"/>
            </w:tcBorders>
            <w:vAlign w:val="center"/>
          </w:tcPr>
          <w:p w:rsidR="00D45C73" w:rsidRPr="00D45C73" w:rsidRDefault="00D45C73" w:rsidP="007E034A">
            <w:pPr>
              <w:pStyle w:val="23"/>
              <w:numPr>
                <w:ilvl w:val="0"/>
                <w:numId w:val="50"/>
              </w:numPr>
              <w:spacing w:line="240" w:lineRule="auto"/>
              <w:jc w:val="center"/>
              <w:rPr>
                <w:rFonts w:ascii="GHEA Grapalat" w:hAnsi="GHEA Grapalat"/>
                <w:lang w:val="ru-RU"/>
              </w:rPr>
            </w:pPr>
          </w:p>
        </w:tc>
        <w:tc>
          <w:tcPr>
            <w:tcW w:w="8820" w:type="dxa"/>
            <w:tcBorders>
              <w:top w:val="single" w:sz="4" w:space="0" w:color="auto"/>
              <w:left w:val="single" w:sz="4" w:space="0" w:color="auto"/>
              <w:bottom w:val="single" w:sz="4" w:space="0" w:color="auto"/>
              <w:right w:val="single" w:sz="4" w:space="0" w:color="auto"/>
            </w:tcBorders>
            <w:vAlign w:val="bottom"/>
          </w:tcPr>
          <w:p w:rsidR="00D45C73" w:rsidRPr="00F228B0" w:rsidRDefault="00D45C73" w:rsidP="0069073C">
            <w:pPr>
              <w:rPr>
                <w:rFonts w:ascii="GHEA Grapalat" w:hAnsi="GHEA Grapalat" w:cs="Calibri"/>
                <w:i/>
                <w:sz w:val="18"/>
                <w:szCs w:val="18"/>
              </w:rPr>
            </w:pPr>
            <w:r w:rsidRPr="00F228B0">
              <w:rPr>
                <w:rFonts w:ascii="GHEA Grapalat" w:hAnsi="GHEA Grapalat" w:cs="Sylfaen"/>
                <w:i/>
                <w:sz w:val="18"/>
                <w:szCs w:val="18"/>
                <w:lang w:val="hy-AM"/>
              </w:rPr>
              <w:t>հավի</w:t>
            </w:r>
            <w:r w:rsidRPr="00F228B0">
              <w:rPr>
                <w:rFonts w:ascii="GHEA Grapalat" w:hAnsi="GHEA Grapalat" w:cs="Arial AM"/>
                <w:i/>
                <w:sz w:val="18"/>
                <w:szCs w:val="18"/>
                <w:lang w:val="hy-AM"/>
              </w:rPr>
              <w:t xml:space="preserve"> </w:t>
            </w:r>
            <w:r w:rsidRPr="00F228B0">
              <w:rPr>
                <w:rFonts w:ascii="GHEA Grapalat" w:hAnsi="GHEA Grapalat" w:cs="Sylfaen"/>
                <w:i/>
                <w:sz w:val="18"/>
                <w:szCs w:val="18"/>
              </w:rPr>
              <w:t>կրծքամիս</w:t>
            </w:r>
          </w:p>
        </w:tc>
      </w:tr>
      <w:tr w:rsidR="00D45C73" w:rsidRPr="00CB4C89" w:rsidTr="006E5207">
        <w:tc>
          <w:tcPr>
            <w:tcW w:w="1530" w:type="dxa"/>
            <w:tcBorders>
              <w:top w:val="single" w:sz="4" w:space="0" w:color="auto"/>
              <w:left w:val="single" w:sz="4" w:space="0" w:color="auto"/>
              <w:bottom w:val="single" w:sz="4" w:space="0" w:color="auto"/>
              <w:right w:val="single" w:sz="4" w:space="0" w:color="auto"/>
            </w:tcBorders>
            <w:vAlign w:val="center"/>
          </w:tcPr>
          <w:p w:rsidR="00D45C73" w:rsidRPr="00D45C73" w:rsidRDefault="00D45C73" w:rsidP="007E034A">
            <w:pPr>
              <w:pStyle w:val="23"/>
              <w:numPr>
                <w:ilvl w:val="0"/>
                <w:numId w:val="50"/>
              </w:numPr>
              <w:spacing w:line="240" w:lineRule="auto"/>
              <w:jc w:val="center"/>
              <w:rPr>
                <w:rFonts w:ascii="GHEA Grapalat" w:hAnsi="GHEA Grapalat"/>
                <w:lang w:val="ru-RU"/>
              </w:rPr>
            </w:pPr>
          </w:p>
        </w:tc>
        <w:tc>
          <w:tcPr>
            <w:tcW w:w="8820" w:type="dxa"/>
            <w:tcBorders>
              <w:top w:val="single" w:sz="4" w:space="0" w:color="auto"/>
              <w:left w:val="single" w:sz="4" w:space="0" w:color="auto"/>
              <w:bottom w:val="single" w:sz="4" w:space="0" w:color="auto"/>
              <w:right w:val="single" w:sz="4" w:space="0" w:color="auto"/>
            </w:tcBorders>
            <w:vAlign w:val="center"/>
          </w:tcPr>
          <w:p w:rsidR="00D45C73" w:rsidRPr="00F228B0" w:rsidRDefault="007E034A" w:rsidP="0069073C">
            <w:pPr>
              <w:pStyle w:val="23"/>
              <w:ind w:firstLine="0"/>
              <w:rPr>
                <w:rFonts w:asciiTheme="minorHAnsi" w:hAnsiTheme="minorHAnsi"/>
                <w:i/>
                <w:sz w:val="16"/>
                <w:szCs w:val="16"/>
                <w:lang w:val="ru-RU"/>
              </w:rPr>
            </w:pPr>
            <w:r w:rsidRPr="00F228B0">
              <w:rPr>
                <w:rFonts w:asciiTheme="minorHAnsi" w:hAnsiTheme="minorHAnsi" w:cs="Sylfaen"/>
                <w:i/>
                <w:sz w:val="18"/>
                <w:szCs w:val="18"/>
                <w:lang w:val="hy-AM"/>
              </w:rPr>
              <w:t>Մրգերից և բանջարեղենից պատրաստված հյութ</w:t>
            </w:r>
          </w:p>
        </w:tc>
      </w:tr>
      <w:tr w:rsidR="00EC64BC" w:rsidTr="006E5207">
        <w:tc>
          <w:tcPr>
            <w:tcW w:w="1530" w:type="dxa"/>
            <w:tcBorders>
              <w:top w:val="single" w:sz="4" w:space="0" w:color="auto"/>
              <w:left w:val="single" w:sz="4" w:space="0" w:color="auto"/>
              <w:bottom w:val="single" w:sz="4" w:space="0" w:color="auto"/>
              <w:right w:val="single" w:sz="4" w:space="0" w:color="auto"/>
            </w:tcBorders>
            <w:vAlign w:val="center"/>
          </w:tcPr>
          <w:p w:rsidR="00EC64BC" w:rsidRPr="007E034A" w:rsidRDefault="00EC64BC" w:rsidP="007E034A">
            <w:pPr>
              <w:pStyle w:val="23"/>
              <w:numPr>
                <w:ilvl w:val="0"/>
                <w:numId w:val="50"/>
              </w:numPr>
              <w:spacing w:line="240" w:lineRule="auto"/>
              <w:jc w:val="center"/>
              <w:rPr>
                <w:rFonts w:ascii="GHEA Grapalat" w:hAnsi="GHEA Grapalat"/>
                <w:lang w:val="ru-RU"/>
              </w:rPr>
            </w:pPr>
          </w:p>
        </w:tc>
        <w:tc>
          <w:tcPr>
            <w:tcW w:w="8820" w:type="dxa"/>
            <w:tcBorders>
              <w:top w:val="single" w:sz="4" w:space="0" w:color="auto"/>
              <w:left w:val="single" w:sz="4" w:space="0" w:color="auto"/>
              <w:bottom w:val="single" w:sz="4" w:space="0" w:color="auto"/>
              <w:right w:val="single" w:sz="4" w:space="0" w:color="auto"/>
            </w:tcBorders>
            <w:vAlign w:val="center"/>
          </w:tcPr>
          <w:p w:rsidR="00EC64BC" w:rsidRPr="007E034A" w:rsidRDefault="007E034A" w:rsidP="0069073C">
            <w:pPr>
              <w:pStyle w:val="23"/>
              <w:ind w:firstLine="0"/>
              <w:jc w:val="left"/>
              <w:rPr>
                <w:rFonts w:asciiTheme="minorHAnsi" w:hAnsiTheme="minorHAnsi"/>
                <w:i/>
                <w:sz w:val="16"/>
                <w:szCs w:val="16"/>
                <w:lang w:val="hy-AM"/>
              </w:rPr>
            </w:pPr>
            <w:r>
              <w:rPr>
                <w:rFonts w:asciiTheme="minorHAnsi" w:hAnsiTheme="minorHAnsi"/>
                <w:i/>
                <w:sz w:val="16"/>
                <w:szCs w:val="16"/>
                <w:lang w:val="hy-AM"/>
              </w:rPr>
              <w:t>Աղ, կերակրի</w:t>
            </w:r>
          </w:p>
        </w:tc>
      </w:tr>
    </w:tbl>
    <w:p w:rsidR="006E5207" w:rsidRDefault="006E5207" w:rsidP="006E5207">
      <w:pPr>
        <w:pStyle w:val="23"/>
        <w:spacing w:line="240" w:lineRule="auto"/>
        <w:ind w:firstLine="567"/>
        <w:rPr>
          <w:rFonts w:ascii="GHEA Grapalat" w:hAnsi="GHEA Grapalat"/>
        </w:rPr>
      </w:pPr>
      <w:r>
        <w:rPr>
          <w:rFonts w:ascii="GHEA Grapalat" w:hAnsi="GHEA Grapalat"/>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rsidR="006E5207" w:rsidRDefault="006E5207" w:rsidP="00EC64BC">
      <w:pPr>
        <w:pStyle w:val="23"/>
        <w:numPr>
          <w:ilvl w:val="1"/>
          <w:numId w:val="35"/>
        </w:numPr>
        <w:spacing w:line="240" w:lineRule="auto"/>
        <w:rPr>
          <w:rFonts w:ascii="GHEA Grapalat" w:hAnsi="GHEA Grapalat"/>
        </w:rPr>
      </w:pPr>
      <w:r>
        <w:rPr>
          <w:rFonts w:ascii="GHEA Grapalat" w:hAnsi="GHEA Grapalat"/>
        </w:rPr>
        <w:t>Սույն ընթացակարգի շրջանակում, ընտրված մասնակցի առաջարկության հիման վրա, կհատկացվի կանխավճար` ներքոհիշյալ չափով և ժամկետներում`</w:t>
      </w:r>
    </w:p>
    <w:p w:rsidR="006E5207" w:rsidRDefault="006E5207" w:rsidP="006E5207">
      <w:pPr>
        <w:pStyle w:val="23"/>
        <w:spacing w:line="240" w:lineRule="auto"/>
        <w:ind w:firstLine="567"/>
        <w:rPr>
          <w:rFonts w:ascii="GHEA Grapalat" w:hAnsi="GHEA Grapala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4"/>
        <w:gridCol w:w="3776"/>
      </w:tblGrid>
      <w:tr w:rsidR="006E5207" w:rsidTr="00D45C73">
        <w:trPr>
          <w:jc w:val="center"/>
        </w:trPr>
        <w:tc>
          <w:tcPr>
            <w:tcW w:w="9310" w:type="dxa"/>
            <w:gridSpan w:val="2"/>
            <w:tcBorders>
              <w:top w:val="single" w:sz="4" w:space="0" w:color="auto"/>
              <w:left w:val="single" w:sz="4" w:space="0" w:color="auto"/>
              <w:bottom w:val="single" w:sz="4" w:space="0" w:color="auto"/>
              <w:right w:val="single" w:sz="4" w:space="0" w:color="auto"/>
            </w:tcBorders>
            <w:hideMark/>
          </w:tcPr>
          <w:p w:rsidR="006E5207" w:rsidRDefault="006E5207">
            <w:pPr>
              <w:pStyle w:val="23"/>
              <w:spacing w:line="240" w:lineRule="auto"/>
              <w:ind w:firstLine="0"/>
              <w:jc w:val="center"/>
              <w:rPr>
                <w:rFonts w:ascii="GHEA Grapalat" w:hAnsi="GHEA Grapalat" w:cs="Sylfaen"/>
                <w:b/>
                <w:i/>
                <w:sz w:val="16"/>
                <w:szCs w:val="16"/>
                <w:lang w:val="es-ES"/>
              </w:rPr>
            </w:pPr>
            <w:r>
              <w:rPr>
                <w:rFonts w:ascii="GHEA Grapalat" w:hAnsi="GHEA Grapalat" w:cs="Sylfaen"/>
                <w:b/>
                <w:i/>
                <w:sz w:val="16"/>
                <w:szCs w:val="16"/>
                <w:lang w:val="es-ES"/>
              </w:rPr>
              <w:t>Կանխավճարի հատկացման</w:t>
            </w:r>
          </w:p>
        </w:tc>
      </w:tr>
      <w:tr w:rsidR="006E5207" w:rsidTr="00D45C73">
        <w:trPr>
          <w:jc w:val="center"/>
        </w:trPr>
        <w:tc>
          <w:tcPr>
            <w:tcW w:w="5534"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23"/>
              <w:spacing w:line="240" w:lineRule="auto"/>
              <w:ind w:firstLine="0"/>
              <w:jc w:val="center"/>
              <w:rPr>
                <w:rFonts w:ascii="GHEA Grapalat" w:hAnsi="GHEA Grapalat" w:cs="Sylfaen"/>
                <w:b/>
                <w:i/>
                <w:sz w:val="16"/>
                <w:szCs w:val="16"/>
                <w:lang w:val="es-ES"/>
              </w:rPr>
            </w:pPr>
            <w:r>
              <w:rPr>
                <w:rFonts w:ascii="GHEA Grapalat" w:hAnsi="GHEA Grapalat" w:cs="Sylfaen"/>
                <w:b/>
                <w:i/>
                <w:sz w:val="16"/>
                <w:szCs w:val="16"/>
                <w:lang w:val="es-ES"/>
              </w:rPr>
              <w:t>առավելագույն չափը (ՀՀ դրամ)</w:t>
            </w:r>
          </w:p>
        </w:tc>
        <w:tc>
          <w:tcPr>
            <w:tcW w:w="3776"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23"/>
              <w:spacing w:line="240" w:lineRule="auto"/>
              <w:ind w:firstLine="0"/>
              <w:jc w:val="center"/>
              <w:rPr>
                <w:rFonts w:ascii="GHEA Grapalat" w:hAnsi="GHEA Grapalat" w:cs="Sylfaen"/>
                <w:b/>
                <w:i/>
                <w:sz w:val="16"/>
                <w:szCs w:val="16"/>
                <w:lang w:val="es-ES"/>
              </w:rPr>
            </w:pPr>
            <w:r>
              <w:rPr>
                <w:rFonts w:ascii="GHEA Grapalat" w:hAnsi="GHEA Grapalat" w:cs="Sylfaen"/>
                <w:b/>
                <w:i/>
                <w:sz w:val="16"/>
                <w:szCs w:val="16"/>
                <w:lang w:val="es-ES"/>
              </w:rPr>
              <w:t>ժամկետը (ամիսը, տարեթիվը)</w:t>
            </w:r>
          </w:p>
        </w:tc>
      </w:tr>
      <w:tr w:rsidR="006E5207" w:rsidTr="00D45C73">
        <w:trPr>
          <w:jc w:val="center"/>
        </w:trPr>
        <w:tc>
          <w:tcPr>
            <w:tcW w:w="5534" w:type="dxa"/>
            <w:tcBorders>
              <w:top w:val="single" w:sz="4" w:space="0" w:color="auto"/>
              <w:left w:val="single" w:sz="4" w:space="0" w:color="auto"/>
              <w:bottom w:val="single" w:sz="4" w:space="0" w:color="auto"/>
              <w:right w:val="single" w:sz="4" w:space="0" w:color="auto"/>
            </w:tcBorders>
          </w:tcPr>
          <w:p w:rsidR="006E5207" w:rsidRDefault="00B7063D">
            <w:pPr>
              <w:jc w:val="center"/>
              <w:rPr>
                <w:rFonts w:ascii="GHEA Grapalat" w:hAnsi="GHEA Grapalat"/>
                <w:sz w:val="20"/>
                <w:szCs w:val="20"/>
              </w:rPr>
            </w:pPr>
            <w:r>
              <w:rPr>
                <w:rFonts w:ascii="GHEA Grapalat" w:hAnsi="GHEA Grapalat"/>
                <w:sz w:val="20"/>
                <w:szCs w:val="20"/>
              </w:rPr>
              <w:t>---------------------</w:t>
            </w:r>
          </w:p>
        </w:tc>
        <w:tc>
          <w:tcPr>
            <w:tcW w:w="3776" w:type="dxa"/>
            <w:tcBorders>
              <w:top w:val="single" w:sz="4" w:space="0" w:color="auto"/>
              <w:left w:val="single" w:sz="4" w:space="0" w:color="auto"/>
              <w:bottom w:val="single" w:sz="4" w:space="0" w:color="auto"/>
              <w:right w:val="single" w:sz="4" w:space="0" w:color="auto"/>
            </w:tcBorders>
          </w:tcPr>
          <w:p w:rsidR="006E5207" w:rsidRDefault="00B7063D">
            <w:pPr>
              <w:jc w:val="center"/>
              <w:rPr>
                <w:rFonts w:ascii="GHEA Grapalat" w:hAnsi="GHEA Grapalat"/>
                <w:sz w:val="20"/>
                <w:szCs w:val="20"/>
              </w:rPr>
            </w:pPr>
            <w:r>
              <w:rPr>
                <w:rFonts w:ascii="GHEA Grapalat" w:hAnsi="GHEA Grapalat"/>
                <w:sz w:val="20"/>
                <w:szCs w:val="20"/>
              </w:rPr>
              <w:t>-------------------------</w:t>
            </w:r>
          </w:p>
        </w:tc>
      </w:tr>
      <w:tr w:rsidR="006E5207" w:rsidTr="00D45C73">
        <w:trPr>
          <w:jc w:val="center"/>
        </w:trPr>
        <w:tc>
          <w:tcPr>
            <w:tcW w:w="5534"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c>
          <w:tcPr>
            <w:tcW w:w="3776"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bl>
    <w:p w:rsidR="006E5207" w:rsidRDefault="006E5207" w:rsidP="006E5207">
      <w:pPr>
        <w:ind w:firstLine="375"/>
        <w:jc w:val="both"/>
        <w:rPr>
          <w:rFonts w:ascii="GHEA Grapalat" w:hAnsi="GHEA Grapalat"/>
        </w:rPr>
      </w:pPr>
    </w:p>
    <w:p w:rsidR="006E5207" w:rsidRDefault="006E5207" w:rsidP="006E5207">
      <w:pPr>
        <w:pStyle w:val="23"/>
        <w:spacing w:line="240" w:lineRule="auto"/>
        <w:ind w:firstLine="567"/>
        <w:rPr>
          <w:rFonts w:ascii="GHEA Grapalat" w:hAnsi="GHEA Grapalat"/>
        </w:rPr>
      </w:pPr>
      <w:r>
        <w:rPr>
          <w:rFonts w:ascii="GHEA Grapalat" w:hAnsi="GHEA Grapalat"/>
        </w:rPr>
        <w:t xml:space="preserve">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  </w:t>
      </w:r>
    </w:p>
    <w:p w:rsidR="006E5207" w:rsidRDefault="006E5207" w:rsidP="006E5207">
      <w:pPr>
        <w:ind w:firstLine="567"/>
        <w:rPr>
          <w:rFonts w:ascii="GHEA Grapalat" w:hAnsi="GHEA Grapalat" w:cs="Sylfaen"/>
          <w:i/>
          <w:sz w:val="20"/>
          <w:lang w:val="es-ES"/>
        </w:rPr>
      </w:pPr>
    </w:p>
    <w:p w:rsidR="006E5207" w:rsidRDefault="006E5207" w:rsidP="006E5207">
      <w:pPr>
        <w:ind w:firstLine="567"/>
        <w:rPr>
          <w:rFonts w:ascii="GHEA Grapalat" w:hAnsi="GHEA Grapalat" w:cs="Sylfaen"/>
          <w:i/>
          <w:sz w:val="20"/>
          <w:lang w:val="es-ES"/>
        </w:rPr>
      </w:pPr>
    </w:p>
    <w:p w:rsidR="006E5207" w:rsidRPr="00EC64BC" w:rsidRDefault="006E5207" w:rsidP="00EC64BC">
      <w:pPr>
        <w:pStyle w:val="aff0"/>
        <w:numPr>
          <w:ilvl w:val="0"/>
          <w:numId w:val="36"/>
        </w:numPr>
        <w:jc w:val="center"/>
        <w:rPr>
          <w:rFonts w:ascii="GHEA Grapalat" w:hAnsi="GHEA Grapalat"/>
          <w:b/>
          <w:sz w:val="20"/>
          <w:lang w:val="es-ES"/>
        </w:rPr>
      </w:pPr>
      <w:r w:rsidRPr="00EC64BC">
        <w:rPr>
          <w:rFonts w:ascii="GHEA Grapalat" w:hAnsi="GHEA Grapalat" w:cs="Sylfaen"/>
          <w:b/>
          <w:sz w:val="20"/>
        </w:rPr>
        <w:t>ՄԱՍՆԱԿՑԻ</w:t>
      </w:r>
      <w:r w:rsidRPr="00EC64BC">
        <w:rPr>
          <w:rFonts w:ascii="GHEA Grapalat" w:hAnsi="GHEA Grapalat"/>
          <w:b/>
          <w:sz w:val="20"/>
          <w:lang w:val="es-ES"/>
        </w:rPr>
        <w:t xml:space="preserve"> </w:t>
      </w:r>
      <w:r w:rsidRPr="00EC64BC">
        <w:rPr>
          <w:rFonts w:ascii="GHEA Grapalat" w:hAnsi="GHEA Grapalat" w:cs="Sylfaen"/>
          <w:b/>
          <w:sz w:val="20"/>
        </w:rPr>
        <w:t>ՄԱՍՆԱԿՑՈՒԹՅԱՆ</w:t>
      </w:r>
      <w:r w:rsidRPr="00EC64BC">
        <w:rPr>
          <w:rFonts w:ascii="GHEA Grapalat" w:hAnsi="GHEA Grapalat"/>
          <w:b/>
          <w:sz w:val="20"/>
          <w:lang w:val="es-ES"/>
        </w:rPr>
        <w:t xml:space="preserve"> </w:t>
      </w:r>
      <w:r w:rsidRPr="00EC64BC">
        <w:rPr>
          <w:rFonts w:ascii="GHEA Grapalat" w:hAnsi="GHEA Grapalat" w:cs="Sylfaen"/>
          <w:b/>
          <w:sz w:val="20"/>
        </w:rPr>
        <w:t>ԻՐԱՎՈՒՆՔԻ</w:t>
      </w:r>
      <w:r w:rsidRPr="00EC64BC">
        <w:rPr>
          <w:rFonts w:ascii="GHEA Grapalat" w:hAnsi="GHEA Grapalat"/>
          <w:b/>
          <w:sz w:val="20"/>
          <w:lang w:val="es-ES"/>
        </w:rPr>
        <w:t xml:space="preserve"> </w:t>
      </w:r>
      <w:r w:rsidRPr="00EC64BC">
        <w:rPr>
          <w:rFonts w:ascii="GHEA Grapalat" w:hAnsi="GHEA Grapalat" w:cs="Sylfaen"/>
          <w:b/>
          <w:sz w:val="20"/>
        </w:rPr>
        <w:t>ՊԱՀԱՆՋՆԵՐԸ</w:t>
      </w:r>
      <w:r w:rsidRPr="00EC64BC">
        <w:rPr>
          <w:rFonts w:ascii="GHEA Grapalat" w:hAnsi="GHEA Grapalat"/>
          <w:b/>
          <w:sz w:val="20"/>
          <w:lang w:val="es-ES"/>
        </w:rPr>
        <w:t xml:space="preserve">, </w:t>
      </w:r>
      <w:r w:rsidRPr="00EC64BC">
        <w:rPr>
          <w:rFonts w:ascii="GHEA Grapalat" w:hAnsi="GHEA Grapalat" w:cs="Sylfaen"/>
          <w:b/>
          <w:sz w:val="20"/>
        </w:rPr>
        <w:t>ՈՐԱԿԱՎՈՐՄԱՆ</w:t>
      </w:r>
      <w:r w:rsidRPr="00EC64BC">
        <w:rPr>
          <w:rFonts w:ascii="GHEA Grapalat" w:hAnsi="GHEA Grapalat"/>
          <w:b/>
          <w:sz w:val="20"/>
          <w:lang w:val="es-ES"/>
        </w:rPr>
        <w:t xml:space="preserve"> </w:t>
      </w:r>
      <w:r w:rsidRPr="00EC64BC">
        <w:rPr>
          <w:rFonts w:ascii="GHEA Grapalat" w:hAnsi="GHEA Grapalat" w:cs="Sylfaen"/>
          <w:b/>
          <w:sz w:val="20"/>
        </w:rPr>
        <w:t>ՉԱՓԱՆԻՇՆԵՐԸ</w:t>
      </w:r>
      <w:r w:rsidRPr="00EC64BC">
        <w:rPr>
          <w:rFonts w:ascii="GHEA Grapalat" w:hAnsi="GHEA Grapalat"/>
          <w:b/>
          <w:sz w:val="20"/>
          <w:lang w:val="es-ES"/>
        </w:rPr>
        <w:t xml:space="preserve">  ԵՎ </w:t>
      </w:r>
      <w:r w:rsidRPr="00EC64BC">
        <w:rPr>
          <w:rFonts w:ascii="GHEA Grapalat" w:hAnsi="GHEA Grapalat" w:cs="Sylfaen"/>
          <w:b/>
          <w:sz w:val="20"/>
        </w:rPr>
        <w:t>ԴՐԱՆՑ</w:t>
      </w:r>
      <w:r w:rsidRPr="00EC64BC">
        <w:rPr>
          <w:rFonts w:ascii="GHEA Grapalat" w:hAnsi="GHEA Grapalat"/>
          <w:b/>
          <w:sz w:val="20"/>
          <w:lang w:val="es-ES"/>
        </w:rPr>
        <w:t xml:space="preserve"> </w:t>
      </w:r>
      <w:r w:rsidRPr="00EC64BC">
        <w:rPr>
          <w:rFonts w:ascii="GHEA Grapalat" w:hAnsi="GHEA Grapalat" w:cs="Sylfaen"/>
          <w:b/>
          <w:sz w:val="20"/>
          <w:lang w:val="es-ES"/>
        </w:rPr>
        <w:t>Գ</w:t>
      </w:r>
      <w:r w:rsidRPr="00EC64BC">
        <w:rPr>
          <w:rFonts w:ascii="GHEA Grapalat" w:hAnsi="GHEA Grapalat" w:cs="Sylfaen"/>
          <w:b/>
          <w:sz w:val="20"/>
        </w:rPr>
        <w:t>ՆԱՀԱՏՄԱՆ</w:t>
      </w:r>
      <w:r w:rsidRPr="00EC64BC">
        <w:rPr>
          <w:rFonts w:ascii="GHEA Grapalat" w:hAnsi="GHEA Grapalat"/>
          <w:b/>
          <w:sz w:val="20"/>
          <w:lang w:val="es-ES"/>
        </w:rPr>
        <w:t xml:space="preserve"> </w:t>
      </w:r>
      <w:r w:rsidRPr="00EC64BC">
        <w:rPr>
          <w:rFonts w:ascii="GHEA Grapalat" w:hAnsi="GHEA Grapalat" w:cs="Sylfaen"/>
          <w:b/>
          <w:sz w:val="20"/>
        </w:rPr>
        <w:t>ԿԱՐ</w:t>
      </w:r>
      <w:r w:rsidRPr="00EC64BC">
        <w:rPr>
          <w:rFonts w:ascii="GHEA Grapalat" w:hAnsi="GHEA Grapalat" w:cs="Sylfaen"/>
          <w:b/>
          <w:sz w:val="20"/>
          <w:lang w:val="es-ES"/>
        </w:rPr>
        <w:t>Գ</w:t>
      </w:r>
      <w:r w:rsidRPr="00EC64BC">
        <w:rPr>
          <w:rFonts w:ascii="GHEA Grapalat" w:hAnsi="GHEA Grapalat" w:cs="Sylfaen"/>
          <w:b/>
          <w:sz w:val="20"/>
        </w:rPr>
        <w:t>Ը</w:t>
      </w:r>
      <w:r w:rsidRPr="00EC64BC">
        <w:rPr>
          <w:rFonts w:ascii="GHEA Grapalat" w:hAnsi="GHEA Grapalat"/>
          <w:b/>
          <w:sz w:val="20"/>
          <w:lang w:val="es-ES"/>
        </w:rPr>
        <w:t xml:space="preserve"> </w:t>
      </w:r>
    </w:p>
    <w:p w:rsidR="00D45C73" w:rsidRPr="00FA1819" w:rsidRDefault="00D45C73" w:rsidP="00D45C73">
      <w:pPr>
        <w:jc w:val="both"/>
        <w:rPr>
          <w:rFonts w:ascii="GHEA Grapalat" w:hAnsi="GHEA Grapalat" w:cs="Arial Armenian"/>
          <w:sz w:val="20"/>
          <w:lang w:val="es-ES"/>
        </w:rPr>
      </w:pPr>
    </w:p>
    <w:p w:rsidR="006E5207" w:rsidRDefault="006E5207" w:rsidP="00D45C73">
      <w:pPr>
        <w:jc w:val="both"/>
        <w:rPr>
          <w:rFonts w:ascii="GHEA Grapalat" w:hAnsi="GHEA Grapalat" w:cs="Arial Armenian"/>
          <w:sz w:val="20"/>
          <w:lang w:val="es-ES"/>
        </w:rPr>
      </w:pPr>
      <w:r>
        <w:rPr>
          <w:rFonts w:ascii="GHEA Grapalat" w:hAnsi="GHEA Grapalat" w:cs="Arial Armenian"/>
          <w:sz w:val="20"/>
          <w:lang w:val="es-ES"/>
        </w:rPr>
        <w:t xml:space="preserve">2.1 </w:t>
      </w:r>
      <w:r>
        <w:rPr>
          <w:rFonts w:ascii="GHEA Grapalat" w:hAnsi="GHEA Grapalat" w:cs="Sylfaen"/>
          <w:sz w:val="20"/>
          <w:lang w:val="ru-RU"/>
        </w:rPr>
        <w:t>Սույն</w:t>
      </w:r>
      <w:r>
        <w:rPr>
          <w:rFonts w:ascii="GHEA Grapalat" w:hAnsi="GHEA Grapalat" w:cs="Arial Armenian"/>
          <w:sz w:val="20"/>
          <w:lang w:val="es-ES"/>
        </w:rPr>
        <w:t xml:space="preserve">  ընթացակարգին </w:t>
      </w:r>
      <w:r>
        <w:rPr>
          <w:rFonts w:ascii="GHEA Grapalat" w:hAnsi="GHEA Grapalat" w:cs="Sylfaen"/>
          <w:sz w:val="20"/>
          <w:lang w:val="ru-RU"/>
        </w:rPr>
        <w:t>մասնակցելու</w:t>
      </w:r>
      <w:r>
        <w:rPr>
          <w:rFonts w:ascii="GHEA Grapalat" w:hAnsi="GHEA Grapalat" w:cs="Arial Armenian"/>
          <w:sz w:val="20"/>
          <w:lang w:val="es-ES"/>
        </w:rPr>
        <w:t xml:space="preserve"> </w:t>
      </w:r>
      <w:r>
        <w:rPr>
          <w:rFonts w:ascii="GHEA Grapalat" w:hAnsi="GHEA Grapalat" w:cs="Sylfaen"/>
          <w:sz w:val="20"/>
          <w:lang w:val="ru-RU"/>
        </w:rPr>
        <w:t>իրավունք</w:t>
      </w:r>
      <w:r>
        <w:rPr>
          <w:rFonts w:ascii="GHEA Grapalat" w:hAnsi="GHEA Grapalat" w:cs="Arial Armenian"/>
          <w:sz w:val="20"/>
          <w:lang w:val="es-ES"/>
        </w:rPr>
        <w:t xml:space="preserve"> </w:t>
      </w:r>
      <w:r>
        <w:rPr>
          <w:rFonts w:ascii="GHEA Grapalat" w:hAnsi="GHEA Grapalat" w:cs="Sylfaen"/>
          <w:sz w:val="20"/>
          <w:lang w:val="ru-RU"/>
        </w:rPr>
        <w:t>չունեն</w:t>
      </w:r>
      <w:r>
        <w:rPr>
          <w:rFonts w:ascii="GHEA Grapalat" w:hAnsi="GHEA Grapalat" w:cs="Arial Armenian"/>
          <w:sz w:val="20"/>
          <w:lang w:val="es-ES"/>
        </w:rPr>
        <w:t xml:space="preserve"> </w:t>
      </w:r>
      <w:r>
        <w:rPr>
          <w:rFonts w:ascii="GHEA Grapalat" w:hAnsi="GHEA Grapalat" w:cs="Sylfaen"/>
          <w:sz w:val="20"/>
          <w:lang w:val="ru-RU"/>
        </w:rPr>
        <w:t>անձինք</w:t>
      </w:r>
      <w:r>
        <w:rPr>
          <w:rFonts w:ascii="GHEA Grapalat" w:hAnsi="GHEA Grapalat" w:cs="Sylfaen"/>
          <w:sz w:val="20"/>
          <w:lang w:val="es-ES"/>
        </w:rPr>
        <w:t>.</w:t>
      </w:r>
    </w:p>
    <w:p w:rsidR="006E5207" w:rsidRDefault="006E5207" w:rsidP="00D45C73">
      <w:pPr>
        <w:jc w:val="both"/>
        <w:rPr>
          <w:rFonts w:ascii="GHEA Grapalat" w:hAnsi="GHEA Grapalat"/>
          <w:sz w:val="20"/>
          <w:szCs w:val="20"/>
          <w:lang w:val="es-ES"/>
        </w:rPr>
      </w:pPr>
      <w:r>
        <w:rPr>
          <w:rFonts w:ascii="GHEA Grapalat" w:hAnsi="GHEA Grapalat"/>
          <w:sz w:val="20"/>
          <w:szCs w:val="20"/>
          <w:lang w:val="es-ES"/>
        </w:rPr>
        <w:t xml:space="preserve">1) </w:t>
      </w:r>
      <w:r>
        <w:rPr>
          <w:rFonts w:ascii="GHEA Grapalat" w:hAnsi="GHEA Grapalat" w:cs="Sylfaen"/>
          <w:sz w:val="20"/>
          <w:szCs w:val="20"/>
        </w:rPr>
        <w:t>որոնք</w:t>
      </w:r>
      <w:r>
        <w:rPr>
          <w:rFonts w:ascii="GHEA Grapalat" w:hAnsi="GHEA Grapalat" w:cs="Sylfaen"/>
          <w:sz w:val="20"/>
          <w:szCs w:val="20"/>
          <w:lang w:val="es-ES"/>
        </w:rPr>
        <w:t xml:space="preserve"> </w:t>
      </w:r>
      <w:r>
        <w:rPr>
          <w:rFonts w:ascii="GHEA Grapalat" w:hAnsi="GHEA Grapalat" w:cs="Sylfaen"/>
          <w:sz w:val="20"/>
          <w:szCs w:val="20"/>
        </w:rPr>
        <w:t>հայտը</w:t>
      </w:r>
      <w:r>
        <w:rPr>
          <w:rFonts w:ascii="GHEA Grapalat" w:hAnsi="GHEA Grapalat" w:cs="Sylfaen"/>
          <w:sz w:val="20"/>
          <w:szCs w:val="20"/>
          <w:lang w:val="es-ES"/>
        </w:rPr>
        <w:t xml:space="preserve"> </w:t>
      </w:r>
      <w:r>
        <w:rPr>
          <w:rFonts w:ascii="GHEA Grapalat" w:hAnsi="GHEA Grapalat" w:cs="Sylfaen"/>
          <w:sz w:val="20"/>
          <w:szCs w:val="20"/>
        </w:rPr>
        <w:t>ներկայացնելու</w:t>
      </w:r>
      <w:r>
        <w:rPr>
          <w:rFonts w:ascii="GHEA Grapalat" w:hAnsi="GHEA Grapalat" w:cs="Sylfaen"/>
          <w:sz w:val="20"/>
          <w:szCs w:val="20"/>
          <w:lang w:val="es-ES"/>
        </w:rPr>
        <w:t xml:space="preserve"> </w:t>
      </w:r>
      <w:r>
        <w:rPr>
          <w:rFonts w:ascii="GHEA Grapalat" w:hAnsi="GHEA Grapalat" w:cs="Sylfaen"/>
          <w:sz w:val="20"/>
          <w:szCs w:val="20"/>
        </w:rPr>
        <w:t>օրվա</w:t>
      </w:r>
      <w:r>
        <w:rPr>
          <w:rFonts w:ascii="GHEA Grapalat" w:hAnsi="GHEA Grapalat" w:cs="Sylfaen"/>
          <w:sz w:val="20"/>
          <w:szCs w:val="20"/>
          <w:lang w:val="es-ES"/>
        </w:rPr>
        <w:t xml:space="preserve"> </w:t>
      </w:r>
      <w:r>
        <w:rPr>
          <w:rFonts w:ascii="GHEA Grapalat" w:hAnsi="GHEA Grapalat" w:cs="Sylfaen"/>
          <w:sz w:val="20"/>
          <w:szCs w:val="20"/>
        </w:rPr>
        <w:t>դրությամբ</w:t>
      </w:r>
      <w:r>
        <w:rPr>
          <w:rFonts w:ascii="GHEA Grapalat" w:hAnsi="GHEA Grapalat" w:cs="Sylfaen"/>
          <w:sz w:val="20"/>
          <w:szCs w:val="20"/>
          <w:lang w:val="es-ES"/>
        </w:rPr>
        <w:t xml:space="preserve"> </w:t>
      </w:r>
      <w:r>
        <w:rPr>
          <w:rFonts w:ascii="GHEA Grapalat" w:hAnsi="GHEA Grapalat" w:cs="Sylfaen"/>
          <w:sz w:val="20"/>
          <w:szCs w:val="20"/>
        </w:rPr>
        <w:t>դատական</w:t>
      </w:r>
      <w:r>
        <w:rPr>
          <w:rFonts w:ascii="GHEA Grapalat" w:hAnsi="GHEA Grapalat"/>
          <w:sz w:val="20"/>
          <w:szCs w:val="20"/>
          <w:lang w:val="es-ES"/>
        </w:rPr>
        <w:t xml:space="preserve"> </w:t>
      </w:r>
      <w:r>
        <w:rPr>
          <w:rFonts w:ascii="GHEA Grapalat" w:hAnsi="GHEA Grapalat" w:cs="Sylfaen"/>
          <w:sz w:val="20"/>
          <w:szCs w:val="20"/>
        </w:rPr>
        <w:t>կարգով</w:t>
      </w:r>
      <w:r>
        <w:rPr>
          <w:rFonts w:ascii="GHEA Grapalat" w:hAnsi="GHEA Grapalat"/>
          <w:sz w:val="20"/>
          <w:szCs w:val="20"/>
          <w:lang w:val="es-ES"/>
        </w:rPr>
        <w:t xml:space="preserve"> </w:t>
      </w:r>
      <w:r>
        <w:rPr>
          <w:rFonts w:ascii="GHEA Grapalat" w:hAnsi="GHEA Grapalat" w:cs="Sylfaen"/>
          <w:sz w:val="20"/>
          <w:szCs w:val="20"/>
        </w:rPr>
        <w:t>ճանաչվել</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սնանկ</w:t>
      </w:r>
      <w:r>
        <w:rPr>
          <w:rFonts w:ascii="GHEA Grapalat" w:hAnsi="GHEA Grapalat"/>
          <w:sz w:val="20"/>
          <w:szCs w:val="20"/>
          <w:lang w:val="es-ES"/>
        </w:rPr>
        <w:t xml:space="preserve">. </w:t>
      </w:r>
    </w:p>
    <w:p w:rsidR="006E5207" w:rsidRDefault="006E5207" w:rsidP="00D45C73">
      <w:pPr>
        <w:tabs>
          <w:tab w:val="left" w:pos="7200"/>
        </w:tabs>
        <w:jc w:val="both"/>
        <w:rPr>
          <w:rFonts w:ascii="GHEA Grapalat" w:hAnsi="GHEA Grapalat"/>
          <w:sz w:val="20"/>
          <w:szCs w:val="20"/>
          <w:lang w:val="es-ES"/>
        </w:rPr>
      </w:pPr>
      <w:r>
        <w:rPr>
          <w:rFonts w:ascii="GHEA Grapalat" w:hAnsi="GHEA Grapalat"/>
          <w:sz w:val="20"/>
          <w:szCs w:val="20"/>
          <w:lang w:val="es-ES"/>
        </w:rPr>
        <w:t xml:space="preserve">2) </w:t>
      </w:r>
      <w:r>
        <w:rPr>
          <w:rFonts w:ascii="GHEA Grapalat" w:hAnsi="GHEA Grapalat" w:cs="Sylfaen"/>
          <w:sz w:val="20"/>
          <w:szCs w:val="20"/>
        </w:rPr>
        <w:t>որոնք</w:t>
      </w:r>
      <w:r>
        <w:rPr>
          <w:rFonts w:ascii="GHEA Grapalat" w:hAnsi="GHEA Grapalat" w:cs="Sylfaen"/>
          <w:sz w:val="20"/>
          <w:szCs w:val="20"/>
          <w:lang w:val="es-ES"/>
        </w:rPr>
        <w:t xml:space="preserve"> </w:t>
      </w:r>
      <w:r>
        <w:rPr>
          <w:rFonts w:ascii="GHEA Grapalat" w:hAnsi="GHEA Grapalat" w:cs="Sylfaen"/>
          <w:sz w:val="20"/>
          <w:szCs w:val="20"/>
        </w:rPr>
        <w:t>հայտը</w:t>
      </w:r>
      <w:r>
        <w:rPr>
          <w:rFonts w:ascii="GHEA Grapalat" w:hAnsi="GHEA Grapalat" w:cs="Sylfaen"/>
          <w:sz w:val="20"/>
          <w:szCs w:val="20"/>
          <w:lang w:val="es-ES"/>
        </w:rPr>
        <w:t xml:space="preserve"> </w:t>
      </w:r>
      <w:r>
        <w:rPr>
          <w:rFonts w:ascii="GHEA Grapalat" w:hAnsi="GHEA Grapalat" w:cs="Sylfaen"/>
          <w:sz w:val="20"/>
          <w:szCs w:val="20"/>
        </w:rPr>
        <w:t>ներկայացնելու</w:t>
      </w:r>
      <w:r>
        <w:rPr>
          <w:rFonts w:ascii="GHEA Grapalat" w:hAnsi="GHEA Grapalat" w:cs="Sylfaen"/>
          <w:sz w:val="20"/>
          <w:szCs w:val="20"/>
          <w:lang w:val="es-ES"/>
        </w:rPr>
        <w:t xml:space="preserve"> </w:t>
      </w:r>
      <w:r>
        <w:rPr>
          <w:rFonts w:ascii="GHEA Grapalat" w:hAnsi="GHEA Grapalat" w:cs="Sylfaen"/>
          <w:sz w:val="20"/>
          <w:szCs w:val="20"/>
        </w:rPr>
        <w:t>օրվա</w:t>
      </w:r>
      <w:r>
        <w:rPr>
          <w:rFonts w:ascii="GHEA Grapalat" w:hAnsi="GHEA Grapalat" w:cs="Sylfaen"/>
          <w:sz w:val="20"/>
          <w:szCs w:val="20"/>
          <w:lang w:val="es-ES"/>
        </w:rPr>
        <w:t xml:space="preserve"> </w:t>
      </w:r>
      <w:r>
        <w:rPr>
          <w:rFonts w:ascii="GHEA Grapalat" w:hAnsi="GHEA Grapalat" w:cs="Sylfaen"/>
          <w:sz w:val="20"/>
          <w:szCs w:val="20"/>
        </w:rPr>
        <w:t>դրությամբ</w:t>
      </w:r>
      <w:r>
        <w:rPr>
          <w:rFonts w:ascii="GHEA Grapalat" w:hAnsi="GHEA Grapalat" w:cs="Sylfaen"/>
          <w:sz w:val="20"/>
          <w:szCs w:val="20"/>
          <w:lang w:val="es-ES"/>
        </w:rPr>
        <w:t xml:space="preserve"> </w:t>
      </w:r>
      <w:r>
        <w:rPr>
          <w:rFonts w:ascii="GHEA Grapalat" w:hAnsi="GHEA Grapalat"/>
          <w:sz w:val="20"/>
          <w:szCs w:val="20"/>
        </w:rPr>
        <w:t>հարկային</w:t>
      </w:r>
      <w:r>
        <w:rPr>
          <w:rFonts w:ascii="GHEA Grapalat" w:hAnsi="GHEA Grapalat"/>
          <w:sz w:val="20"/>
          <w:szCs w:val="20"/>
          <w:lang w:val="es-ES"/>
        </w:rPr>
        <w:t xml:space="preserve"> </w:t>
      </w:r>
      <w:r>
        <w:rPr>
          <w:rFonts w:ascii="GHEA Grapalat" w:hAnsi="GHEA Grapalat"/>
          <w:sz w:val="20"/>
          <w:szCs w:val="20"/>
        </w:rPr>
        <w:t>մարմնի</w:t>
      </w:r>
      <w:r>
        <w:rPr>
          <w:rFonts w:ascii="GHEA Grapalat" w:hAnsi="GHEA Grapalat"/>
          <w:sz w:val="20"/>
          <w:szCs w:val="20"/>
          <w:lang w:val="es-ES"/>
        </w:rPr>
        <w:t xml:space="preserve"> </w:t>
      </w:r>
      <w:r>
        <w:rPr>
          <w:rFonts w:ascii="GHEA Grapalat" w:hAnsi="GHEA Grapalat"/>
          <w:sz w:val="20"/>
          <w:szCs w:val="20"/>
        </w:rPr>
        <w:t>կողմից</w:t>
      </w:r>
      <w:r>
        <w:rPr>
          <w:rFonts w:ascii="GHEA Grapalat" w:hAnsi="GHEA Grapalat"/>
          <w:sz w:val="20"/>
          <w:szCs w:val="20"/>
          <w:lang w:val="es-ES"/>
        </w:rPr>
        <w:t xml:space="preserve"> </w:t>
      </w:r>
      <w:r>
        <w:rPr>
          <w:rFonts w:ascii="GHEA Grapalat" w:hAnsi="GHEA Grapalat"/>
          <w:sz w:val="20"/>
          <w:szCs w:val="20"/>
        </w:rPr>
        <w:t>վերահսկվող</w:t>
      </w:r>
      <w:r>
        <w:rPr>
          <w:rFonts w:ascii="GHEA Grapalat" w:hAnsi="GHEA Grapalat"/>
          <w:sz w:val="20"/>
          <w:szCs w:val="20"/>
          <w:lang w:val="es-ES"/>
        </w:rPr>
        <w:t xml:space="preserve"> </w:t>
      </w:r>
      <w:r>
        <w:rPr>
          <w:rFonts w:ascii="GHEA Grapalat" w:hAnsi="GHEA Grapalat"/>
          <w:sz w:val="20"/>
          <w:szCs w:val="20"/>
        </w:rPr>
        <w:t>եկամուտների</w:t>
      </w:r>
      <w:r>
        <w:rPr>
          <w:rFonts w:ascii="GHEA Grapalat" w:hAnsi="GHEA Grapalat"/>
          <w:sz w:val="20"/>
          <w:szCs w:val="20"/>
          <w:lang w:val="es-ES"/>
        </w:rPr>
        <w:t xml:space="preserve"> </w:t>
      </w:r>
      <w:r>
        <w:rPr>
          <w:rFonts w:ascii="GHEA Grapalat" w:hAnsi="GHEA Grapalat"/>
          <w:sz w:val="20"/>
          <w:szCs w:val="20"/>
        </w:rPr>
        <w:t>գծով</w:t>
      </w:r>
      <w:r>
        <w:rPr>
          <w:rFonts w:ascii="GHEA Grapalat" w:hAnsi="GHEA Grapalat"/>
          <w:sz w:val="20"/>
          <w:szCs w:val="20"/>
          <w:lang w:val="es-ES"/>
        </w:rPr>
        <w:t xml:space="preserve"> </w:t>
      </w:r>
      <w:r>
        <w:rPr>
          <w:rFonts w:ascii="GHEA Grapalat" w:hAnsi="GHEA Grapalat" w:cs="Sylfaen"/>
          <w:sz w:val="20"/>
          <w:szCs w:val="20"/>
        </w:rPr>
        <w:t>ունեն</w:t>
      </w:r>
      <w:r>
        <w:rPr>
          <w:rFonts w:ascii="GHEA Grapalat" w:hAnsi="GHEA Grapalat"/>
          <w:sz w:val="20"/>
          <w:szCs w:val="20"/>
          <w:lang w:val="es-ES"/>
        </w:rPr>
        <w:t xml:space="preserve"> </w:t>
      </w:r>
      <w:r>
        <w:rPr>
          <w:rFonts w:ascii="GHEA Grapalat" w:hAnsi="GHEA Grapalat" w:cs="Sylfaen"/>
          <w:sz w:val="20"/>
          <w:szCs w:val="20"/>
        </w:rPr>
        <w:t>իրենց</w:t>
      </w:r>
      <w:r>
        <w:rPr>
          <w:rFonts w:ascii="GHEA Grapalat" w:hAnsi="GHEA Grapalat" w:cs="Sylfaen"/>
          <w:sz w:val="20"/>
          <w:szCs w:val="20"/>
          <w:lang w:val="es-ES"/>
        </w:rPr>
        <w:t xml:space="preserve"> </w:t>
      </w:r>
      <w:r>
        <w:rPr>
          <w:rFonts w:ascii="GHEA Grapalat" w:hAnsi="GHEA Grapalat" w:cs="Sylfaen"/>
          <w:sz w:val="20"/>
          <w:szCs w:val="20"/>
        </w:rPr>
        <w:t>ներկայացրած</w:t>
      </w:r>
      <w:r>
        <w:rPr>
          <w:rFonts w:ascii="GHEA Grapalat" w:hAnsi="GHEA Grapalat" w:cs="Sylfaen"/>
          <w:sz w:val="20"/>
          <w:szCs w:val="20"/>
          <w:lang w:val="es-ES"/>
        </w:rPr>
        <w:t xml:space="preserve"> </w:t>
      </w:r>
      <w:r>
        <w:rPr>
          <w:rFonts w:ascii="GHEA Grapalat" w:hAnsi="GHEA Grapalat" w:cs="Sylfaen"/>
          <w:sz w:val="20"/>
          <w:szCs w:val="20"/>
        </w:rPr>
        <w:t>գնային</w:t>
      </w:r>
      <w:r>
        <w:rPr>
          <w:rFonts w:ascii="GHEA Grapalat" w:hAnsi="GHEA Grapalat" w:cs="Sylfaen"/>
          <w:sz w:val="20"/>
          <w:szCs w:val="20"/>
          <w:lang w:val="es-ES"/>
        </w:rPr>
        <w:t xml:space="preserve"> </w:t>
      </w:r>
      <w:r>
        <w:rPr>
          <w:rFonts w:ascii="GHEA Grapalat" w:hAnsi="GHEA Grapalat" w:cs="Sylfaen"/>
          <w:sz w:val="20"/>
          <w:szCs w:val="20"/>
        </w:rPr>
        <w:t>առաջարկի</w:t>
      </w:r>
      <w:r>
        <w:rPr>
          <w:rFonts w:ascii="GHEA Grapalat" w:hAnsi="GHEA Grapalat" w:cs="Sylfaen"/>
          <w:sz w:val="20"/>
          <w:szCs w:val="20"/>
          <w:lang w:val="es-ES"/>
        </w:rPr>
        <w:t xml:space="preserve"> </w:t>
      </w:r>
      <w:r>
        <w:rPr>
          <w:rFonts w:ascii="GHEA Grapalat" w:hAnsi="GHEA Grapalat" w:cs="Sylfaen"/>
          <w:sz w:val="20"/>
          <w:szCs w:val="20"/>
        </w:rPr>
        <w:t>մինչև</w:t>
      </w:r>
      <w:r>
        <w:rPr>
          <w:rFonts w:ascii="GHEA Grapalat" w:hAnsi="GHEA Grapalat" w:cs="Sylfaen"/>
          <w:sz w:val="20"/>
          <w:szCs w:val="20"/>
          <w:lang w:val="es-ES"/>
        </w:rPr>
        <w:t xml:space="preserve"> </w:t>
      </w:r>
      <w:r>
        <w:rPr>
          <w:rFonts w:ascii="GHEA Grapalat" w:hAnsi="GHEA Grapalat" w:cs="Sylfaen"/>
          <w:sz w:val="20"/>
          <w:szCs w:val="20"/>
        </w:rPr>
        <w:t>մեկ</w:t>
      </w:r>
      <w:r>
        <w:rPr>
          <w:rFonts w:ascii="GHEA Grapalat" w:hAnsi="GHEA Grapalat" w:cs="Sylfaen"/>
          <w:sz w:val="20"/>
          <w:szCs w:val="20"/>
          <w:lang w:val="es-ES"/>
        </w:rPr>
        <w:t xml:space="preserve"> </w:t>
      </w:r>
      <w:r>
        <w:rPr>
          <w:rFonts w:ascii="GHEA Grapalat" w:hAnsi="GHEA Grapalat" w:cs="Sylfaen"/>
          <w:sz w:val="20"/>
          <w:szCs w:val="20"/>
        </w:rPr>
        <w:t>տոկոսը</w:t>
      </w:r>
      <w:r>
        <w:rPr>
          <w:rFonts w:ascii="GHEA Grapalat" w:hAnsi="GHEA Grapalat" w:cs="Sylfaen"/>
          <w:sz w:val="20"/>
          <w:szCs w:val="20"/>
          <w:lang w:val="es-ES"/>
        </w:rPr>
        <w:t xml:space="preserve">, </w:t>
      </w:r>
      <w:r>
        <w:rPr>
          <w:rFonts w:ascii="GHEA Grapalat" w:hAnsi="GHEA Grapalat" w:cs="Sylfaen"/>
          <w:sz w:val="20"/>
          <w:szCs w:val="20"/>
        </w:rPr>
        <w:t>բայց</w:t>
      </w:r>
      <w:r>
        <w:rPr>
          <w:rFonts w:ascii="GHEA Grapalat" w:hAnsi="GHEA Grapalat" w:cs="Sylfaen"/>
          <w:sz w:val="20"/>
          <w:szCs w:val="20"/>
          <w:lang w:val="es-ES"/>
        </w:rPr>
        <w:t xml:space="preserve"> </w:t>
      </w:r>
      <w:r>
        <w:rPr>
          <w:rFonts w:ascii="GHEA Grapalat" w:hAnsi="GHEA Grapalat" w:cs="Sylfaen"/>
          <w:sz w:val="20"/>
          <w:szCs w:val="20"/>
        </w:rPr>
        <w:t>ոչ</w:t>
      </w:r>
      <w:r>
        <w:rPr>
          <w:rFonts w:ascii="GHEA Grapalat" w:hAnsi="GHEA Grapalat" w:cs="Sylfaen"/>
          <w:sz w:val="20"/>
          <w:szCs w:val="20"/>
          <w:lang w:val="es-ES"/>
        </w:rPr>
        <w:t xml:space="preserve"> </w:t>
      </w:r>
      <w:r>
        <w:rPr>
          <w:rFonts w:ascii="GHEA Grapalat" w:hAnsi="GHEA Grapalat" w:cs="Sylfaen"/>
          <w:sz w:val="20"/>
          <w:szCs w:val="20"/>
        </w:rPr>
        <w:t>ավելի</w:t>
      </w:r>
      <w:r>
        <w:rPr>
          <w:rFonts w:ascii="GHEA Grapalat" w:hAnsi="GHEA Grapalat" w:cs="Sylfaen"/>
          <w:sz w:val="20"/>
          <w:szCs w:val="20"/>
          <w:lang w:val="es-ES"/>
        </w:rPr>
        <w:t xml:space="preserve">, </w:t>
      </w:r>
      <w:r>
        <w:rPr>
          <w:rFonts w:ascii="GHEA Grapalat" w:hAnsi="GHEA Grapalat" w:cs="Sylfaen"/>
          <w:sz w:val="20"/>
          <w:szCs w:val="20"/>
        </w:rPr>
        <w:t>քան</w:t>
      </w:r>
      <w:r>
        <w:rPr>
          <w:rFonts w:ascii="GHEA Grapalat" w:hAnsi="GHEA Grapalat" w:cs="Sylfaen"/>
          <w:sz w:val="20"/>
          <w:szCs w:val="20"/>
          <w:lang w:val="es-ES"/>
        </w:rPr>
        <w:t xml:space="preserve"> </w:t>
      </w:r>
      <w:r>
        <w:rPr>
          <w:rFonts w:ascii="GHEA Grapalat" w:hAnsi="GHEA Grapalat" w:cs="Sylfaen"/>
          <w:sz w:val="20"/>
          <w:szCs w:val="20"/>
        </w:rPr>
        <w:t>հիսուն</w:t>
      </w:r>
      <w:r>
        <w:rPr>
          <w:rFonts w:ascii="GHEA Grapalat" w:hAnsi="GHEA Grapalat" w:cs="Sylfaen"/>
          <w:sz w:val="20"/>
          <w:szCs w:val="20"/>
          <w:lang w:val="es-ES"/>
        </w:rPr>
        <w:t xml:space="preserve"> </w:t>
      </w:r>
      <w:r>
        <w:rPr>
          <w:rFonts w:ascii="GHEA Grapalat" w:hAnsi="GHEA Grapalat" w:cs="Sylfaen"/>
          <w:sz w:val="20"/>
          <w:szCs w:val="20"/>
        </w:rPr>
        <w:t>հազար</w:t>
      </w:r>
      <w:r>
        <w:rPr>
          <w:rFonts w:ascii="GHEA Grapalat" w:hAnsi="GHEA Grapalat" w:cs="Sylfaen"/>
          <w:sz w:val="20"/>
          <w:szCs w:val="20"/>
          <w:lang w:val="es-ES"/>
        </w:rPr>
        <w:t xml:space="preserve"> </w:t>
      </w:r>
      <w:r>
        <w:rPr>
          <w:rFonts w:ascii="GHEA Grapalat" w:hAnsi="GHEA Grapalat" w:cs="Sylfaen"/>
          <w:sz w:val="20"/>
          <w:szCs w:val="20"/>
        </w:rPr>
        <w:t>Հայաստանի</w:t>
      </w:r>
      <w:r>
        <w:rPr>
          <w:rFonts w:ascii="GHEA Grapalat" w:hAnsi="GHEA Grapalat" w:cs="Sylfaen"/>
          <w:sz w:val="20"/>
          <w:szCs w:val="20"/>
          <w:lang w:val="es-ES"/>
        </w:rPr>
        <w:t xml:space="preserve"> </w:t>
      </w:r>
      <w:r>
        <w:rPr>
          <w:rFonts w:ascii="GHEA Grapalat" w:hAnsi="GHEA Grapalat" w:cs="Sylfaen"/>
          <w:sz w:val="20"/>
          <w:szCs w:val="20"/>
        </w:rPr>
        <w:t>Հանրապետության</w:t>
      </w:r>
      <w:r>
        <w:rPr>
          <w:rFonts w:ascii="GHEA Grapalat" w:hAnsi="GHEA Grapalat" w:cs="Sylfaen"/>
          <w:sz w:val="20"/>
          <w:szCs w:val="20"/>
          <w:lang w:val="es-ES"/>
        </w:rPr>
        <w:t xml:space="preserve"> </w:t>
      </w:r>
      <w:r>
        <w:rPr>
          <w:rFonts w:ascii="GHEA Grapalat" w:hAnsi="GHEA Grapalat" w:cs="Sylfaen"/>
          <w:sz w:val="20"/>
          <w:szCs w:val="20"/>
        </w:rPr>
        <w:t>դրամը</w:t>
      </w:r>
      <w:r>
        <w:rPr>
          <w:rFonts w:ascii="GHEA Grapalat" w:hAnsi="GHEA Grapalat" w:cs="Sylfaen"/>
          <w:sz w:val="20"/>
          <w:szCs w:val="20"/>
          <w:lang w:val="es-ES"/>
        </w:rPr>
        <w:t xml:space="preserve"> </w:t>
      </w:r>
      <w:r>
        <w:rPr>
          <w:rFonts w:ascii="GHEA Grapalat" w:hAnsi="GHEA Grapalat"/>
          <w:sz w:val="20"/>
          <w:szCs w:val="20"/>
        </w:rPr>
        <w:t>գերազանցող</w:t>
      </w:r>
      <w:r>
        <w:rPr>
          <w:rFonts w:ascii="GHEA Grapalat" w:hAnsi="GHEA Grapalat"/>
          <w:sz w:val="20"/>
          <w:szCs w:val="20"/>
          <w:lang w:val="es-ES"/>
        </w:rPr>
        <w:t xml:space="preserve"> </w:t>
      </w:r>
      <w:r>
        <w:rPr>
          <w:rFonts w:ascii="GHEA Grapalat" w:hAnsi="GHEA Grapalat"/>
          <w:sz w:val="20"/>
          <w:szCs w:val="20"/>
        </w:rPr>
        <w:t>ժամկետանց</w:t>
      </w:r>
      <w:r>
        <w:rPr>
          <w:rFonts w:ascii="GHEA Grapalat" w:hAnsi="GHEA Grapalat"/>
          <w:sz w:val="20"/>
          <w:szCs w:val="20"/>
          <w:lang w:val="es-ES"/>
        </w:rPr>
        <w:t xml:space="preserve"> </w:t>
      </w:r>
      <w:r>
        <w:rPr>
          <w:rFonts w:ascii="GHEA Grapalat" w:hAnsi="GHEA Grapalat"/>
          <w:sz w:val="20"/>
          <w:szCs w:val="20"/>
        </w:rPr>
        <w:t>պարտավորություններ</w:t>
      </w:r>
      <w:r>
        <w:rPr>
          <w:rFonts w:ascii="GHEA Grapalat" w:hAnsi="GHEA Grapalat"/>
          <w:sz w:val="20"/>
          <w:szCs w:val="20"/>
          <w:lang w:val="es-ES"/>
        </w:rPr>
        <w:t>.</w:t>
      </w:r>
    </w:p>
    <w:p w:rsidR="006E5207" w:rsidRDefault="006E5207" w:rsidP="00D45C73">
      <w:pPr>
        <w:jc w:val="both"/>
        <w:rPr>
          <w:rFonts w:ascii="GHEA Grapalat" w:hAnsi="GHEA Grapalat"/>
          <w:sz w:val="20"/>
          <w:szCs w:val="20"/>
          <w:lang w:val="es-ES"/>
        </w:rPr>
      </w:pPr>
      <w:r>
        <w:rPr>
          <w:rFonts w:ascii="GHEA Grapalat" w:hAnsi="GHEA Grapalat"/>
          <w:sz w:val="20"/>
          <w:szCs w:val="20"/>
          <w:lang w:val="es-ES"/>
        </w:rPr>
        <w:t xml:space="preserve">3) </w:t>
      </w:r>
      <w:r>
        <w:rPr>
          <w:rFonts w:ascii="GHEA Grapalat" w:hAnsi="GHEA Grapalat"/>
          <w:sz w:val="20"/>
          <w:szCs w:val="20"/>
        </w:rPr>
        <w:t>որոնք</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որոնց</w:t>
      </w:r>
      <w:r>
        <w:rPr>
          <w:rFonts w:ascii="GHEA Grapalat" w:hAnsi="GHEA Grapalat"/>
          <w:sz w:val="20"/>
          <w:szCs w:val="20"/>
          <w:lang w:val="es-ES"/>
        </w:rPr>
        <w:t xml:space="preserve"> </w:t>
      </w:r>
      <w:r>
        <w:rPr>
          <w:rFonts w:ascii="GHEA Grapalat" w:hAnsi="GHEA Grapalat" w:cs="Sylfaen"/>
          <w:sz w:val="20"/>
          <w:szCs w:val="20"/>
        </w:rPr>
        <w:t>գործադիր</w:t>
      </w:r>
      <w:r>
        <w:rPr>
          <w:rFonts w:ascii="GHEA Grapalat" w:hAnsi="GHEA Grapalat"/>
          <w:sz w:val="20"/>
          <w:szCs w:val="20"/>
          <w:lang w:val="es-ES"/>
        </w:rPr>
        <w:t xml:space="preserve"> </w:t>
      </w:r>
      <w:r>
        <w:rPr>
          <w:rFonts w:ascii="GHEA Grapalat" w:hAnsi="GHEA Grapalat" w:cs="Sylfaen"/>
          <w:sz w:val="20"/>
          <w:szCs w:val="20"/>
        </w:rPr>
        <w:t>մարմնի</w:t>
      </w:r>
      <w:r>
        <w:rPr>
          <w:rFonts w:ascii="GHEA Grapalat" w:hAnsi="GHEA Grapalat"/>
          <w:sz w:val="20"/>
          <w:szCs w:val="20"/>
          <w:lang w:val="es-ES"/>
        </w:rPr>
        <w:t xml:space="preserve"> </w:t>
      </w:r>
      <w:r>
        <w:rPr>
          <w:rFonts w:ascii="GHEA Grapalat" w:hAnsi="GHEA Grapalat" w:cs="Sylfaen"/>
          <w:sz w:val="20"/>
          <w:szCs w:val="20"/>
        </w:rPr>
        <w:t>ներկայացուցիչը</w:t>
      </w:r>
      <w:r>
        <w:rPr>
          <w:rFonts w:ascii="GHEA Grapalat" w:hAnsi="GHEA Grapalat"/>
          <w:sz w:val="20"/>
          <w:szCs w:val="20"/>
          <w:lang w:val="es-ES"/>
        </w:rPr>
        <w:t xml:space="preserve"> </w:t>
      </w:r>
      <w:r>
        <w:rPr>
          <w:rFonts w:ascii="GHEA Grapalat" w:hAnsi="GHEA Grapalat" w:cs="Sylfaen"/>
          <w:sz w:val="20"/>
          <w:szCs w:val="20"/>
        </w:rPr>
        <w:t>հայտը</w:t>
      </w:r>
      <w:r>
        <w:rPr>
          <w:rFonts w:ascii="GHEA Grapalat" w:hAnsi="GHEA Grapalat"/>
          <w:sz w:val="20"/>
          <w:szCs w:val="20"/>
          <w:lang w:val="es-ES"/>
        </w:rPr>
        <w:t xml:space="preserve"> </w:t>
      </w:r>
      <w:r>
        <w:rPr>
          <w:rFonts w:ascii="GHEA Grapalat" w:hAnsi="GHEA Grapalat" w:cs="Sylfaen"/>
          <w:sz w:val="20"/>
          <w:szCs w:val="20"/>
        </w:rPr>
        <w:t>ներկայացնելու</w:t>
      </w:r>
      <w:r>
        <w:rPr>
          <w:rFonts w:ascii="GHEA Grapalat" w:hAnsi="GHEA Grapalat"/>
          <w:sz w:val="20"/>
          <w:szCs w:val="20"/>
          <w:lang w:val="es-ES"/>
        </w:rPr>
        <w:t xml:space="preserve"> </w:t>
      </w:r>
      <w:r>
        <w:rPr>
          <w:rFonts w:ascii="GHEA Grapalat" w:hAnsi="GHEA Grapalat" w:cs="Sylfaen"/>
          <w:sz w:val="20"/>
          <w:szCs w:val="20"/>
        </w:rPr>
        <w:t>օրվան</w:t>
      </w:r>
      <w:r>
        <w:rPr>
          <w:rFonts w:ascii="GHEA Grapalat" w:hAnsi="GHEA Grapalat"/>
          <w:sz w:val="20"/>
          <w:szCs w:val="20"/>
          <w:lang w:val="es-ES"/>
        </w:rPr>
        <w:t xml:space="preserve"> </w:t>
      </w:r>
      <w:r>
        <w:rPr>
          <w:rFonts w:ascii="GHEA Grapalat" w:hAnsi="GHEA Grapalat" w:cs="Sylfaen"/>
          <w:sz w:val="20"/>
          <w:szCs w:val="20"/>
        </w:rPr>
        <w:t>նախորդող</w:t>
      </w:r>
      <w:r>
        <w:rPr>
          <w:rFonts w:ascii="GHEA Grapalat" w:hAnsi="GHEA Grapalat"/>
          <w:sz w:val="20"/>
          <w:szCs w:val="20"/>
          <w:lang w:val="es-ES"/>
        </w:rPr>
        <w:t xml:space="preserve"> </w:t>
      </w:r>
      <w:r>
        <w:rPr>
          <w:rFonts w:ascii="GHEA Grapalat" w:hAnsi="GHEA Grapalat" w:cs="Sylfaen"/>
          <w:sz w:val="20"/>
          <w:szCs w:val="20"/>
        </w:rPr>
        <w:t>երեք</w:t>
      </w:r>
      <w:r>
        <w:rPr>
          <w:rFonts w:ascii="GHEA Grapalat" w:hAnsi="GHEA Grapalat"/>
          <w:sz w:val="20"/>
          <w:szCs w:val="20"/>
          <w:lang w:val="es-ES"/>
        </w:rPr>
        <w:t xml:space="preserve"> </w:t>
      </w:r>
      <w:r>
        <w:rPr>
          <w:rFonts w:ascii="GHEA Grapalat" w:hAnsi="GHEA Grapalat" w:cs="Sylfaen"/>
          <w:sz w:val="20"/>
          <w:szCs w:val="20"/>
        </w:rPr>
        <w:t>տարիների</w:t>
      </w:r>
      <w:r>
        <w:rPr>
          <w:rFonts w:ascii="GHEA Grapalat" w:hAnsi="GHEA Grapalat"/>
          <w:sz w:val="20"/>
          <w:szCs w:val="20"/>
          <w:lang w:val="es-ES"/>
        </w:rPr>
        <w:t xml:space="preserve"> </w:t>
      </w:r>
      <w:r>
        <w:rPr>
          <w:rFonts w:ascii="GHEA Grapalat" w:hAnsi="GHEA Grapalat" w:cs="Sylfaen"/>
          <w:sz w:val="20"/>
          <w:szCs w:val="20"/>
        </w:rPr>
        <w:t>ընթացքում</w:t>
      </w:r>
      <w:r>
        <w:rPr>
          <w:rFonts w:ascii="GHEA Grapalat" w:hAnsi="GHEA Grapalat"/>
          <w:sz w:val="20"/>
          <w:szCs w:val="20"/>
          <w:lang w:val="es-ES"/>
        </w:rPr>
        <w:t xml:space="preserve"> </w:t>
      </w:r>
      <w:r>
        <w:rPr>
          <w:rFonts w:ascii="GHEA Grapalat" w:hAnsi="GHEA Grapalat" w:cs="Sylfaen"/>
          <w:sz w:val="20"/>
          <w:szCs w:val="20"/>
        </w:rPr>
        <w:t>դատապարտված</w:t>
      </w:r>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r>
        <w:rPr>
          <w:rFonts w:ascii="GHEA Grapalat" w:hAnsi="GHEA Grapalat" w:cs="Sylfaen"/>
          <w:sz w:val="20"/>
          <w:szCs w:val="20"/>
        </w:rPr>
        <w:t>եղել</w:t>
      </w:r>
      <w:r>
        <w:rPr>
          <w:rFonts w:ascii="GHEA Grapalat" w:hAnsi="GHEA Grapalat"/>
          <w:sz w:val="20"/>
          <w:szCs w:val="20"/>
          <w:lang w:val="es-ES"/>
        </w:rPr>
        <w:t xml:space="preserve"> </w:t>
      </w:r>
      <w:r>
        <w:rPr>
          <w:rFonts w:ascii="GHEA Grapalat" w:hAnsi="GHEA Grapalat"/>
          <w:sz w:val="20"/>
          <w:szCs w:val="20"/>
        </w:rPr>
        <w:t>ահաբեկչության</w:t>
      </w:r>
      <w:r>
        <w:rPr>
          <w:rFonts w:ascii="GHEA Grapalat" w:hAnsi="GHEA Grapalat"/>
          <w:sz w:val="20"/>
          <w:szCs w:val="20"/>
          <w:lang w:val="es-ES"/>
        </w:rPr>
        <w:t xml:space="preserve"> </w:t>
      </w:r>
      <w:r>
        <w:rPr>
          <w:rFonts w:ascii="GHEA Grapalat" w:hAnsi="GHEA Grapalat"/>
          <w:sz w:val="20"/>
          <w:szCs w:val="20"/>
        </w:rPr>
        <w:t>ֆինանսավորման</w:t>
      </w:r>
      <w:r>
        <w:rPr>
          <w:rFonts w:ascii="GHEA Grapalat" w:hAnsi="GHEA Grapalat"/>
          <w:sz w:val="20"/>
          <w:szCs w:val="20"/>
          <w:lang w:val="es-ES"/>
        </w:rPr>
        <w:t xml:space="preserve">, </w:t>
      </w:r>
      <w:r>
        <w:rPr>
          <w:rFonts w:ascii="GHEA Grapalat" w:hAnsi="GHEA Grapalat"/>
          <w:sz w:val="20"/>
          <w:szCs w:val="20"/>
        </w:rPr>
        <w:t>երեխայի</w:t>
      </w:r>
      <w:r>
        <w:rPr>
          <w:rFonts w:ascii="GHEA Grapalat" w:hAnsi="GHEA Grapalat"/>
          <w:sz w:val="20"/>
          <w:szCs w:val="20"/>
          <w:lang w:val="es-ES"/>
        </w:rPr>
        <w:t xml:space="preserve"> </w:t>
      </w:r>
      <w:r>
        <w:rPr>
          <w:rFonts w:ascii="GHEA Grapalat" w:hAnsi="GHEA Grapalat"/>
          <w:sz w:val="20"/>
          <w:szCs w:val="20"/>
        </w:rPr>
        <w:t>շահագործման</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մարդկային</w:t>
      </w:r>
      <w:r>
        <w:rPr>
          <w:rFonts w:ascii="GHEA Grapalat" w:hAnsi="GHEA Grapalat"/>
          <w:sz w:val="20"/>
          <w:szCs w:val="20"/>
          <w:lang w:val="es-ES"/>
        </w:rPr>
        <w:t xml:space="preserve"> </w:t>
      </w:r>
      <w:r>
        <w:rPr>
          <w:rFonts w:ascii="GHEA Grapalat" w:hAnsi="GHEA Grapalat"/>
          <w:sz w:val="20"/>
          <w:szCs w:val="20"/>
        </w:rPr>
        <w:t>թրաֆիքինգ</w:t>
      </w:r>
      <w:r>
        <w:rPr>
          <w:rFonts w:ascii="GHEA Grapalat" w:hAnsi="GHEA Grapalat"/>
          <w:sz w:val="20"/>
          <w:szCs w:val="20"/>
          <w:lang w:val="es-ES"/>
        </w:rPr>
        <w:t xml:space="preserve"> </w:t>
      </w:r>
      <w:r>
        <w:rPr>
          <w:rFonts w:ascii="GHEA Grapalat" w:hAnsi="GHEA Grapalat"/>
          <w:sz w:val="20"/>
          <w:szCs w:val="20"/>
        </w:rPr>
        <w:t>ներառող</w:t>
      </w:r>
      <w:r>
        <w:rPr>
          <w:rFonts w:ascii="GHEA Grapalat" w:hAnsi="GHEA Grapalat"/>
          <w:sz w:val="20"/>
          <w:szCs w:val="20"/>
          <w:lang w:val="es-ES"/>
        </w:rPr>
        <w:t xml:space="preserve"> </w:t>
      </w:r>
      <w:r>
        <w:rPr>
          <w:rFonts w:ascii="GHEA Grapalat" w:hAnsi="GHEA Grapalat"/>
          <w:sz w:val="20"/>
          <w:szCs w:val="20"/>
        </w:rPr>
        <w:t>հանցագործության</w:t>
      </w:r>
      <w:r>
        <w:rPr>
          <w:rFonts w:ascii="GHEA Grapalat" w:hAnsi="GHEA Grapalat"/>
          <w:sz w:val="20"/>
          <w:szCs w:val="20"/>
          <w:lang w:val="es-ES"/>
        </w:rPr>
        <w:t xml:space="preserve">, </w:t>
      </w:r>
      <w:r>
        <w:rPr>
          <w:rFonts w:ascii="GHEA Grapalat" w:hAnsi="GHEA Grapalat" w:cs="Sylfaen"/>
          <w:sz w:val="20"/>
          <w:szCs w:val="20"/>
        </w:rPr>
        <w:t>հանցավոր</w:t>
      </w:r>
      <w:r>
        <w:rPr>
          <w:rFonts w:ascii="GHEA Grapalat" w:hAnsi="GHEA Grapalat" w:cs="Sylfaen"/>
          <w:sz w:val="20"/>
          <w:szCs w:val="20"/>
          <w:lang w:val="es-ES"/>
        </w:rPr>
        <w:t xml:space="preserve"> </w:t>
      </w:r>
      <w:r>
        <w:rPr>
          <w:rFonts w:ascii="GHEA Grapalat" w:hAnsi="GHEA Grapalat" w:cs="Sylfaen"/>
          <w:sz w:val="20"/>
          <w:szCs w:val="20"/>
        </w:rPr>
        <w:t>համագործակցություն</w:t>
      </w:r>
      <w:r>
        <w:rPr>
          <w:rFonts w:ascii="GHEA Grapalat" w:hAnsi="GHEA Grapalat" w:cs="Sylfaen"/>
          <w:sz w:val="20"/>
          <w:szCs w:val="20"/>
          <w:lang w:val="es-ES"/>
        </w:rPr>
        <w:t xml:space="preserve"> </w:t>
      </w:r>
      <w:r>
        <w:rPr>
          <w:rFonts w:ascii="GHEA Grapalat" w:hAnsi="GHEA Grapalat" w:cs="Sylfaen"/>
          <w:sz w:val="20"/>
          <w:szCs w:val="20"/>
        </w:rPr>
        <w:t>ստեղծելու</w:t>
      </w:r>
      <w:r>
        <w:rPr>
          <w:rFonts w:ascii="GHEA Grapalat" w:hAnsi="GHEA Grapalat" w:cs="Sylfaen"/>
          <w:sz w:val="20"/>
          <w:szCs w:val="20"/>
          <w:lang w:val="es-ES"/>
        </w:rPr>
        <w:t xml:space="preserve"> </w:t>
      </w:r>
      <w:r>
        <w:rPr>
          <w:rFonts w:ascii="GHEA Grapalat" w:hAnsi="GHEA Grapalat" w:cs="Sylfaen"/>
          <w:sz w:val="20"/>
          <w:szCs w:val="20"/>
        </w:rPr>
        <w:t>կամ</w:t>
      </w:r>
      <w:r>
        <w:rPr>
          <w:rFonts w:ascii="GHEA Grapalat" w:hAnsi="GHEA Grapalat" w:cs="Sylfaen"/>
          <w:sz w:val="20"/>
          <w:szCs w:val="20"/>
          <w:lang w:val="es-ES"/>
        </w:rPr>
        <w:t xml:space="preserve"> </w:t>
      </w:r>
      <w:r>
        <w:rPr>
          <w:rFonts w:ascii="GHEA Grapalat" w:hAnsi="GHEA Grapalat" w:cs="Sylfaen"/>
          <w:sz w:val="20"/>
          <w:szCs w:val="20"/>
        </w:rPr>
        <w:t>դրան</w:t>
      </w:r>
      <w:r>
        <w:rPr>
          <w:rFonts w:ascii="GHEA Grapalat" w:hAnsi="GHEA Grapalat" w:cs="Sylfaen"/>
          <w:sz w:val="20"/>
          <w:szCs w:val="20"/>
          <w:lang w:val="es-ES"/>
        </w:rPr>
        <w:t xml:space="preserve"> </w:t>
      </w:r>
      <w:r>
        <w:rPr>
          <w:rFonts w:ascii="GHEA Grapalat" w:hAnsi="GHEA Grapalat" w:cs="Sylfaen"/>
          <w:sz w:val="20"/>
          <w:szCs w:val="20"/>
        </w:rPr>
        <w:t>մասնակցելու</w:t>
      </w:r>
      <w:r>
        <w:rPr>
          <w:rFonts w:ascii="GHEA Grapalat" w:hAnsi="GHEA Grapalat" w:cs="Sylfaen"/>
          <w:sz w:val="20"/>
          <w:szCs w:val="20"/>
          <w:lang w:val="es-ES"/>
        </w:rPr>
        <w:t xml:space="preserve">, </w:t>
      </w:r>
      <w:r>
        <w:rPr>
          <w:rFonts w:ascii="GHEA Grapalat" w:hAnsi="GHEA Grapalat" w:cs="Sylfaen"/>
          <w:sz w:val="20"/>
          <w:szCs w:val="20"/>
        </w:rPr>
        <w:t>կաշառք</w:t>
      </w:r>
      <w:r>
        <w:rPr>
          <w:rFonts w:ascii="GHEA Grapalat" w:hAnsi="GHEA Grapalat" w:cs="Sylfaen"/>
          <w:sz w:val="20"/>
          <w:szCs w:val="20"/>
          <w:lang w:val="es-ES"/>
        </w:rPr>
        <w:t xml:space="preserve"> </w:t>
      </w:r>
      <w:r>
        <w:rPr>
          <w:rFonts w:ascii="GHEA Grapalat" w:hAnsi="GHEA Grapalat" w:cs="Sylfaen"/>
          <w:sz w:val="20"/>
          <w:szCs w:val="20"/>
        </w:rPr>
        <w:t>ստանալու</w:t>
      </w:r>
      <w:r>
        <w:rPr>
          <w:rFonts w:ascii="GHEA Grapalat" w:hAnsi="GHEA Grapalat"/>
          <w:sz w:val="20"/>
          <w:szCs w:val="20"/>
          <w:lang w:val="es-ES"/>
        </w:rPr>
        <w:t xml:space="preserve">, </w:t>
      </w:r>
      <w:r>
        <w:rPr>
          <w:rFonts w:ascii="GHEA Grapalat" w:hAnsi="GHEA Grapalat"/>
          <w:sz w:val="20"/>
          <w:szCs w:val="20"/>
        </w:rPr>
        <w:t>կաշառք</w:t>
      </w:r>
      <w:r>
        <w:rPr>
          <w:rFonts w:ascii="GHEA Grapalat" w:hAnsi="GHEA Grapalat"/>
          <w:sz w:val="20"/>
          <w:szCs w:val="20"/>
          <w:lang w:val="es-ES"/>
        </w:rPr>
        <w:t xml:space="preserve"> </w:t>
      </w:r>
      <w:r>
        <w:rPr>
          <w:rFonts w:ascii="GHEA Grapalat" w:hAnsi="GHEA Grapalat"/>
          <w:sz w:val="20"/>
          <w:szCs w:val="20"/>
        </w:rPr>
        <w:t>տալու</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կաշառքի</w:t>
      </w:r>
      <w:r>
        <w:rPr>
          <w:rFonts w:ascii="GHEA Grapalat" w:hAnsi="GHEA Grapalat"/>
          <w:sz w:val="20"/>
          <w:szCs w:val="20"/>
          <w:lang w:val="es-ES"/>
        </w:rPr>
        <w:t xml:space="preserve"> </w:t>
      </w:r>
      <w:r>
        <w:rPr>
          <w:rFonts w:ascii="GHEA Grapalat" w:hAnsi="GHEA Grapalat"/>
          <w:sz w:val="20"/>
          <w:szCs w:val="20"/>
        </w:rPr>
        <w:t>միջնորդության</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օրենքով</w:t>
      </w:r>
      <w:r>
        <w:rPr>
          <w:rFonts w:ascii="GHEA Grapalat" w:hAnsi="GHEA Grapalat"/>
          <w:sz w:val="20"/>
          <w:szCs w:val="20"/>
          <w:lang w:val="es-ES"/>
        </w:rPr>
        <w:t xml:space="preserve"> </w:t>
      </w:r>
      <w:r>
        <w:rPr>
          <w:rFonts w:ascii="GHEA Grapalat" w:hAnsi="GHEA Grapalat"/>
          <w:sz w:val="20"/>
          <w:szCs w:val="20"/>
        </w:rPr>
        <w:t>նախատեսված</w:t>
      </w:r>
      <w:r>
        <w:rPr>
          <w:rFonts w:ascii="GHEA Grapalat" w:hAnsi="GHEA Grapalat"/>
          <w:sz w:val="20"/>
          <w:szCs w:val="20"/>
          <w:lang w:val="es-ES"/>
        </w:rPr>
        <w:t xml:space="preserve"> </w:t>
      </w:r>
      <w:r>
        <w:rPr>
          <w:rFonts w:ascii="GHEA Grapalat" w:hAnsi="GHEA Grapalat"/>
          <w:sz w:val="20"/>
          <w:szCs w:val="20"/>
        </w:rPr>
        <w:t>տնտեսական</w:t>
      </w:r>
      <w:r>
        <w:rPr>
          <w:rFonts w:ascii="GHEA Grapalat" w:hAnsi="GHEA Grapalat"/>
          <w:sz w:val="20"/>
          <w:szCs w:val="20"/>
          <w:lang w:val="es-ES"/>
        </w:rPr>
        <w:t xml:space="preserve"> </w:t>
      </w:r>
      <w:r>
        <w:rPr>
          <w:rFonts w:ascii="GHEA Grapalat" w:hAnsi="GHEA Grapalat"/>
          <w:sz w:val="20"/>
          <w:szCs w:val="20"/>
        </w:rPr>
        <w:t>գործունեության</w:t>
      </w:r>
      <w:r>
        <w:rPr>
          <w:rFonts w:ascii="GHEA Grapalat" w:hAnsi="GHEA Grapalat"/>
          <w:sz w:val="20"/>
          <w:szCs w:val="20"/>
          <w:lang w:val="es-ES"/>
        </w:rPr>
        <w:t xml:space="preserve"> </w:t>
      </w:r>
      <w:r>
        <w:rPr>
          <w:rFonts w:ascii="GHEA Grapalat" w:hAnsi="GHEA Grapalat"/>
          <w:sz w:val="20"/>
          <w:szCs w:val="20"/>
        </w:rPr>
        <w:t>դեմ</w:t>
      </w:r>
      <w:r>
        <w:rPr>
          <w:rFonts w:ascii="GHEA Grapalat" w:hAnsi="GHEA Grapalat"/>
          <w:sz w:val="20"/>
          <w:szCs w:val="20"/>
          <w:lang w:val="es-ES"/>
        </w:rPr>
        <w:t xml:space="preserve"> </w:t>
      </w:r>
      <w:r>
        <w:rPr>
          <w:rFonts w:ascii="GHEA Grapalat" w:hAnsi="GHEA Grapalat"/>
          <w:sz w:val="20"/>
          <w:szCs w:val="20"/>
        </w:rPr>
        <w:t>ուղղված</w:t>
      </w:r>
      <w:r>
        <w:rPr>
          <w:rFonts w:ascii="GHEA Grapalat" w:hAnsi="GHEA Grapalat"/>
          <w:sz w:val="20"/>
          <w:szCs w:val="20"/>
          <w:lang w:val="es-ES"/>
        </w:rPr>
        <w:t xml:space="preserve"> </w:t>
      </w:r>
      <w:r>
        <w:rPr>
          <w:rFonts w:ascii="GHEA Grapalat" w:hAnsi="GHEA Grapalat"/>
          <w:sz w:val="20"/>
          <w:szCs w:val="20"/>
        </w:rPr>
        <w:t>հանցագործությունների</w:t>
      </w:r>
      <w:r>
        <w:rPr>
          <w:rFonts w:ascii="GHEA Grapalat" w:hAnsi="GHEA Grapalat"/>
          <w:sz w:val="20"/>
          <w:szCs w:val="20"/>
          <w:lang w:val="es-ES"/>
        </w:rPr>
        <w:t xml:space="preserve"> </w:t>
      </w:r>
      <w:r>
        <w:rPr>
          <w:rFonts w:ascii="GHEA Grapalat" w:hAnsi="GHEA Grapalat"/>
          <w:sz w:val="20"/>
          <w:szCs w:val="20"/>
        </w:rPr>
        <w:t>համար</w:t>
      </w:r>
      <w:r>
        <w:rPr>
          <w:rFonts w:ascii="GHEA Grapalat" w:hAnsi="GHEA Grapalat"/>
          <w:sz w:val="20"/>
          <w:szCs w:val="20"/>
          <w:lang w:val="es-ES"/>
        </w:rPr>
        <w:t>,</w:t>
      </w:r>
      <w:r>
        <w:rPr>
          <w:rFonts w:ascii="GHEA Grapalat" w:hAnsi="GHEA Grapalat" w:cs="Sylfaen"/>
          <w:sz w:val="20"/>
          <w:szCs w:val="20"/>
          <w:lang w:val="es-ES"/>
        </w:rPr>
        <w:t xml:space="preserve"> </w:t>
      </w:r>
      <w:r>
        <w:rPr>
          <w:rFonts w:ascii="GHEA Grapalat" w:hAnsi="GHEA Grapalat" w:cs="Sylfaen"/>
          <w:sz w:val="20"/>
          <w:szCs w:val="20"/>
        </w:rPr>
        <w:t>բացառությամբ</w:t>
      </w:r>
      <w:r>
        <w:rPr>
          <w:rFonts w:ascii="GHEA Grapalat" w:hAnsi="GHEA Grapalat"/>
          <w:sz w:val="20"/>
          <w:szCs w:val="20"/>
          <w:lang w:val="es-ES"/>
        </w:rPr>
        <w:t xml:space="preserve"> </w:t>
      </w:r>
      <w:r>
        <w:rPr>
          <w:rFonts w:ascii="GHEA Grapalat" w:hAnsi="GHEA Grapalat" w:cs="Sylfaen"/>
          <w:sz w:val="20"/>
          <w:szCs w:val="20"/>
        </w:rPr>
        <w:t>այն</w:t>
      </w:r>
      <w:r>
        <w:rPr>
          <w:rFonts w:ascii="GHEA Grapalat" w:hAnsi="GHEA Grapalat"/>
          <w:sz w:val="20"/>
          <w:szCs w:val="20"/>
          <w:lang w:val="es-ES"/>
        </w:rPr>
        <w:t xml:space="preserve"> </w:t>
      </w:r>
      <w:r>
        <w:rPr>
          <w:rFonts w:ascii="GHEA Grapalat" w:hAnsi="GHEA Grapalat" w:cs="Sylfaen"/>
          <w:sz w:val="20"/>
          <w:szCs w:val="20"/>
        </w:rPr>
        <w:t>դեպքերի</w:t>
      </w:r>
      <w:r>
        <w:rPr>
          <w:rFonts w:ascii="GHEA Grapalat" w:hAnsi="GHEA Grapalat"/>
          <w:sz w:val="20"/>
          <w:szCs w:val="20"/>
          <w:lang w:val="es-ES"/>
        </w:rPr>
        <w:t xml:space="preserve">, </w:t>
      </w:r>
      <w:r>
        <w:rPr>
          <w:rFonts w:ascii="GHEA Grapalat" w:hAnsi="GHEA Grapalat" w:cs="Sylfaen"/>
          <w:sz w:val="20"/>
          <w:szCs w:val="20"/>
        </w:rPr>
        <w:t>երբ</w:t>
      </w:r>
      <w:r>
        <w:rPr>
          <w:rFonts w:ascii="GHEA Grapalat" w:hAnsi="GHEA Grapalat"/>
          <w:sz w:val="20"/>
          <w:szCs w:val="20"/>
          <w:lang w:val="es-ES"/>
        </w:rPr>
        <w:t xml:space="preserve"> </w:t>
      </w:r>
      <w:r>
        <w:rPr>
          <w:rFonts w:ascii="GHEA Grapalat" w:hAnsi="GHEA Grapalat" w:cs="Sylfaen"/>
          <w:sz w:val="20"/>
          <w:szCs w:val="20"/>
        </w:rPr>
        <w:t>դատվածությունը</w:t>
      </w:r>
      <w:r>
        <w:rPr>
          <w:rFonts w:ascii="GHEA Grapalat" w:hAnsi="GHEA Grapalat"/>
          <w:sz w:val="20"/>
          <w:szCs w:val="20"/>
          <w:lang w:val="es-ES"/>
        </w:rPr>
        <w:t xml:space="preserve"> </w:t>
      </w:r>
      <w:r>
        <w:rPr>
          <w:rFonts w:ascii="GHEA Grapalat" w:hAnsi="GHEA Grapalat" w:cs="Sylfaen"/>
          <w:sz w:val="20"/>
          <w:szCs w:val="20"/>
        </w:rPr>
        <w:t>օրենքով</w:t>
      </w:r>
      <w:r>
        <w:rPr>
          <w:rFonts w:ascii="GHEA Grapalat" w:hAnsi="GHEA Grapalat"/>
          <w:sz w:val="20"/>
          <w:szCs w:val="20"/>
          <w:lang w:val="es-ES"/>
        </w:rPr>
        <w:t xml:space="preserve"> </w:t>
      </w:r>
      <w:r>
        <w:rPr>
          <w:rFonts w:ascii="GHEA Grapalat" w:hAnsi="GHEA Grapalat" w:cs="Sylfaen"/>
          <w:sz w:val="20"/>
          <w:szCs w:val="20"/>
        </w:rPr>
        <w:t>սահմանված</w:t>
      </w:r>
      <w:r>
        <w:rPr>
          <w:rFonts w:ascii="GHEA Grapalat" w:hAnsi="GHEA Grapalat"/>
          <w:sz w:val="20"/>
          <w:szCs w:val="20"/>
          <w:lang w:val="es-ES"/>
        </w:rPr>
        <w:t xml:space="preserve"> </w:t>
      </w:r>
      <w:r>
        <w:rPr>
          <w:rFonts w:ascii="GHEA Grapalat" w:hAnsi="GHEA Grapalat" w:cs="Sylfaen"/>
          <w:sz w:val="20"/>
          <w:szCs w:val="20"/>
        </w:rPr>
        <w:t>կարգով</w:t>
      </w:r>
      <w:r>
        <w:rPr>
          <w:rFonts w:ascii="GHEA Grapalat" w:hAnsi="GHEA Grapalat"/>
          <w:sz w:val="20"/>
          <w:szCs w:val="20"/>
          <w:lang w:val="es-ES"/>
        </w:rPr>
        <w:t xml:space="preserve"> </w:t>
      </w:r>
      <w:r>
        <w:rPr>
          <w:rFonts w:ascii="GHEA Grapalat" w:hAnsi="GHEA Grapalat" w:cs="Sylfaen"/>
          <w:sz w:val="20"/>
          <w:szCs w:val="20"/>
        </w:rPr>
        <w:t>հանված</w:t>
      </w:r>
      <w:r>
        <w:rPr>
          <w:rFonts w:ascii="GHEA Grapalat" w:hAnsi="GHEA Grapalat"/>
          <w:sz w:val="20"/>
          <w:szCs w:val="20"/>
          <w:lang w:val="es-ES"/>
        </w:rPr>
        <w:t xml:space="preserve"> </w:t>
      </w:r>
      <w:r>
        <w:rPr>
          <w:rFonts w:ascii="GHEA Grapalat" w:hAnsi="GHEA Grapalat" w:cs="Sylfaen"/>
          <w:sz w:val="20"/>
          <w:szCs w:val="20"/>
        </w:rPr>
        <w:t>կամ</w:t>
      </w:r>
      <w:r>
        <w:rPr>
          <w:rFonts w:ascii="GHEA Grapalat" w:hAnsi="GHEA Grapalat"/>
          <w:sz w:val="20"/>
          <w:szCs w:val="20"/>
          <w:lang w:val="es-ES"/>
        </w:rPr>
        <w:t xml:space="preserve"> </w:t>
      </w:r>
      <w:r>
        <w:rPr>
          <w:rFonts w:ascii="GHEA Grapalat" w:hAnsi="GHEA Grapalat" w:cs="Sylfaen"/>
          <w:sz w:val="20"/>
          <w:szCs w:val="20"/>
        </w:rPr>
        <w:t>մարված</w:t>
      </w:r>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p>
    <w:p w:rsidR="006E5207" w:rsidRDefault="006E5207" w:rsidP="00D45C73">
      <w:pPr>
        <w:jc w:val="both"/>
        <w:rPr>
          <w:rFonts w:ascii="GHEA Grapalat" w:hAnsi="GHEA Grapalat"/>
          <w:sz w:val="20"/>
          <w:szCs w:val="20"/>
          <w:lang w:val="es-ES"/>
        </w:rPr>
      </w:pPr>
      <w:r>
        <w:rPr>
          <w:rFonts w:ascii="GHEA Grapalat" w:hAnsi="GHEA Grapalat" w:cs="Sylfaen"/>
          <w:sz w:val="20"/>
          <w:szCs w:val="20"/>
          <w:lang w:val="es-ES"/>
        </w:rPr>
        <w:t>4)</w:t>
      </w:r>
      <w:r>
        <w:rPr>
          <w:rFonts w:ascii="GHEA Grapalat" w:hAnsi="GHEA Grapalat"/>
          <w:sz w:val="20"/>
          <w:szCs w:val="20"/>
          <w:lang w:val="es-ES"/>
        </w:rPr>
        <w:t xml:space="preserve"> </w:t>
      </w:r>
      <w:r>
        <w:rPr>
          <w:rFonts w:ascii="GHEA Grapalat" w:hAnsi="GHEA Grapalat"/>
          <w:sz w:val="20"/>
          <w:szCs w:val="20"/>
        </w:rPr>
        <w:t>որոնց</w:t>
      </w:r>
      <w:r>
        <w:rPr>
          <w:rFonts w:ascii="GHEA Grapalat" w:hAnsi="GHEA Grapalat"/>
          <w:sz w:val="20"/>
          <w:szCs w:val="20"/>
          <w:lang w:val="es-ES"/>
        </w:rPr>
        <w:t xml:space="preserve"> </w:t>
      </w:r>
      <w:r>
        <w:rPr>
          <w:rFonts w:ascii="GHEA Grapalat" w:hAnsi="GHEA Grapalat"/>
          <w:sz w:val="20"/>
          <w:szCs w:val="20"/>
        </w:rPr>
        <w:t>վերաբերյալ</w:t>
      </w:r>
      <w:r>
        <w:rPr>
          <w:rFonts w:ascii="GHEA Grapalat" w:hAnsi="GHEA Grapalat"/>
          <w:sz w:val="20"/>
          <w:szCs w:val="20"/>
          <w:lang w:val="es-ES"/>
        </w:rPr>
        <w:t xml:space="preserve"> </w:t>
      </w:r>
      <w:r>
        <w:rPr>
          <w:rFonts w:ascii="GHEA Grapalat" w:hAnsi="GHEA Grapalat"/>
          <w:sz w:val="20"/>
          <w:szCs w:val="20"/>
        </w:rPr>
        <w:t>հայտը</w:t>
      </w:r>
      <w:r>
        <w:rPr>
          <w:rFonts w:ascii="GHEA Grapalat" w:hAnsi="GHEA Grapalat"/>
          <w:sz w:val="20"/>
          <w:szCs w:val="20"/>
          <w:lang w:val="es-ES"/>
        </w:rPr>
        <w:t xml:space="preserve"> </w:t>
      </w:r>
      <w:r>
        <w:rPr>
          <w:rFonts w:ascii="GHEA Grapalat" w:hAnsi="GHEA Grapalat"/>
          <w:sz w:val="20"/>
          <w:szCs w:val="20"/>
        </w:rPr>
        <w:t>ներկայացվելու</w:t>
      </w:r>
      <w:r>
        <w:rPr>
          <w:rFonts w:ascii="GHEA Grapalat" w:hAnsi="GHEA Grapalat"/>
          <w:sz w:val="20"/>
          <w:szCs w:val="20"/>
          <w:lang w:val="es-ES"/>
        </w:rPr>
        <w:t xml:space="preserve"> </w:t>
      </w:r>
      <w:r>
        <w:rPr>
          <w:rFonts w:ascii="GHEA Grapalat" w:hAnsi="GHEA Grapalat"/>
          <w:sz w:val="20"/>
          <w:szCs w:val="20"/>
        </w:rPr>
        <w:t>օրվան</w:t>
      </w:r>
      <w:r>
        <w:rPr>
          <w:rFonts w:ascii="GHEA Grapalat" w:hAnsi="GHEA Grapalat"/>
          <w:sz w:val="20"/>
          <w:szCs w:val="20"/>
          <w:lang w:val="es-ES"/>
        </w:rPr>
        <w:t xml:space="preserve"> </w:t>
      </w:r>
      <w:r>
        <w:rPr>
          <w:rFonts w:ascii="GHEA Grapalat" w:hAnsi="GHEA Grapalat"/>
          <w:sz w:val="20"/>
          <w:szCs w:val="20"/>
        </w:rPr>
        <w:t>նախորդող</w:t>
      </w:r>
      <w:r>
        <w:rPr>
          <w:rFonts w:ascii="GHEA Grapalat" w:hAnsi="GHEA Grapalat"/>
          <w:sz w:val="20"/>
          <w:szCs w:val="20"/>
          <w:lang w:val="es-ES"/>
        </w:rPr>
        <w:t xml:space="preserve"> </w:t>
      </w:r>
      <w:r>
        <w:rPr>
          <w:rFonts w:ascii="GHEA Grapalat" w:hAnsi="GHEA Grapalat"/>
          <w:sz w:val="20"/>
          <w:szCs w:val="20"/>
        </w:rPr>
        <w:t>մեկ</w:t>
      </w:r>
      <w:r>
        <w:rPr>
          <w:rFonts w:ascii="GHEA Grapalat" w:hAnsi="GHEA Grapalat"/>
          <w:sz w:val="20"/>
          <w:szCs w:val="20"/>
          <w:lang w:val="es-ES"/>
        </w:rPr>
        <w:t xml:space="preserve"> </w:t>
      </w:r>
      <w:r>
        <w:rPr>
          <w:rFonts w:ascii="GHEA Grapalat" w:hAnsi="GHEA Grapalat"/>
          <w:sz w:val="20"/>
          <w:szCs w:val="20"/>
        </w:rPr>
        <w:t>տարվա</w:t>
      </w:r>
      <w:r>
        <w:rPr>
          <w:rFonts w:ascii="GHEA Grapalat" w:hAnsi="GHEA Grapalat"/>
          <w:sz w:val="20"/>
          <w:szCs w:val="20"/>
          <w:lang w:val="es-ES"/>
        </w:rPr>
        <w:t xml:space="preserve"> </w:t>
      </w:r>
      <w:r>
        <w:rPr>
          <w:rFonts w:ascii="GHEA Grapalat" w:hAnsi="GHEA Grapalat"/>
          <w:sz w:val="20"/>
          <w:szCs w:val="20"/>
        </w:rPr>
        <w:t>ընթացքում</w:t>
      </w:r>
      <w:r>
        <w:rPr>
          <w:rFonts w:ascii="GHEA Grapalat" w:hAnsi="GHEA Grapalat"/>
          <w:sz w:val="20"/>
          <w:szCs w:val="20"/>
          <w:lang w:val="es-ES"/>
        </w:rPr>
        <w:t xml:space="preserve"> </w:t>
      </w:r>
      <w:r>
        <w:rPr>
          <w:rFonts w:ascii="GHEA Grapalat" w:hAnsi="GHEA Grapalat"/>
          <w:sz w:val="20"/>
          <w:szCs w:val="20"/>
        </w:rPr>
        <w:t>առկա</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օրենքով</w:t>
      </w:r>
      <w:r>
        <w:rPr>
          <w:rFonts w:ascii="GHEA Grapalat" w:hAnsi="GHEA Grapalat"/>
          <w:sz w:val="20"/>
          <w:szCs w:val="20"/>
          <w:lang w:val="es-ES"/>
        </w:rPr>
        <w:t xml:space="preserve"> </w:t>
      </w:r>
      <w:r>
        <w:rPr>
          <w:rFonts w:ascii="GHEA Grapalat" w:hAnsi="GHEA Grapalat"/>
          <w:sz w:val="20"/>
          <w:szCs w:val="20"/>
        </w:rPr>
        <w:t>սահմանված</w:t>
      </w:r>
      <w:r>
        <w:rPr>
          <w:rFonts w:ascii="GHEA Grapalat" w:hAnsi="GHEA Grapalat"/>
          <w:sz w:val="20"/>
          <w:szCs w:val="20"/>
          <w:lang w:val="es-ES"/>
        </w:rPr>
        <w:t xml:space="preserve"> </w:t>
      </w:r>
      <w:r>
        <w:rPr>
          <w:rFonts w:ascii="GHEA Grapalat" w:hAnsi="GHEA Grapalat"/>
          <w:sz w:val="20"/>
          <w:szCs w:val="20"/>
        </w:rPr>
        <w:t>կարգով</w:t>
      </w:r>
      <w:r>
        <w:rPr>
          <w:rFonts w:ascii="GHEA Grapalat" w:hAnsi="GHEA Grapalat"/>
          <w:sz w:val="20"/>
          <w:szCs w:val="20"/>
          <w:lang w:val="es-ES"/>
        </w:rPr>
        <w:t xml:space="preserve"> </w:t>
      </w:r>
      <w:r>
        <w:rPr>
          <w:rFonts w:ascii="GHEA Grapalat" w:hAnsi="GHEA Grapalat"/>
          <w:sz w:val="20"/>
          <w:szCs w:val="20"/>
        </w:rPr>
        <w:t>կայացված</w:t>
      </w:r>
      <w:r>
        <w:rPr>
          <w:rFonts w:ascii="GHEA Grapalat" w:hAnsi="GHEA Grapalat"/>
          <w:sz w:val="20"/>
          <w:szCs w:val="20"/>
          <w:lang w:val="es-ES"/>
        </w:rPr>
        <w:t xml:space="preserve"> </w:t>
      </w:r>
      <w:r>
        <w:rPr>
          <w:rFonts w:ascii="GHEA Grapalat" w:hAnsi="GHEA Grapalat"/>
          <w:sz w:val="20"/>
          <w:szCs w:val="20"/>
        </w:rPr>
        <w:t>անբողոքարկելի</w:t>
      </w:r>
      <w:r>
        <w:rPr>
          <w:rFonts w:ascii="GHEA Grapalat" w:hAnsi="GHEA Grapalat"/>
          <w:sz w:val="20"/>
          <w:szCs w:val="20"/>
          <w:lang w:val="es-ES"/>
        </w:rPr>
        <w:t xml:space="preserve"> </w:t>
      </w:r>
      <w:r>
        <w:rPr>
          <w:rFonts w:ascii="GHEA Grapalat" w:hAnsi="GHEA Grapalat"/>
          <w:sz w:val="20"/>
          <w:szCs w:val="20"/>
        </w:rPr>
        <w:t>վարչական</w:t>
      </w:r>
      <w:r>
        <w:rPr>
          <w:rFonts w:ascii="GHEA Grapalat" w:hAnsi="GHEA Grapalat"/>
          <w:sz w:val="20"/>
          <w:szCs w:val="20"/>
          <w:lang w:val="es-ES"/>
        </w:rPr>
        <w:t xml:space="preserve"> </w:t>
      </w:r>
      <w:r>
        <w:rPr>
          <w:rFonts w:ascii="GHEA Grapalat" w:hAnsi="GHEA Grapalat"/>
          <w:sz w:val="20"/>
          <w:szCs w:val="20"/>
        </w:rPr>
        <w:t>ակտ</w:t>
      </w:r>
      <w:r>
        <w:rPr>
          <w:rFonts w:ascii="GHEA Grapalat" w:hAnsi="GHEA Grapalat"/>
          <w:sz w:val="20"/>
          <w:szCs w:val="20"/>
          <w:lang w:val="es-ES"/>
        </w:rPr>
        <w:t xml:space="preserve">` </w:t>
      </w:r>
      <w:r>
        <w:rPr>
          <w:rFonts w:ascii="GHEA Grapalat" w:hAnsi="GHEA Grapalat"/>
          <w:sz w:val="20"/>
          <w:szCs w:val="20"/>
        </w:rPr>
        <w:t>գնումների</w:t>
      </w:r>
      <w:r>
        <w:rPr>
          <w:rFonts w:ascii="GHEA Grapalat" w:hAnsi="GHEA Grapalat"/>
          <w:sz w:val="20"/>
          <w:szCs w:val="20"/>
          <w:lang w:val="es-ES"/>
        </w:rPr>
        <w:t xml:space="preserve"> </w:t>
      </w:r>
      <w:r>
        <w:rPr>
          <w:rFonts w:ascii="GHEA Grapalat" w:hAnsi="GHEA Grapalat"/>
          <w:sz w:val="20"/>
          <w:szCs w:val="20"/>
        </w:rPr>
        <w:t>ոլորտում</w:t>
      </w:r>
      <w:r>
        <w:rPr>
          <w:rFonts w:ascii="GHEA Grapalat" w:hAnsi="GHEA Grapalat"/>
          <w:sz w:val="20"/>
          <w:szCs w:val="20"/>
          <w:lang w:val="es-ES"/>
        </w:rPr>
        <w:t xml:space="preserve"> </w:t>
      </w:r>
      <w:r>
        <w:rPr>
          <w:rFonts w:ascii="GHEA Grapalat" w:hAnsi="GHEA Grapalat" w:cs="Sylfaen"/>
          <w:sz w:val="20"/>
          <w:szCs w:val="20"/>
        </w:rPr>
        <w:t>հակամրցակցային</w:t>
      </w:r>
      <w:r>
        <w:rPr>
          <w:rFonts w:ascii="GHEA Grapalat" w:hAnsi="GHEA Grapalat"/>
          <w:sz w:val="20"/>
          <w:szCs w:val="20"/>
          <w:lang w:val="es-ES"/>
        </w:rPr>
        <w:t xml:space="preserve"> </w:t>
      </w:r>
      <w:r>
        <w:rPr>
          <w:rFonts w:ascii="GHEA Grapalat" w:hAnsi="GHEA Grapalat" w:cs="Sylfaen"/>
          <w:sz w:val="20"/>
          <w:szCs w:val="20"/>
        </w:rPr>
        <w:t>համաձայնության</w:t>
      </w:r>
      <w:r>
        <w:rPr>
          <w:rFonts w:ascii="GHEA Grapalat" w:hAnsi="GHEA Grapalat"/>
          <w:sz w:val="20"/>
          <w:szCs w:val="20"/>
          <w:lang w:val="es-ES"/>
        </w:rPr>
        <w:t xml:space="preserve"> </w:t>
      </w:r>
      <w:r>
        <w:rPr>
          <w:rFonts w:ascii="GHEA Grapalat" w:hAnsi="GHEA Grapalat" w:cs="Sylfaen"/>
          <w:sz w:val="20"/>
          <w:szCs w:val="20"/>
        </w:rPr>
        <w:t>կամ</w:t>
      </w:r>
      <w:r>
        <w:rPr>
          <w:rFonts w:ascii="GHEA Grapalat" w:hAnsi="GHEA Grapalat"/>
          <w:sz w:val="20"/>
          <w:szCs w:val="20"/>
          <w:lang w:val="es-ES"/>
        </w:rPr>
        <w:t xml:space="preserve"> </w:t>
      </w:r>
      <w:r>
        <w:rPr>
          <w:rFonts w:ascii="GHEA Grapalat" w:hAnsi="GHEA Grapalat" w:cs="Sylfaen"/>
          <w:sz w:val="20"/>
          <w:szCs w:val="20"/>
        </w:rPr>
        <w:t>գերիշխող</w:t>
      </w:r>
      <w:r>
        <w:rPr>
          <w:rFonts w:ascii="GHEA Grapalat" w:hAnsi="GHEA Grapalat"/>
          <w:sz w:val="20"/>
          <w:szCs w:val="20"/>
          <w:lang w:val="es-ES"/>
        </w:rPr>
        <w:t xml:space="preserve"> </w:t>
      </w:r>
      <w:r>
        <w:rPr>
          <w:rFonts w:ascii="GHEA Grapalat" w:hAnsi="GHEA Grapalat" w:cs="Sylfaen"/>
          <w:sz w:val="20"/>
          <w:szCs w:val="20"/>
        </w:rPr>
        <w:t>դիրքի</w:t>
      </w:r>
      <w:r>
        <w:rPr>
          <w:rFonts w:ascii="GHEA Grapalat" w:hAnsi="GHEA Grapalat"/>
          <w:sz w:val="20"/>
          <w:szCs w:val="20"/>
          <w:lang w:val="es-ES"/>
        </w:rPr>
        <w:t xml:space="preserve"> </w:t>
      </w:r>
      <w:r>
        <w:rPr>
          <w:rFonts w:ascii="GHEA Grapalat" w:hAnsi="GHEA Grapalat" w:cs="Sylfaen"/>
          <w:sz w:val="20"/>
          <w:szCs w:val="20"/>
        </w:rPr>
        <w:t>չարաշահման</w:t>
      </w:r>
      <w:r>
        <w:rPr>
          <w:rFonts w:ascii="GHEA Grapalat" w:hAnsi="GHEA Grapalat"/>
          <w:sz w:val="20"/>
          <w:szCs w:val="20"/>
          <w:lang w:val="es-ES"/>
        </w:rPr>
        <w:t xml:space="preserve"> </w:t>
      </w:r>
      <w:r>
        <w:rPr>
          <w:rFonts w:ascii="GHEA Grapalat" w:hAnsi="GHEA Grapalat" w:cs="Sylfaen"/>
          <w:sz w:val="20"/>
          <w:szCs w:val="20"/>
        </w:rPr>
        <w:t>համար</w:t>
      </w:r>
      <w:r>
        <w:rPr>
          <w:rFonts w:ascii="GHEA Grapalat" w:hAnsi="GHEA Grapalat" w:cs="Sylfaen"/>
          <w:sz w:val="20"/>
          <w:szCs w:val="20"/>
          <w:lang w:val="es-ES"/>
        </w:rPr>
        <w:t>.</w:t>
      </w:r>
    </w:p>
    <w:p w:rsidR="006E5207" w:rsidRDefault="006E5207" w:rsidP="00D45C73">
      <w:pPr>
        <w:jc w:val="both"/>
        <w:rPr>
          <w:rFonts w:ascii="GHEA Grapalat" w:hAnsi="GHEA Grapalat"/>
          <w:sz w:val="20"/>
          <w:szCs w:val="20"/>
          <w:lang w:val="es-ES"/>
        </w:rPr>
      </w:pPr>
      <w:r>
        <w:rPr>
          <w:rFonts w:ascii="GHEA Grapalat" w:hAnsi="GHEA Grapalat" w:cs="Sylfaen"/>
          <w:sz w:val="20"/>
          <w:szCs w:val="20"/>
          <w:lang w:val="es-ES"/>
        </w:rPr>
        <w:t xml:space="preserve">5) </w:t>
      </w:r>
      <w:r>
        <w:rPr>
          <w:rFonts w:ascii="GHEA Grapalat" w:hAnsi="GHEA Grapalat" w:cs="Sylfaen"/>
          <w:sz w:val="20"/>
          <w:szCs w:val="20"/>
        </w:rPr>
        <w:t>որոնք</w:t>
      </w:r>
      <w:r>
        <w:rPr>
          <w:rFonts w:ascii="GHEA Grapalat" w:hAnsi="GHEA Grapalat" w:cs="Sylfaen"/>
          <w:sz w:val="20"/>
          <w:szCs w:val="20"/>
          <w:lang w:val="es-ES"/>
        </w:rPr>
        <w:t xml:space="preserve"> </w:t>
      </w:r>
      <w:r>
        <w:rPr>
          <w:rFonts w:ascii="GHEA Grapalat" w:hAnsi="GHEA Grapalat" w:cs="Sylfaen"/>
          <w:sz w:val="20"/>
          <w:szCs w:val="20"/>
        </w:rPr>
        <w:t>հայտը</w:t>
      </w:r>
      <w:r>
        <w:rPr>
          <w:rFonts w:ascii="GHEA Grapalat" w:hAnsi="GHEA Grapalat" w:cs="Sylfaen"/>
          <w:sz w:val="20"/>
          <w:szCs w:val="20"/>
          <w:lang w:val="es-ES"/>
        </w:rPr>
        <w:t xml:space="preserve"> </w:t>
      </w:r>
      <w:r>
        <w:rPr>
          <w:rFonts w:ascii="GHEA Grapalat" w:hAnsi="GHEA Grapalat" w:cs="Sylfaen"/>
          <w:sz w:val="20"/>
          <w:szCs w:val="20"/>
        </w:rPr>
        <w:t>ներկայացնելու</w:t>
      </w:r>
      <w:r>
        <w:rPr>
          <w:rFonts w:ascii="GHEA Grapalat" w:hAnsi="GHEA Grapalat" w:cs="Sylfaen"/>
          <w:sz w:val="20"/>
          <w:szCs w:val="20"/>
          <w:lang w:val="es-ES"/>
        </w:rPr>
        <w:t xml:space="preserve"> </w:t>
      </w:r>
      <w:r>
        <w:rPr>
          <w:rFonts w:ascii="GHEA Grapalat" w:hAnsi="GHEA Grapalat" w:cs="Sylfaen"/>
          <w:sz w:val="20"/>
          <w:szCs w:val="20"/>
        </w:rPr>
        <w:t>օրվա</w:t>
      </w:r>
      <w:r>
        <w:rPr>
          <w:rFonts w:ascii="GHEA Grapalat" w:hAnsi="GHEA Grapalat" w:cs="Sylfaen"/>
          <w:sz w:val="20"/>
          <w:szCs w:val="20"/>
          <w:lang w:val="es-ES"/>
        </w:rPr>
        <w:t xml:space="preserve"> </w:t>
      </w:r>
      <w:r>
        <w:rPr>
          <w:rFonts w:ascii="GHEA Grapalat" w:hAnsi="GHEA Grapalat" w:cs="Sylfaen"/>
          <w:sz w:val="20"/>
          <w:szCs w:val="20"/>
        </w:rPr>
        <w:t>դրությամբ</w:t>
      </w:r>
      <w:r>
        <w:rPr>
          <w:rFonts w:ascii="GHEA Grapalat" w:hAnsi="GHEA Grapalat" w:cs="Sylfaen"/>
          <w:sz w:val="20"/>
          <w:szCs w:val="20"/>
          <w:lang w:val="es-ES"/>
        </w:rPr>
        <w:t xml:space="preserve"> </w:t>
      </w:r>
      <w:r>
        <w:rPr>
          <w:rFonts w:ascii="GHEA Grapalat" w:hAnsi="GHEA Grapalat" w:cs="Sylfaen"/>
          <w:sz w:val="20"/>
          <w:szCs w:val="20"/>
        </w:rPr>
        <w:t>ներառված</w:t>
      </w:r>
      <w:r>
        <w:rPr>
          <w:rFonts w:ascii="GHEA Grapalat" w:hAnsi="GHEA Grapalat" w:cs="Sylfaen"/>
          <w:sz w:val="20"/>
          <w:szCs w:val="20"/>
          <w:lang w:val="es-ES"/>
        </w:rPr>
        <w:t xml:space="preserve"> </w:t>
      </w:r>
      <w:r>
        <w:rPr>
          <w:rFonts w:ascii="GHEA Grapalat" w:hAnsi="GHEA Grapalat" w:cs="Sylfaen"/>
          <w:sz w:val="20"/>
          <w:szCs w:val="20"/>
        </w:rPr>
        <w:t>են</w:t>
      </w:r>
      <w:r>
        <w:rPr>
          <w:rFonts w:ascii="GHEA Grapalat" w:hAnsi="GHEA Grapalat" w:cs="Sylfaen"/>
          <w:sz w:val="20"/>
          <w:szCs w:val="20"/>
          <w:lang w:val="es-ES"/>
        </w:rPr>
        <w:t xml:space="preserve"> </w:t>
      </w:r>
      <w:r>
        <w:rPr>
          <w:rFonts w:ascii="GHEA Grapalat" w:hAnsi="GHEA Grapalat" w:cs="Sylfaen"/>
          <w:sz w:val="20"/>
          <w:szCs w:val="20"/>
        </w:rPr>
        <w:t>Եվրասիական</w:t>
      </w:r>
      <w:r>
        <w:rPr>
          <w:rFonts w:ascii="GHEA Grapalat" w:hAnsi="GHEA Grapalat" w:cs="Sylfaen"/>
          <w:sz w:val="20"/>
          <w:szCs w:val="20"/>
          <w:lang w:val="es-ES"/>
        </w:rPr>
        <w:t xml:space="preserve"> </w:t>
      </w:r>
      <w:r>
        <w:rPr>
          <w:rFonts w:ascii="GHEA Grapalat" w:hAnsi="GHEA Grapalat" w:cs="Sylfaen"/>
          <w:sz w:val="20"/>
          <w:szCs w:val="20"/>
        </w:rPr>
        <w:t>տնտեսական</w:t>
      </w:r>
      <w:r>
        <w:rPr>
          <w:rFonts w:ascii="GHEA Grapalat" w:hAnsi="GHEA Grapalat" w:cs="Sylfaen"/>
          <w:sz w:val="20"/>
          <w:szCs w:val="20"/>
          <w:lang w:val="es-ES"/>
        </w:rPr>
        <w:t xml:space="preserve"> </w:t>
      </w:r>
      <w:r>
        <w:rPr>
          <w:rFonts w:ascii="GHEA Grapalat" w:hAnsi="GHEA Grapalat" w:cs="Sylfaen"/>
          <w:sz w:val="20"/>
          <w:szCs w:val="20"/>
        </w:rPr>
        <w:t>միությանն</w:t>
      </w:r>
      <w:r>
        <w:rPr>
          <w:rFonts w:ascii="GHEA Grapalat" w:hAnsi="GHEA Grapalat" w:cs="Sylfaen"/>
          <w:sz w:val="20"/>
          <w:szCs w:val="20"/>
          <w:lang w:val="es-ES"/>
        </w:rPr>
        <w:t xml:space="preserve"> </w:t>
      </w:r>
      <w:r>
        <w:rPr>
          <w:rFonts w:ascii="GHEA Grapalat" w:hAnsi="GHEA Grapalat" w:cs="Sylfaen"/>
          <w:sz w:val="20"/>
          <w:szCs w:val="20"/>
        </w:rPr>
        <w:t>անդամակցող</w:t>
      </w:r>
      <w:r>
        <w:rPr>
          <w:rFonts w:ascii="GHEA Grapalat" w:hAnsi="GHEA Grapalat" w:cs="Sylfaen"/>
          <w:sz w:val="20"/>
          <w:szCs w:val="20"/>
          <w:lang w:val="es-ES"/>
        </w:rPr>
        <w:t xml:space="preserve"> </w:t>
      </w:r>
      <w:r>
        <w:rPr>
          <w:rFonts w:ascii="GHEA Grapalat" w:hAnsi="GHEA Grapalat" w:cs="Sylfaen"/>
          <w:sz w:val="20"/>
          <w:szCs w:val="20"/>
        </w:rPr>
        <w:t>երկրների</w:t>
      </w:r>
      <w:r>
        <w:rPr>
          <w:rFonts w:ascii="GHEA Grapalat" w:hAnsi="GHEA Grapalat" w:cs="Sylfaen"/>
          <w:sz w:val="20"/>
          <w:szCs w:val="20"/>
          <w:lang w:val="es-ES"/>
        </w:rPr>
        <w:t xml:space="preserve"> </w:t>
      </w:r>
      <w:r>
        <w:rPr>
          <w:rFonts w:ascii="GHEA Grapalat" w:hAnsi="GHEA Grapalat" w:cs="Sylfaen"/>
          <w:sz w:val="20"/>
          <w:szCs w:val="20"/>
        </w:rPr>
        <w:t>գնումների</w:t>
      </w:r>
      <w:r>
        <w:rPr>
          <w:rFonts w:ascii="GHEA Grapalat" w:hAnsi="GHEA Grapalat" w:cs="Sylfaen"/>
          <w:sz w:val="20"/>
          <w:szCs w:val="20"/>
          <w:lang w:val="es-ES"/>
        </w:rPr>
        <w:t xml:space="preserve"> </w:t>
      </w:r>
      <w:r>
        <w:rPr>
          <w:rFonts w:ascii="GHEA Grapalat" w:hAnsi="GHEA Grapalat" w:cs="Sylfaen"/>
          <w:sz w:val="20"/>
          <w:szCs w:val="20"/>
        </w:rPr>
        <w:t>մասին</w:t>
      </w:r>
      <w:r>
        <w:rPr>
          <w:rFonts w:ascii="GHEA Grapalat" w:hAnsi="GHEA Grapalat" w:cs="Sylfaen"/>
          <w:sz w:val="20"/>
          <w:szCs w:val="20"/>
          <w:lang w:val="es-ES"/>
        </w:rPr>
        <w:t xml:space="preserve"> </w:t>
      </w:r>
      <w:r>
        <w:rPr>
          <w:rFonts w:ascii="GHEA Grapalat" w:hAnsi="GHEA Grapalat" w:cs="Sylfaen"/>
          <w:sz w:val="20"/>
          <w:szCs w:val="20"/>
        </w:rPr>
        <w:t>օրենսդրության</w:t>
      </w:r>
      <w:r>
        <w:rPr>
          <w:rFonts w:ascii="GHEA Grapalat" w:hAnsi="GHEA Grapalat" w:cs="Sylfaen"/>
          <w:sz w:val="20"/>
          <w:szCs w:val="20"/>
          <w:lang w:val="es-ES"/>
        </w:rPr>
        <w:t xml:space="preserve"> </w:t>
      </w:r>
      <w:r>
        <w:rPr>
          <w:rFonts w:ascii="GHEA Grapalat" w:hAnsi="GHEA Grapalat" w:cs="Sylfaen"/>
          <w:sz w:val="20"/>
          <w:szCs w:val="20"/>
        </w:rPr>
        <w:t>համաձայն</w:t>
      </w:r>
      <w:r>
        <w:rPr>
          <w:rFonts w:ascii="GHEA Grapalat" w:hAnsi="GHEA Grapalat" w:cs="Sylfaen"/>
          <w:sz w:val="20"/>
          <w:szCs w:val="20"/>
          <w:lang w:val="es-ES"/>
        </w:rPr>
        <w:t xml:space="preserve"> </w:t>
      </w:r>
      <w:r>
        <w:rPr>
          <w:rFonts w:ascii="GHEA Grapalat" w:hAnsi="GHEA Grapalat" w:cs="Sylfaen"/>
          <w:sz w:val="20"/>
          <w:szCs w:val="20"/>
        </w:rPr>
        <w:t>հրապարակված</w:t>
      </w:r>
      <w:r>
        <w:rPr>
          <w:rFonts w:ascii="GHEA Grapalat" w:hAnsi="GHEA Grapalat" w:cs="Sylfaen"/>
          <w:sz w:val="20"/>
          <w:szCs w:val="20"/>
          <w:lang w:val="es-ES"/>
        </w:rPr>
        <w:t xml:space="preserve"> </w:t>
      </w:r>
      <w:r>
        <w:rPr>
          <w:rFonts w:ascii="GHEA Grapalat" w:hAnsi="GHEA Grapalat" w:cs="Sylfaen"/>
          <w:sz w:val="20"/>
          <w:szCs w:val="20"/>
        </w:rPr>
        <w:t>գնումների</w:t>
      </w:r>
      <w:r>
        <w:rPr>
          <w:rFonts w:ascii="GHEA Grapalat" w:hAnsi="GHEA Grapalat" w:cs="Sylfaen"/>
          <w:sz w:val="20"/>
          <w:szCs w:val="20"/>
          <w:lang w:val="es-ES"/>
        </w:rPr>
        <w:t xml:space="preserve"> </w:t>
      </w:r>
      <w:r>
        <w:rPr>
          <w:rFonts w:ascii="GHEA Grapalat" w:hAnsi="GHEA Grapalat" w:cs="Sylfaen"/>
          <w:sz w:val="20"/>
          <w:szCs w:val="20"/>
        </w:rPr>
        <w:t>գործընթացին</w:t>
      </w:r>
      <w:r>
        <w:rPr>
          <w:rFonts w:ascii="GHEA Grapalat" w:hAnsi="GHEA Grapalat"/>
          <w:sz w:val="20"/>
          <w:szCs w:val="20"/>
          <w:lang w:val="es-ES"/>
        </w:rPr>
        <w:t xml:space="preserve"> </w:t>
      </w:r>
      <w:r>
        <w:rPr>
          <w:rFonts w:ascii="GHEA Grapalat" w:hAnsi="GHEA Grapalat" w:cs="Sylfaen"/>
          <w:sz w:val="20"/>
          <w:szCs w:val="20"/>
        </w:rPr>
        <w:t>մասնակցելու</w:t>
      </w:r>
      <w:r>
        <w:rPr>
          <w:rFonts w:ascii="GHEA Grapalat" w:hAnsi="GHEA Grapalat"/>
          <w:sz w:val="20"/>
          <w:szCs w:val="20"/>
          <w:lang w:val="es-ES"/>
        </w:rPr>
        <w:t xml:space="preserve"> </w:t>
      </w:r>
      <w:r>
        <w:rPr>
          <w:rFonts w:ascii="GHEA Grapalat" w:hAnsi="GHEA Grapalat" w:cs="Sylfaen"/>
          <w:sz w:val="20"/>
          <w:szCs w:val="20"/>
        </w:rPr>
        <w:t>իրավունք</w:t>
      </w:r>
      <w:r>
        <w:rPr>
          <w:rFonts w:ascii="GHEA Grapalat" w:hAnsi="GHEA Grapalat"/>
          <w:sz w:val="20"/>
          <w:szCs w:val="20"/>
          <w:lang w:val="es-ES"/>
        </w:rPr>
        <w:t xml:space="preserve"> </w:t>
      </w:r>
      <w:r>
        <w:rPr>
          <w:rFonts w:ascii="GHEA Grapalat" w:hAnsi="GHEA Grapalat" w:cs="Sylfaen"/>
          <w:sz w:val="20"/>
          <w:szCs w:val="20"/>
        </w:rPr>
        <w:t>չունեցող</w:t>
      </w:r>
      <w:r>
        <w:rPr>
          <w:rFonts w:ascii="GHEA Grapalat" w:hAnsi="GHEA Grapalat"/>
          <w:sz w:val="20"/>
          <w:szCs w:val="20"/>
          <w:lang w:val="es-ES"/>
        </w:rPr>
        <w:t xml:space="preserve"> </w:t>
      </w:r>
      <w:r>
        <w:rPr>
          <w:rFonts w:ascii="GHEA Grapalat" w:hAnsi="GHEA Grapalat" w:cs="Sylfaen"/>
          <w:sz w:val="20"/>
          <w:szCs w:val="20"/>
        </w:rPr>
        <w:t>մասնակիցների</w:t>
      </w:r>
      <w:r>
        <w:rPr>
          <w:rFonts w:ascii="GHEA Grapalat" w:hAnsi="GHEA Grapalat"/>
          <w:sz w:val="20"/>
          <w:szCs w:val="20"/>
          <w:lang w:val="es-ES"/>
        </w:rPr>
        <w:t xml:space="preserve"> </w:t>
      </w:r>
      <w:r>
        <w:rPr>
          <w:rFonts w:ascii="GHEA Grapalat" w:hAnsi="GHEA Grapalat" w:cs="Sylfaen"/>
          <w:sz w:val="20"/>
          <w:szCs w:val="20"/>
        </w:rPr>
        <w:t>ցուցակում</w:t>
      </w:r>
      <w:r>
        <w:rPr>
          <w:rFonts w:ascii="GHEA Grapalat" w:hAnsi="GHEA Grapalat" w:cs="Sylfaen"/>
          <w:sz w:val="20"/>
          <w:szCs w:val="20"/>
          <w:lang w:val="es-ES"/>
        </w:rPr>
        <w:t xml:space="preserve">. </w:t>
      </w:r>
    </w:p>
    <w:p w:rsidR="006E5207" w:rsidRDefault="006E5207" w:rsidP="00D45C73">
      <w:pPr>
        <w:jc w:val="both"/>
        <w:rPr>
          <w:rFonts w:ascii="GHEA Grapalat" w:hAnsi="GHEA Grapalat"/>
          <w:sz w:val="20"/>
          <w:szCs w:val="20"/>
          <w:lang w:val="es-ES"/>
        </w:rPr>
      </w:pPr>
      <w:r>
        <w:rPr>
          <w:rFonts w:ascii="GHEA Grapalat" w:hAnsi="GHEA Grapalat"/>
          <w:sz w:val="20"/>
          <w:szCs w:val="20"/>
          <w:lang w:val="es-ES"/>
        </w:rPr>
        <w:t xml:space="preserve">6) </w:t>
      </w:r>
      <w:r>
        <w:rPr>
          <w:rFonts w:ascii="GHEA Grapalat" w:hAnsi="GHEA Grapalat"/>
          <w:sz w:val="20"/>
          <w:szCs w:val="20"/>
        </w:rPr>
        <w:t>որոնք</w:t>
      </w:r>
      <w:r>
        <w:rPr>
          <w:rFonts w:ascii="GHEA Grapalat" w:hAnsi="GHEA Grapalat"/>
          <w:sz w:val="20"/>
          <w:szCs w:val="20"/>
          <w:lang w:val="es-ES"/>
        </w:rPr>
        <w:t xml:space="preserve"> </w:t>
      </w:r>
      <w:r>
        <w:rPr>
          <w:rFonts w:ascii="GHEA Grapalat" w:hAnsi="GHEA Grapalat"/>
          <w:sz w:val="20"/>
          <w:szCs w:val="20"/>
        </w:rPr>
        <w:t>հայտը</w:t>
      </w:r>
      <w:r>
        <w:rPr>
          <w:rFonts w:ascii="GHEA Grapalat" w:hAnsi="GHEA Grapalat"/>
          <w:sz w:val="20"/>
          <w:szCs w:val="20"/>
          <w:lang w:val="es-ES"/>
        </w:rPr>
        <w:t xml:space="preserve"> </w:t>
      </w:r>
      <w:r>
        <w:rPr>
          <w:rFonts w:ascii="GHEA Grapalat" w:hAnsi="GHEA Grapalat"/>
          <w:sz w:val="20"/>
          <w:szCs w:val="20"/>
        </w:rPr>
        <w:t>ներկայացնելու</w:t>
      </w:r>
      <w:r>
        <w:rPr>
          <w:rFonts w:ascii="GHEA Grapalat" w:hAnsi="GHEA Grapalat"/>
          <w:sz w:val="20"/>
          <w:szCs w:val="20"/>
          <w:lang w:val="es-ES"/>
        </w:rPr>
        <w:t xml:space="preserve"> </w:t>
      </w:r>
      <w:r>
        <w:rPr>
          <w:rFonts w:ascii="GHEA Grapalat" w:hAnsi="GHEA Grapalat"/>
          <w:sz w:val="20"/>
          <w:szCs w:val="20"/>
        </w:rPr>
        <w:t>օրվա</w:t>
      </w:r>
      <w:r>
        <w:rPr>
          <w:rFonts w:ascii="GHEA Grapalat" w:hAnsi="GHEA Grapalat"/>
          <w:sz w:val="20"/>
          <w:szCs w:val="20"/>
          <w:lang w:val="es-ES"/>
        </w:rPr>
        <w:t xml:space="preserve"> </w:t>
      </w:r>
      <w:r>
        <w:rPr>
          <w:rFonts w:ascii="GHEA Grapalat" w:hAnsi="GHEA Grapalat"/>
          <w:sz w:val="20"/>
          <w:szCs w:val="20"/>
        </w:rPr>
        <w:t>դրությամբ</w:t>
      </w:r>
      <w:r>
        <w:rPr>
          <w:rFonts w:ascii="GHEA Grapalat" w:hAnsi="GHEA Grapalat"/>
          <w:sz w:val="20"/>
          <w:szCs w:val="20"/>
          <w:lang w:val="es-ES"/>
        </w:rPr>
        <w:t xml:space="preserve"> </w:t>
      </w:r>
      <w:r>
        <w:rPr>
          <w:rFonts w:ascii="GHEA Grapalat" w:hAnsi="GHEA Grapalat" w:cs="Sylfaen"/>
          <w:sz w:val="20"/>
          <w:szCs w:val="20"/>
        </w:rPr>
        <w:t>ներառված</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գնումների</w:t>
      </w:r>
      <w:r>
        <w:rPr>
          <w:rFonts w:ascii="GHEA Grapalat" w:hAnsi="GHEA Grapalat" w:cs="Sylfaen"/>
          <w:sz w:val="20"/>
          <w:szCs w:val="20"/>
          <w:lang w:val="es-ES"/>
        </w:rPr>
        <w:t xml:space="preserve"> </w:t>
      </w:r>
      <w:r>
        <w:rPr>
          <w:rFonts w:ascii="GHEA Grapalat" w:hAnsi="GHEA Grapalat" w:cs="Sylfaen"/>
          <w:sz w:val="20"/>
          <w:szCs w:val="20"/>
        </w:rPr>
        <w:t>գործընթացին</w:t>
      </w:r>
      <w:r>
        <w:rPr>
          <w:rFonts w:ascii="GHEA Grapalat" w:hAnsi="GHEA Grapalat"/>
          <w:sz w:val="20"/>
          <w:szCs w:val="20"/>
          <w:lang w:val="es-ES"/>
        </w:rPr>
        <w:t xml:space="preserve"> </w:t>
      </w:r>
      <w:r>
        <w:rPr>
          <w:rFonts w:ascii="GHEA Grapalat" w:hAnsi="GHEA Grapalat" w:cs="Sylfaen"/>
          <w:sz w:val="20"/>
          <w:szCs w:val="20"/>
        </w:rPr>
        <w:t>մասնակցելու</w:t>
      </w:r>
      <w:r>
        <w:rPr>
          <w:rFonts w:ascii="GHEA Grapalat" w:hAnsi="GHEA Grapalat"/>
          <w:sz w:val="20"/>
          <w:szCs w:val="20"/>
          <w:lang w:val="es-ES"/>
        </w:rPr>
        <w:t xml:space="preserve"> </w:t>
      </w:r>
      <w:r>
        <w:rPr>
          <w:rFonts w:ascii="GHEA Grapalat" w:hAnsi="GHEA Grapalat" w:cs="Sylfaen"/>
          <w:sz w:val="20"/>
          <w:szCs w:val="20"/>
        </w:rPr>
        <w:t>իրավունք</w:t>
      </w:r>
      <w:r>
        <w:rPr>
          <w:rFonts w:ascii="GHEA Grapalat" w:hAnsi="GHEA Grapalat"/>
          <w:sz w:val="20"/>
          <w:szCs w:val="20"/>
          <w:lang w:val="es-ES"/>
        </w:rPr>
        <w:t xml:space="preserve"> </w:t>
      </w:r>
      <w:r>
        <w:rPr>
          <w:rFonts w:ascii="GHEA Grapalat" w:hAnsi="GHEA Grapalat" w:cs="Sylfaen"/>
          <w:sz w:val="20"/>
          <w:szCs w:val="20"/>
        </w:rPr>
        <w:t>չունեցող</w:t>
      </w:r>
      <w:r>
        <w:rPr>
          <w:rFonts w:ascii="GHEA Grapalat" w:hAnsi="GHEA Grapalat"/>
          <w:sz w:val="20"/>
          <w:szCs w:val="20"/>
          <w:lang w:val="es-ES"/>
        </w:rPr>
        <w:t xml:space="preserve"> </w:t>
      </w:r>
      <w:r>
        <w:rPr>
          <w:rFonts w:ascii="GHEA Grapalat" w:hAnsi="GHEA Grapalat" w:cs="Sylfaen"/>
          <w:sz w:val="20"/>
          <w:szCs w:val="20"/>
        </w:rPr>
        <w:t>մասնակիցների</w:t>
      </w:r>
      <w:r>
        <w:rPr>
          <w:rFonts w:ascii="GHEA Grapalat" w:hAnsi="GHEA Grapalat"/>
          <w:sz w:val="20"/>
          <w:szCs w:val="20"/>
          <w:lang w:val="es-ES"/>
        </w:rPr>
        <w:t xml:space="preserve"> </w:t>
      </w:r>
      <w:r>
        <w:rPr>
          <w:rFonts w:ascii="GHEA Grapalat" w:hAnsi="GHEA Grapalat" w:cs="Sylfaen"/>
          <w:sz w:val="20"/>
          <w:szCs w:val="20"/>
        </w:rPr>
        <w:t>ցուցակում</w:t>
      </w:r>
      <w:r>
        <w:rPr>
          <w:rFonts w:ascii="GHEA Grapalat" w:hAnsi="GHEA Grapalat"/>
          <w:sz w:val="20"/>
          <w:szCs w:val="20"/>
          <w:lang w:val="es-ES"/>
        </w:rPr>
        <w:t>:</w:t>
      </w:r>
    </w:p>
    <w:p w:rsidR="006E5207" w:rsidRDefault="006E5207" w:rsidP="006E5207">
      <w:pPr>
        <w:ind w:firstLine="567"/>
        <w:jc w:val="both"/>
        <w:rPr>
          <w:rFonts w:ascii="GHEA Grapalat" w:hAnsi="GHEA Grapalat" w:cs="Sylfaen"/>
          <w:sz w:val="20"/>
          <w:lang w:val="es-ES"/>
        </w:rPr>
      </w:pPr>
      <w:r>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E5207" w:rsidRDefault="006E5207" w:rsidP="00D45C73">
      <w:pPr>
        <w:jc w:val="both"/>
        <w:rPr>
          <w:rFonts w:ascii="GHEA Grapalat" w:hAnsi="GHEA Grapalat" w:cs="Sylfaen"/>
          <w:sz w:val="20"/>
          <w:lang w:val="es-ES"/>
        </w:rPr>
      </w:pPr>
      <w:r>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Pr>
          <w:rFonts w:ascii="GHEA Grapalat" w:hAnsi="GHEA Grapalat" w:cs="Arial"/>
          <w:sz w:val="20"/>
          <w:lang w:val="es-ES"/>
        </w:rPr>
        <w:t xml:space="preserve"> </w:t>
      </w:r>
      <w:r>
        <w:rPr>
          <w:rFonts w:ascii="GHEA Grapalat" w:hAnsi="GHEA Grapalat" w:cs="Sylfaen"/>
          <w:sz w:val="20"/>
          <w:lang w:val="es-ES"/>
        </w:rPr>
        <w:t>հրավերի</w:t>
      </w:r>
      <w:r>
        <w:rPr>
          <w:rFonts w:ascii="GHEA Grapalat" w:hAnsi="GHEA Grapalat" w:cs="Arial"/>
          <w:sz w:val="20"/>
          <w:lang w:val="es-ES"/>
        </w:rPr>
        <w:t xml:space="preserve"> 2-րդ </w:t>
      </w:r>
      <w:r>
        <w:rPr>
          <w:rFonts w:ascii="GHEA Grapalat" w:hAnsi="GHEA Grapalat" w:cs="Sylfaen"/>
          <w:sz w:val="20"/>
          <w:lang w:val="es-ES"/>
        </w:rPr>
        <w:t>մասի</w:t>
      </w:r>
      <w:r>
        <w:rPr>
          <w:rFonts w:ascii="GHEA Grapalat" w:hAnsi="GHEA Grapalat" w:cs="Arial"/>
          <w:sz w:val="20"/>
          <w:lang w:val="es-ES"/>
        </w:rPr>
        <w:t xml:space="preserve"> 2.2 </w:t>
      </w:r>
      <w:r>
        <w:rPr>
          <w:rFonts w:ascii="GHEA Grapalat" w:hAnsi="GHEA Grapalat" w:cs="Sylfaen"/>
          <w:sz w:val="20"/>
          <w:lang w:val="es-ES"/>
        </w:rPr>
        <w:t>կետով</w:t>
      </w:r>
      <w:r>
        <w:rPr>
          <w:rFonts w:ascii="GHEA Grapalat" w:hAnsi="GHEA Grapalat" w:cs="Arial"/>
          <w:sz w:val="20"/>
          <w:lang w:val="es-ES"/>
        </w:rPr>
        <w:t xml:space="preserve"> </w:t>
      </w:r>
      <w:r>
        <w:rPr>
          <w:rFonts w:ascii="GHEA Grapalat" w:hAnsi="GHEA Grapalat" w:cs="Sylfaen"/>
          <w:sz w:val="20"/>
          <w:lang w:val="es-ES"/>
        </w:rPr>
        <w:t>նախատեսված</w:t>
      </w:r>
      <w:r>
        <w:rPr>
          <w:rFonts w:ascii="GHEA Grapalat" w:hAnsi="GHEA Grapalat" w:cs="Arial"/>
          <w:sz w:val="20"/>
          <w:lang w:val="es-ES"/>
        </w:rPr>
        <w:t xml:space="preserve"> </w:t>
      </w:r>
      <w:r>
        <w:rPr>
          <w:rFonts w:ascii="GHEA Grapalat" w:hAnsi="GHEA Grapalat" w:cs="Sylfaen"/>
          <w:sz w:val="20"/>
          <w:lang w:val="es-ES"/>
        </w:rPr>
        <w:t>գրավոր</w:t>
      </w:r>
      <w:r>
        <w:rPr>
          <w:rFonts w:ascii="GHEA Grapalat" w:hAnsi="GHEA Grapalat" w:cs="Arial"/>
          <w:sz w:val="20"/>
          <w:lang w:val="es-ES"/>
        </w:rPr>
        <w:t xml:space="preserve"> </w:t>
      </w:r>
      <w:r>
        <w:rPr>
          <w:rFonts w:ascii="GHEA Grapalat" w:hAnsi="GHEA Grapalat" w:cs="Sylfaen"/>
          <w:sz w:val="20"/>
          <w:lang w:val="es-ES"/>
        </w:rPr>
        <w:t xml:space="preserve">հայտարարություն: </w:t>
      </w:r>
      <w:r>
        <w:rPr>
          <w:rFonts w:ascii="GHEA Grapalat" w:hAnsi="GHEA Grapalat" w:cs="Sylfaen"/>
          <w:sz w:val="20"/>
        </w:rPr>
        <w:t>Բացի</w:t>
      </w:r>
      <w:r>
        <w:rPr>
          <w:rFonts w:ascii="GHEA Grapalat" w:hAnsi="GHEA Grapalat" w:cs="Sylfaen"/>
          <w:sz w:val="20"/>
          <w:lang w:val="es-ES"/>
        </w:rPr>
        <w:t xml:space="preserve"> </w:t>
      </w:r>
      <w:r>
        <w:rPr>
          <w:rFonts w:ascii="GHEA Grapalat" w:hAnsi="GHEA Grapalat" w:cs="Sylfaen"/>
          <w:sz w:val="20"/>
        </w:rPr>
        <w:t>սույն</w:t>
      </w:r>
      <w:r>
        <w:rPr>
          <w:rFonts w:ascii="GHEA Grapalat" w:hAnsi="GHEA Grapalat" w:cs="Sylfaen"/>
          <w:sz w:val="20"/>
          <w:lang w:val="es-ES"/>
        </w:rPr>
        <w:t xml:space="preserve"> </w:t>
      </w:r>
      <w:r>
        <w:rPr>
          <w:rFonts w:ascii="GHEA Grapalat" w:hAnsi="GHEA Grapalat" w:cs="Sylfaen"/>
          <w:sz w:val="20"/>
        </w:rPr>
        <w:t>կետով</w:t>
      </w:r>
      <w:r>
        <w:rPr>
          <w:rFonts w:ascii="GHEA Grapalat" w:hAnsi="GHEA Grapalat" w:cs="Sylfaen"/>
          <w:sz w:val="20"/>
          <w:lang w:val="es-ES"/>
        </w:rPr>
        <w:t xml:space="preserve"> </w:t>
      </w:r>
      <w:r>
        <w:rPr>
          <w:rFonts w:ascii="GHEA Grapalat" w:hAnsi="GHEA Grapalat" w:cs="Sylfaen"/>
          <w:sz w:val="20"/>
        </w:rPr>
        <w:t>նախատեսված</w:t>
      </w:r>
      <w:r>
        <w:rPr>
          <w:rFonts w:ascii="GHEA Grapalat" w:hAnsi="GHEA Grapalat" w:cs="Sylfaen"/>
          <w:sz w:val="20"/>
          <w:lang w:val="es-ES"/>
        </w:rPr>
        <w:t xml:space="preserve"> </w:t>
      </w:r>
      <w:r>
        <w:rPr>
          <w:rFonts w:ascii="GHEA Grapalat" w:hAnsi="GHEA Grapalat" w:cs="Sylfaen"/>
          <w:sz w:val="20"/>
        </w:rPr>
        <w:t>հայտարարությունից</w:t>
      </w:r>
      <w:r>
        <w:rPr>
          <w:rFonts w:ascii="GHEA Grapalat" w:hAnsi="GHEA Grapalat" w:cs="Sylfaen"/>
          <w:sz w:val="20"/>
          <w:lang w:val="es-ES"/>
        </w:rPr>
        <w:t xml:space="preserve"> </w:t>
      </w:r>
      <w:r>
        <w:rPr>
          <w:rFonts w:ascii="GHEA Grapalat" w:hAnsi="GHEA Grapalat" w:cs="Sylfaen"/>
          <w:sz w:val="20"/>
        </w:rPr>
        <w:t>մասնակցության</w:t>
      </w:r>
      <w:r>
        <w:rPr>
          <w:rFonts w:ascii="GHEA Grapalat" w:hAnsi="GHEA Grapalat" w:cs="Sylfaen"/>
          <w:sz w:val="20"/>
          <w:lang w:val="es-ES"/>
        </w:rPr>
        <w:t xml:space="preserve"> </w:t>
      </w:r>
      <w:r>
        <w:rPr>
          <w:rFonts w:ascii="GHEA Grapalat" w:hAnsi="GHEA Grapalat" w:cs="Sylfaen"/>
          <w:sz w:val="20"/>
        </w:rPr>
        <w:t>իրավունքի</w:t>
      </w:r>
      <w:r>
        <w:rPr>
          <w:rFonts w:ascii="GHEA Grapalat" w:hAnsi="GHEA Grapalat" w:cs="Sylfaen"/>
          <w:sz w:val="20"/>
          <w:lang w:val="es-ES"/>
        </w:rPr>
        <w:t xml:space="preserve"> </w:t>
      </w:r>
      <w:r>
        <w:rPr>
          <w:rFonts w:ascii="GHEA Grapalat" w:hAnsi="GHEA Grapalat" w:cs="Sylfaen"/>
          <w:sz w:val="20"/>
        </w:rPr>
        <w:t>գնահատման</w:t>
      </w:r>
      <w:r>
        <w:rPr>
          <w:rFonts w:ascii="GHEA Grapalat" w:hAnsi="GHEA Grapalat" w:cs="Sylfaen"/>
          <w:sz w:val="20"/>
          <w:lang w:val="es-ES"/>
        </w:rPr>
        <w:t xml:space="preserve"> </w:t>
      </w:r>
      <w:r>
        <w:rPr>
          <w:rFonts w:ascii="GHEA Grapalat" w:hAnsi="GHEA Grapalat" w:cs="Sylfaen"/>
          <w:sz w:val="20"/>
        </w:rPr>
        <w:t>համար</w:t>
      </w:r>
      <w:r>
        <w:rPr>
          <w:rFonts w:ascii="GHEA Grapalat" w:hAnsi="GHEA Grapalat" w:cs="Sylfaen"/>
          <w:sz w:val="20"/>
          <w:lang w:val="es-ES"/>
        </w:rPr>
        <w:t xml:space="preserve"> </w:t>
      </w:r>
      <w:r>
        <w:rPr>
          <w:rFonts w:ascii="GHEA Grapalat" w:hAnsi="GHEA Grapalat" w:cs="Sylfaen"/>
          <w:sz w:val="20"/>
        </w:rPr>
        <w:t>մասնակցից</w:t>
      </w:r>
      <w:r>
        <w:rPr>
          <w:rFonts w:ascii="GHEA Grapalat" w:hAnsi="GHEA Grapalat" w:cs="Sylfaen"/>
          <w:sz w:val="20"/>
          <w:lang w:val="es-ES"/>
        </w:rPr>
        <w:t xml:space="preserve">, </w:t>
      </w:r>
      <w:r>
        <w:rPr>
          <w:rFonts w:ascii="GHEA Grapalat" w:hAnsi="GHEA Grapalat" w:cs="Sylfaen"/>
          <w:sz w:val="20"/>
        </w:rPr>
        <w:t>այդ</w:t>
      </w:r>
      <w:r>
        <w:rPr>
          <w:rFonts w:ascii="GHEA Grapalat" w:hAnsi="GHEA Grapalat" w:cs="Sylfaen"/>
          <w:sz w:val="20"/>
          <w:lang w:val="es-ES"/>
        </w:rPr>
        <w:t xml:space="preserve"> </w:t>
      </w:r>
      <w:r>
        <w:rPr>
          <w:rFonts w:ascii="GHEA Grapalat" w:hAnsi="GHEA Grapalat" w:cs="Sylfaen"/>
          <w:sz w:val="20"/>
        </w:rPr>
        <w:t>թվում</w:t>
      </w:r>
      <w:r>
        <w:rPr>
          <w:rFonts w:ascii="GHEA Grapalat" w:hAnsi="GHEA Grapalat" w:cs="Sylfaen"/>
          <w:sz w:val="20"/>
          <w:lang w:val="es-ES"/>
        </w:rPr>
        <w:t xml:space="preserve"> </w:t>
      </w:r>
      <w:r>
        <w:rPr>
          <w:rFonts w:ascii="GHEA Grapalat" w:hAnsi="GHEA Grapalat" w:cs="Sylfaen"/>
          <w:sz w:val="20"/>
        </w:rPr>
        <w:t>ընտրված</w:t>
      </w:r>
      <w:r>
        <w:rPr>
          <w:rFonts w:ascii="GHEA Grapalat" w:hAnsi="GHEA Grapalat" w:cs="Sylfaen"/>
          <w:sz w:val="20"/>
          <w:lang w:val="es-ES"/>
        </w:rPr>
        <w:t xml:space="preserve"> </w:t>
      </w:r>
      <w:r>
        <w:rPr>
          <w:rFonts w:ascii="GHEA Grapalat" w:hAnsi="GHEA Grapalat" w:cs="Sylfaen"/>
          <w:sz w:val="20"/>
        </w:rPr>
        <w:t>մասնակցից</w:t>
      </w:r>
      <w:r>
        <w:rPr>
          <w:rFonts w:ascii="GHEA Grapalat" w:hAnsi="GHEA Grapalat" w:cs="Sylfaen"/>
          <w:sz w:val="20"/>
          <w:lang w:val="es-ES"/>
        </w:rPr>
        <w:t xml:space="preserve"> </w:t>
      </w:r>
      <w:r>
        <w:rPr>
          <w:rFonts w:ascii="GHEA Grapalat" w:hAnsi="GHEA Grapalat" w:cs="Sylfaen"/>
          <w:sz w:val="20"/>
        </w:rPr>
        <w:t>այլ</w:t>
      </w:r>
      <w:r>
        <w:rPr>
          <w:rFonts w:ascii="GHEA Grapalat" w:hAnsi="GHEA Grapalat" w:cs="Sylfaen"/>
          <w:sz w:val="20"/>
          <w:lang w:val="es-ES"/>
        </w:rPr>
        <w:t xml:space="preserve"> </w:t>
      </w:r>
      <w:r>
        <w:rPr>
          <w:rFonts w:ascii="GHEA Grapalat" w:hAnsi="GHEA Grapalat" w:cs="Sylfaen"/>
          <w:sz w:val="20"/>
        </w:rPr>
        <w:t>փաստաթղթեր</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հիմնավորումներ</w:t>
      </w:r>
      <w:r>
        <w:rPr>
          <w:rFonts w:ascii="GHEA Grapalat" w:hAnsi="GHEA Grapalat" w:cs="Sylfaen"/>
          <w:sz w:val="20"/>
          <w:lang w:val="es-ES"/>
        </w:rPr>
        <w:t xml:space="preserve"> </w:t>
      </w:r>
      <w:r>
        <w:rPr>
          <w:rFonts w:ascii="GHEA Grapalat" w:hAnsi="GHEA Grapalat" w:cs="Sylfaen"/>
          <w:sz w:val="20"/>
        </w:rPr>
        <w:t>չեն</w:t>
      </w:r>
      <w:r>
        <w:rPr>
          <w:rFonts w:ascii="GHEA Grapalat" w:hAnsi="GHEA Grapalat" w:cs="Sylfaen"/>
          <w:sz w:val="20"/>
          <w:lang w:val="es-ES"/>
        </w:rPr>
        <w:t xml:space="preserve"> </w:t>
      </w:r>
      <w:r>
        <w:rPr>
          <w:rFonts w:ascii="GHEA Grapalat" w:hAnsi="GHEA Grapalat" w:cs="Sylfaen"/>
          <w:sz w:val="20"/>
        </w:rPr>
        <w:t>կարող</w:t>
      </w:r>
      <w:r>
        <w:rPr>
          <w:rFonts w:ascii="GHEA Grapalat" w:hAnsi="GHEA Grapalat" w:cs="Sylfaen"/>
          <w:sz w:val="20"/>
          <w:lang w:val="es-ES"/>
        </w:rPr>
        <w:t xml:space="preserve"> </w:t>
      </w:r>
      <w:r>
        <w:rPr>
          <w:rFonts w:ascii="GHEA Grapalat" w:hAnsi="GHEA Grapalat" w:cs="Sylfaen"/>
          <w:sz w:val="20"/>
        </w:rPr>
        <w:t>պահանջվել</w:t>
      </w:r>
      <w:r>
        <w:rPr>
          <w:rFonts w:ascii="GHEA Grapalat" w:hAnsi="GHEA Grapalat" w:cs="Sylfaen"/>
          <w:sz w:val="20"/>
          <w:lang w:val="es-ES"/>
        </w:rPr>
        <w:t>:</w:t>
      </w:r>
      <w:r>
        <w:rPr>
          <w:rFonts w:ascii="GHEA Grapalat" w:hAnsi="GHEA Grapalat" w:cs="Tahoma"/>
          <w:sz w:val="20"/>
          <w:lang w:val="hy-AM"/>
        </w:rPr>
        <w:t xml:space="preserve"> </w:t>
      </w:r>
      <w:r>
        <w:rPr>
          <w:rFonts w:ascii="GHEA Grapalat" w:hAnsi="GHEA Grapalat" w:cs="Tahoma"/>
          <w:sz w:val="20"/>
        </w:rPr>
        <w:t>Մասնակցի</w:t>
      </w:r>
      <w:r>
        <w:rPr>
          <w:rFonts w:ascii="GHEA Grapalat" w:hAnsi="GHEA Grapalat" w:cs="Tahoma"/>
          <w:sz w:val="20"/>
          <w:lang w:val="es-ES"/>
        </w:rPr>
        <w:t xml:space="preserve"> </w:t>
      </w:r>
      <w:r>
        <w:rPr>
          <w:rFonts w:ascii="GHEA Grapalat" w:hAnsi="GHEA Grapalat" w:cs="Tahoma"/>
          <w:sz w:val="20"/>
        </w:rPr>
        <w:t>հայտարարության</w:t>
      </w:r>
      <w:r>
        <w:rPr>
          <w:rFonts w:ascii="GHEA Grapalat" w:hAnsi="GHEA Grapalat" w:cs="Tahoma"/>
          <w:sz w:val="20"/>
          <w:lang w:val="es-ES"/>
        </w:rPr>
        <w:t xml:space="preserve"> </w:t>
      </w:r>
      <w:r>
        <w:rPr>
          <w:rFonts w:ascii="GHEA Grapalat" w:hAnsi="GHEA Grapalat" w:cs="Tahoma"/>
          <w:sz w:val="20"/>
        </w:rPr>
        <w:t>իսկությունը</w:t>
      </w:r>
      <w:r>
        <w:rPr>
          <w:rFonts w:ascii="GHEA Grapalat" w:hAnsi="GHEA Grapalat" w:cs="Tahoma"/>
          <w:sz w:val="20"/>
          <w:lang w:val="es-ES"/>
        </w:rPr>
        <w:t xml:space="preserve"> </w:t>
      </w:r>
      <w:r>
        <w:rPr>
          <w:rFonts w:ascii="GHEA Grapalat" w:hAnsi="GHEA Grapalat" w:cs="Tahoma"/>
          <w:sz w:val="20"/>
        </w:rPr>
        <w:t>գնահատող</w:t>
      </w:r>
      <w:r>
        <w:rPr>
          <w:rFonts w:ascii="GHEA Grapalat" w:hAnsi="GHEA Grapalat" w:cs="Tahoma"/>
          <w:sz w:val="20"/>
          <w:lang w:val="es-ES"/>
        </w:rPr>
        <w:t xml:space="preserve"> </w:t>
      </w:r>
      <w:r>
        <w:rPr>
          <w:rFonts w:ascii="GHEA Grapalat" w:hAnsi="GHEA Grapalat" w:cs="Tahoma"/>
          <w:sz w:val="20"/>
        </w:rPr>
        <w:t>հանձնաժողովը</w:t>
      </w:r>
      <w:r>
        <w:rPr>
          <w:rFonts w:ascii="GHEA Grapalat" w:hAnsi="GHEA Grapalat" w:cs="Tahoma"/>
          <w:sz w:val="20"/>
          <w:lang w:val="es-ES"/>
        </w:rPr>
        <w:t xml:space="preserve"> (</w:t>
      </w:r>
      <w:r>
        <w:rPr>
          <w:rFonts w:ascii="GHEA Grapalat" w:hAnsi="GHEA Grapalat" w:cs="Tahoma"/>
          <w:sz w:val="20"/>
        </w:rPr>
        <w:t>այսուհետ</w:t>
      </w:r>
      <w:r>
        <w:rPr>
          <w:rFonts w:ascii="GHEA Grapalat" w:hAnsi="GHEA Grapalat" w:cs="Tahoma"/>
          <w:sz w:val="20"/>
          <w:lang w:val="es-ES"/>
        </w:rPr>
        <w:t xml:space="preserve">` </w:t>
      </w:r>
      <w:r>
        <w:rPr>
          <w:rFonts w:ascii="GHEA Grapalat" w:hAnsi="GHEA Grapalat" w:cs="Tahoma"/>
          <w:sz w:val="20"/>
        </w:rPr>
        <w:t>հանձնաժողով</w:t>
      </w:r>
      <w:r>
        <w:rPr>
          <w:rFonts w:ascii="GHEA Grapalat" w:hAnsi="GHEA Grapalat" w:cs="Tahoma"/>
          <w:sz w:val="20"/>
          <w:lang w:val="es-ES"/>
        </w:rPr>
        <w:t xml:space="preserve">) </w:t>
      </w:r>
      <w:r>
        <w:rPr>
          <w:rFonts w:ascii="GHEA Grapalat" w:hAnsi="GHEA Grapalat" w:cs="Tahoma"/>
          <w:sz w:val="20"/>
        </w:rPr>
        <w:t>գնահատում</w:t>
      </w:r>
      <w:r>
        <w:rPr>
          <w:rFonts w:ascii="GHEA Grapalat" w:hAnsi="GHEA Grapalat" w:cs="Tahoma"/>
          <w:sz w:val="20"/>
          <w:lang w:val="es-ES"/>
        </w:rPr>
        <w:t xml:space="preserve"> </w:t>
      </w:r>
      <w:r>
        <w:rPr>
          <w:rFonts w:ascii="GHEA Grapalat" w:hAnsi="GHEA Grapalat" w:cs="Tahoma"/>
          <w:sz w:val="20"/>
        </w:rPr>
        <w:t>է</w:t>
      </w:r>
      <w:r>
        <w:rPr>
          <w:rFonts w:ascii="GHEA Grapalat" w:hAnsi="GHEA Grapalat" w:cs="Tahoma"/>
          <w:sz w:val="20"/>
          <w:lang w:val="es-ES"/>
        </w:rPr>
        <w:t xml:space="preserve"> </w:t>
      </w:r>
      <w:r>
        <w:rPr>
          <w:rFonts w:ascii="GHEA Grapalat" w:hAnsi="GHEA Grapalat" w:cs="Tahoma"/>
          <w:sz w:val="20"/>
        </w:rPr>
        <w:t>սույն</w:t>
      </w:r>
      <w:r>
        <w:rPr>
          <w:rFonts w:ascii="GHEA Grapalat" w:hAnsi="GHEA Grapalat" w:cs="Tahoma"/>
          <w:sz w:val="20"/>
          <w:lang w:val="es-ES"/>
        </w:rPr>
        <w:t xml:space="preserve"> </w:t>
      </w:r>
      <w:r>
        <w:rPr>
          <w:rFonts w:ascii="GHEA Grapalat" w:hAnsi="GHEA Grapalat" w:cs="Tahoma"/>
          <w:sz w:val="20"/>
        </w:rPr>
        <w:t>հրավերով</w:t>
      </w:r>
      <w:r>
        <w:rPr>
          <w:rFonts w:ascii="GHEA Grapalat" w:hAnsi="GHEA Grapalat" w:cs="Tahoma"/>
          <w:sz w:val="20"/>
          <w:lang w:val="es-ES"/>
        </w:rPr>
        <w:t xml:space="preserve"> </w:t>
      </w:r>
      <w:r>
        <w:rPr>
          <w:rFonts w:ascii="GHEA Grapalat" w:hAnsi="GHEA Grapalat" w:cs="Tahoma"/>
          <w:sz w:val="20"/>
        </w:rPr>
        <w:t>սահմանված</w:t>
      </w:r>
      <w:r>
        <w:rPr>
          <w:rFonts w:ascii="GHEA Grapalat" w:hAnsi="GHEA Grapalat" w:cs="Tahoma"/>
          <w:sz w:val="20"/>
          <w:lang w:val="es-ES"/>
        </w:rPr>
        <w:t xml:space="preserve"> </w:t>
      </w:r>
      <w:r>
        <w:rPr>
          <w:rFonts w:ascii="GHEA Grapalat" w:hAnsi="GHEA Grapalat" w:cs="Tahoma"/>
          <w:sz w:val="20"/>
        </w:rPr>
        <w:t>պայմաններով</w:t>
      </w:r>
      <w:r>
        <w:rPr>
          <w:rFonts w:ascii="GHEA Grapalat" w:hAnsi="GHEA Grapalat" w:cs="Tahoma"/>
          <w:sz w:val="20"/>
          <w:lang w:val="es-ES"/>
        </w:rPr>
        <w:t>:</w:t>
      </w:r>
    </w:p>
    <w:p w:rsidR="006E5207" w:rsidRDefault="006E5207" w:rsidP="00D45C73">
      <w:pPr>
        <w:jc w:val="both"/>
        <w:rPr>
          <w:rFonts w:ascii="GHEA Grapalat" w:hAnsi="GHEA Grapalat"/>
          <w:sz w:val="20"/>
          <w:szCs w:val="20"/>
          <w:lang w:val="es-ES"/>
        </w:rPr>
      </w:pPr>
      <w:r>
        <w:rPr>
          <w:rFonts w:ascii="GHEA Grapalat" w:hAnsi="GHEA Grapalat" w:cs="Tahoma"/>
          <w:sz w:val="20"/>
          <w:szCs w:val="20"/>
          <w:lang w:val="es-ES"/>
        </w:rPr>
        <w:t xml:space="preserve">2.3 </w:t>
      </w:r>
      <w:r>
        <w:rPr>
          <w:rFonts w:ascii="GHEA Grapalat" w:hAnsi="GHEA Grapalat" w:cs="Sylfaen"/>
          <w:sz w:val="20"/>
          <w:szCs w:val="20"/>
        </w:rPr>
        <w:t>Արգելվում</w:t>
      </w:r>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r>
        <w:rPr>
          <w:rFonts w:ascii="GHEA Grapalat" w:hAnsi="GHEA Grapalat"/>
          <w:sz w:val="20"/>
          <w:szCs w:val="20"/>
        </w:rPr>
        <w:t>սույն</w:t>
      </w:r>
      <w:r>
        <w:rPr>
          <w:rFonts w:ascii="GHEA Grapalat" w:hAnsi="GHEA Grapalat"/>
          <w:sz w:val="20"/>
          <w:szCs w:val="20"/>
          <w:lang w:val="es-ES"/>
        </w:rPr>
        <w:t xml:space="preserve"> </w:t>
      </w:r>
      <w:r>
        <w:rPr>
          <w:rFonts w:ascii="GHEA Grapalat" w:hAnsi="GHEA Grapalat"/>
          <w:sz w:val="20"/>
          <w:szCs w:val="20"/>
        </w:rPr>
        <w:t>կետով</w:t>
      </w:r>
      <w:r>
        <w:rPr>
          <w:rFonts w:ascii="GHEA Grapalat" w:hAnsi="GHEA Grapalat"/>
          <w:sz w:val="20"/>
          <w:szCs w:val="20"/>
          <w:lang w:val="es-ES"/>
        </w:rPr>
        <w:t xml:space="preserve"> </w:t>
      </w:r>
      <w:r>
        <w:rPr>
          <w:rFonts w:ascii="GHEA Grapalat" w:hAnsi="GHEA Grapalat"/>
          <w:sz w:val="20"/>
          <w:szCs w:val="20"/>
        </w:rPr>
        <w:t>սահմանված</w:t>
      </w:r>
      <w:r>
        <w:rPr>
          <w:rFonts w:ascii="GHEA Grapalat" w:hAnsi="GHEA Grapalat"/>
          <w:sz w:val="20"/>
          <w:szCs w:val="20"/>
          <w:lang w:val="es-ES"/>
        </w:rPr>
        <w:t xml:space="preserve"> </w:t>
      </w:r>
      <w:r>
        <w:rPr>
          <w:rFonts w:ascii="GHEA Grapalat" w:hAnsi="GHEA Grapalat"/>
          <w:sz w:val="20"/>
          <w:szCs w:val="20"/>
        </w:rPr>
        <w:t>փոխկապակցված</w:t>
      </w:r>
      <w:r>
        <w:rPr>
          <w:rFonts w:ascii="GHEA Grapalat" w:hAnsi="GHEA Grapalat"/>
          <w:sz w:val="20"/>
          <w:szCs w:val="20"/>
          <w:lang w:val="es-ES"/>
        </w:rPr>
        <w:t xml:space="preserve"> </w:t>
      </w:r>
      <w:r>
        <w:rPr>
          <w:rFonts w:ascii="GHEA Grapalat" w:hAnsi="GHEA Grapalat"/>
          <w:sz w:val="20"/>
          <w:szCs w:val="20"/>
        </w:rPr>
        <w:t>անձանց</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cs="Sylfaen"/>
          <w:sz w:val="20"/>
          <w:szCs w:val="20"/>
        </w:rPr>
        <w:t>միևնույն</w:t>
      </w:r>
      <w:r>
        <w:rPr>
          <w:rFonts w:ascii="GHEA Grapalat" w:hAnsi="GHEA Grapalat"/>
          <w:sz w:val="20"/>
          <w:szCs w:val="20"/>
          <w:lang w:val="es-ES"/>
        </w:rPr>
        <w:t xml:space="preserve"> </w:t>
      </w:r>
      <w:r>
        <w:rPr>
          <w:rFonts w:ascii="GHEA Grapalat" w:hAnsi="GHEA Grapalat" w:cs="Sylfaen"/>
          <w:sz w:val="20"/>
          <w:szCs w:val="20"/>
        </w:rPr>
        <w:t>անձի</w:t>
      </w:r>
      <w:r>
        <w:rPr>
          <w:rFonts w:ascii="GHEA Grapalat" w:hAnsi="GHEA Grapalat"/>
          <w:sz w:val="20"/>
          <w:szCs w:val="20"/>
          <w:lang w:val="es-ES"/>
        </w:rPr>
        <w:t xml:space="preserve"> (</w:t>
      </w:r>
      <w:r>
        <w:rPr>
          <w:rFonts w:ascii="GHEA Grapalat" w:hAnsi="GHEA Grapalat" w:cs="Sylfaen"/>
          <w:sz w:val="20"/>
          <w:szCs w:val="20"/>
        </w:rPr>
        <w:t>անձանց</w:t>
      </w:r>
      <w:r>
        <w:rPr>
          <w:rFonts w:ascii="GHEA Grapalat" w:hAnsi="GHEA Grapalat"/>
          <w:sz w:val="20"/>
          <w:szCs w:val="20"/>
          <w:lang w:val="es-ES"/>
        </w:rPr>
        <w:t xml:space="preserve">) </w:t>
      </w:r>
      <w:r>
        <w:rPr>
          <w:rFonts w:ascii="GHEA Grapalat" w:hAnsi="GHEA Grapalat" w:cs="Sylfaen"/>
          <w:sz w:val="20"/>
          <w:szCs w:val="20"/>
        </w:rPr>
        <w:t>կողմից</w:t>
      </w:r>
      <w:r>
        <w:rPr>
          <w:rFonts w:ascii="GHEA Grapalat" w:hAnsi="GHEA Grapalat"/>
          <w:sz w:val="20"/>
          <w:szCs w:val="20"/>
          <w:lang w:val="es-ES"/>
        </w:rPr>
        <w:t xml:space="preserve"> </w:t>
      </w:r>
      <w:r>
        <w:rPr>
          <w:rFonts w:ascii="GHEA Grapalat" w:hAnsi="GHEA Grapalat" w:cs="Sylfaen"/>
          <w:sz w:val="20"/>
          <w:szCs w:val="20"/>
        </w:rPr>
        <w:t>հիմնադրված</w:t>
      </w:r>
      <w:r>
        <w:rPr>
          <w:rFonts w:ascii="GHEA Grapalat" w:hAnsi="GHEA Grapalat"/>
          <w:sz w:val="20"/>
          <w:szCs w:val="20"/>
          <w:lang w:val="es-ES"/>
        </w:rPr>
        <w:t xml:space="preserve"> </w:t>
      </w:r>
      <w:r>
        <w:rPr>
          <w:rFonts w:ascii="GHEA Grapalat" w:hAnsi="GHEA Grapalat" w:cs="Sylfaen"/>
          <w:sz w:val="20"/>
          <w:szCs w:val="20"/>
        </w:rPr>
        <w:t>կամ</w:t>
      </w:r>
      <w:r>
        <w:rPr>
          <w:rFonts w:ascii="GHEA Grapalat" w:hAnsi="GHEA Grapalat"/>
          <w:sz w:val="20"/>
          <w:szCs w:val="20"/>
          <w:lang w:val="es-ES"/>
        </w:rPr>
        <w:t xml:space="preserve"> </w:t>
      </w:r>
      <w:r>
        <w:rPr>
          <w:rFonts w:ascii="GHEA Grapalat" w:hAnsi="GHEA Grapalat" w:cs="Sylfaen"/>
          <w:sz w:val="20"/>
          <w:szCs w:val="20"/>
        </w:rPr>
        <w:t>ավելի</w:t>
      </w:r>
      <w:r>
        <w:rPr>
          <w:rFonts w:ascii="GHEA Grapalat" w:hAnsi="GHEA Grapalat"/>
          <w:sz w:val="20"/>
          <w:szCs w:val="20"/>
          <w:lang w:val="es-ES"/>
        </w:rPr>
        <w:t xml:space="preserve"> </w:t>
      </w:r>
      <w:r>
        <w:rPr>
          <w:rFonts w:ascii="GHEA Grapalat" w:hAnsi="GHEA Grapalat" w:cs="Sylfaen"/>
          <w:sz w:val="20"/>
          <w:szCs w:val="20"/>
        </w:rPr>
        <w:t>քան</w:t>
      </w:r>
      <w:r>
        <w:rPr>
          <w:rFonts w:ascii="GHEA Grapalat" w:hAnsi="GHEA Grapalat"/>
          <w:sz w:val="20"/>
          <w:szCs w:val="20"/>
          <w:lang w:val="es-ES"/>
        </w:rPr>
        <w:t xml:space="preserve"> </w:t>
      </w:r>
      <w:r>
        <w:rPr>
          <w:rFonts w:ascii="GHEA Grapalat" w:hAnsi="GHEA Grapalat" w:cs="Sylfaen"/>
          <w:sz w:val="20"/>
          <w:szCs w:val="20"/>
        </w:rPr>
        <w:t>հիսուն</w:t>
      </w:r>
      <w:r>
        <w:rPr>
          <w:rFonts w:ascii="GHEA Grapalat" w:hAnsi="GHEA Grapalat"/>
          <w:sz w:val="20"/>
          <w:szCs w:val="20"/>
          <w:lang w:val="es-ES"/>
        </w:rPr>
        <w:t xml:space="preserve"> </w:t>
      </w:r>
      <w:r>
        <w:rPr>
          <w:rFonts w:ascii="GHEA Grapalat" w:hAnsi="GHEA Grapalat" w:cs="Sylfaen"/>
          <w:sz w:val="20"/>
          <w:szCs w:val="20"/>
        </w:rPr>
        <w:t>տոկոս</w:t>
      </w:r>
      <w:r>
        <w:rPr>
          <w:rFonts w:ascii="GHEA Grapalat" w:hAnsi="GHEA Grapalat"/>
          <w:sz w:val="20"/>
          <w:szCs w:val="20"/>
          <w:lang w:val="es-ES"/>
        </w:rPr>
        <w:t xml:space="preserve"> </w:t>
      </w:r>
      <w:r>
        <w:rPr>
          <w:rFonts w:ascii="GHEA Grapalat" w:hAnsi="GHEA Grapalat" w:cs="Sylfaen"/>
          <w:sz w:val="20"/>
          <w:szCs w:val="20"/>
        </w:rPr>
        <w:t>միևնույն</w:t>
      </w:r>
      <w:r>
        <w:rPr>
          <w:rFonts w:ascii="GHEA Grapalat" w:hAnsi="GHEA Grapalat"/>
          <w:sz w:val="20"/>
          <w:szCs w:val="20"/>
          <w:lang w:val="es-ES"/>
        </w:rPr>
        <w:t xml:space="preserve"> </w:t>
      </w:r>
      <w:r>
        <w:rPr>
          <w:rFonts w:ascii="GHEA Grapalat" w:hAnsi="GHEA Grapalat" w:cs="Sylfaen"/>
          <w:sz w:val="20"/>
          <w:szCs w:val="20"/>
        </w:rPr>
        <w:t>անձի</w:t>
      </w:r>
      <w:r>
        <w:rPr>
          <w:rFonts w:ascii="GHEA Grapalat" w:hAnsi="GHEA Grapalat"/>
          <w:sz w:val="20"/>
          <w:szCs w:val="20"/>
          <w:lang w:val="es-ES"/>
        </w:rPr>
        <w:t xml:space="preserve"> (</w:t>
      </w:r>
      <w:r>
        <w:rPr>
          <w:rFonts w:ascii="GHEA Grapalat" w:hAnsi="GHEA Grapalat" w:cs="Sylfaen"/>
          <w:sz w:val="20"/>
          <w:szCs w:val="20"/>
        </w:rPr>
        <w:t>անձանց</w:t>
      </w:r>
      <w:r>
        <w:rPr>
          <w:rFonts w:ascii="GHEA Grapalat" w:hAnsi="GHEA Grapalat"/>
          <w:sz w:val="20"/>
          <w:szCs w:val="20"/>
          <w:lang w:val="es-ES"/>
        </w:rPr>
        <w:t xml:space="preserve">) </w:t>
      </w:r>
      <w:r>
        <w:rPr>
          <w:rFonts w:ascii="GHEA Grapalat" w:hAnsi="GHEA Grapalat" w:cs="Sylfaen"/>
          <w:sz w:val="20"/>
          <w:szCs w:val="20"/>
        </w:rPr>
        <w:t>պատկանող</w:t>
      </w:r>
      <w:r>
        <w:rPr>
          <w:rFonts w:ascii="GHEA Grapalat" w:hAnsi="GHEA Grapalat"/>
          <w:sz w:val="20"/>
          <w:szCs w:val="20"/>
          <w:lang w:val="es-ES"/>
        </w:rPr>
        <w:t xml:space="preserve"> </w:t>
      </w:r>
      <w:r>
        <w:rPr>
          <w:rFonts w:ascii="GHEA Grapalat" w:hAnsi="GHEA Grapalat" w:cs="Sylfaen"/>
          <w:sz w:val="20"/>
          <w:szCs w:val="20"/>
        </w:rPr>
        <w:t>բաժնեմաս</w:t>
      </w:r>
      <w:r>
        <w:rPr>
          <w:rFonts w:ascii="GHEA Grapalat" w:hAnsi="GHEA Grapalat"/>
          <w:sz w:val="20"/>
          <w:szCs w:val="20"/>
          <w:lang w:val="es-ES"/>
        </w:rPr>
        <w:t xml:space="preserve"> (</w:t>
      </w:r>
      <w:r>
        <w:rPr>
          <w:rFonts w:ascii="GHEA Grapalat" w:hAnsi="GHEA Grapalat"/>
          <w:sz w:val="20"/>
          <w:szCs w:val="20"/>
        </w:rPr>
        <w:t>փայաբաժին</w:t>
      </w:r>
      <w:r>
        <w:rPr>
          <w:rFonts w:ascii="GHEA Grapalat" w:hAnsi="GHEA Grapalat"/>
          <w:sz w:val="20"/>
          <w:szCs w:val="20"/>
          <w:lang w:val="es-ES"/>
        </w:rPr>
        <w:t xml:space="preserve">) </w:t>
      </w:r>
      <w:r>
        <w:rPr>
          <w:rFonts w:ascii="GHEA Grapalat" w:hAnsi="GHEA Grapalat" w:cs="Sylfaen"/>
          <w:sz w:val="20"/>
          <w:szCs w:val="20"/>
        </w:rPr>
        <w:t>ունեցող</w:t>
      </w:r>
      <w:r>
        <w:rPr>
          <w:rFonts w:ascii="GHEA Grapalat" w:hAnsi="GHEA Grapalat"/>
          <w:sz w:val="20"/>
          <w:szCs w:val="20"/>
          <w:lang w:val="es-ES"/>
        </w:rPr>
        <w:t xml:space="preserve"> </w:t>
      </w:r>
      <w:r>
        <w:rPr>
          <w:rFonts w:ascii="GHEA Grapalat" w:hAnsi="GHEA Grapalat" w:cs="Sylfaen"/>
          <w:sz w:val="20"/>
          <w:szCs w:val="20"/>
        </w:rPr>
        <w:t>կազմակերպությունների</w:t>
      </w:r>
      <w:r>
        <w:rPr>
          <w:rFonts w:ascii="GHEA Grapalat" w:hAnsi="GHEA Grapalat"/>
          <w:sz w:val="20"/>
          <w:szCs w:val="20"/>
          <w:lang w:val="es-ES"/>
        </w:rPr>
        <w:t xml:space="preserve"> </w:t>
      </w:r>
      <w:r>
        <w:rPr>
          <w:rFonts w:ascii="GHEA Grapalat" w:hAnsi="GHEA Grapalat" w:cs="Sylfaen"/>
          <w:sz w:val="20"/>
          <w:szCs w:val="20"/>
        </w:rPr>
        <w:t>միաժամանակյա</w:t>
      </w:r>
      <w:r>
        <w:rPr>
          <w:rFonts w:ascii="GHEA Grapalat" w:hAnsi="GHEA Grapalat"/>
          <w:sz w:val="20"/>
          <w:szCs w:val="20"/>
          <w:lang w:val="es-ES"/>
        </w:rPr>
        <w:t xml:space="preserve"> </w:t>
      </w:r>
      <w:r>
        <w:rPr>
          <w:rFonts w:ascii="GHEA Grapalat" w:hAnsi="GHEA Grapalat" w:cs="Sylfaen"/>
          <w:sz w:val="20"/>
          <w:szCs w:val="20"/>
        </w:rPr>
        <w:t>մասնակցությունը</w:t>
      </w:r>
      <w:r>
        <w:rPr>
          <w:rFonts w:ascii="GHEA Grapalat" w:hAnsi="GHEA Grapalat"/>
          <w:sz w:val="20"/>
          <w:szCs w:val="20"/>
          <w:lang w:val="es-ES"/>
        </w:rPr>
        <w:t xml:space="preserve"> </w:t>
      </w:r>
      <w:r>
        <w:rPr>
          <w:rFonts w:ascii="GHEA Grapalat" w:hAnsi="GHEA Grapalat"/>
          <w:sz w:val="20"/>
          <w:szCs w:val="20"/>
        </w:rPr>
        <w:t>սույն</w:t>
      </w:r>
      <w:r>
        <w:rPr>
          <w:rFonts w:ascii="GHEA Grapalat" w:hAnsi="GHEA Grapalat"/>
          <w:sz w:val="20"/>
          <w:szCs w:val="20"/>
          <w:lang w:val="es-ES"/>
        </w:rPr>
        <w:t xml:space="preserve"> </w:t>
      </w:r>
      <w:r>
        <w:rPr>
          <w:rFonts w:ascii="GHEA Grapalat" w:hAnsi="GHEA Grapalat"/>
          <w:sz w:val="20"/>
          <w:szCs w:val="20"/>
        </w:rPr>
        <w:t>ընթացակարգին</w:t>
      </w:r>
      <w:r>
        <w:rPr>
          <w:rFonts w:ascii="GHEA Grapalat" w:hAnsi="GHEA Grapalat"/>
          <w:sz w:val="20"/>
          <w:szCs w:val="20"/>
          <w:lang w:val="hy-AM"/>
        </w:rPr>
        <w:t xml:space="preserve"> </w:t>
      </w:r>
      <w:r>
        <w:rPr>
          <w:rFonts w:ascii="GHEA Grapalat" w:hAnsi="GHEA Grapalat" w:cs="Sylfaen"/>
          <w:sz w:val="20"/>
          <w:szCs w:val="20"/>
          <w:lang w:val="es-ES"/>
        </w:rPr>
        <w:t>(</w:t>
      </w:r>
      <w:r>
        <w:rPr>
          <w:rFonts w:ascii="GHEA Grapalat" w:hAnsi="GHEA Grapalat" w:cs="Sylfaen"/>
          <w:sz w:val="20"/>
          <w:szCs w:val="20"/>
        </w:rPr>
        <w:t>միևնույն</w:t>
      </w:r>
      <w:r>
        <w:rPr>
          <w:rFonts w:ascii="GHEA Grapalat" w:hAnsi="GHEA Grapalat" w:cs="Sylfaen"/>
          <w:sz w:val="20"/>
          <w:szCs w:val="20"/>
          <w:lang w:val="es-ES"/>
        </w:rPr>
        <w:t xml:space="preserve"> </w:t>
      </w:r>
      <w:r>
        <w:rPr>
          <w:rFonts w:ascii="GHEA Grapalat" w:hAnsi="GHEA Grapalat" w:cs="Sylfaen"/>
          <w:sz w:val="20"/>
          <w:szCs w:val="20"/>
        </w:rPr>
        <w:t>չափաբաժնին</w:t>
      </w:r>
      <w:r>
        <w:rPr>
          <w:rFonts w:ascii="GHEA Grapalat" w:hAnsi="GHEA Grapalat" w:cs="Sylfaen"/>
          <w:sz w:val="20"/>
          <w:szCs w:val="20"/>
          <w:lang w:val="es-ES"/>
        </w:rPr>
        <w:t xml:space="preserve">), </w:t>
      </w:r>
      <w:r>
        <w:rPr>
          <w:rFonts w:ascii="GHEA Grapalat" w:hAnsi="GHEA Grapalat" w:cs="Sylfaen"/>
          <w:sz w:val="20"/>
          <w:szCs w:val="20"/>
        </w:rPr>
        <w:t>բացառությամբ</w:t>
      </w:r>
      <w:r>
        <w:rPr>
          <w:rFonts w:ascii="GHEA Grapalat" w:hAnsi="GHEA Grapalat"/>
          <w:sz w:val="20"/>
          <w:szCs w:val="20"/>
          <w:lang w:val="es-ES"/>
        </w:rPr>
        <w:t xml:space="preserve"> </w:t>
      </w:r>
      <w:r>
        <w:rPr>
          <w:rFonts w:ascii="GHEA Grapalat" w:hAnsi="GHEA Grapalat" w:cs="Sylfaen"/>
          <w:sz w:val="20"/>
          <w:szCs w:val="20"/>
        </w:rPr>
        <w:t>պետության</w:t>
      </w:r>
      <w:r>
        <w:rPr>
          <w:rFonts w:ascii="GHEA Grapalat" w:hAnsi="GHEA Grapalat"/>
          <w:sz w:val="20"/>
          <w:szCs w:val="20"/>
          <w:lang w:val="es-ES"/>
        </w:rPr>
        <w:t xml:space="preserve"> </w:t>
      </w:r>
      <w:r>
        <w:rPr>
          <w:rFonts w:ascii="GHEA Grapalat" w:hAnsi="GHEA Grapalat" w:cs="Sylfaen"/>
          <w:sz w:val="20"/>
          <w:szCs w:val="20"/>
        </w:rPr>
        <w:t>կամ</w:t>
      </w:r>
      <w:r>
        <w:rPr>
          <w:rFonts w:ascii="GHEA Grapalat" w:hAnsi="GHEA Grapalat"/>
          <w:sz w:val="20"/>
          <w:szCs w:val="20"/>
          <w:lang w:val="es-ES"/>
        </w:rPr>
        <w:t xml:space="preserve"> </w:t>
      </w:r>
      <w:r>
        <w:rPr>
          <w:rFonts w:ascii="GHEA Grapalat" w:hAnsi="GHEA Grapalat" w:cs="Sylfaen"/>
          <w:sz w:val="20"/>
          <w:szCs w:val="20"/>
        </w:rPr>
        <w:t>համայնքների</w:t>
      </w:r>
      <w:r>
        <w:rPr>
          <w:rFonts w:ascii="GHEA Grapalat" w:hAnsi="GHEA Grapalat"/>
          <w:sz w:val="20"/>
          <w:szCs w:val="20"/>
          <w:lang w:val="es-ES"/>
        </w:rPr>
        <w:t xml:space="preserve"> </w:t>
      </w:r>
      <w:r>
        <w:rPr>
          <w:rFonts w:ascii="GHEA Grapalat" w:hAnsi="GHEA Grapalat" w:cs="Sylfaen"/>
          <w:sz w:val="20"/>
          <w:szCs w:val="20"/>
        </w:rPr>
        <w:t>կողմից</w:t>
      </w:r>
      <w:r>
        <w:rPr>
          <w:rFonts w:ascii="GHEA Grapalat" w:hAnsi="GHEA Grapalat"/>
          <w:sz w:val="20"/>
          <w:szCs w:val="20"/>
          <w:lang w:val="es-ES"/>
        </w:rPr>
        <w:t xml:space="preserve"> </w:t>
      </w:r>
      <w:r>
        <w:rPr>
          <w:rFonts w:ascii="GHEA Grapalat" w:hAnsi="GHEA Grapalat" w:cs="Sylfaen"/>
          <w:sz w:val="20"/>
          <w:szCs w:val="20"/>
        </w:rPr>
        <w:t>հիմնադրված</w:t>
      </w:r>
      <w:r>
        <w:rPr>
          <w:rFonts w:ascii="GHEA Grapalat" w:hAnsi="GHEA Grapalat"/>
          <w:sz w:val="20"/>
          <w:szCs w:val="20"/>
          <w:lang w:val="es-ES"/>
        </w:rPr>
        <w:t xml:space="preserve"> </w:t>
      </w:r>
      <w:r>
        <w:rPr>
          <w:rFonts w:ascii="GHEA Grapalat" w:hAnsi="GHEA Grapalat" w:cs="Sylfaen"/>
          <w:sz w:val="20"/>
          <w:szCs w:val="20"/>
        </w:rPr>
        <w:lastRenderedPageBreak/>
        <w:t>կազմակերպությունների</w:t>
      </w:r>
      <w:r>
        <w:rPr>
          <w:rFonts w:ascii="GHEA Grapalat" w:hAnsi="GHEA Grapalat" w:cs="Sylfaen"/>
          <w:sz w:val="20"/>
          <w:szCs w:val="20"/>
          <w:lang w:val="es-ES"/>
        </w:rPr>
        <w:t xml:space="preserve"> </w:t>
      </w:r>
      <w:r>
        <w:rPr>
          <w:rFonts w:ascii="GHEA Grapalat" w:hAnsi="GHEA Grapalat" w:cs="Sylfaen"/>
          <w:sz w:val="20"/>
          <w:szCs w:val="20"/>
        </w:rPr>
        <w:t>և</w:t>
      </w:r>
      <w:r>
        <w:rPr>
          <w:rFonts w:ascii="GHEA Grapalat" w:hAnsi="GHEA Grapalat" w:cs="Sylfaen"/>
          <w:sz w:val="20"/>
          <w:szCs w:val="20"/>
          <w:lang w:val="es-ES"/>
        </w:rPr>
        <w:t xml:space="preserve"> (</w:t>
      </w:r>
      <w:r>
        <w:rPr>
          <w:rFonts w:ascii="GHEA Grapalat" w:hAnsi="GHEA Grapalat" w:cs="Sylfaen"/>
          <w:sz w:val="20"/>
          <w:szCs w:val="20"/>
        </w:rPr>
        <w:t>կամ</w:t>
      </w:r>
      <w:r>
        <w:rPr>
          <w:rFonts w:ascii="GHEA Grapalat" w:hAnsi="GHEA Grapalat" w:cs="Sylfaen"/>
          <w:sz w:val="20"/>
          <w:szCs w:val="20"/>
          <w:lang w:val="es-ES"/>
        </w:rPr>
        <w:t xml:space="preserve">) </w:t>
      </w:r>
      <w:r>
        <w:rPr>
          <w:rFonts w:ascii="GHEA Grapalat" w:hAnsi="GHEA Grapalat" w:cs="Sylfaen"/>
          <w:sz w:val="20"/>
        </w:rPr>
        <w:t>համատեղ</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ործունեության</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ով</w:t>
      </w:r>
      <w:r>
        <w:rPr>
          <w:rFonts w:ascii="GHEA Grapalat" w:hAnsi="GHEA Grapalat" w:cs="Sylfaen"/>
          <w:sz w:val="20"/>
          <w:lang w:val="af-ZA"/>
        </w:rPr>
        <w:t xml:space="preserve"> </w:t>
      </w:r>
      <w:r>
        <w:rPr>
          <w:rFonts w:ascii="GHEA Grapalat" w:hAnsi="GHEA Grapalat" w:cs="Times Armenian"/>
          <w:sz w:val="20"/>
          <w:lang w:val="af-ZA"/>
        </w:rPr>
        <w:t>(</w:t>
      </w:r>
      <w:r>
        <w:rPr>
          <w:rFonts w:ascii="GHEA Grapalat" w:hAnsi="GHEA Grapalat" w:cs="Sylfaen"/>
          <w:sz w:val="20"/>
        </w:rPr>
        <w:t>կոնսորցիումով</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նումների</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ործընթացին</w:t>
      </w:r>
      <w:r>
        <w:rPr>
          <w:rFonts w:ascii="GHEA Grapalat" w:hAnsi="GHEA Grapalat" w:cs="Sylfaen"/>
          <w:sz w:val="20"/>
          <w:lang w:val="es-ES"/>
        </w:rPr>
        <w:t xml:space="preserve"> </w:t>
      </w:r>
      <w:r>
        <w:rPr>
          <w:rFonts w:ascii="GHEA Grapalat" w:hAnsi="GHEA Grapalat" w:cs="Sylfaen"/>
          <w:sz w:val="20"/>
          <w:szCs w:val="20"/>
        </w:rPr>
        <w:t>մասնակցության</w:t>
      </w:r>
      <w:r>
        <w:rPr>
          <w:rFonts w:ascii="GHEA Grapalat" w:hAnsi="GHEA Grapalat" w:cs="Sylfaen"/>
          <w:sz w:val="20"/>
          <w:szCs w:val="20"/>
          <w:lang w:val="es-ES"/>
        </w:rPr>
        <w:t xml:space="preserve"> </w:t>
      </w:r>
      <w:r>
        <w:rPr>
          <w:rFonts w:ascii="GHEA Grapalat" w:hAnsi="GHEA Grapalat" w:cs="Sylfaen"/>
          <w:sz w:val="20"/>
          <w:szCs w:val="20"/>
        </w:rPr>
        <w:t>դեպքերի</w:t>
      </w:r>
      <w:r>
        <w:rPr>
          <w:rFonts w:ascii="GHEA Grapalat" w:hAnsi="GHEA Grapalat" w:cs="Sylfaen"/>
          <w:sz w:val="20"/>
          <w:szCs w:val="20"/>
          <w:lang w:val="es-ES"/>
        </w:rPr>
        <w:t>:</w:t>
      </w:r>
    </w:p>
    <w:p w:rsidR="006E5207" w:rsidRDefault="006E5207" w:rsidP="00D45C73">
      <w:pPr>
        <w:pStyle w:val="a5"/>
        <w:spacing w:before="0" w:beforeAutospacing="0" w:after="0" w:afterAutospacing="0"/>
        <w:jc w:val="both"/>
        <w:rPr>
          <w:rFonts w:ascii="GHEA Grapalat" w:hAnsi="GHEA Grapalat"/>
          <w:sz w:val="20"/>
          <w:szCs w:val="20"/>
          <w:lang w:val="hy-AM"/>
        </w:rPr>
      </w:pPr>
      <w:r>
        <w:rPr>
          <w:rFonts w:ascii="GHEA Grapalat" w:hAnsi="GHEA Grapalat"/>
          <w:sz w:val="20"/>
          <w:szCs w:val="20"/>
        </w:rPr>
        <w:t>Կարգի</w:t>
      </w:r>
      <w:r>
        <w:rPr>
          <w:rFonts w:ascii="GHEA Grapalat" w:hAnsi="GHEA Grapalat"/>
          <w:sz w:val="20"/>
          <w:szCs w:val="20"/>
          <w:lang w:val="es-ES"/>
        </w:rPr>
        <w:t xml:space="preserve"> 119-</w:t>
      </w:r>
      <w:r>
        <w:rPr>
          <w:rFonts w:ascii="GHEA Grapalat" w:hAnsi="GHEA Grapalat"/>
          <w:sz w:val="20"/>
          <w:szCs w:val="20"/>
        </w:rPr>
        <w:t>րդ</w:t>
      </w:r>
      <w:r>
        <w:rPr>
          <w:rFonts w:ascii="GHEA Grapalat" w:hAnsi="GHEA Grapalat"/>
          <w:sz w:val="20"/>
          <w:szCs w:val="20"/>
          <w:lang w:val="es-ES"/>
        </w:rPr>
        <w:t xml:space="preserve"> </w:t>
      </w:r>
      <w:r>
        <w:rPr>
          <w:rFonts w:ascii="GHEA Grapalat" w:hAnsi="GHEA Grapalat"/>
          <w:sz w:val="20"/>
          <w:szCs w:val="20"/>
        </w:rPr>
        <w:t>կետի</w:t>
      </w:r>
      <w:r>
        <w:rPr>
          <w:rFonts w:ascii="GHEA Grapalat" w:hAnsi="GHEA Grapalat"/>
          <w:sz w:val="20"/>
          <w:szCs w:val="20"/>
          <w:lang w:val="es-ES"/>
        </w:rPr>
        <w:t xml:space="preserve"> </w:t>
      </w:r>
      <w:r>
        <w:rPr>
          <w:rFonts w:ascii="GHEA Grapalat" w:hAnsi="GHEA Grapalat"/>
          <w:sz w:val="20"/>
          <w:szCs w:val="20"/>
          <w:lang w:val="hy-AM"/>
        </w:rPr>
        <w:t>իմաստով`</w:t>
      </w:r>
    </w:p>
    <w:p w:rsidR="006E5207" w:rsidRDefault="006E5207" w:rsidP="00D45C73">
      <w:pPr>
        <w:pStyle w:val="a5"/>
        <w:spacing w:before="0" w:beforeAutospacing="0" w:after="0" w:afterAutospacing="0"/>
        <w:jc w:val="both"/>
        <w:rPr>
          <w:rFonts w:ascii="GHEA Grapalat" w:hAnsi="GHEA Grapalat"/>
          <w:color w:val="000000"/>
          <w:sz w:val="20"/>
          <w:szCs w:val="20"/>
          <w:lang w:val="hy-AM"/>
        </w:rPr>
      </w:pPr>
      <w:r>
        <w:rPr>
          <w:rFonts w:ascii="GHEA Grapalat" w:hAnsi="GHEA Grapalat"/>
          <w:sz w:val="20"/>
          <w:szCs w:val="20"/>
          <w:lang w:val="hy-AM"/>
        </w:rPr>
        <w:t>1</w:t>
      </w:r>
      <w:r>
        <w:rPr>
          <w:rFonts w:ascii="GHEA Grapalat" w:hAnsi="GHEA Grapalat"/>
          <w:color w:val="000000"/>
          <w:sz w:val="20"/>
          <w:szCs w:val="20"/>
          <w:lang w:val="hy-AM"/>
        </w:rPr>
        <w:t xml:space="preserve">) </w:t>
      </w:r>
      <w:r>
        <w:rPr>
          <w:rFonts w:ascii="GHEA Grapalat" w:hAnsi="GHEA Grapalat"/>
          <w:sz w:val="20"/>
          <w:szCs w:val="20"/>
          <w:lang w:val="hy-AM"/>
        </w:rPr>
        <w:t xml:space="preserve">ֆիզիկական </w:t>
      </w:r>
      <w:r>
        <w:rPr>
          <w:rFonts w:ascii="GHEA Grapalat" w:hAnsi="GHEA Grapalat" w:cs="GHEA Grapalat"/>
          <w:color w:val="000000"/>
          <w:sz w:val="20"/>
          <w:szCs w:val="20"/>
          <w:lang w:val="hy-AM"/>
        </w:rPr>
        <w:t xml:space="preserve">անձինք համարվում են փոխկապակցված, </w:t>
      </w:r>
      <w:r>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6E5207" w:rsidRDefault="006E5207" w:rsidP="00D45C73">
      <w:pPr>
        <w:pStyle w:val="a5"/>
        <w:spacing w:before="0" w:beforeAutospacing="0" w:after="0" w:afterAutospacing="0"/>
        <w:jc w:val="both"/>
        <w:rPr>
          <w:rFonts w:ascii="GHEA Grapalat" w:hAnsi="GHEA Grapalat"/>
          <w:color w:val="000000"/>
          <w:sz w:val="20"/>
          <w:szCs w:val="20"/>
          <w:lang w:val="hy-AM"/>
        </w:rPr>
      </w:pPr>
      <w:r>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6E5207" w:rsidRDefault="006E5207" w:rsidP="00D45C73">
      <w:pPr>
        <w:pStyle w:val="a5"/>
        <w:spacing w:before="0" w:beforeAutospacing="0" w:after="0" w:afterAutospacing="0"/>
        <w:jc w:val="both"/>
        <w:rPr>
          <w:rFonts w:ascii="GHEA Grapalat" w:hAnsi="GHEA Grapalat"/>
          <w:color w:val="000000"/>
          <w:sz w:val="20"/>
          <w:szCs w:val="20"/>
          <w:lang w:val="hy-AM"/>
        </w:rPr>
      </w:pPr>
      <w:r>
        <w:rPr>
          <w:rFonts w:ascii="GHEA Grapalat" w:hAnsi="GHEA Grapalat"/>
          <w:color w:val="000000"/>
          <w:sz w:val="20"/>
          <w:szCs w:val="20"/>
          <w:lang w:val="hy-AM"/>
        </w:rPr>
        <w:t xml:space="preserve">ա. </w:t>
      </w:r>
      <w:r w:rsidR="00EC64BC">
        <w:rPr>
          <w:rFonts w:ascii="GHEA Grapalat" w:hAnsi="GHEA Grapalat"/>
          <w:color w:val="000000"/>
          <w:sz w:val="20"/>
          <w:szCs w:val="20"/>
          <w:lang w:val="hy-AM"/>
        </w:rPr>
        <w:t>Տ</w:t>
      </w:r>
      <w:r>
        <w:rPr>
          <w:rFonts w:ascii="GHEA Grapalat" w:hAnsi="GHEA Grapalat"/>
          <w:color w:val="000000"/>
          <w:sz w:val="20"/>
          <w:szCs w:val="20"/>
          <w:lang w:val="hy-AM"/>
        </w:rPr>
        <w:t>վյալ իրավաբանական անձի բաժնետոմսերի տաս տոկոսից ավելին տնօրինող մասնակից.</w:t>
      </w:r>
    </w:p>
    <w:p w:rsidR="006E5207" w:rsidRDefault="00EC64BC" w:rsidP="00D45C73">
      <w:pPr>
        <w:pStyle w:val="a5"/>
        <w:spacing w:before="0" w:beforeAutospacing="0" w:after="0" w:afterAutospacing="0"/>
        <w:jc w:val="both"/>
        <w:rPr>
          <w:rFonts w:ascii="GHEA Grapalat" w:hAnsi="GHEA Grapalat"/>
          <w:color w:val="000000"/>
          <w:sz w:val="20"/>
          <w:szCs w:val="20"/>
          <w:lang w:val="hy-AM"/>
        </w:rPr>
      </w:pPr>
      <w:r>
        <w:rPr>
          <w:rFonts w:ascii="GHEA Grapalat" w:hAnsi="GHEA Grapalat"/>
          <w:color w:val="000000"/>
          <w:sz w:val="20"/>
          <w:szCs w:val="20"/>
          <w:lang w:val="hy-AM"/>
        </w:rPr>
        <w:t>Բ</w:t>
      </w:r>
      <w:r w:rsidR="006E5207">
        <w:rPr>
          <w:rFonts w:ascii="GHEA Grapalat" w:hAnsi="GHEA Grapalat"/>
          <w:color w:val="000000"/>
          <w:sz w:val="20"/>
          <w:szCs w:val="20"/>
          <w:lang w:val="hy-AM"/>
        </w:rPr>
        <w:t>. Հայաստանի Հանրապետության օրենսդրությամբ չարգելված այլ ձևով իրավաբանական անձի որոշումները կանխորոշելու հնարավորություն ունեցող անձ.</w:t>
      </w:r>
    </w:p>
    <w:p w:rsidR="006E5207" w:rsidRDefault="00EC64BC" w:rsidP="00D45C73">
      <w:pPr>
        <w:pStyle w:val="a5"/>
        <w:spacing w:before="0" w:beforeAutospacing="0" w:after="0" w:afterAutospacing="0"/>
        <w:jc w:val="both"/>
        <w:rPr>
          <w:rFonts w:ascii="GHEA Grapalat" w:hAnsi="GHEA Grapalat"/>
          <w:color w:val="000000"/>
          <w:sz w:val="20"/>
          <w:szCs w:val="20"/>
          <w:lang w:val="hy-AM"/>
        </w:rPr>
      </w:pPr>
      <w:r>
        <w:rPr>
          <w:rFonts w:ascii="GHEA Grapalat" w:hAnsi="GHEA Grapalat"/>
          <w:color w:val="000000"/>
          <w:sz w:val="20"/>
          <w:szCs w:val="20"/>
          <w:lang w:val="hy-AM"/>
        </w:rPr>
        <w:t>Գ</w:t>
      </w:r>
      <w:r w:rsidR="006E5207">
        <w:rPr>
          <w:rFonts w:ascii="GHEA Grapalat" w:hAnsi="GHEA Grapalat"/>
          <w:color w:val="000000"/>
          <w:sz w:val="20"/>
          <w:szCs w:val="20"/>
          <w:lang w:val="hy-AM"/>
        </w:rPr>
        <w:t xml:space="preserve">. </w:t>
      </w:r>
      <w:r>
        <w:rPr>
          <w:rFonts w:ascii="GHEA Grapalat" w:hAnsi="GHEA Grapalat"/>
          <w:color w:val="000000"/>
          <w:sz w:val="20"/>
          <w:szCs w:val="20"/>
          <w:lang w:val="hy-AM"/>
        </w:rPr>
        <w:t>Տ</w:t>
      </w:r>
      <w:r w:rsidR="006E5207">
        <w:rPr>
          <w:rFonts w:ascii="GHEA Grapalat" w:hAnsi="GHEA Grapalat"/>
          <w:color w:val="000000"/>
          <w:sz w:val="20"/>
          <w:szCs w:val="20"/>
          <w:lang w:val="hy-AM"/>
        </w:rPr>
        <w:t>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6E5207" w:rsidRDefault="00EC64BC" w:rsidP="00D45C73">
      <w:pPr>
        <w:pStyle w:val="a5"/>
        <w:spacing w:before="0" w:beforeAutospacing="0" w:after="0" w:afterAutospacing="0"/>
        <w:jc w:val="both"/>
        <w:rPr>
          <w:rFonts w:ascii="GHEA Grapalat" w:hAnsi="GHEA Grapalat"/>
          <w:color w:val="000000"/>
          <w:sz w:val="20"/>
          <w:szCs w:val="20"/>
          <w:lang w:val="hy-AM"/>
        </w:rPr>
      </w:pPr>
      <w:r>
        <w:rPr>
          <w:rFonts w:ascii="GHEA Grapalat" w:hAnsi="GHEA Grapalat"/>
          <w:color w:val="000000"/>
          <w:sz w:val="20"/>
          <w:szCs w:val="20"/>
          <w:lang w:val="hy-AM"/>
        </w:rPr>
        <w:t>Դ</w:t>
      </w:r>
      <w:r w:rsidR="006E5207">
        <w:rPr>
          <w:rFonts w:ascii="GHEA Grapalat" w:hAnsi="GHEA Grapalat"/>
          <w:color w:val="000000"/>
          <w:sz w:val="20"/>
          <w:szCs w:val="20"/>
          <w:lang w:val="hy-AM"/>
        </w:rPr>
        <w:t xml:space="preserve">. </w:t>
      </w:r>
      <w:r>
        <w:rPr>
          <w:rFonts w:ascii="GHEA Grapalat" w:hAnsi="GHEA Grapalat"/>
          <w:color w:val="000000"/>
          <w:sz w:val="20"/>
          <w:szCs w:val="20"/>
          <w:lang w:val="hy-AM"/>
        </w:rPr>
        <w:t>Ի</w:t>
      </w:r>
      <w:r w:rsidR="006E5207">
        <w:rPr>
          <w:rFonts w:ascii="GHEA Grapalat" w:hAnsi="GHEA Grapalat"/>
          <w:color w:val="000000"/>
          <w:sz w:val="20"/>
          <w:szCs w:val="20"/>
          <w:lang w:val="hy-AM"/>
        </w:rPr>
        <w:t>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6E5207" w:rsidRDefault="006E5207" w:rsidP="00D45C73">
      <w:pPr>
        <w:pStyle w:val="a5"/>
        <w:spacing w:before="0" w:beforeAutospacing="0" w:after="0" w:afterAutospacing="0"/>
        <w:jc w:val="both"/>
        <w:rPr>
          <w:rFonts w:ascii="GHEA Grapalat" w:hAnsi="GHEA Grapalat"/>
          <w:color w:val="000000"/>
          <w:sz w:val="20"/>
          <w:szCs w:val="20"/>
          <w:lang w:val="hy-AM"/>
        </w:rPr>
      </w:pPr>
      <w:r>
        <w:rPr>
          <w:rFonts w:ascii="GHEA Grapalat" w:hAnsi="GHEA Grapalat"/>
          <w:sz w:val="20"/>
          <w:szCs w:val="20"/>
          <w:lang w:val="hy-AM"/>
        </w:rPr>
        <w:t xml:space="preserve">3) ֆիզիկական անձի կարգավիճակ չունեցող մասնակիցները </w:t>
      </w:r>
      <w:r>
        <w:rPr>
          <w:rFonts w:ascii="GHEA Grapalat" w:hAnsi="GHEA Grapalat"/>
          <w:color w:val="000000"/>
          <w:sz w:val="20"/>
          <w:szCs w:val="20"/>
          <w:lang w:val="hy-AM"/>
        </w:rPr>
        <w:t xml:space="preserve">համարվում են փոխկապակցված, եթե` </w:t>
      </w:r>
    </w:p>
    <w:p w:rsidR="006E5207" w:rsidRDefault="006E5207" w:rsidP="006E5207">
      <w:pPr>
        <w:pStyle w:val="a5"/>
        <w:spacing w:before="0" w:beforeAutospacing="0" w:after="0" w:afterAutospacing="0"/>
        <w:ind w:firstLine="269"/>
        <w:jc w:val="both"/>
        <w:rPr>
          <w:rFonts w:ascii="GHEA Grapalat" w:hAnsi="GHEA Grapalat"/>
          <w:color w:val="000000"/>
          <w:sz w:val="20"/>
          <w:szCs w:val="20"/>
          <w:lang w:val="hy-AM"/>
        </w:rPr>
      </w:pPr>
      <w:r>
        <w:rPr>
          <w:rFonts w:ascii="GHEA Grapalat" w:hAnsi="GHEA Grapalat"/>
          <w:color w:val="000000"/>
          <w:sz w:val="20"/>
          <w:szCs w:val="20"/>
          <w:lang w:val="hy-AM"/>
        </w:rPr>
        <w:t xml:space="preserve">ա. </w:t>
      </w:r>
      <w:r w:rsidR="00EC64BC">
        <w:rPr>
          <w:rFonts w:ascii="GHEA Grapalat" w:hAnsi="GHEA Grapalat"/>
          <w:color w:val="000000"/>
          <w:sz w:val="20"/>
          <w:szCs w:val="20"/>
          <w:lang w:val="hy-AM"/>
        </w:rPr>
        <w:t>Տ</w:t>
      </w:r>
      <w:r>
        <w:rPr>
          <w:rFonts w:ascii="GHEA Grapalat" w:hAnsi="GHEA Grapalat"/>
          <w:color w:val="000000"/>
          <w:sz w:val="20"/>
          <w:szCs w:val="20"/>
          <w:lang w:val="hy-AM"/>
        </w:rPr>
        <w:t>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6E5207" w:rsidRDefault="00EC64BC" w:rsidP="006E5207">
      <w:pPr>
        <w:pStyle w:val="a5"/>
        <w:spacing w:before="0" w:beforeAutospacing="0" w:after="0" w:afterAutospacing="0"/>
        <w:ind w:firstLine="269"/>
        <w:jc w:val="both"/>
        <w:rPr>
          <w:rFonts w:ascii="GHEA Grapalat" w:hAnsi="GHEA Grapalat"/>
          <w:color w:val="000000"/>
          <w:sz w:val="20"/>
          <w:szCs w:val="20"/>
          <w:lang w:val="hy-AM"/>
        </w:rPr>
      </w:pPr>
      <w:r>
        <w:rPr>
          <w:rFonts w:ascii="GHEA Grapalat" w:hAnsi="GHEA Grapalat"/>
          <w:color w:val="000000"/>
          <w:sz w:val="20"/>
          <w:szCs w:val="20"/>
          <w:lang w:val="hy-AM"/>
        </w:rPr>
        <w:t>Բ</w:t>
      </w:r>
      <w:r w:rsidR="006E5207">
        <w:rPr>
          <w:rFonts w:ascii="GHEA Grapalat" w:hAnsi="GHEA Grapalat"/>
          <w:color w:val="000000"/>
          <w:sz w:val="20"/>
          <w:szCs w:val="20"/>
          <w:lang w:val="hy-AM"/>
        </w:rPr>
        <w:t xml:space="preserve">. </w:t>
      </w:r>
      <w:r>
        <w:rPr>
          <w:rFonts w:ascii="GHEA Grapalat" w:hAnsi="GHEA Grapalat"/>
          <w:color w:val="000000"/>
          <w:sz w:val="20"/>
          <w:szCs w:val="20"/>
          <w:lang w:val="hy-AM"/>
        </w:rPr>
        <w:t>Ն</w:t>
      </w:r>
      <w:r w:rsidR="006E5207">
        <w:rPr>
          <w:rFonts w:ascii="GHEA Grapalat" w:hAnsi="GHEA Grapalat"/>
          <w:color w:val="000000"/>
          <w:sz w:val="20"/>
          <w:szCs w:val="20"/>
          <w:lang w:val="hy-AM"/>
        </w:rPr>
        <w:t>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6E5207" w:rsidRDefault="00EC64BC" w:rsidP="00D45C73">
      <w:pPr>
        <w:pStyle w:val="a5"/>
        <w:spacing w:before="0" w:beforeAutospacing="0" w:after="0" w:afterAutospacing="0"/>
        <w:jc w:val="both"/>
        <w:rPr>
          <w:rFonts w:ascii="Sylfaen" w:hAnsi="Sylfaen"/>
          <w:sz w:val="20"/>
          <w:szCs w:val="20"/>
          <w:lang w:val="hy-AM"/>
        </w:rPr>
      </w:pPr>
      <w:r>
        <w:rPr>
          <w:rFonts w:ascii="GHEA Grapalat" w:hAnsi="GHEA Grapalat"/>
          <w:color w:val="000000"/>
          <w:sz w:val="20"/>
          <w:szCs w:val="20"/>
          <w:lang w:val="hy-AM"/>
        </w:rPr>
        <w:t>Գ</w:t>
      </w:r>
      <w:r w:rsidR="006E5207">
        <w:rPr>
          <w:rFonts w:ascii="GHEA Grapalat" w:hAnsi="GHEA Grapalat"/>
          <w:color w:val="000000"/>
          <w:sz w:val="20"/>
          <w:szCs w:val="20"/>
          <w:lang w:val="hy-AM"/>
        </w:rPr>
        <w:t xml:space="preserve">. </w:t>
      </w:r>
      <w:r>
        <w:rPr>
          <w:rFonts w:ascii="GHEA Grapalat" w:hAnsi="GHEA Grapalat"/>
          <w:color w:val="000000"/>
          <w:sz w:val="20"/>
          <w:szCs w:val="20"/>
          <w:lang w:val="hy-AM"/>
        </w:rPr>
        <w:t>Ն</w:t>
      </w:r>
      <w:r w:rsidR="006E5207">
        <w:rPr>
          <w:rFonts w:ascii="GHEA Grapalat" w:hAnsi="GHEA Grapalat"/>
          <w:color w:val="000000"/>
          <w:sz w:val="20"/>
          <w:szCs w:val="20"/>
          <w:lang w:val="hy-AM"/>
        </w:rPr>
        <w:t>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6E5207" w:rsidRDefault="00EC64BC" w:rsidP="00D45C73">
      <w:pPr>
        <w:pStyle w:val="a5"/>
        <w:spacing w:before="0" w:beforeAutospacing="0" w:after="0" w:afterAutospacing="0"/>
        <w:jc w:val="both"/>
        <w:rPr>
          <w:rFonts w:ascii="GHEA Grapalat" w:hAnsi="GHEA Grapalat"/>
          <w:color w:val="000000"/>
          <w:sz w:val="20"/>
          <w:szCs w:val="20"/>
          <w:lang w:val="hy-AM"/>
        </w:rPr>
      </w:pPr>
      <w:r>
        <w:rPr>
          <w:rFonts w:ascii="GHEA Grapalat" w:hAnsi="GHEA Grapalat"/>
          <w:color w:val="000000"/>
          <w:sz w:val="20"/>
          <w:szCs w:val="20"/>
          <w:lang w:val="hy-AM"/>
        </w:rPr>
        <w:t>Դ</w:t>
      </w:r>
      <w:r w:rsidR="006E5207">
        <w:rPr>
          <w:rFonts w:ascii="GHEA Grapalat" w:hAnsi="GHEA Grapalat"/>
          <w:color w:val="000000"/>
          <w:sz w:val="20"/>
          <w:szCs w:val="20"/>
          <w:lang w:val="hy-AM"/>
        </w:rPr>
        <w:t xml:space="preserve">. </w:t>
      </w:r>
      <w:r>
        <w:rPr>
          <w:rFonts w:ascii="GHEA Grapalat" w:hAnsi="GHEA Grapalat"/>
          <w:color w:val="000000"/>
          <w:sz w:val="20"/>
          <w:szCs w:val="20"/>
          <w:lang w:val="hy-AM"/>
        </w:rPr>
        <w:t>Ն</w:t>
      </w:r>
      <w:r w:rsidR="006E5207">
        <w:rPr>
          <w:rFonts w:ascii="GHEA Grapalat" w:hAnsi="GHEA Grapalat"/>
          <w:color w:val="000000"/>
          <w:sz w:val="20"/>
          <w:szCs w:val="20"/>
          <w:lang w:val="hy-AM"/>
        </w:rPr>
        <w:t>րանք գործել կամ գործում են համաձայնեցված՝ ելնելով ընդհանուր տնտեսական շահերից.</w:t>
      </w:r>
    </w:p>
    <w:p w:rsidR="006E5207" w:rsidRDefault="006E5207" w:rsidP="006E5207">
      <w:pPr>
        <w:ind w:firstLine="284"/>
        <w:jc w:val="both"/>
        <w:rPr>
          <w:rFonts w:ascii="GHEA Grapalat" w:hAnsi="GHEA Grapalat"/>
          <w:color w:val="000000"/>
          <w:sz w:val="20"/>
          <w:szCs w:val="20"/>
          <w:lang w:val="hy-AM"/>
        </w:rPr>
      </w:pPr>
      <w:r>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6E5207" w:rsidRDefault="006E5207" w:rsidP="00D45C73">
      <w:pPr>
        <w:jc w:val="both"/>
        <w:rPr>
          <w:rFonts w:ascii="GHEA Grapalat" w:hAnsi="GHEA Grapalat" w:cs="Arial"/>
          <w:sz w:val="20"/>
          <w:lang w:val="hy-AM"/>
        </w:rPr>
      </w:pPr>
      <w:r>
        <w:rPr>
          <w:rFonts w:ascii="GHEA Grapalat" w:hAnsi="GHEA Grapalat" w:cs="Arial Armenian"/>
          <w:sz w:val="20"/>
          <w:lang w:val="hy-AM"/>
        </w:rPr>
        <w:t xml:space="preserve">2.4 </w:t>
      </w:r>
      <w:r>
        <w:rPr>
          <w:rFonts w:ascii="GHEA Grapalat" w:hAnsi="GHEA Grapalat" w:cs="Sylfaen"/>
          <w:sz w:val="20"/>
          <w:lang w:val="hy-AM"/>
        </w:rPr>
        <w:t>Մասնակիցը</w:t>
      </w:r>
      <w:r>
        <w:rPr>
          <w:rFonts w:ascii="GHEA Grapalat" w:hAnsi="GHEA Grapalat" w:cs="Arial"/>
          <w:sz w:val="20"/>
          <w:lang w:val="hy-AM"/>
        </w:rPr>
        <w:t xml:space="preserve"> 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 չափով: </w:t>
      </w:r>
    </w:p>
    <w:p w:rsidR="006E5207" w:rsidRDefault="006E5207" w:rsidP="00D45C73">
      <w:pPr>
        <w:pStyle w:val="norm"/>
        <w:spacing w:line="240" w:lineRule="auto"/>
        <w:ind w:firstLine="0"/>
        <w:rPr>
          <w:rFonts w:ascii="GHEA Grapalat" w:hAnsi="GHEA Grapalat" w:cs="Sylfaen"/>
          <w:sz w:val="20"/>
          <w:szCs w:val="24"/>
          <w:lang w:val="af-ZA" w:eastAsia="en-US"/>
        </w:rPr>
      </w:pPr>
      <w:r>
        <w:rPr>
          <w:rFonts w:ascii="GHEA Grapalat" w:hAnsi="GHEA Grapalat" w:cs="Sylfaen"/>
          <w:sz w:val="20"/>
          <w:szCs w:val="24"/>
          <w:lang w:val="hy-AM" w:eastAsia="en-US"/>
        </w:rPr>
        <w:t>2.5 Սույն ընթացակարգի շրջանակում կնքվելիք պայմանագիրը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կարող</w:t>
      </w:r>
      <w:r>
        <w:rPr>
          <w:rFonts w:ascii="GHEA Grapalat" w:hAnsi="GHEA Grapalat" w:cs="Sylfaen"/>
          <w:sz w:val="20"/>
          <w:szCs w:val="24"/>
          <w:lang w:val="af-ZA" w:eastAsia="en-US"/>
        </w:rPr>
        <w:t xml:space="preserve"> է </w:t>
      </w:r>
      <w:r>
        <w:rPr>
          <w:rFonts w:ascii="GHEA Grapalat" w:hAnsi="GHEA Grapalat" w:cs="Sylfaen"/>
          <w:sz w:val="20"/>
          <w:szCs w:val="24"/>
          <w:lang w:val="hy-AM" w:eastAsia="en-US"/>
        </w:rPr>
        <w:t>իրականացվել</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գործակալության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պայմանագիր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կնքելու</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միջոցով։</w:t>
      </w:r>
      <w:r>
        <w:rPr>
          <w:rFonts w:ascii="GHEA Grapalat" w:hAnsi="GHEA Grapalat" w:cs="Sylfaen"/>
          <w:sz w:val="20"/>
          <w:szCs w:val="24"/>
          <w:lang w:val="af-ZA" w:eastAsia="en-US"/>
        </w:rPr>
        <w:t xml:space="preserve"> </w:t>
      </w:r>
      <w:r>
        <w:rPr>
          <w:rFonts w:ascii="GHEA Grapalat" w:hAnsi="GHEA Grapalat" w:cs="Sylfaen"/>
          <w:sz w:val="20"/>
          <w:szCs w:val="24"/>
          <w:lang w:eastAsia="en-US"/>
        </w:rPr>
        <w:t>Գործակալության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պայմանագրի</w:t>
      </w:r>
      <w:r>
        <w:rPr>
          <w:rFonts w:ascii="GHEA Grapalat" w:hAnsi="GHEA Grapalat" w:cs="Sylfaen"/>
          <w:sz w:val="20"/>
          <w:szCs w:val="24"/>
          <w:lang w:val="af-ZA" w:eastAsia="en-US"/>
        </w:rPr>
        <w:t xml:space="preserve"> </w:t>
      </w:r>
      <w:r>
        <w:rPr>
          <w:rFonts w:ascii="GHEA Grapalat" w:hAnsi="GHEA Grapalat" w:cs="Sylfaen"/>
          <w:sz w:val="20"/>
          <w:szCs w:val="24"/>
          <w:lang w:eastAsia="en-US"/>
        </w:rPr>
        <w:t>կողմ</w:t>
      </w:r>
      <w:r>
        <w:rPr>
          <w:rFonts w:ascii="GHEA Grapalat" w:hAnsi="GHEA Grapalat" w:cs="Sylfaen"/>
          <w:sz w:val="20"/>
          <w:szCs w:val="24"/>
          <w:lang w:val="af-ZA" w:eastAsia="en-US"/>
        </w:rPr>
        <w:t xml:space="preserve"> </w:t>
      </w:r>
      <w:r>
        <w:rPr>
          <w:rFonts w:ascii="GHEA Grapalat" w:hAnsi="GHEA Grapalat" w:cs="Sylfaen"/>
          <w:sz w:val="20"/>
          <w:szCs w:val="24"/>
          <w:lang w:eastAsia="en-US"/>
        </w:rPr>
        <w:t>չի</w:t>
      </w:r>
      <w:r>
        <w:rPr>
          <w:rFonts w:ascii="GHEA Grapalat" w:hAnsi="GHEA Grapalat" w:cs="Sylfaen"/>
          <w:sz w:val="20"/>
          <w:szCs w:val="24"/>
          <w:lang w:val="af-ZA" w:eastAsia="en-US"/>
        </w:rPr>
        <w:t xml:space="preserve"> </w:t>
      </w:r>
      <w:r>
        <w:rPr>
          <w:rFonts w:ascii="GHEA Grapalat" w:hAnsi="GHEA Grapalat" w:cs="Sylfaen"/>
          <w:sz w:val="20"/>
          <w:szCs w:val="24"/>
          <w:lang w:eastAsia="en-US"/>
        </w:rPr>
        <w:t>կարող</w:t>
      </w:r>
      <w:r>
        <w:rPr>
          <w:rFonts w:ascii="GHEA Grapalat" w:hAnsi="GHEA Grapalat" w:cs="Sylfaen"/>
          <w:sz w:val="20"/>
          <w:szCs w:val="24"/>
          <w:lang w:val="af-ZA" w:eastAsia="en-US"/>
        </w:rPr>
        <w:t xml:space="preserve"> </w:t>
      </w:r>
      <w:r>
        <w:rPr>
          <w:rFonts w:ascii="GHEA Grapalat" w:hAnsi="GHEA Grapalat" w:cs="Sylfaen"/>
          <w:sz w:val="20"/>
          <w:szCs w:val="24"/>
          <w:lang w:eastAsia="en-US"/>
        </w:rPr>
        <w:t>հանդիսանալ</w:t>
      </w:r>
      <w:r>
        <w:rPr>
          <w:rFonts w:ascii="GHEA Grapalat" w:hAnsi="GHEA Grapalat" w:cs="Sylfaen"/>
          <w:sz w:val="20"/>
          <w:szCs w:val="24"/>
          <w:lang w:val="af-ZA" w:eastAsia="en-US"/>
        </w:rPr>
        <w:t xml:space="preserve"> </w:t>
      </w:r>
      <w:r>
        <w:rPr>
          <w:rFonts w:ascii="GHEA Grapalat" w:hAnsi="GHEA Grapalat" w:cs="Sylfaen"/>
          <w:sz w:val="20"/>
          <w:szCs w:val="24"/>
          <w:lang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eastAsia="en-US"/>
        </w:rPr>
        <w:t>ընթացակարգին</w:t>
      </w:r>
      <w:r>
        <w:rPr>
          <w:rFonts w:ascii="GHEA Grapalat" w:hAnsi="GHEA Grapalat" w:cs="Sylfaen"/>
          <w:sz w:val="20"/>
          <w:szCs w:val="24"/>
          <w:lang w:val="af-ZA" w:eastAsia="en-US"/>
        </w:rPr>
        <w:t xml:space="preserve"> </w:t>
      </w:r>
      <w:r>
        <w:rPr>
          <w:rFonts w:ascii="GHEA Grapalat" w:hAnsi="GHEA Grapalat" w:cs="Sylfaen"/>
          <w:sz w:val="20"/>
          <w:lang w:val="af-ZA"/>
        </w:rPr>
        <w:t>(</w:t>
      </w:r>
      <w:r>
        <w:rPr>
          <w:rFonts w:ascii="GHEA Grapalat" w:hAnsi="GHEA Grapalat" w:cs="Sylfaen"/>
          <w:sz w:val="20"/>
        </w:rPr>
        <w:t>միևնույն</w:t>
      </w:r>
      <w:r>
        <w:rPr>
          <w:rFonts w:ascii="GHEA Grapalat" w:hAnsi="GHEA Grapalat" w:cs="Sylfaen"/>
          <w:sz w:val="20"/>
          <w:lang w:val="af-ZA"/>
        </w:rPr>
        <w:t xml:space="preserve"> </w:t>
      </w:r>
      <w:r>
        <w:rPr>
          <w:rFonts w:ascii="GHEA Grapalat" w:hAnsi="GHEA Grapalat" w:cs="Sylfaen"/>
          <w:sz w:val="20"/>
        </w:rPr>
        <w:t>չափաբաժնին</w:t>
      </w:r>
      <w:r>
        <w:rPr>
          <w:rFonts w:ascii="GHEA Grapalat" w:hAnsi="GHEA Grapalat" w:cs="Sylfaen"/>
          <w:sz w:val="20"/>
          <w:lang w:val="af-ZA"/>
        </w:rPr>
        <w:t xml:space="preserve">) </w:t>
      </w:r>
      <w:r>
        <w:rPr>
          <w:rFonts w:ascii="GHEA Grapalat" w:hAnsi="GHEA Grapalat" w:cs="Sylfaen"/>
          <w:sz w:val="20"/>
          <w:szCs w:val="24"/>
          <w:lang w:eastAsia="en-US"/>
        </w:rPr>
        <w:t>մասնակցելու</w:t>
      </w:r>
      <w:r>
        <w:rPr>
          <w:rFonts w:ascii="GHEA Grapalat" w:hAnsi="GHEA Grapalat" w:cs="Sylfaen"/>
          <w:sz w:val="20"/>
          <w:szCs w:val="24"/>
          <w:lang w:val="af-ZA" w:eastAsia="en-US"/>
        </w:rPr>
        <w:t xml:space="preserve"> </w:t>
      </w:r>
      <w:r>
        <w:rPr>
          <w:rFonts w:ascii="GHEA Grapalat" w:hAnsi="GHEA Grapalat" w:cs="Sylfaen"/>
          <w:sz w:val="20"/>
          <w:szCs w:val="24"/>
          <w:lang w:eastAsia="en-US"/>
        </w:rPr>
        <w:t>նպատակով</w:t>
      </w:r>
      <w:r>
        <w:rPr>
          <w:rFonts w:ascii="GHEA Grapalat" w:hAnsi="GHEA Grapalat" w:cs="Sylfaen"/>
          <w:sz w:val="20"/>
          <w:szCs w:val="24"/>
          <w:lang w:val="af-ZA" w:eastAsia="en-US"/>
        </w:rPr>
        <w:t xml:space="preserve"> </w:t>
      </w:r>
      <w:r>
        <w:rPr>
          <w:rFonts w:ascii="GHEA Grapalat" w:hAnsi="GHEA Grapalat" w:cs="Sylfaen"/>
          <w:sz w:val="20"/>
          <w:szCs w:val="24"/>
          <w:lang w:eastAsia="en-US"/>
        </w:rPr>
        <w:t>հայտ</w:t>
      </w:r>
      <w:r>
        <w:rPr>
          <w:rFonts w:ascii="GHEA Grapalat" w:hAnsi="GHEA Grapalat" w:cs="Sylfaen"/>
          <w:sz w:val="20"/>
          <w:szCs w:val="24"/>
          <w:lang w:val="af-ZA" w:eastAsia="en-US"/>
        </w:rPr>
        <w:t xml:space="preserve"> </w:t>
      </w:r>
      <w:r>
        <w:rPr>
          <w:rFonts w:ascii="GHEA Grapalat" w:hAnsi="GHEA Grapalat" w:cs="Sylfaen"/>
          <w:sz w:val="20"/>
          <w:szCs w:val="24"/>
          <w:lang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eastAsia="en-US"/>
        </w:rPr>
        <w:t>մասնակիցը</w:t>
      </w:r>
      <w:r>
        <w:rPr>
          <w:rFonts w:ascii="GHEA Grapalat" w:hAnsi="GHEA Grapalat" w:cs="Sylfaen"/>
          <w:sz w:val="20"/>
          <w:szCs w:val="24"/>
          <w:lang w:val="af-ZA" w:eastAsia="en-US"/>
        </w:rPr>
        <w:t xml:space="preserve">: </w:t>
      </w:r>
    </w:p>
    <w:p w:rsidR="006E5207" w:rsidRDefault="006E5207" w:rsidP="00D45C73">
      <w:pPr>
        <w:pStyle w:val="23"/>
        <w:spacing w:line="240" w:lineRule="auto"/>
        <w:ind w:firstLine="0"/>
        <w:rPr>
          <w:rFonts w:ascii="GHEA Grapalat" w:hAnsi="GHEA Grapalat" w:cs="Sylfaen"/>
          <w:szCs w:val="24"/>
        </w:rPr>
      </w:pPr>
      <w:r>
        <w:rPr>
          <w:rFonts w:ascii="GHEA Grapalat" w:hAnsi="GHEA Grapalat" w:cs="Sylfaen"/>
          <w:szCs w:val="24"/>
        </w:rPr>
        <w:t xml:space="preserve"> 2</w:t>
      </w:r>
      <w:r>
        <w:rPr>
          <w:rFonts w:ascii="GHEA Grapalat" w:hAnsi="GHEA Grapalat" w:cs="Sylfaen"/>
          <w:szCs w:val="24"/>
          <w:lang w:val="hy-AM"/>
        </w:rPr>
        <w:t>.</w:t>
      </w:r>
      <w:r>
        <w:rPr>
          <w:rFonts w:ascii="GHEA Grapalat" w:hAnsi="GHEA Grapalat" w:cs="Sylfaen"/>
          <w:szCs w:val="24"/>
        </w:rPr>
        <w:t xml:space="preserve">6 </w:t>
      </w:r>
      <w:r>
        <w:rPr>
          <w:rFonts w:ascii="GHEA Grapalat" w:hAnsi="GHEA Grapalat" w:cs="Sylfaen"/>
          <w:szCs w:val="24"/>
          <w:lang w:val="ru-RU"/>
        </w:rPr>
        <w:t>Մասնակիցները</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սույն</w:t>
      </w:r>
      <w:r>
        <w:rPr>
          <w:rFonts w:ascii="GHEA Grapalat" w:hAnsi="GHEA Grapalat" w:cs="Sylfaen"/>
          <w:szCs w:val="24"/>
        </w:rPr>
        <w:t xml:space="preserve"> </w:t>
      </w:r>
      <w:r>
        <w:rPr>
          <w:rFonts w:ascii="GHEA Grapalat" w:hAnsi="GHEA Grapalat" w:cs="Sylfaen"/>
          <w:szCs w:val="24"/>
          <w:lang w:val="ru-RU"/>
        </w:rPr>
        <w:t>ընթացակարգին</w:t>
      </w:r>
      <w:r>
        <w:rPr>
          <w:rFonts w:ascii="GHEA Grapalat" w:hAnsi="GHEA Grapalat" w:cs="Sylfaen"/>
          <w:szCs w:val="24"/>
        </w:rPr>
        <w:t xml:space="preserve"> </w:t>
      </w:r>
      <w:r>
        <w:rPr>
          <w:rFonts w:ascii="GHEA Grapalat" w:hAnsi="GHEA Grapalat" w:cs="Sylfaen"/>
          <w:szCs w:val="24"/>
          <w:lang w:val="ru-RU"/>
        </w:rPr>
        <w:t>մասնակցել</w:t>
      </w:r>
      <w:r>
        <w:rPr>
          <w:rFonts w:ascii="GHEA Grapalat" w:hAnsi="GHEA Grapalat" w:cs="Sylfaen"/>
          <w:szCs w:val="24"/>
        </w:rPr>
        <w:t xml:space="preserve"> </w:t>
      </w:r>
      <w:r>
        <w:rPr>
          <w:rFonts w:ascii="GHEA Grapalat" w:hAnsi="GHEA Grapalat" w:cs="Sylfaen"/>
          <w:szCs w:val="24"/>
          <w:lang w:val="ru-RU"/>
        </w:rPr>
        <w:t>համատեղ</w:t>
      </w:r>
      <w:r>
        <w:rPr>
          <w:rFonts w:ascii="GHEA Grapalat" w:hAnsi="GHEA Grapalat" w:cs="Sylfaen"/>
          <w:szCs w:val="24"/>
        </w:rPr>
        <w:t xml:space="preserve"> </w:t>
      </w:r>
      <w:r>
        <w:rPr>
          <w:rFonts w:ascii="GHEA Grapalat" w:hAnsi="GHEA Grapalat" w:cs="Sylfaen"/>
          <w:szCs w:val="24"/>
          <w:lang w:val="ru-RU"/>
        </w:rPr>
        <w:t>գործունեության</w:t>
      </w:r>
      <w:r>
        <w:rPr>
          <w:rFonts w:ascii="GHEA Grapalat" w:hAnsi="GHEA Grapalat" w:cs="Sylfaen"/>
          <w:szCs w:val="24"/>
        </w:rPr>
        <w:t xml:space="preserve"> </w:t>
      </w:r>
      <w:r>
        <w:rPr>
          <w:rFonts w:ascii="GHEA Grapalat" w:hAnsi="GHEA Grapalat" w:cs="Sylfaen"/>
          <w:szCs w:val="24"/>
          <w:lang w:val="ru-RU"/>
        </w:rPr>
        <w:t>կարգով</w:t>
      </w:r>
      <w:r>
        <w:rPr>
          <w:rFonts w:ascii="GHEA Grapalat" w:hAnsi="GHEA Grapalat" w:cs="Sylfaen"/>
          <w:szCs w:val="24"/>
        </w:rPr>
        <w:t xml:space="preserve"> (</w:t>
      </w:r>
      <w:r>
        <w:rPr>
          <w:rFonts w:ascii="GHEA Grapalat" w:hAnsi="GHEA Grapalat" w:cs="Sylfaen"/>
          <w:szCs w:val="24"/>
          <w:lang w:val="ru-RU"/>
        </w:rPr>
        <w:t>կոնսորցիումով</w:t>
      </w:r>
      <w:r>
        <w:rPr>
          <w:rFonts w:ascii="GHEA Grapalat" w:hAnsi="GHEA Grapalat" w:cs="Sylfaen"/>
          <w:szCs w:val="24"/>
        </w:rPr>
        <w:t>)</w:t>
      </w:r>
      <w:r>
        <w:rPr>
          <w:rFonts w:ascii="GHEA Grapalat" w:hAnsi="GHEA Grapalat" w:cs="Sylfaen"/>
          <w:szCs w:val="24"/>
          <w:lang w:val="ru-RU"/>
        </w:rPr>
        <w:t>։</w:t>
      </w:r>
      <w:r>
        <w:rPr>
          <w:rFonts w:ascii="GHEA Grapalat" w:hAnsi="GHEA Grapalat" w:cs="Sylfaen"/>
          <w:szCs w:val="24"/>
        </w:rPr>
        <w:t xml:space="preserve"> </w:t>
      </w:r>
      <w:r>
        <w:rPr>
          <w:rFonts w:ascii="GHEA Grapalat" w:hAnsi="GHEA Grapalat" w:cs="Sylfaen"/>
          <w:szCs w:val="24"/>
          <w:lang w:val="ru-RU"/>
        </w:rPr>
        <w:t>Նման</w:t>
      </w:r>
      <w:r>
        <w:rPr>
          <w:rFonts w:ascii="GHEA Grapalat" w:hAnsi="GHEA Grapalat" w:cs="Sylfaen"/>
          <w:szCs w:val="24"/>
        </w:rPr>
        <w:t xml:space="preserve"> </w:t>
      </w:r>
      <w:r>
        <w:rPr>
          <w:rFonts w:ascii="GHEA Grapalat" w:hAnsi="GHEA Grapalat" w:cs="Sylfaen"/>
          <w:szCs w:val="24"/>
          <w:lang w:val="ru-RU"/>
        </w:rPr>
        <w:t>դեպքում</w:t>
      </w:r>
      <w:r>
        <w:rPr>
          <w:rFonts w:ascii="GHEA Grapalat" w:hAnsi="GHEA Grapalat" w:cs="Sylfaen"/>
          <w:szCs w:val="24"/>
        </w:rPr>
        <w:t>`</w:t>
      </w:r>
    </w:p>
    <w:p w:rsidR="006E5207" w:rsidRDefault="006E5207" w:rsidP="00D45C73">
      <w:pPr>
        <w:pStyle w:val="23"/>
        <w:spacing w:line="240" w:lineRule="auto"/>
        <w:ind w:firstLine="0"/>
        <w:rPr>
          <w:rFonts w:ascii="GHEA Grapalat" w:hAnsi="GHEA Grapalat" w:cs="Sylfaen"/>
          <w:szCs w:val="24"/>
        </w:rPr>
      </w:pPr>
      <w:r>
        <w:rPr>
          <w:rFonts w:ascii="GHEA Grapalat" w:hAnsi="GHEA Grapalat" w:cs="Sylfaen"/>
          <w:szCs w:val="24"/>
        </w:rPr>
        <w:t xml:space="preserve">1) </w:t>
      </w:r>
      <w:r>
        <w:rPr>
          <w:rFonts w:ascii="GHEA Grapalat" w:hAnsi="GHEA Grapalat" w:cs="Sylfaen"/>
          <w:szCs w:val="24"/>
          <w:lang w:val="ru-RU"/>
        </w:rPr>
        <w:t>համատեղ</w:t>
      </w:r>
      <w:r>
        <w:rPr>
          <w:rFonts w:ascii="GHEA Grapalat" w:hAnsi="GHEA Grapalat" w:cs="Sylfaen"/>
          <w:szCs w:val="24"/>
        </w:rPr>
        <w:t xml:space="preserve"> </w:t>
      </w:r>
      <w:r>
        <w:rPr>
          <w:rFonts w:ascii="GHEA Grapalat" w:hAnsi="GHEA Grapalat" w:cs="Sylfaen"/>
          <w:szCs w:val="24"/>
          <w:lang w:val="ru-RU"/>
        </w:rPr>
        <w:t>գործունեության</w:t>
      </w:r>
      <w:r>
        <w:rPr>
          <w:rFonts w:ascii="GHEA Grapalat" w:hAnsi="GHEA Grapalat" w:cs="Sylfaen"/>
          <w:szCs w:val="24"/>
        </w:rPr>
        <w:t xml:space="preserve"> </w:t>
      </w:r>
      <w:r>
        <w:rPr>
          <w:rFonts w:ascii="GHEA Grapalat" w:hAnsi="GHEA Grapalat" w:cs="Sylfaen"/>
          <w:szCs w:val="24"/>
          <w:lang w:val="ru-RU"/>
        </w:rPr>
        <w:t>պայմանագրի</w:t>
      </w:r>
      <w:r>
        <w:rPr>
          <w:rFonts w:ascii="GHEA Grapalat" w:hAnsi="GHEA Grapalat" w:cs="Sylfaen"/>
          <w:szCs w:val="24"/>
        </w:rPr>
        <w:t xml:space="preserve"> </w:t>
      </w:r>
      <w:r>
        <w:rPr>
          <w:rFonts w:ascii="GHEA Grapalat" w:hAnsi="GHEA Grapalat" w:cs="Sylfaen"/>
          <w:szCs w:val="24"/>
          <w:lang w:val="ru-RU"/>
        </w:rPr>
        <w:t>կողմերից</w:t>
      </w:r>
      <w:r>
        <w:rPr>
          <w:rFonts w:ascii="GHEA Grapalat" w:hAnsi="GHEA Grapalat" w:cs="Sylfaen"/>
          <w:szCs w:val="24"/>
        </w:rPr>
        <w:t xml:space="preserve"> </w:t>
      </w:r>
      <w:r>
        <w:rPr>
          <w:rFonts w:ascii="GHEA Grapalat" w:hAnsi="GHEA Grapalat" w:cs="Sylfaen"/>
          <w:szCs w:val="24"/>
          <w:lang w:val="ru-RU"/>
        </w:rPr>
        <w:t>որևէ</w:t>
      </w:r>
      <w:r>
        <w:rPr>
          <w:rFonts w:ascii="GHEA Grapalat" w:hAnsi="GHEA Grapalat" w:cs="Sylfaen"/>
          <w:szCs w:val="24"/>
        </w:rPr>
        <w:t xml:space="preserve"> </w:t>
      </w:r>
      <w:r>
        <w:rPr>
          <w:rFonts w:ascii="GHEA Grapalat" w:hAnsi="GHEA Grapalat" w:cs="Sylfaen"/>
          <w:szCs w:val="24"/>
          <w:lang w:val="ru-RU"/>
        </w:rPr>
        <w:t>մեկը</w:t>
      </w:r>
      <w:r>
        <w:rPr>
          <w:rFonts w:ascii="GHEA Grapalat" w:hAnsi="GHEA Grapalat" w:cs="Sylfaen"/>
          <w:szCs w:val="24"/>
        </w:rPr>
        <w:t xml:space="preserve"> </w:t>
      </w:r>
      <w:r>
        <w:rPr>
          <w:rFonts w:ascii="GHEA Grapalat" w:hAnsi="GHEA Grapalat" w:cs="Sylfaen"/>
          <w:szCs w:val="24"/>
          <w:lang w:val="ru-RU"/>
        </w:rPr>
        <w:t>չի</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նույն</w:t>
      </w:r>
      <w:r>
        <w:rPr>
          <w:rFonts w:ascii="GHEA Grapalat" w:hAnsi="GHEA Grapalat" w:cs="Sylfaen"/>
          <w:szCs w:val="24"/>
        </w:rPr>
        <w:t xml:space="preserve"> </w:t>
      </w:r>
      <w:r>
        <w:rPr>
          <w:rFonts w:ascii="GHEA Grapalat" w:hAnsi="GHEA Grapalat" w:cs="Sylfaen"/>
          <w:szCs w:val="24"/>
          <w:lang w:val="ru-RU"/>
        </w:rPr>
        <w:t>ընթացակարգին</w:t>
      </w:r>
      <w:r>
        <w:rPr>
          <w:rFonts w:ascii="GHEA Grapalat" w:hAnsi="GHEA Grapalat" w:cs="Sylfaen"/>
          <w:szCs w:val="24"/>
        </w:rPr>
        <w:t xml:space="preserve"> </w:t>
      </w:r>
      <w:r>
        <w:rPr>
          <w:rFonts w:ascii="GHEA Grapalat" w:hAnsi="GHEA Grapalat" w:cs="Sylfaen"/>
        </w:rPr>
        <w:t>(</w:t>
      </w:r>
      <w:r>
        <w:rPr>
          <w:rFonts w:ascii="GHEA Grapalat" w:hAnsi="GHEA Grapalat" w:cs="Sylfaen"/>
          <w:lang w:val="en-US"/>
        </w:rPr>
        <w:t>միևնույն</w:t>
      </w:r>
      <w:r w:rsidRPr="006E5207">
        <w:rPr>
          <w:rFonts w:ascii="GHEA Grapalat" w:hAnsi="GHEA Grapalat" w:cs="Sylfaen"/>
        </w:rPr>
        <w:t xml:space="preserve"> </w:t>
      </w:r>
      <w:r>
        <w:rPr>
          <w:rFonts w:ascii="GHEA Grapalat" w:hAnsi="GHEA Grapalat" w:cs="Sylfaen"/>
          <w:lang w:val="en-US"/>
        </w:rPr>
        <w:t>չափաբաժնին</w:t>
      </w:r>
      <w:r>
        <w:rPr>
          <w:rFonts w:ascii="GHEA Grapalat" w:hAnsi="GHEA Grapalat" w:cs="Sylfaen"/>
        </w:rPr>
        <w:t xml:space="preserve">) </w:t>
      </w:r>
      <w:r>
        <w:rPr>
          <w:rFonts w:ascii="GHEA Grapalat" w:hAnsi="GHEA Grapalat" w:cs="Sylfaen"/>
          <w:szCs w:val="24"/>
          <w:lang w:val="ru-RU"/>
        </w:rPr>
        <w:t>ներկայացնել</w:t>
      </w:r>
      <w:r>
        <w:rPr>
          <w:rFonts w:ascii="GHEA Grapalat" w:hAnsi="GHEA Grapalat" w:cs="Sylfaen"/>
          <w:szCs w:val="24"/>
        </w:rPr>
        <w:t xml:space="preserve"> </w:t>
      </w:r>
      <w:r>
        <w:rPr>
          <w:rFonts w:ascii="GHEA Grapalat" w:hAnsi="GHEA Grapalat" w:cs="Sylfaen"/>
          <w:szCs w:val="24"/>
          <w:lang w:val="ru-RU"/>
        </w:rPr>
        <w:t>առանձին</w:t>
      </w:r>
      <w:r>
        <w:rPr>
          <w:rFonts w:ascii="GHEA Grapalat" w:hAnsi="GHEA Grapalat" w:cs="Sylfaen"/>
          <w:szCs w:val="24"/>
        </w:rPr>
        <w:t xml:space="preserve"> </w:t>
      </w:r>
      <w:r>
        <w:rPr>
          <w:rFonts w:ascii="GHEA Grapalat" w:hAnsi="GHEA Grapalat" w:cs="Sylfaen"/>
          <w:szCs w:val="24"/>
          <w:lang w:val="ru-RU"/>
        </w:rPr>
        <w:t>հայտ</w:t>
      </w:r>
      <w:r>
        <w:rPr>
          <w:rFonts w:ascii="GHEA Grapalat" w:hAnsi="GHEA Grapalat" w:cs="Sylfaen"/>
          <w:szCs w:val="24"/>
        </w:rPr>
        <w:t xml:space="preserve">: </w:t>
      </w:r>
      <w:r>
        <w:rPr>
          <w:rFonts w:ascii="GHEA Grapalat" w:hAnsi="GHEA Grapalat" w:cs="Sylfaen"/>
          <w:szCs w:val="24"/>
          <w:lang w:val="ru-RU"/>
        </w:rPr>
        <w:t>Սույն</w:t>
      </w:r>
      <w:r>
        <w:rPr>
          <w:rFonts w:ascii="GHEA Grapalat" w:hAnsi="GHEA Grapalat" w:cs="Sylfaen"/>
          <w:szCs w:val="24"/>
        </w:rPr>
        <w:t xml:space="preserve"> </w:t>
      </w:r>
      <w:r>
        <w:rPr>
          <w:rFonts w:ascii="GHEA Grapalat" w:hAnsi="GHEA Grapalat" w:cs="Sylfaen"/>
          <w:szCs w:val="24"/>
          <w:lang w:val="ru-RU"/>
        </w:rPr>
        <w:t>պարբերության</w:t>
      </w:r>
      <w:r>
        <w:rPr>
          <w:rFonts w:ascii="GHEA Grapalat" w:hAnsi="GHEA Grapalat" w:cs="Sylfaen"/>
          <w:szCs w:val="24"/>
        </w:rPr>
        <w:t xml:space="preserve"> </w:t>
      </w:r>
      <w:r>
        <w:rPr>
          <w:rFonts w:ascii="GHEA Grapalat" w:hAnsi="GHEA Grapalat" w:cs="Sylfaen"/>
          <w:szCs w:val="24"/>
          <w:lang w:val="ru-RU"/>
        </w:rPr>
        <w:t>պահանջի</w:t>
      </w:r>
      <w:r>
        <w:rPr>
          <w:rFonts w:ascii="GHEA Grapalat" w:hAnsi="GHEA Grapalat" w:cs="Sylfaen"/>
          <w:szCs w:val="24"/>
        </w:rPr>
        <w:t xml:space="preserve"> </w:t>
      </w:r>
      <w:r>
        <w:rPr>
          <w:rFonts w:ascii="GHEA Grapalat" w:hAnsi="GHEA Grapalat" w:cs="Sylfaen"/>
          <w:szCs w:val="24"/>
          <w:lang w:val="ru-RU"/>
        </w:rPr>
        <w:t>չպահպանման</w:t>
      </w:r>
      <w:r>
        <w:rPr>
          <w:rFonts w:ascii="GHEA Grapalat" w:hAnsi="GHEA Grapalat" w:cs="Sylfaen"/>
          <w:szCs w:val="24"/>
        </w:rPr>
        <w:t xml:space="preserve"> </w:t>
      </w:r>
      <w:r>
        <w:rPr>
          <w:rFonts w:ascii="GHEA Grapalat" w:hAnsi="GHEA Grapalat" w:cs="Sylfaen"/>
          <w:szCs w:val="24"/>
          <w:lang w:val="ru-RU"/>
        </w:rPr>
        <w:t>դեպքում</w:t>
      </w:r>
      <w:r>
        <w:rPr>
          <w:rFonts w:ascii="GHEA Grapalat" w:hAnsi="GHEA Grapalat" w:cs="Sylfaen"/>
          <w:szCs w:val="24"/>
        </w:rPr>
        <w:t xml:space="preserve">` </w:t>
      </w:r>
      <w:r>
        <w:rPr>
          <w:rFonts w:ascii="GHEA Grapalat" w:hAnsi="GHEA Grapalat" w:cs="Sylfaen"/>
          <w:szCs w:val="24"/>
          <w:lang w:val="ru-RU"/>
        </w:rPr>
        <w:t>հայտերի</w:t>
      </w:r>
      <w:r>
        <w:rPr>
          <w:rFonts w:ascii="GHEA Grapalat" w:hAnsi="GHEA Grapalat" w:cs="Sylfaen"/>
          <w:szCs w:val="24"/>
        </w:rPr>
        <w:t xml:space="preserve"> </w:t>
      </w:r>
      <w:r>
        <w:rPr>
          <w:rFonts w:ascii="GHEA Grapalat" w:hAnsi="GHEA Grapalat" w:cs="Sylfaen"/>
          <w:szCs w:val="24"/>
          <w:lang w:val="ru-RU"/>
        </w:rPr>
        <w:t>բացման</w:t>
      </w:r>
      <w:r>
        <w:rPr>
          <w:rFonts w:ascii="GHEA Grapalat" w:hAnsi="GHEA Grapalat" w:cs="Sylfaen"/>
          <w:szCs w:val="24"/>
        </w:rPr>
        <w:t xml:space="preserve"> </w:t>
      </w:r>
      <w:r>
        <w:rPr>
          <w:rFonts w:ascii="GHEA Grapalat" w:hAnsi="GHEA Grapalat" w:cs="Sylfaen"/>
          <w:szCs w:val="24"/>
          <w:lang w:val="ru-RU"/>
        </w:rPr>
        <w:t>նիստում</w:t>
      </w:r>
      <w:r>
        <w:rPr>
          <w:rFonts w:ascii="GHEA Grapalat" w:hAnsi="GHEA Grapalat" w:cs="Sylfaen"/>
          <w:szCs w:val="24"/>
        </w:rPr>
        <w:t xml:space="preserve"> </w:t>
      </w:r>
      <w:r>
        <w:rPr>
          <w:rFonts w:ascii="GHEA Grapalat" w:hAnsi="GHEA Grapalat" w:cs="Sylfaen"/>
          <w:szCs w:val="24"/>
          <w:lang w:val="ru-RU"/>
        </w:rPr>
        <w:t>մերժվում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ինչպես</w:t>
      </w:r>
      <w:r>
        <w:rPr>
          <w:rFonts w:ascii="GHEA Grapalat" w:hAnsi="GHEA Grapalat" w:cs="Sylfaen"/>
          <w:szCs w:val="24"/>
        </w:rPr>
        <w:t xml:space="preserve"> </w:t>
      </w:r>
      <w:r>
        <w:rPr>
          <w:rFonts w:ascii="GHEA Grapalat" w:hAnsi="GHEA Grapalat" w:cs="Sylfaen"/>
          <w:szCs w:val="24"/>
          <w:lang w:val="ru-RU"/>
        </w:rPr>
        <w:t>համատեղ</w:t>
      </w:r>
      <w:r>
        <w:rPr>
          <w:rFonts w:ascii="GHEA Grapalat" w:hAnsi="GHEA Grapalat" w:cs="Sylfaen"/>
          <w:szCs w:val="24"/>
        </w:rPr>
        <w:t xml:space="preserve"> </w:t>
      </w:r>
      <w:r>
        <w:rPr>
          <w:rFonts w:ascii="GHEA Grapalat" w:hAnsi="GHEA Grapalat" w:cs="Sylfaen"/>
          <w:szCs w:val="24"/>
          <w:lang w:val="ru-RU"/>
        </w:rPr>
        <w:t>գործունեության</w:t>
      </w:r>
      <w:r>
        <w:rPr>
          <w:rFonts w:ascii="GHEA Grapalat" w:hAnsi="GHEA Grapalat" w:cs="Sylfaen"/>
          <w:szCs w:val="24"/>
        </w:rPr>
        <w:t xml:space="preserve"> </w:t>
      </w:r>
      <w:r>
        <w:rPr>
          <w:rFonts w:ascii="GHEA Grapalat" w:hAnsi="GHEA Grapalat" w:cs="Sylfaen"/>
          <w:szCs w:val="24"/>
          <w:lang w:val="ru-RU"/>
        </w:rPr>
        <w:t>կարգով</w:t>
      </w:r>
      <w:r>
        <w:rPr>
          <w:rFonts w:ascii="GHEA Grapalat" w:hAnsi="GHEA Grapalat" w:cs="Sylfaen"/>
          <w:szCs w:val="24"/>
        </w:rPr>
        <w:t xml:space="preserve">, </w:t>
      </w:r>
      <w:r>
        <w:rPr>
          <w:rFonts w:ascii="GHEA Grapalat" w:hAnsi="GHEA Grapalat" w:cs="Sylfaen"/>
          <w:szCs w:val="24"/>
          <w:lang w:val="ru-RU"/>
        </w:rPr>
        <w:t>այնպես</w:t>
      </w:r>
      <w:r>
        <w:rPr>
          <w:rFonts w:ascii="GHEA Grapalat" w:hAnsi="GHEA Grapalat" w:cs="Sylfaen"/>
          <w:szCs w:val="24"/>
        </w:rPr>
        <w:t xml:space="preserve"> </w:t>
      </w:r>
      <w:r>
        <w:rPr>
          <w:rFonts w:ascii="GHEA Grapalat" w:hAnsi="GHEA Grapalat" w:cs="Sylfaen"/>
          <w:szCs w:val="24"/>
          <w:lang w:val="ru-RU"/>
        </w:rPr>
        <w:t>էլ</w:t>
      </w:r>
      <w:r>
        <w:rPr>
          <w:rFonts w:ascii="GHEA Grapalat" w:hAnsi="GHEA Grapalat" w:cs="Sylfaen"/>
          <w:szCs w:val="24"/>
        </w:rPr>
        <w:t xml:space="preserve"> </w:t>
      </w:r>
      <w:r>
        <w:rPr>
          <w:rFonts w:ascii="GHEA Grapalat" w:hAnsi="GHEA Grapalat" w:cs="Sylfaen"/>
          <w:szCs w:val="24"/>
          <w:lang w:val="ru-RU"/>
        </w:rPr>
        <w:t>առանձին</w:t>
      </w:r>
      <w:r>
        <w:rPr>
          <w:rFonts w:ascii="GHEA Grapalat" w:hAnsi="GHEA Grapalat" w:cs="Sylfaen"/>
          <w:szCs w:val="24"/>
        </w:rPr>
        <w:t xml:space="preserve"> </w:t>
      </w:r>
      <w:r>
        <w:rPr>
          <w:rFonts w:ascii="GHEA Grapalat" w:hAnsi="GHEA Grapalat" w:cs="Sylfaen"/>
          <w:szCs w:val="24"/>
          <w:lang w:val="ru-RU"/>
        </w:rPr>
        <w:t>ներկայացված</w:t>
      </w:r>
      <w:r>
        <w:rPr>
          <w:rFonts w:ascii="GHEA Grapalat" w:hAnsi="GHEA Grapalat" w:cs="Sylfaen"/>
          <w:szCs w:val="24"/>
        </w:rPr>
        <w:t xml:space="preserve"> </w:t>
      </w:r>
      <w:r>
        <w:rPr>
          <w:rFonts w:ascii="GHEA Grapalat" w:hAnsi="GHEA Grapalat" w:cs="Sylfaen"/>
          <w:szCs w:val="24"/>
          <w:lang w:val="ru-RU"/>
        </w:rPr>
        <w:t>հայտերը</w:t>
      </w:r>
      <w:r>
        <w:rPr>
          <w:rFonts w:ascii="GHEA Grapalat" w:hAnsi="GHEA Grapalat" w:cs="Sylfaen"/>
          <w:szCs w:val="24"/>
        </w:rPr>
        <w:t>.</w:t>
      </w:r>
    </w:p>
    <w:p w:rsidR="006E5207" w:rsidRDefault="006E5207" w:rsidP="00D45C73">
      <w:pPr>
        <w:pStyle w:val="23"/>
        <w:spacing w:line="240" w:lineRule="auto"/>
        <w:ind w:firstLine="0"/>
        <w:rPr>
          <w:rFonts w:ascii="GHEA Grapalat" w:hAnsi="GHEA Grapalat" w:cs="Sylfaen"/>
          <w:szCs w:val="24"/>
        </w:rPr>
      </w:pPr>
      <w:r>
        <w:rPr>
          <w:rFonts w:ascii="GHEA Grapalat" w:hAnsi="GHEA Grapalat" w:cs="Sylfaen"/>
          <w:szCs w:val="24"/>
        </w:rPr>
        <w:t>2) Մ</w:t>
      </w:r>
      <w:r>
        <w:rPr>
          <w:rFonts w:ascii="GHEA Grapalat" w:hAnsi="GHEA Grapalat" w:cs="Sylfaen"/>
          <w:szCs w:val="24"/>
          <w:lang w:val="ru-RU"/>
        </w:rPr>
        <w:t>ասնակիցները</w:t>
      </w:r>
      <w:r>
        <w:rPr>
          <w:rFonts w:ascii="GHEA Grapalat" w:hAnsi="GHEA Grapalat" w:cs="Sylfaen"/>
          <w:szCs w:val="24"/>
        </w:rPr>
        <w:t xml:space="preserve"> </w:t>
      </w:r>
      <w:r>
        <w:rPr>
          <w:rFonts w:ascii="GHEA Grapalat" w:hAnsi="GHEA Grapalat" w:cs="Sylfaen"/>
          <w:szCs w:val="24"/>
          <w:lang w:val="ru-RU"/>
        </w:rPr>
        <w:t>կրում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համատեղ</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համապարտ</w:t>
      </w:r>
      <w:r>
        <w:rPr>
          <w:rFonts w:ascii="GHEA Grapalat" w:hAnsi="GHEA Grapalat" w:cs="Sylfaen"/>
          <w:szCs w:val="24"/>
        </w:rPr>
        <w:t xml:space="preserve"> </w:t>
      </w:r>
      <w:r>
        <w:rPr>
          <w:rFonts w:ascii="GHEA Grapalat" w:hAnsi="GHEA Grapalat" w:cs="Sylfaen"/>
          <w:szCs w:val="24"/>
          <w:lang w:val="ru-RU"/>
        </w:rPr>
        <w:t>պատասխանատվություն</w:t>
      </w:r>
      <w:r>
        <w:rPr>
          <w:rFonts w:ascii="GHEA Grapalat" w:hAnsi="GHEA Grapalat" w:cs="Sylfaen"/>
          <w:szCs w:val="24"/>
        </w:rPr>
        <w:t>:</w:t>
      </w:r>
      <w:r>
        <w:rPr>
          <w:rFonts w:ascii="GHEA Grapalat" w:hAnsi="GHEA Grapalat" w:cs="Sylfaen"/>
          <w:szCs w:val="24"/>
          <w:lang w:val="hy-AM"/>
        </w:rPr>
        <w:t xml:space="preserve"> </w:t>
      </w:r>
      <w:r>
        <w:rPr>
          <w:rFonts w:ascii="GHEA Grapalat" w:hAnsi="GHEA Grapalat" w:cs="Sylfaen"/>
          <w:szCs w:val="24"/>
        </w:rPr>
        <w:t>Ընդ որում,</w:t>
      </w:r>
      <w:r>
        <w:rPr>
          <w:rFonts w:ascii="GHEA Grapalat" w:hAnsi="GHEA Grapalat" w:cs="Sylfaen"/>
          <w:szCs w:val="24"/>
          <w:lang w:val="hy-AM"/>
        </w:rPr>
        <w:t xml:space="preserve"> </w:t>
      </w:r>
      <w:r>
        <w:rPr>
          <w:rFonts w:ascii="GHEA Grapalat" w:hAnsi="GHEA Grapalat" w:cs="Sylfaen"/>
          <w:szCs w:val="24"/>
          <w:lang w:val="ru-RU"/>
        </w:rPr>
        <w:t>կոնսորցիումի</w:t>
      </w:r>
      <w:r>
        <w:rPr>
          <w:rFonts w:ascii="GHEA Grapalat" w:hAnsi="GHEA Grapalat" w:cs="Sylfaen"/>
          <w:szCs w:val="24"/>
        </w:rPr>
        <w:t xml:space="preserve"> </w:t>
      </w:r>
      <w:r>
        <w:rPr>
          <w:rFonts w:ascii="GHEA Grapalat" w:hAnsi="GHEA Grapalat" w:cs="Sylfaen"/>
          <w:szCs w:val="24"/>
          <w:lang w:val="ru-RU"/>
        </w:rPr>
        <w:t>անդամի</w:t>
      </w:r>
      <w:r>
        <w:rPr>
          <w:rFonts w:ascii="GHEA Grapalat" w:hAnsi="GHEA Grapalat" w:cs="Sylfaen"/>
          <w:szCs w:val="24"/>
        </w:rPr>
        <w:t xml:space="preserve"> </w:t>
      </w:r>
      <w:r>
        <w:rPr>
          <w:rFonts w:ascii="GHEA Grapalat" w:hAnsi="GHEA Grapalat" w:cs="Sylfaen"/>
          <w:szCs w:val="24"/>
          <w:lang w:val="ru-RU"/>
        </w:rPr>
        <w:t>կոնսորցիումից</w:t>
      </w:r>
      <w:r>
        <w:rPr>
          <w:rFonts w:ascii="GHEA Grapalat" w:hAnsi="GHEA Grapalat" w:cs="Sylfaen"/>
          <w:szCs w:val="24"/>
        </w:rPr>
        <w:t xml:space="preserve"> </w:t>
      </w:r>
      <w:r>
        <w:rPr>
          <w:rFonts w:ascii="GHEA Grapalat" w:hAnsi="GHEA Grapalat" w:cs="Sylfaen"/>
          <w:szCs w:val="24"/>
          <w:lang w:val="ru-RU"/>
        </w:rPr>
        <w:t>դուրս</w:t>
      </w:r>
      <w:r>
        <w:rPr>
          <w:rFonts w:ascii="GHEA Grapalat" w:hAnsi="GHEA Grapalat" w:cs="Sylfaen"/>
          <w:szCs w:val="24"/>
        </w:rPr>
        <w:t xml:space="preserve"> </w:t>
      </w:r>
      <w:r>
        <w:rPr>
          <w:rFonts w:ascii="GHEA Grapalat" w:hAnsi="GHEA Grapalat" w:cs="Sylfaen"/>
          <w:szCs w:val="24"/>
          <w:lang w:val="ru-RU"/>
        </w:rPr>
        <w:t>գալու</w:t>
      </w:r>
      <w:r>
        <w:rPr>
          <w:rFonts w:ascii="GHEA Grapalat" w:hAnsi="GHEA Grapalat" w:cs="Sylfaen"/>
          <w:szCs w:val="24"/>
        </w:rPr>
        <w:t xml:space="preserve"> </w:t>
      </w:r>
      <w:r>
        <w:rPr>
          <w:rFonts w:ascii="GHEA Grapalat" w:hAnsi="GHEA Grapalat" w:cs="Sylfaen"/>
          <w:szCs w:val="24"/>
          <w:lang w:val="ru-RU"/>
        </w:rPr>
        <w:t>դեպքում</w:t>
      </w:r>
      <w:r>
        <w:rPr>
          <w:rFonts w:ascii="GHEA Grapalat" w:hAnsi="GHEA Grapalat" w:cs="Sylfaen"/>
          <w:szCs w:val="24"/>
        </w:rPr>
        <w:t xml:space="preserve"> </w:t>
      </w:r>
      <w:r>
        <w:rPr>
          <w:rFonts w:ascii="GHEA Grapalat" w:hAnsi="GHEA Grapalat" w:cs="Sylfaen"/>
          <w:szCs w:val="24"/>
          <w:lang w:val="ru-RU"/>
        </w:rPr>
        <w:t>կոնսորցիումի</w:t>
      </w:r>
      <w:r>
        <w:rPr>
          <w:rFonts w:ascii="GHEA Grapalat" w:hAnsi="GHEA Grapalat" w:cs="Sylfaen"/>
          <w:szCs w:val="24"/>
        </w:rPr>
        <w:t xml:space="preserve"> </w:t>
      </w:r>
      <w:r>
        <w:rPr>
          <w:rFonts w:ascii="GHEA Grapalat" w:hAnsi="GHEA Grapalat" w:cs="Sylfaen"/>
          <w:szCs w:val="24"/>
          <w:lang w:val="ru-RU"/>
        </w:rPr>
        <w:t>հետ</w:t>
      </w:r>
      <w:r>
        <w:rPr>
          <w:rFonts w:ascii="GHEA Grapalat" w:hAnsi="GHEA Grapalat" w:cs="Sylfaen"/>
          <w:szCs w:val="24"/>
        </w:rPr>
        <w:t xml:space="preserve"> </w:t>
      </w:r>
      <w:r>
        <w:rPr>
          <w:rFonts w:ascii="GHEA Grapalat" w:hAnsi="GHEA Grapalat" w:cs="Sylfaen"/>
          <w:szCs w:val="24"/>
          <w:lang w:val="en-US"/>
        </w:rPr>
        <w:t>պ</w:t>
      </w:r>
      <w:r>
        <w:rPr>
          <w:rFonts w:ascii="GHEA Grapalat" w:hAnsi="GHEA Grapalat" w:cs="Sylfaen"/>
          <w:szCs w:val="24"/>
          <w:lang w:val="ru-RU"/>
        </w:rPr>
        <w:t>ատվիրատուի</w:t>
      </w:r>
      <w:r>
        <w:rPr>
          <w:rFonts w:ascii="GHEA Grapalat" w:hAnsi="GHEA Grapalat" w:cs="Sylfaen"/>
          <w:szCs w:val="24"/>
        </w:rPr>
        <w:t xml:space="preserve"> </w:t>
      </w:r>
      <w:r>
        <w:rPr>
          <w:rFonts w:ascii="GHEA Grapalat" w:hAnsi="GHEA Grapalat" w:cs="Sylfaen"/>
          <w:szCs w:val="24"/>
          <w:lang w:val="ru-RU"/>
        </w:rPr>
        <w:t>կնքած</w:t>
      </w:r>
      <w:r>
        <w:rPr>
          <w:rFonts w:ascii="GHEA Grapalat" w:hAnsi="GHEA Grapalat" w:cs="Sylfaen"/>
          <w:szCs w:val="24"/>
        </w:rPr>
        <w:t xml:space="preserve"> </w:t>
      </w:r>
      <w:r>
        <w:rPr>
          <w:rFonts w:ascii="GHEA Grapalat" w:hAnsi="GHEA Grapalat" w:cs="Sylfaen"/>
          <w:szCs w:val="24"/>
          <w:lang w:val="ru-RU"/>
        </w:rPr>
        <w:t>պայմանագիրը</w:t>
      </w:r>
      <w:r>
        <w:rPr>
          <w:rFonts w:ascii="GHEA Grapalat" w:hAnsi="GHEA Grapalat" w:cs="Sylfaen"/>
          <w:szCs w:val="24"/>
        </w:rPr>
        <w:t xml:space="preserve"> </w:t>
      </w:r>
      <w:r>
        <w:rPr>
          <w:rFonts w:ascii="GHEA Grapalat" w:hAnsi="GHEA Grapalat" w:cs="Sylfaen"/>
          <w:szCs w:val="24"/>
          <w:lang w:val="ru-RU"/>
        </w:rPr>
        <w:t>միակողմանիորեն</w:t>
      </w:r>
      <w:r>
        <w:rPr>
          <w:rFonts w:ascii="GHEA Grapalat" w:hAnsi="GHEA Grapalat" w:cs="Sylfaen"/>
          <w:szCs w:val="24"/>
        </w:rPr>
        <w:t xml:space="preserve"> </w:t>
      </w:r>
      <w:r>
        <w:rPr>
          <w:rFonts w:ascii="GHEA Grapalat" w:hAnsi="GHEA Grapalat" w:cs="Sylfaen"/>
          <w:szCs w:val="24"/>
          <w:lang w:val="ru-RU"/>
        </w:rPr>
        <w:t>լուծվում</w:t>
      </w:r>
      <w:r>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կոնսորցիումի</w:t>
      </w:r>
      <w:r>
        <w:rPr>
          <w:rFonts w:ascii="GHEA Grapalat" w:hAnsi="GHEA Grapalat" w:cs="Sylfaen"/>
          <w:szCs w:val="24"/>
        </w:rPr>
        <w:t xml:space="preserve"> </w:t>
      </w:r>
      <w:r>
        <w:rPr>
          <w:rFonts w:ascii="GHEA Grapalat" w:hAnsi="GHEA Grapalat" w:cs="Sylfaen"/>
          <w:szCs w:val="24"/>
          <w:lang w:val="ru-RU"/>
        </w:rPr>
        <w:t>անդամների</w:t>
      </w:r>
      <w:r>
        <w:rPr>
          <w:rFonts w:ascii="GHEA Grapalat" w:hAnsi="GHEA Grapalat" w:cs="Sylfaen"/>
          <w:szCs w:val="24"/>
        </w:rPr>
        <w:t xml:space="preserve"> </w:t>
      </w:r>
      <w:r>
        <w:rPr>
          <w:rFonts w:ascii="GHEA Grapalat" w:hAnsi="GHEA Grapalat" w:cs="Sylfaen"/>
          <w:szCs w:val="24"/>
          <w:lang w:val="ru-RU"/>
        </w:rPr>
        <w:t>նկատմամբ</w:t>
      </w:r>
      <w:r>
        <w:rPr>
          <w:rFonts w:ascii="GHEA Grapalat" w:hAnsi="GHEA Grapalat" w:cs="Sylfaen"/>
          <w:szCs w:val="24"/>
        </w:rPr>
        <w:t xml:space="preserve"> </w:t>
      </w:r>
      <w:r>
        <w:rPr>
          <w:rFonts w:ascii="GHEA Grapalat" w:hAnsi="GHEA Grapalat" w:cs="Sylfaen"/>
          <w:szCs w:val="24"/>
          <w:lang w:val="ru-RU"/>
        </w:rPr>
        <w:t>կիրառվում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պայմանագրով</w:t>
      </w:r>
      <w:r>
        <w:rPr>
          <w:rFonts w:ascii="GHEA Grapalat" w:hAnsi="GHEA Grapalat" w:cs="Sylfaen"/>
          <w:szCs w:val="24"/>
        </w:rPr>
        <w:t xml:space="preserve"> </w:t>
      </w:r>
      <w:r>
        <w:rPr>
          <w:rFonts w:ascii="GHEA Grapalat" w:hAnsi="GHEA Grapalat" w:cs="Sylfaen"/>
          <w:szCs w:val="24"/>
          <w:lang w:val="ru-RU"/>
        </w:rPr>
        <w:t>նախատեսված</w:t>
      </w:r>
      <w:r>
        <w:rPr>
          <w:rFonts w:ascii="GHEA Grapalat" w:hAnsi="GHEA Grapalat" w:cs="Sylfaen"/>
          <w:szCs w:val="24"/>
        </w:rPr>
        <w:t xml:space="preserve"> </w:t>
      </w:r>
      <w:r>
        <w:rPr>
          <w:rFonts w:ascii="GHEA Grapalat" w:hAnsi="GHEA Grapalat" w:cs="Sylfaen"/>
          <w:szCs w:val="24"/>
          <w:lang w:val="ru-RU"/>
        </w:rPr>
        <w:t>պատասխանատվության</w:t>
      </w:r>
      <w:r>
        <w:rPr>
          <w:rFonts w:ascii="GHEA Grapalat" w:hAnsi="GHEA Grapalat" w:cs="Sylfaen"/>
          <w:szCs w:val="24"/>
        </w:rPr>
        <w:t xml:space="preserve"> </w:t>
      </w:r>
      <w:r>
        <w:rPr>
          <w:rFonts w:ascii="GHEA Grapalat" w:hAnsi="GHEA Grapalat" w:cs="Sylfaen"/>
          <w:szCs w:val="24"/>
          <w:lang w:val="ru-RU"/>
        </w:rPr>
        <w:t>միջոցները</w:t>
      </w:r>
    </w:p>
    <w:p w:rsidR="006E5207" w:rsidRDefault="006E5207" w:rsidP="006E5207">
      <w:pPr>
        <w:jc w:val="both"/>
        <w:rPr>
          <w:rFonts w:ascii="GHEA Grapalat" w:hAnsi="GHEA Grapalat"/>
          <w:b/>
          <w:sz w:val="20"/>
          <w:lang w:val="af-ZA"/>
        </w:rPr>
      </w:pPr>
    </w:p>
    <w:p w:rsidR="006E5207" w:rsidRDefault="006E5207" w:rsidP="006E5207">
      <w:pPr>
        <w:ind w:firstLine="567"/>
        <w:jc w:val="both"/>
        <w:rPr>
          <w:rFonts w:ascii="GHEA Grapalat" w:hAnsi="GHEA Grapalat"/>
          <w:b/>
          <w:sz w:val="20"/>
          <w:lang w:val="af-ZA"/>
        </w:rPr>
      </w:pPr>
    </w:p>
    <w:p w:rsidR="006E5207" w:rsidRPr="00EC64BC" w:rsidRDefault="006E5207" w:rsidP="00EC64BC">
      <w:pPr>
        <w:pStyle w:val="aff0"/>
        <w:numPr>
          <w:ilvl w:val="0"/>
          <w:numId w:val="37"/>
        </w:numPr>
        <w:jc w:val="center"/>
        <w:rPr>
          <w:rFonts w:ascii="GHEA Grapalat" w:hAnsi="GHEA Grapalat" w:cs="Arial"/>
          <w:b/>
          <w:sz w:val="20"/>
          <w:lang w:val="af-ZA"/>
        </w:rPr>
      </w:pPr>
      <w:r w:rsidRPr="00EC64BC">
        <w:rPr>
          <w:rFonts w:ascii="GHEA Grapalat" w:hAnsi="GHEA Grapalat" w:cs="Sylfaen"/>
          <w:b/>
          <w:sz w:val="20"/>
        </w:rPr>
        <w:t>ՀՐԱՎԵՐԻ</w:t>
      </w:r>
      <w:r w:rsidRPr="00EC64BC">
        <w:rPr>
          <w:rFonts w:ascii="GHEA Grapalat" w:hAnsi="GHEA Grapalat" w:cs="Arial"/>
          <w:b/>
          <w:sz w:val="20"/>
          <w:lang w:val="af-ZA"/>
        </w:rPr>
        <w:t xml:space="preserve">  </w:t>
      </w:r>
      <w:r w:rsidRPr="00EC64BC">
        <w:rPr>
          <w:rFonts w:ascii="GHEA Grapalat" w:hAnsi="GHEA Grapalat" w:cs="Sylfaen"/>
          <w:b/>
          <w:sz w:val="20"/>
        </w:rPr>
        <w:t>ՊԱՐԶԱԲԱՆՈՒՄԸ</w:t>
      </w:r>
      <w:r w:rsidRPr="00EC64BC">
        <w:rPr>
          <w:rFonts w:ascii="GHEA Grapalat" w:hAnsi="GHEA Grapalat" w:cs="Arial"/>
          <w:b/>
          <w:sz w:val="20"/>
          <w:lang w:val="af-ZA"/>
        </w:rPr>
        <w:t xml:space="preserve">  </w:t>
      </w:r>
      <w:r w:rsidRPr="00EC64BC">
        <w:rPr>
          <w:rFonts w:ascii="GHEA Grapalat" w:hAnsi="GHEA Grapalat" w:cs="Arial"/>
          <w:b/>
          <w:sz w:val="20"/>
        </w:rPr>
        <w:t>ԵՎ</w:t>
      </w:r>
      <w:r w:rsidRPr="00EC64BC">
        <w:rPr>
          <w:rFonts w:ascii="GHEA Grapalat" w:hAnsi="GHEA Grapalat" w:cs="Arial"/>
          <w:b/>
          <w:sz w:val="20"/>
          <w:lang w:val="af-ZA"/>
        </w:rPr>
        <w:t xml:space="preserve"> </w:t>
      </w:r>
      <w:r w:rsidRPr="00EC64BC">
        <w:rPr>
          <w:rFonts w:ascii="GHEA Grapalat" w:hAnsi="GHEA Grapalat" w:cs="Sylfaen"/>
          <w:b/>
          <w:sz w:val="20"/>
        </w:rPr>
        <w:t>ՀՐԱՎԵՐՈՒՄ</w:t>
      </w:r>
      <w:r w:rsidRPr="00EC64BC">
        <w:rPr>
          <w:rFonts w:ascii="GHEA Grapalat" w:hAnsi="GHEA Grapalat" w:cs="Arial"/>
          <w:b/>
          <w:sz w:val="20"/>
          <w:lang w:val="af-ZA"/>
        </w:rPr>
        <w:t xml:space="preserve"> </w:t>
      </w:r>
      <w:r w:rsidRPr="00EC64BC">
        <w:rPr>
          <w:rFonts w:ascii="GHEA Grapalat" w:hAnsi="GHEA Grapalat" w:cs="Sylfaen"/>
          <w:b/>
          <w:sz w:val="20"/>
        </w:rPr>
        <w:t>ՓՈՓՈԽՈՒԹՅՈՒՆ</w:t>
      </w:r>
      <w:r w:rsidRPr="00EC64BC">
        <w:rPr>
          <w:rFonts w:ascii="GHEA Grapalat" w:hAnsi="GHEA Grapalat" w:cs="Arial"/>
          <w:b/>
          <w:sz w:val="20"/>
          <w:lang w:val="af-ZA"/>
        </w:rPr>
        <w:t xml:space="preserve"> </w:t>
      </w:r>
      <w:r w:rsidRPr="00EC64BC">
        <w:rPr>
          <w:rFonts w:ascii="GHEA Grapalat" w:hAnsi="GHEA Grapalat" w:cs="Sylfaen"/>
          <w:b/>
          <w:sz w:val="20"/>
        </w:rPr>
        <w:t>ԿԱՏԱՐԵԼՈՒ</w:t>
      </w:r>
      <w:r w:rsidRPr="00EC64BC">
        <w:rPr>
          <w:rFonts w:ascii="GHEA Grapalat" w:hAnsi="GHEA Grapalat" w:cs="Arial"/>
          <w:b/>
          <w:sz w:val="20"/>
          <w:lang w:val="af-ZA"/>
        </w:rPr>
        <w:t xml:space="preserve"> </w:t>
      </w:r>
      <w:r w:rsidRPr="00EC64BC">
        <w:rPr>
          <w:rFonts w:ascii="GHEA Grapalat" w:hAnsi="GHEA Grapalat" w:cs="Sylfaen"/>
          <w:b/>
          <w:sz w:val="20"/>
        </w:rPr>
        <w:t>ԿԱՐԳԸ</w:t>
      </w:r>
      <w:r w:rsidRPr="00EC64BC">
        <w:rPr>
          <w:rFonts w:ascii="GHEA Grapalat" w:hAnsi="GHEA Grapalat" w:cs="Arial"/>
          <w:b/>
          <w:sz w:val="20"/>
          <w:lang w:val="af-ZA"/>
        </w:rPr>
        <w:t xml:space="preserve"> </w:t>
      </w:r>
    </w:p>
    <w:p w:rsidR="006E5207" w:rsidRDefault="006E5207" w:rsidP="006E5207">
      <w:pPr>
        <w:jc w:val="center"/>
        <w:rPr>
          <w:rFonts w:ascii="GHEA Grapalat" w:hAnsi="GHEA Grapalat"/>
          <w:b/>
          <w:sz w:val="20"/>
          <w:lang w:val="af-ZA"/>
        </w:rPr>
      </w:pPr>
    </w:p>
    <w:p w:rsidR="006E5207" w:rsidRDefault="006E5207" w:rsidP="00D45C73">
      <w:pPr>
        <w:jc w:val="both"/>
        <w:rPr>
          <w:rFonts w:ascii="GHEA Grapalat" w:hAnsi="GHEA Grapalat"/>
          <w:sz w:val="20"/>
          <w:lang w:val="af-ZA"/>
        </w:rPr>
      </w:pPr>
      <w:r>
        <w:rPr>
          <w:rFonts w:ascii="GHEA Grapalat" w:hAnsi="GHEA Grapalat"/>
          <w:sz w:val="20"/>
          <w:lang w:val="af-ZA"/>
        </w:rPr>
        <w:t xml:space="preserve">3.1 </w:t>
      </w:r>
      <w:r>
        <w:rPr>
          <w:rFonts w:ascii="GHEA Grapalat" w:hAnsi="GHEA Grapalat" w:cs="Sylfaen"/>
          <w:sz w:val="20"/>
        </w:rPr>
        <w:t>Օրենքի</w:t>
      </w:r>
      <w:r>
        <w:rPr>
          <w:rFonts w:ascii="GHEA Grapalat" w:hAnsi="GHEA Grapalat" w:cs="Arial"/>
          <w:sz w:val="20"/>
          <w:lang w:val="af-ZA"/>
        </w:rPr>
        <w:t xml:space="preserve"> 29-</w:t>
      </w:r>
      <w:r>
        <w:rPr>
          <w:rFonts w:ascii="GHEA Grapalat" w:hAnsi="GHEA Grapalat" w:cs="Sylfaen"/>
          <w:sz w:val="20"/>
        </w:rPr>
        <w:t>րդ</w:t>
      </w:r>
      <w:r>
        <w:rPr>
          <w:rFonts w:ascii="GHEA Grapalat" w:hAnsi="GHEA Grapalat" w:cs="Arial"/>
          <w:sz w:val="20"/>
          <w:lang w:val="af-ZA"/>
        </w:rPr>
        <w:t xml:space="preserve"> </w:t>
      </w:r>
      <w:r>
        <w:rPr>
          <w:rFonts w:ascii="GHEA Grapalat" w:hAnsi="GHEA Grapalat" w:cs="Sylfaen"/>
          <w:sz w:val="20"/>
        </w:rPr>
        <w:t>հոդվածի</w:t>
      </w:r>
      <w:r>
        <w:rPr>
          <w:rFonts w:ascii="GHEA Grapalat" w:hAnsi="GHEA Grapalat" w:cs="Arial"/>
          <w:sz w:val="20"/>
          <w:lang w:val="af-ZA"/>
        </w:rPr>
        <w:t xml:space="preserve"> </w:t>
      </w:r>
      <w:r>
        <w:rPr>
          <w:rFonts w:ascii="GHEA Grapalat" w:hAnsi="GHEA Grapalat" w:cs="Sylfaen"/>
          <w:sz w:val="20"/>
        </w:rPr>
        <w:t>համաձայն</w:t>
      </w:r>
      <w:r>
        <w:rPr>
          <w:rFonts w:ascii="GHEA Grapalat" w:hAnsi="GHEA Grapalat" w:cs="Arial"/>
          <w:sz w:val="20"/>
          <w:lang w:val="af-ZA"/>
        </w:rPr>
        <w:t xml:space="preserve">` </w:t>
      </w:r>
      <w:r>
        <w:rPr>
          <w:rFonts w:ascii="GHEA Grapalat" w:hAnsi="GHEA Grapalat" w:cs="Arial"/>
          <w:sz w:val="20"/>
        </w:rPr>
        <w:t>մ</w:t>
      </w:r>
      <w:r>
        <w:rPr>
          <w:rFonts w:ascii="GHEA Grapalat" w:hAnsi="GHEA Grapalat" w:cs="Sylfaen"/>
          <w:sz w:val="20"/>
        </w:rPr>
        <w:t>ասնակիցն</w:t>
      </w:r>
      <w:r>
        <w:rPr>
          <w:rFonts w:ascii="GHEA Grapalat" w:hAnsi="GHEA Grapalat" w:cs="Arial"/>
          <w:sz w:val="20"/>
          <w:lang w:val="af-ZA"/>
        </w:rPr>
        <w:t xml:space="preserve"> </w:t>
      </w:r>
      <w:r>
        <w:rPr>
          <w:rFonts w:ascii="GHEA Grapalat" w:hAnsi="GHEA Grapalat" w:cs="Sylfaen"/>
          <w:sz w:val="20"/>
        </w:rPr>
        <w:t>իրավունք</w:t>
      </w:r>
      <w:r>
        <w:rPr>
          <w:rFonts w:ascii="GHEA Grapalat" w:hAnsi="GHEA Grapalat" w:cs="Arial"/>
          <w:sz w:val="20"/>
          <w:lang w:val="af-ZA"/>
        </w:rPr>
        <w:t xml:space="preserve"> </w:t>
      </w:r>
      <w:r>
        <w:rPr>
          <w:rFonts w:ascii="GHEA Grapalat" w:hAnsi="GHEA Grapalat" w:cs="Sylfaen"/>
          <w:sz w:val="20"/>
        </w:rPr>
        <w:t>ունի</w:t>
      </w:r>
      <w:r>
        <w:rPr>
          <w:rFonts w:ascii="GHEA Grapalat" w:hAnsi="GHEA Grapalat" w:cs="Arial"/>
          <w:sz w:val="20"/>
          <w:lang w:val="af-ZA"/>
        </w:rPr>
        <w:t xml:space="preserve"> </w:t>
      </w:r>
      <w:r>
        <w:rPr>
          <w:rFonts w:ascii="GHEA Grapalat" w:hAnsi="GHEA Grapalat" w:cs="Sylfaen"/>
          <w:sz w:val="20"/>
        </w:rPr>
        <w:t>պատվիրատուից</w:t>
      </w:r>
      <w:r>
        <w:rPr>
          <w:rFonts w:ascii="GHEA Grapalat" w:hAnsi="GHEA Grapalat" w:cs="Arial"/>
          <w:sz w:val="20"/>
          <w:lang w:val="af-ZA"/>
        </w:rPr>
        <w:t xml:space="preserve"> </w:t>
      </w:r>
      <w:r>
        <w:rPr>
          <w:rFonts w:ascii="GHEA Grapalat" w:hAnsi="GHEA Grapalat" w:cs="Sylfaen"/>
          <w:sz w:val="20"/>
        </w:rPr>
        <w:t>պահանջել</w:t>
      </w:r>
      <w:r>
        <w:rPr>
          <w:rFonts w:ascii="GHEA Grapalat" w:hAnsi="GHEA Grapalat" w:cs="Arial"/>
          <w:sz w:val="20"/>
          <w:lang w:val="af-ZA"/>
        </w:rPr>
        <w:t xml:space="preserve"> </w:t>
      </w:r>
      <w:r>
        <w:rPr>
          <w:rFonts w:ascii="GHEA Grapalat" w:hAnsi="GHEA Grapalat" w:cs="Sylfaen"/>
          <w:sz w:val="20"/>
        </w:rPr>
        <w:t>հրավերի</w:t>
      </w:r>
      <w:r>
        <w:rPr>
          <w:rFonts w:ascii="GHEA Grapalat" w:hAnsi="GHEA Grapalat" w:cs="Arial"/>
          <w:sz w:val="20"/>
          <w:lang w:val="af-ZA"/>
        </w:rPr>
        <w:t xml:space="preserve"> </w:t>
      </w:r>
      <w:r>
        <w:rPr>
          <w:rFonts w:ascii="GHEA Grapalat" w:hAnsi="GHEA Grapalat" w:cs="Sylfaen"/>
          <w:sz w:val="20"/>
        </w:rPr>
        <w:t>պարզաբանում</w:t>
      </w:r>
      <w:r>
        <w:rPr>
          <w:rFonts w:ascii="GHEA Grapalat" w:hAnsi="GHEA Grapalat" w:cs="Tahoma"/>
          <w:sz w:val="20"/>
        </w:rPr>
        <w:t>։</w:t>
      </w:r>
    </w:p>
    <w:p w:rsidR="006E5207" w:rsidRDefault="006E5207" w:rsidP="006E5207">
      <w:pPr>
        <w:autoSpaceDE w:val="0"/>
        <w:autoSpaceDN w:val="0"/>
        <w:adjustRightInd w:val="0"/>
        <w:ind w:firstLine="567"/>
        <w:jc w:val="both"/>
        <w:rPr>
          <w:rFonts w:ascii="GHEA Grapalat" w:hAnsi="GHEA Grapalat"/>
          <w:sz w:val="20"/>
          <w:lang w:val="af-ZA"/>
        </w:rPr>
      </w:pPr>
      <w:r>
        <w:rPr>
          <w:rFonts w:ascii="GHEA Grapalat" w:hAnsi="GHEA Grapalat" w:cs="Sylfaen"/>
          <w:sz w:val="20"/>
        </w:rPr>
        <w:t>Մասնակիցն</w:t>
      </w:r>
      <w:r>
        <w:rPr>
          <w:rFonts w:ascii="GHEA Grapalat" w:hAnsi="GHEA Grapalat" w:cs="Arial"/>
          <w:sz w:val="20"/>
          <w:lang w:val="af-ZA"/>
        </w:rPr>
        <w:t xml:space="preserve"> </w:t>
      </w:r>
      <w:r>
        <w:rPr>
          <w:rFonts w:ascii="GHEA Grapalat" w:hAnsi="GHEA Grapalat" w:cs="Sylfaen"/>
          <w:sz w:val="20"/>
        </w:rPr>
        <w:t>իրավունք</w:t>
      </w:r>
      <w:r>
        <w:rPr>
          <w:rFonts w:ascii="GHEA Grapalat" w:hAnsi="GHEA Grapalat" w:cs="Arial"/>
          <w:sz w:val="20"/>
          <w:lang w:val="af-ZA"/>
        </w:rPr>
        <w:t xml:space="preserve"> </w:t>
      </w:r>
      <w:r>
        <w:rPr>
          <w:rFonts w:ascii="GHEA Grapalat" w:hAnsi="GHEA Grapalat" w:cs="Sylfaen"/>
          <w:sz w:val="20"/>
        </w:rPr>
        <w:t>ունի</w:t>
      </w:r>
      <w:r>
        <w:rPr>
          <w:rFonts w:ascii="GHEA Grapalat" w:hAnsi="GHEA Grapalat" w:cs="Arial"/>
          <w:sz w:val="20"/>
          <w:lang w:val="af-ZA"/>
        </w:rPr>
        <w:t xml:space="preserve"> </w:t>
      </w:r>
      <w:r>
        <w:rPr>
          <w:rFonts w:ascii="GHEA Grapalat" w:hAnsi="GHEA Grapalat" w:cs="Sylfaen"/>
          <w:sz w:val="20"/>
        </w:rPr>
        <w:t>հայտերի</w:t>
      </w:r>
      <w:r>
        <w:rPr>
          <w:rFonts w:ascii="GHEA Grapalat" w:hAnsi="GHEA Grapalat" w:cs="Arial"/>
          <w:sz w:val="20"/>
          <w:lang w:val="af-ZA"/>
        </w:rPr>
        <w:t xml:space="preserve"> </w:t>
      </w:r>
      <w:r>
        <w:rPr>
          <w:rFonts w:ascii="GHEA Grapalat" w:hAnsi="GHEA Grapalat" w:cs="Sylfaen"/>
          <w:sz w:val="20"/>
        </w:rPr>
        <w:t>ներկայացման</w:t>
      </w:r>
      <w:r>
        <w:rPr>
          <w:rFonts w:ascii="GHEA Grapalat" w:hAnsi="GHEA Grapalat" w:cs="Arial"/>
          <w:sz w:val="20"/>
          <w:lang w:val="af-ZA"/>
        </w:rPr>
        <w:t xml:space="preserve"> </w:t>
      </w:r>
      <w:r>
        <w:rPr>
          <w:rFonts w:ascii="GHEA Grapalat" w:hAnsi="GHEA Grapalat" w:cs="Sylfaen"/>
          <w:sz w:val="20"/>
        </w:rPr>
        <w:t>վերջնաժամկետը</w:t>
      </w:r>
      <w:r>
        <w:rPr>
          <w:rFonts w:ascii="GHEA Grapalat" w:hAnsi="GHEA Grapalat" w:cs="Arial"/>
          <w:sz w:val="20"/>
          <w:lang w:val="af-ZA"/>
        </w:rPr>
        <w:t xml:space="preserve"> </w:t>
      </w:r>
      <w:r>
        <w:rPr>
          <w:rFonts w:ascii="GHEA Grapalat" w:hAnsi="GHEA Grapalat" w:cs="Sylfaen"/>
          <w:sz w:val="20"/>
        </w:rPr>
        <w:t>լրանալուց</w:t>
      </w:r>
      <w:r>
        <w:rPr>
          <w:rFonts w:ascii="GHEA Grapalat" w:hAnsi="GHEA Grapalat" w:cs="Arial"/>
          <w:sz w:val="20"/>
          <w:lang w:val="af-ZA"/>
        </w:rPr>
        <w:t xml:space="preserve"> </w:t>
      </w:r>
      <w:r>
        <w:rPr>
          <w:rFonts w:ascii="GHEA Grapalat" w:hAnsi="GHEA Grapalat" w:cs="Sylfaen"/>
          <w:sz w:val="20"/>
        </w:rPr>
        <w:t>առնվազն</w:t>
      </w:r>
      <w:r>
        <w:rPr>
          <w:rFonts w:ascii="GHEA Grapalat" w:hAnsi="GHEA Grapalat" w:cs="Arial"/>
          <w:sz w:val="20"/>
          <w:lang w:val="af-ZA"/>
        </w:rPr>
        <w:t xml:space="preserve"> </w:t>
      </w:r>
      <w:r>
        <w:rPr>
          <w:rFonts w:ascii="GHEA Grapalat" w:hAnsi="GHEA Grapalat" w:cs="Sylfaen"/>
          <w:sz w:val="20"/>
        </w:rPr>
        <w:t>հինգ</w:t>
      </w:r>
      <w:r>
        <w:rPr>
          <w:rFonts w:ascii="GHEA Grapalat" w:hAnsi="GHEA Grapalat" w:cs="Arial"/>
          <w:sz w:val="20"/>
          <w:lang w:val="af-ZA"/>
        </w:rPr>
        <w:t xml:space="preserve"> </w:t>
      </w:r>
      <w:r>
        <w:rPr>
          <w:rFonts w:ascii="GHEA Grapalat" w:hAnsi="GHEA Grapalat" w:cs="Sylfaen"/>
          <w:sz w:val="20"/>
        </w:rPr>
        <w:t>օրացուցային</w:t>
      </w:r>
      <w:r>
        <w:rPr>
          <w:rFonts w:ascii="GHEA Grapalat" w:hAnsi="GHEA Grapalat" w:cs="Arial"/>
          <w:sz w:val="20"/>
          <w:lang w:val="af-ZA"/>
        </w:rPr>
        <w:t xml:space="preserve"> </w:t>
      </w:r>
      <w:r>
        <w:rPr>
          <w:rFonts w:ascii="GHEA Grapalat" w:hAnsi="GHEA Grapalat" w:cs="Sylfaen"/>
          <w:sz w:val="20"/>
        </w:rPr>
        <w:t>օր</w:t>
      </w:r>
      <w:r>
        <w:rPr>
          <w:rFonts w:ascii="GHEA Grapalat" w:hAnsi="GHEA Grapalat" w:cs="Sylfaen"/>
          <w:sz w:val="20"/>
          <w:lang w:val="af-ZA"/>
        </w:rPr>
        <w:t xml:space="preserve"> </w:t>
      </w:r>
      <w:r>
        <w:rPr>
          <w:rFonts w:ascii="GHEA Grapalat" w:hAnsi="GHEA Grapalat" w:cs="Sylfaen"/>
          <w:sz w:val="20"/>
        </w:rPr>
        <w:t>առաջ</w:t>
      </w:r>
      <w:r>
        <w:rPr>
          <w:rFonts w:ascii="GHEA Grapalat" w:hAnsi="GHEA Grapalat" w:cs="Arial"/>
          <w:sz w:val="20"/>
          <w:lang w:val="af-ZA"/>
        </w:rPr>
        <w:t xml:space="preserve"> գրավոր </w:t>
      </w:r>
      <w:r>
        <w:rPr>
          <w:rFonts w:ascii="GHEA Grapalat" w:hAnsi="GHEA Grapalat" w:cs="Sylfaen"/>
          <w:sz w:val="20"/>
        </w:rPr>
        <w:t>հանձնաժողովից</w:t>
      </w:r>
      <w:r>
        <w:rPr>
          <w:rFonts w:ascii="GHEA Grapalat" w:hAnsi="GHEA Grapalat" w:cs="Sylfaen"/>
          <w:sz w:val="20"/>
          <w:lang w:val="af-ZA"/>
        </w:rPr>
        <w:t xml:space="preserve"> </w:t>
      </w:r>
      <w:r>
        <w:rPr>
          <w:rFonts w:ascii="GHEA Grapalat" w:hAnsi="GHEA Grapalat" w:cs="Sylfaen"/>
          <w:sz w:val="20"/>
        </w:rPr>
        <w:t>պահանջելու</w:t>
      </w:r>
      <w:r>
        <w:rPr>
          <w:rFonts w:ascii="GHEA Grapalat" w:hAnsi="GHEA Grapalat" w:cs="Arial"/>
          <w:sz w:val="20"/>
          <w:lang w:val="af-ZA"/>
        </w:rPr>
        <w:t xml:space="preserve"> </w:t>
      </w:r>
      <w:r>
        <w:rPr>
          <w:rFonts w:ascii="GHEA Grapalat" w:hAnsi="GHEA Grapalat" w:cs="Sylfaen"/>
          <w:sz w:val="20"/>
        </w:rPr>
        <w:t>հրավերի</w:t>
      </w:r>
      <w:r>
        <w:rPr>
          <w:rFonts w:ascii="GHEA Grapalat" w:hAnsi="GHEA Grapalat" w:cs="Arial"/>
          <w:sz w:val="20"/>
          <w:lang w:val="af-ZA"/>
        </w:rPr>
        <w:t xml:space="preserve"> </w:t>
      </w:r>
      <w:r>
        <w:rPr>
          <w:rFonts w:ascii="GHEA Grapalat" w:hAnsi="GHEA Grapalat" w:cs="Sylfaen"/>
          <w:sz w:val="20"/>
        </w:rPr>
        <w:t>պարզաբանում</w:t>
      </w:r>
      <w:r>
        <w:rPr>
          <w:rFonts w:ascii="GHEA Grapalat" w:hAnsi="GHEA Grapalat" w:cs="Tahoma"/>
          <w:sz w:val="20"/>
        </w:rPr>
        <w:t>։</w:t>
      </w:r>
      <w:r>
        <w:rPr>
          <w:rFonts w:ascii="GHEA Grapalat" w:hAnsi="GHEA Grapalat"/>
          <w:sz w:val="20"/>
          <w:lang w:val="af-ZA"/>
        </w:rPr>
        <w:t xml:space="preserve"> </w:t>
      </w:r>
      <w:r>
        <w:rPr>
          <w:rFonts w:ascii="GHEA Grapalat" w:hAnsi="GHEA Grapalat"/>
          <w:sz w:val="20"/>
        </w:rPr>
        <w:t>Հանձնաժողովը</w:t>
      </w:r>
      <w:r>
        <w:rPr>
          <w:rFonts w:ascii="GHEA Grapalat" w:hAnsi="GHEA Grapalat"/>
          <w:sz w:val="20"/>
          <w:lang w:val="af-ZA"/>
        </w:rPr>
        <w:t xml:space="preserve"> </w:t>
      </w:r>
      <w:r>
        <w:rPr>
          <w:rFonts w:ascii="GHEA Grapalat" w:hAnsi="GHEA Grapalat" w:cs="Sylfaen"/>
          <w:sz w:val="20"/>
        </w:rPr>
        <w:t>հարցումը</w:t>
      </w:r>
      <w:r>
        <w:rPr>
          <w:rFonts w:ascii="GHEA Grapalat" w:hAnsi="GHEA Grapalat" w:cs="Arial"/>
          <w:sz w:val="20"/>
          <w:lang w:val="af-ZA"/>
        </w:rPr>
        <w:t xml:space="preserve"> </w:t>
      </w:r>
      <w:r>
        <w:rPr>
          <w:rFonts w:ascii="GHEA Grapalat" w:hAnsi="GHEA Grapalat" w:cs="Sylfaen"/>
          <w:sz w:val="20"/>
        </w:rPr>
        <w:t>կատարած</w:t>
      </w:r>
      <w:r>
        <w:rPr>
          <w:rFonts w:ascii="GHEA Grapalat" w:hAnsi="GHEA Grapalat" w:cs="Arial"/>
          <w:sz w:val="20"/>
          <w:lang w:val="af-ZA"/>
        </w:rPr>
        <w:t xml:space="preserve"> </w:t>
      </w:r>
      <w:r>
        <w:rPr>
          <w:rFonts w:ascii="GHEA Grapalat" w:hAnsi="GHEA Grapalat" w:cs="Arial"/>
          <w:sz w:val="20"/>
        </w:rPr>
        <w:t>մ</w:t>
      </w:r>
      <w:r>
        <w:rPr>
          <w:rFonts w:ascii="GHEA Grapalat" w:hAnsi="GHEA Grapalat" w:cs="Sylfaen"/>
          <w:sz w:val="20"/>
        </w:rPr>
        <w:t>ասնակցին</w:t>
      </w:r>
      <w:r>
        <w:rPr>
          <w:rFonts w:ascii="GHEA Grapalat" w:hAnsi="GHEA Grapalat" w:cs="Arial"/>
          <w:sz w:val="20"/>
          <w:lang w:val="af-ZA"/>
        </w:rPr>
        <w:t xml:space="preserve"> </w:t>
      </w:r>
      <w:r>
        <w:rPr>
          <w:rFonts w:ascii="GHEA Grapalat" w:hAnsi="GHEA Grapalat" w:cs="Sylfaen"/>
          <w:sz w:val="20"/>
        </w:rPr>
        <w:t>պարզաբանումը</w:t>
      </w:r>
      <w:r>
        <w:rPr>
          <w:rFonts w:ascii="GHEA Grapalat" w:hAnsi="GHEA Grapalat" w:cs="Arial"/>
          <w:sz w:val="20"/>
          <w:lang w:val="af-ZA"/>
        </w:rPr>
        <w:t xml:space="preserve"> </w:t>
      </w:r>
      <w:r>
        <w:rPr>
          <w:rFonts w:ascii="GHEA Grapalat" w:hAnsi="GHEA Grapalat" w:cs="Sylfaen"/>
          <w:sz w:val="20"/>
        </w:rPr>
        <w:t>տրամադրում</w:t>
      </w:r>
      <w:r>
        <w:rPr>
          <w:rFonts w:ascii="GHEA Grapalat" w:hAnsi="GHEA Grapalat" w:cs="Arial"/>
          <w:sz w:val="20"/>
          <w:lang w:val="af-ZA"/>
        </w:rPr>
        <w:t xml:space="preserve"> </w:t>
      </w:r>
      <w:r>
        <w:rPr>
          <w:rFonts w:ascii="GHEA Grapalat" w:hAnsi="GHEA Grapalat" w:cs="Sylfaen"/>
          <w:sz w:val="20"/>
        </w:rPr>
        <w:t>է</w:t>
      </w:r>
      <w:r>
        <w:rPr>
          <w:rFonts w:ascii="GHEA Grapalat" w:hAnsi="GHEA Grapalat" w:cs="Sylfaen"/>
          <w:sz w:val="20"/>
          <w:lang w:val="af-ZA"/>
        </w:rPr>
        <w:t xml:space="preserve"> գրավոր ` </w:t>
      </w:r>
      <w:r>
        <w:rPr>
          <w:rFonts w:ascii="GHEA Grapalat" w:hAnsi="GHEA Grapalat" w:cs="Sylfaen"/>
          <w:sz w:val="20"/>
        </w:rPr>
        <w:t>հարցումը</w:t>
      </w:r>
      <w:r>
        <w:rPr>
          <w:rFonts w:ascii="GHEA Grapalat" w:hAnsi="GHEA Grapalat" w:cs="Arial"/>
          <w:sz w:val="20"/>
          <w:lang w:val="af-ZA"/>
        </w:rPr>
        <w:t xml:space="preserve"> </w:t>
      </w:r>
      <w:r>
        <w:rPr>
          <w:rFonts w:ascii="GHEA Grapalat" w:hAnsi="GHEA Grapalat" w:cs="Sylfaen"/>
          <w:sz w:val="20"/>
        </w:rPr>
        <w:t>ստանալու</w:t>
      </w:r>
      <w:r>
        <w:rPr>
          <w:rFonts w:ascii="GHEA Grapalat" w:hAnsi="GHEA Grapalat" w:cs="Arial"/>
          <w:sz w:val="20"/>
          <w:lang w:val="af-ZA"/>
        </w:rPr>
        <w:t xml:space="preserve"> </w:t>
      </w:r>
      <w:r>
        <w:rPr>
          <w:rFonts w:ascii="GHEA Grapalat" w:hAnsi="GHEA Grapalat" w:cs="Sylfaen"/>
          <w:sz w:val="20"/>
        </w:rPr>
        <w:t>օրվան</w:t>
      </w:r>
      <w:r>
        <w:rPr>
          <w:rFonts w:ascii="GHEA Grapalat" w:hAnsi="GHEA Grapalat" w:cs="Arial"/>
          <w:sz w:val="20"/>
          <w:lang w:val="af-ZA"/>
        </w:rPr>
        <w:t xml:space="preserve"> </w:t>
      </w:r>
      <w:r>
        <w:rPr>
          <w:rFonts w:ascii="GHEA Grapalat" w:hAnsi="GHEA Grapalat" w:cs="Sylfaen"/>
          <w:sz w:val="20"/>
        </w:rPr>
        <w:t>հաջորդող</w:t>
      </w:r>
      <w:r>
        <w:rPr>
          <w:rFonts w:ascii="GHEA Grapalat" w:hAnsi="GHEA Grapalat" w:cs="Arial"/>
          <w:sz w:val="20"/>
          <w:lang w:val="af-ZA"/>
        </w:rPr>
        <w:t xml:space="preserve"> </w:t>
      </w:r>
      <w:r>
        <w:rPr>
          <w:rFonts w:ascii="GHEA Grapalat" w:hAnsi="GHEA Grapalat" w:cs="Sylfaen"/>
          <w:sz w:val="20"/>
        </w:rPr>
        <w:t>երկու</w:t>
      </w:r>
      <w:r>
        <w:rPr>
          <w:rFonts w:ascii="GHEA Grapalat" w:hAnsi="GHEA Grapalat" w:cs="Arial"/>
          <w:sz w:val="20"/>
          <w:lang w:val="af-ZA"/>
        </w:rPr>
        <w:t xml:space="preserve"> </w:t>
      </w:r>
      <w:r>
        <w:rPr>
          <w:rFonts w:ascii="GHEA Grapalat" w:hAnsi="GHEA Grapalat" w:cs="Sylfaen"/>
          <w:sz w:val="20"/>
        </w:rPr>
        <w:t>օրացուցային</w:t>
      </w:r>
      <w:r>
        <w:rPr>
          <w:rFonts w:ascii="GHEA Grapalat" w:hAnsi="GHEA Grapalat" w:cs="Arial"/>
          <w:sz w:val="20"/>
          <w:lang w:val="af-ZA"/>
        </w:rPr>
        <w:t xml:space="preserve"> </w:t>
      </w:r>
      <w:r>
        <w:rPr>
          <w:rFonts w:ascii="GHEA Grapalat" w:hAnsi="GHEA Grapalat" w:cs="Sylfaen"/>
          <w:sz w:val="20"/>
        </w:rPr>
        <w:t>օրվա</w:t>
      </w:r>
      <w:r>
        <w:rPr>
          <w:rFonts w:ascii="GHEA Grapalat" w:hAnsi="GHEA Grapalat" w:cs="Arial"/>
          <w:sz w:val="20"/>
          <w:lang w:val="af-ZA"/>
        </w:rPr>
        <w:t xml:space="preserve"> </w:t>
      </w:r>
      <w:r>
        <w:rPr>
          <w:rFonts w:ascii="GHEA Grapalat" w:hAnsi="GHEA Grapalat" w:cs="Sylfaen"/>
          <w:sz w:val="20"/>
        </w:rPr>
        <w:t>ընթացքում</w:t>
      </w:r>
      <w:r>
        <w:rPr>
          <w:rFonts w:ascii="GHEA Grapalat" w:hAnsi="GHEA Grapalat" w:cs="Tahoma"/>
          <w:sz w:val="20"/>
        </w:rPr>
        <w:t>։</w:t>
      </w:r>
      <w:r>
        <w:rPr>
          <w:rFonts w:ascii="GHEA Grapalat" w:hAnsi="GHEA Grapalat" w:cs="Tahoma"/>
          <w:sz w:val="20"/>
          <w:vertAlign w:val="superscript"/>
        </w:rPr>
        <w:t>5</w:t>
      </w:r>
      <w:r>
        <w:rPr>
          <w:rFonts w:ascii="GHEA Grapalat" w:hAnsi="GHEA Grapalat" w:cs="Tahoma"/>
          <w:sz w:val="20"/>
          <w:lang w:val="af-ZA"/>
        </w:rPr>
        <w:t xml:space="preserve"> </w:t>
      </w:r>
      <w:r>
        <w:rPr>
          <w:rFonts w:ascii="GHEA Grapalat" w:hAnsi="GHEA Grapalat"/>
          <w:sz w:val="20"/>
          <w:lang w:val="af-ZA"/>
        </w:rPr>
        <w:t xml:space="preserve"> </w:t>
      </w:r>
    </w:p>
    <w:p w:rsidR="006E5207" w:rsidRDefault="006E5207" w:rsidP="00D45C73">
      <w:pPr>
        <w:jc w:val="both"/>
        <w:rPr>
          <w:rFonts w:ascii="GHEA Grapalat" w:hAnsi="GHEA Grapalat"/>
          <w:sz w:val="20"/>
          <w:szCs w:val="20"/>
          <w:lang w:val="af-ZA"/>
        </w:rPr>
      </w:pPr>
      <w:r>
        <w:rPr>
          <w:rFonts w:ascii="GHEA Grapalat" w:hAnsi="GHEA Grapalat"/>
          <w:sz w:val="20"/>
          <w:lang w:val="af-ZA"/>
        </w:rPr>
        <w:t xml:space="preserve">3.2 </w:t>
      </w:r>
      <w:r>
        <w:rPr>
          <w:rFonts w:ascii="GHEA Grapalat" w:hAnsi="GHEA Grapalat" w:cs="Sylfaen"/>
          <w:sz w:val="20"/>
        </w:rPr>
        <w:t>Հարցման</w:t>
      </w:r>
      <w:r>
        <w:rPr>
          <w:rFonts w:ascii="GHEA Grapalat" w:hAnsi="GHEA Grapalat" w:cs="Arial"/>
          <w:sz w:val="20"/>
          <w:lang w:val="af-ZA"/>
        </w:rPr>
        <w:t xml:space="preserve"> </w:t>
      </w:r>
      <w:r>
        <w:rPr>
          <w:rFonts w:ascii="GHEA Grapalat" w:hAnsi="GHEA Grapalat" w:cs="Sylfaen"/>
          <w:sz w:val="20"/>
        </w:rPr>
        <w:t>և</w:t>
      </w:r>
      <w:r>
        <w:rPr>
          <w:rFonts w:ascii="GHEA Grapalat" w:hAnsi="GHEA Grapalat" w:cs="Arial"/>
          <w:sz w:val="20"/>
          <w:lang w:val="af-ZA"/>
        </w:rPr>
        <w:t xml:space="preserve"> </w:t>
      </w:r>
      <w:r>
        <w:rPr>
          <w:rFonts w:ascii="GHEA Grapalat" w:hAnsi="GHEA Grapalat" w:cs="Sylfaen"/>
          <w:sz w:val="20"/>
        </w:rPr>
        <w:t>պարզաբանումների</w:t>
      </w:r>
      <w:r>
        <w:rPr>
          <w:rFonts w:ascii="GHEA Grapalat" w:hAnsi="GHEA Grapalat" w:cs="Arial"/>
          <w:sz w:val="20"/>
          <w:lang w:val="af-ZA"/>
        </w:rPr>
        <w:t xml:space="preserve"> </w:t>
      </w:r>
      <w:r>
        <w:rPr>
          <w:rFonts w:ascii="GHEA Grapalat" w:hAnsi="GHEA Grapalat" w:cs="Sylfaen"/>
          <w:sz w:val="20"/>
        </w:rPr>
        <w:t>բովանդակության</w:t>
      </w:r>
      <w:r>
        <w:rPr>
          <w:rFonts w:ascii="GHEA Grapalat" w:hAnsi="GHEA Grapalat" w:cs="Arial"/>
          <w:sz w:val="20"/>
          <w:lang w:val="af-ZA"/>
        </w:rPr>
        <w:t xml:space="preserve"> </w:t>
      </w:r>
      <w:r>
        <w:rPr>
          <w:rFonts w:ascii="GHEA Grapalat" w:hAnsi="GHEA Grapalat" w:cs="Sylfaen"/>
          <w:sz w:val="20"/>
        </w:rPr>
        <w:t>մասին</w:t>
      </w:r>
      <w:r>
        <w:rPr>
          <w:rFonts w:ascii="GHEA Grapalat" w:hAnsi="GHEA Grapalat" w:cs="Arial"/>
          <w:sz w:val="20"/>
          <w:lang w:val="af-ZA"/>
        </w:rPr>
        <w:t xml:space="preserve"> </w:t>
      </w:r>
      <w:r>
        <w:rPr>
          <w:rFonts w:ascii="GHEA Grapalat" w:hAnsi="GHEA Grapalat" w:cs="Sylfaen"/>
          <w:sz w:val="20"/>
        </w:rPr>
        <w:t>հայտարարությունը</w:t>
      </w:r>
      <w:r>
        <w:rPr>
          <w:rFonts w:ascii="GHEA Grapalat" w:hAnsi="GHEA Grapalat" w:cs="Arial"/>
          <w:sz w:val="20"/>
          <w:lang w:val="af-ZA"/>
        </w:rPr>
        <w:t xml:space="preserve"> </w:t>
      </w:r>
      <w:r>
        <w:rPr>
          <w:rFonts w:ascii="GHEA Grapalat" w:hAnsi="GHEA Grapalat" w:cs="Arial"/>
          <w:sz w:val="20"/>
        </w:rPr>
        <w:t>պարզաբանումը</w:t>
      </w:r>
      <w:r>
        <w:rPr>
          <w:rFonts w:ascii="GHEA Grapalat" w:hAnsi="GHEA Grapalat" w:cs="Arial"/>
          <w:sz w:val="20"/>
          <w:lang w:val="af-ZA"/>
        </w:rPr>
        <w:t xml:space="preserve"> </w:t>
      </w:r>
      <w:r>
        <w:rPr>
          <w:rFonts w:ascii="GHEA Grapalat" w:hAnsi="GHEA Grapalat" w:cs="Arial"/>
          <w:sz w:val="20"/>
        </w:rPr>
        <w:t>տրամադրելու</w:t>
      </w:r>
      <w:r>
        <w:rPr>
          <w:rFonts w:ascii="GHEA Grapalat" w:hAnsi="GHEA Grapalat" w:cs="Arial"/>
          <w:sz w:val="20"/>
          <w:lang w:val="af-ZA"/>
        </w:rPr>
        <w:t xml:space="preserve"> </w:t>
      </w:r>
      <w:r>
        <w:rPr>
          <w:rFonts w:ascii="GHEA Grapalat" w:hAnsi="GHEA Grapalat" w:cs="Arial"/>
          <w:sz w:val="20"/>
        </w:rPr>
        <w:t>օրը</w:t>
      </w:r>
      <w:r>
        <w:rPr>
          <w:rFonts w:ascii="GHEA Grapalat" w:hAnsi="GHEA Grapalat" w:cs="Arial"/>
          <w:sz w:val="20"/>
          <w:lang w:val="af-ZA"/>
        </w:rPr>
        <w:t xml:space="preserve"> </w:t>
      </w:r>
      <w:r>
        <w:rPr>
          <w:rFonts w:ascii="GHEA Grapalat" w:hAnsi="GHEA Grapalat" w:cs="Sylfaen"/>
          <w:sz w:val="20"/>
        </w:rPr>
        <w:t>հրապարակվում</w:t>
      </w:r>
      <w:r>
        <w:rPr>
          <w:rFonts w:ascii="GHEA Grapalat" w:hAnsi="GHEA Grapalat" w:cs="Arial"/>
          <w:sz w:val="20"/>
          <w:lang w:val="af-ZA"/>
        </w:rPr>
        <w:t xml:space="preserve"> </w:t>
      </w:r>
      <w:r>
        <w:rPr>
          <w:rFonts w:ascii="GHEA Grapalat" w:hAnsi="GHEA Grapalat" w:cs="Sylfaen"/>
          <w:sz w:val="20"/>
        </w:rPr>
        <w:t>է</w:t>
      </w:r>
      <w:r>
        <w:rPr>
          <w:rFonts w:ascii="GHEA Grapalat" w:hAnsi="GHEA Grapalat" w:cs="Arial"/>
          <w:sz w:val="20"/>
          <w:lang w:val="af-ZA"/>
        </w:rPr>
        <w:t xml:space="preserve"> </w:t>
      </w:r>
      <w:r>
        <w:rPr>
          <w:rFonts w:ascii="GHEA Grapalat" w:hAnsi="GHEA Grapalat" w:cs="Sylfaen"/>
          <w:sz w:val="20"/>
          <w:lang w:val="af-ZA"/>
        </w:rPr>
        <w:t xml:space="preserve">www.procurement.am </w:t>
      </w:r>
      <w:r>
        <w:rPr>
          <w:rFonts w:ascii="GHEA Grapalat" w:hAnsi="GHEA Grapalat" w:cs="Sylfaen"/>
          <w:sz w:val="20"/>
          <w:lang w:val="ru-RU"/>
        </w:rPr>
        <w:t>հասցեով</w:t>
      </w:r>
      <w:r>
        <w:rPr>
          <w:rFonts w:ascii="GHEA Grapalat" w:hAnsi="GHEA Grapalat" w:cs="Sylfaen"/>
          <w:sz w:val="20"/>
          <w:lang w:val="af-ZA"/>
        </w:rPr>
        <w:t xml:space="preserve"> </w:t>
      </w:r>
      <w:r>
        <w:rPr>
          <w:rFonts w:ascii="GHEA Grapalat" w:hAnsi="GHEA Grapalat" w:cs="Sylfaen"/>
          <w:sz w:val="20"/>
        </w:rPr>
        <w:t>գործող</w:t>
      </w:r>
      <w:r>
        <w:rPr>
          <w:rFonts w:ascii="GHEA Grapalat" w:hAnsi="GHEA Grapalat" w:cs="Sylfaen"/>
          <w:sz w:val="20"/>
          <w:lang w:val="af-ZA"/>
        </w:rPr>
        <w:t xml:space="preserve"> </w:t>
      </w:r>
      <w:r>
        <w:rPr>
          <w:rFonts w:ascii="GHEA Grapalat" w:hAnsi="GHEA Grapalat" w:cs="Sylfaen"/>
          <w:sz w:val="20"/>
          <w:lang w:val="ru-RU"/>
        </w:rPr>
        <w:t>տեղեկագր</w:t>
      </w:r>
      <w:r>
        <w:rPr>
          <w:rFonts w:ascii="GHEA Grapalat" w:hAnsi="GHEA Grapalat" w:cs="Sylfaen"/>
          <w:sz w:val="20"/>
        </w:rPr>
        <w:t>ի</w:t>
      </w:r>
      <w:r>
        <w:rPr>
          <w:rFonts w:ascii="GHEA Grapalat" w:hAnsi="GHEA Grapalat" w:cs="Sylfaen"/>
          <w:sz w:val="20"/>
          <w:lang w:val="af-ZA"/>
        </w:rPr>
        <w:t xml:space="preserve"> (</w:t>
      </w:r>
      <w:r>
        <w:rPr>
          <w:rFonts w:ascii="GHEA Grapalat" w:hAnsi="GHEA Grapalat" w:cs="Sylfaen"/>
          <w:sz w:val="20"/>
          <w:lang w:val="ru-RU"/>
        </w:rPr>
        <w:t>այսուհետ</w:t>
      </w:r>
      <w:r>
        <w:rPr>
          <w:rFonts w:ascii="GHEA Grapalat" w:hAnsi="GHEA Grapalat" w:cs="Sylfaen"/>
          <w:sz w:val="20"/>
          <w:lang w:val="af-ZA"/>
        </w:rPr>
        <w:t xml:space="preserve">` </w:t>
      </w:r>
      <w:r>
        <w:rPr>
          <w:rFonts w:ascii="GHEA Grapalat" w:hAnsi="GHEA Grapalat" w:cs="Sylfaen"/>
          <w:sz w:val="20"/>
          <w:lang w:val="ru-RU"/>
        </w:rPr>
        <w:t>տեղեկագիր</w:t>
      </w:r>
      <w:r>
        <w:rPr>
          <w:rFonts w:ascii="GHEA Grapalat" w:hAnsi="GHEA Grapalat" w:cs="Sylfaen"/>
          <w:sz w:val="20"/>
          <w:lang w:val="af-ZA"/>
        </w:rPr>
        <w:t xml:space="preserve">) </w:t>
      </w:r>
      <w:r>
        <w:rPr>
          <w:rFonts w:ascii="GHEA Grapalat" w:hAnsi="GHEA Grapalat"/>
          <w:lang w:val="af-ZA"/>
        </w:rPr>
        <w:t>«</w:t>
      </w:r>
      <w:r>
        <w:rPr>
          <w:rFonts w:ascii="GHEA Grapalat" w:hAnsi="GHEA Grapalat" w:cs="Sylfaen"/>
          <w:sz w:val="20"/>
        </w:rPr>
        <w:t>Գնումների</w:t>
      </w:r>
      <w:r>
        <w:rPr>
          <w:rFonts w:ascii="GHEA Grapalat" w:hAnsi="GHEA Grapalat" w:cs="Sylfaen"/>
          <w:sz w:val="20"/>
          <w:lang w:val="af-ZA"/>
        </w:rPr>
        <w:t xml:space="preserve"> </w:t>
      </w:r>
      <w:r>
        <w:rPr>
          <w:rFonts w:ascii="GHEA Grapalat" w:hAnsi="GHEA Grapalat" w:cs="Sylfaen"/>
          <w:sz w:val="20"/>
        </w:rPr>
        <w:t>հայտարարություններ</w:t>
      </w:r>
      <w:r>
        <w:rPr>
          <w:rFonts w:ascii="GHEA Grapalat" w:hAnsi="GHEA Grapalat"/>
          <w:lang w:val="af-ZA"/>
        </w:rPr>
        <w:t>»</w:t>
      </w:r>
      <w:r>
        <w:rPr>
          <w:rFonts w:ascii="GHEA Grapalat" w:hAnsi="GHEA Grapalat" w:cs="Sylfaen"/>
          <w:sz w:val="20"/>
          <w:lang w:val="af-ZA"/>
        </w:rPr>
        <w:t xml:space="preserve"> </w:t>
      </w:r>
      <w:r>
        <w:rPr>
          <w:rFonts w:ascii="GHEA Grapalat" w:hAnsi="GHEA Grapalat" w:cs="Sylfaen"/>
          <w:sz w:val="20"/>
        </w:rPr>
        <w:t>բաժնի</w:t>
      </w:r>
      <w:r>
        <w:rPr>
          <w:rFonts w:ascii="GHEA Grapalat" w:hAnsi="GHEA Grapalat" w:cs="Sylfaen"/>
          <w:sz w:val="20"/>
          <w:lang w:val="af-ZA"/>
        </w:rPr>
        <w:t xml:space="preserve"> </w:t>
      </w:r>
      <w:r>
        <w:rPr>
          <w:rFonts w:ascii="GHEA Grapalat" w:hAnsi="GHEA Grapalat"/>
          <w:lang w:val="af-ZA"/>
        </w:rPr>
        <w:t>«</w:t>
      </w:r>
      <w:r>
        <w:rPr>
          <w:rFonts w:ascii="GHEA Grapalat" w:hAnsi="GHEA Grapalat" w:cs="Sylfaen"/>
          <w:sz w:val="20"/>
        </w:rPr>
        <w:t>Հրավերների</w:t>
      </w:r>
      <w:r>
        <w:rPr>
          <w:rFonts w:ascii="GHEA Grapalat" w:hAnsi="GHEA Grapalat" w:cs="Sylfaen"/>
          <w:sz w:val="20"/>
          <w:lang w:val="af-ZA"/>
        </w:rPr>
        <w:t xml:space="preserve"> </w:t>
      </w:r>
      <w:r>
        <w:rPr>
          <w:rFonts w:ascii="GHEA Grapalat" w:hAnsi="GHEA Grapalat" w:cs="Sylfaen"/>
          <w:sz w:val="20"/>
        </w:rPr>
        <w:t>պարզաբանումների</w:t>
      </w:r>
      <w:r>
        <w:rPr>
          <w:rFonts w:ascii="GHEA Grapalat" w:hAnsi="GHEA Grapalat" w:cs="Sylfaen"/>
          <w:sz w:val="20"/>
          <w:lang w:val="af-ZA"/>
        </w:rPr>
        <w:t xml:space="preserve"> </w:t>
      </w:r>
      <w:r>
        <w:rPr>
          <w:rFonts w:ascii="GHEA Grapalat" w:hAnsi="GHEA Grapalat" w:cs="Sylfaen"/>
          <w:sz w:val="20"/>
        </w:rPr>
        <w:t>վերաբերյալ</w:t>
      </w:r>
      <w:r>
        <w:rPr>
          <w:rFonts w:ascii="GHEA Grapalat" w:hAnsi="GHEA Grapalat" w:cs="Sylfaen"/>
          <w:sz w:val="20"/>
          <w:lang w:val="af-ZA"/>
        </w:rPr>
        <w:t xml:space="preserve"> </w:t>
      </w:r>
      <w:r>
        <w:rPr>
          <w:rFonts w:ascii="GHEA Grapalat" w:hAnsi="GHEA Grapalat" w:cs="Sylfaen"/>
          <w:sz w:val="20"/>
        </w:rPr>
        <w:t>հայտարարություններ</w:t>
      </w:r>
      <w:r>
        <w:rPr>
          <w:rFonts w:ascii="GHEA Grapalat" w:hAnsi="GHEA Grapalat"/>
          <w:lang w:val="af-ZA"/>
        </w:rPr>
        <w:t>»</w:t>
      </w:r>
      <w:r>
        <w:rPr>
          <w:rFonts w:ascii="GHEA Grapalat" w:hAnsi="GHEA Grapalat" w:cs="Sylfaen"/>
          <w:sz w:val="20"/>
          <w:lang w:val="af-ZA"/>
        </w:rPr>
        <w:t xml:space="preserve"> </w:t>
      </w:r>
      <w:r>
        <w:rPr>
          <w:rFonts w:ascii="GHEA Grapalat" w:hAnsi="GHEA Grapalat" w:cs="Sylfaen"/>
          <w:sz w:val="20"/>
        </w:rPr>
        <w:t>ենթաբաբաժնում</w:t>
      </w:r>
      <w:r>
        <w:rPr>
          <w:rFonts w:ascii="GHEA Grapalat" w:hAnsi="GHEA Grapalat" w:cs="Sylfaen"/>
          <w:sz w:val="20"/>
          <w:lang w:val="af-ZA"/>
        </w:rPr>
        <w:t xml:space="preserve">` </w:t>
      </w:r>
      <w:r>
        <w:rPr>
          <w:rFonts w:ascii="GHEA Grapalat" w:hAnsi="GHEA Grapalat" w:cs="Sylfaen"/>
          <w:sz w:val="20"/>
        </w:rPr>
        <w:t>առանց</w:t>
      </w:r>
      <w:r>
        <w:rPr>
          <w:rFonts w:ascii="GHEA Grapalat" w:hAnsi="GHEA Grapalat" w:cs="Arial"/>
          <w:sz w:val="20"/>
          <w:lang w:val="af-ZA"/>
        </w:rPr>
        <w:t xml:space="preserve"> </w:t>
      </w:r>
      <w:r>
        <w:rPr>
          <w:rFonts w:ascii="GHEA Grapalat" w:hAnsi="GHEA Grapalat" w:cs="Sylfaen"/>
          <w:sz w:val="20"/>
        </w:rPr>
        <w:t>նշելու</w:t>
      </w:r>
      <w:r>
        <w:rPr>
          <w:rFonts w:ascii="GHEA Grapalat" w:hAnsi="GHEA Grapalat" w:cs="Arial"/>
          <w:sz w:val="20"/>
          <w:lang w:val="af-ZA"/>
        </w:rPr>
        <w:t xml:space="preserve"> </w:t>
      </w:r>
      <w:r>
        <w:rPr>
          <w:rFonts w:ascii="GHEA Grapalat" w:hAnsi="GHEA Grapalat" w:cs="Sylfaen"/>
          <w:sz w:val="20"/>
        </w:rPr>
        <w:t>հարցումը</w:t>
      </w:r>
      <w:r>
        <w:rPr>
          <w:rFonts w:ascii="GHEA Grapalat" w:hAnsi="GHEA Grapalat" w:cs="Arial"/>
          <w:sz w:val="20"/>
          <w:lang w:val="af-ZA"/>
        </w:rPr>
        <w:t xml:space="preserve"> </w:t>
      </w:r>
      <w:r>
        <w:rPr>
          <w:rFonts w:ascii="GHEA Grapalat" w:hAnsi="GHEA Grapalat" w:cs="Sylfaen"/>
          <w:sz w:val="20"/>
        </w:rPr>
        <w:t>կատարած</w:t>
      </w:r>
      <w:r>
        <w:rPr>
          <w:rFonts w:ascii="GHEA Grapalat" w:hAnsi="GHEA Grapalat" w:cs="Arial"/>
          <w:sz w:val="20"/>
          <w:lang w:val="af-ZA"/>
        </w:rPr>
        <w:t xml:space="preserve"> </w:t>
      </w:r>
      <w:r>
        <w:rPr>
          <w:rFonts w:ascii="GHEA Grapalat" w:hAnsi="GHEA Grapalat" w:cs="Arial"/>
          <w:sz w:val="20"/>
        </w:rPr>
        <w:t>մ</w:t>
      </w:r>
      <w:r>
        <w:rPr>
          <w:rFonts w:ascii="GHEA Grapalat" w:hAnsi="GHEA Grapalat" w:cs="Sylfaen"/>
          <w:sz w:val="20"/>
        </w:rPr>
        <w:t>ասնակցի</w:t>
      </w:r>
      <w:r>
        <w:rPr>
          <w:rFonts w:ascii="GHEA Grapalat" w:hAnsi="GHEA Grapalat" w:cs="Arial"/>
          <w:sz w:val="20"/>
          <w:lang w:val="af-ZA"/>
        </w:rPr>
        <w:t xml:space="preserve"> </w:t>
      </w:r>
      <w:r>
        <w:rPr>
          <w:rFonts w:ascii="GHEA Grapalat" w:hAnsi="GHEA Grapalat" w:cs="Sylfaen"/>
          <w:sz w:val="20"/>
        </w:rPr>
        <w:t>տվյալները</w:t>
      </w:r>
      <w:r>
        <w:rPr>
          <w:rFonts w:ascii="GHEA Grapalat" w:hAnsi="GHEA Grapalat" w:cs="Tahoma"/>
          <w:sz w:val="20"/>
        </w:rPr>
        <w:t>։</w:t>
      </w:r>
      <w:r>
        <w:rPr>
          <w:rFonts w:ascii="GHEA Grapalat" w:hAnsi="GHEA Grapalat" w:cs="Tahoma"/>
          <w:sz w:val="20"/>
          <w:lang w:val="af-ZA"/>
        </w:rPr>
        <w:t xml:space="preserve"> </w:t>
      </w:r>
    </w:p>
    <w:p w:rsidR="006E5207" w:rsidRDefault="006E5207" w:rsidP="00D45C73">
      <w:pPr>
        <w:autoSpaceDE w:val="0"/>
        <w:autoSpaceDN w:val="0"/>
        <w:adjustRightInd w:val="0"/>
        <w:jc w:val="both"/>
        <w:rPr>
          <w:rFonts w:ascii="GHEA Grapalat" w:hAnsi="GHEA Grapalat" w:cs="Arial Unicode"/>
          <w:sz w:val="20"/>
          <w:lang w:val="af-ZA"/>
        </w:rPr>
      </w:pPr>
      <w:r>
        <w:rPr>
          <w:rFonts w:ascii="GHEA Grapalat" w:hAnsi="GHEA Grapalat" w:cs="Arial Unicode"/>
          <w:sz w:val="20"/>
          <w:lang w:val="af-ZA"/>
        </w:rPr>
        <w:t xml:space="preserve">3.3 </w:t>
      </w:r>
      <w:r>
        <w:rPr>
          <w:rFonts w:ascii="GHEA Grapalat" w:hAnsi="GHEA Grapalat" w:cs="Sylfaen"/>
          <w:sz w:val="20"/>
          <w:lang w:val="ru-RU"/>
        </w:rPr>
        <w:t>Պարզաբանում</w:t>
      </w:r>
      <w:r>
        <w:rPr>
          <w:rFonts w:ascii="GHEA Grapalat" w:hAnsi="GHEA Grapalat" w:cs="Arial Unicode"/>
          <w:sz w:val="20"/>
          <w:lang w:val="af-ZA"/>
        </w:rPr>
        <w:t xml:space="preserve"> </w:t>
      </w:r>
      <w:r>
        <w:rPr>
          <w:rFonts w:ascii="GHEA Grapalat" w:hAnsi="GHEA Grapalat" w:cs="Sylfaen"/>
          <w:sz w:val="20"/>
          <w:lang w:val="ru-RU"/>
        </w:rPr>
        <w:t>չի</w:t>
      </w:r>
      <w:r>
        <w:rPr>
          <w:rFonts w:ascii="GHEA Grapalat" w:hAnsi="GHEA Grapalat" w:cs="Arial Unicode"/>
          <w:sz w:val="20"/>
          <w:lang w:val="af-ZA"/>
        </w:rPr>
        <w:t xml:space="preserve"> </w:t>
      </w:r>
      <w:r>
        <w:rPr>
          <w:rFonts w:ascii="GHEA Grapalat" w:hAnsi="GHEA Grapalat" w:cs="Sylfaen"/>
          <w:sz w:val="20"/>
          <w:lang w:val="ru-RU"/>
        </w:rPr>
        <w:t>տրամադրվում</w:t>
      </w:r>
      <w:r>
        <w:rPr>
          <w:rFonts w:ascii="GHEA Grapalat" w:hAnsi="GHEA Grapalat" w:cs="Arial Unicode"/>
          <w:sz w:val="20"/>
          <w:lang w:val="af-ZA"/>
        </w:rPr>
        <w:t xml:space="preserve">, </w:t>
      </w:r>
      <w:r>
        <w:rPr>
          <w:rFonts w:ascii="GHEA Grapalat" w:hAnsi="GHEA Grapalat" w:cs="Sylfaen"/>
          <w:sz w:val="20"/>
          <w:lang w:val="ru-RU"/>
        </w:rPr>
        <w:t>եթե</w:t>
      </w:r>
      <w:r>
        <w:rPr>
          <w:rFonts w:ascii="GHEA Grapalat" w:hAnsi="GHEA Grapalat" w:cs="Arial Unicode"/>
          <w:sz w:val="20"/>
          <w:lang w:val="af-ZA"/>
        </w:rPr>
        <w:t xml:space="preserve"> </w:t>
      </w:r>
      <w:r>
        <w:rPr>
          <w:rFonts w:ascii="GHEA Grapalat" w:hAnsi="GHEA Grapalat" w:cs="Sylfaen"/>
          <w:sz w:val="20"/>
          <w:lang w:val="ru-RU"/>
        </w:rPr>
        <w:t>հարցումը</w:t>
      </w:r>
      <w:r>
        <w:rPr>
          <w:rFonts w:ascii="GHEA Grapalat" w:hAnsi="GHEA Grapalat" w:cs="Arial Unicode"/>
          <w:sz w:val="20"/>
          <w:lang w:val="af-ZA"/>
        </w:rPr>
        <w:t xml:space="preserve"> </w:t>
      </w:r>
      <w:r>
        <w:rPr>
          <w:rFonts w:ascii="GHEA Grapalat" w:hAnsi="GHEA Grapalat" w:cs="Sylfaen"/>
          <w:sz w:val="20"/>
          <w:lang w:val="ru-RU"/>
        </w:rPr>
        <w:t>կատարվել</w:t>
      </w:r>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r>
        <w:rPr>
          <w:rFonts w:ascii="GHEA Grapalat" w:hAnsi="GHEA Grapalat" w:cs="Sylfaen"/>
          <w:sz w:val="20"/>
          <w:lang w:val="ru-RU"/>
        </w:rPr>
        <w:t>սույն</w:t>
      </w:r>
      <w:r>
        <w:rPr>
          <w:rFonts w:ascii="GHEA Grapalat" w:hAnsi="GHEA Grapalat" w:cs="Arial Unicode"/>
          <w:sz w:val="20"/>
          <w:lang w:val="af-ZA"/>
        </w:rPr>
        <w:t xml:space="preserve"> </w:t>
      </w:r>
      <w:r>
        <w:rPr>
          <w:rFonts w:ascii="GHEA Grapalat" w:hAnsi="GHEA Grapalat" w:cs="Sylfaen"/>
          <w:sz w:val="20"/>
        </w:rPr>
        <w:t>բաժն</w:t>
      </w:r>
      <w:r>
        <w:rPr>
          <w:rFonts w:ascii="GHEA Grapalat" w:hAnsi="GHEA Grapalat" w:cs="Sylfaen"/>
          <w:sz w:val="20"/>
          <w:lang w:val="ru-RU"/>
        </w:rPr>
        <w:t>ով</w:t>
      </w:r>
      <w:r>
        <w:rPr>
          <w:rFonts w:ascii="GHEA Grapalat" w:hAnsi="GHEA Grapalat" w:cs="Arial Unicode"/>
          <w:sz w:val="20"/>
          <w:lang w:val="af-ZA"/>
        </w:rPr>
        <w:t xml:space="preserve"> </w:t>
      </w:r>
      <w:r>
        <w:rPr>
          <w:rFonts w:ascii="GHEA Grapalat" w:hAnsi="GHEA Grapalat" w:cs="Sylfaen"/>
          <w:sz w:val="20"/>
          <w:lang w:val="ru-RU"/>
        </w:rPr>
        <w:t>սահմանված</w:t>
      </w:r>
      <w:r>
        <w:rPr>
          <w:rFonts w:ascii="GHEA Grapalat" w:hAnsi="GHEA Grapalat" w:cs="Arial Unicode"/>
          <w:sz w:val="20"/>
          <w:lang w:val="af-ZA"/>
        </w:rPr>
        <w:t xml:space="preserve"> </w:t>
      </w:r>
      <w:r>
        <w:rPr>
          <w:rFonts w:ascii="GHEA Grapalat" w:hAnsi="GHEA Grapalat" w:cs="Sylfaen"/>
          <w:sz w:val="20"/>
          <w:lang w:val="ru-RU"/>
        </w:rPr>
        <w:t>ժամկետի</w:t>
      </w:r>
      <w:r>
        <w:rPr>
          <w:rFonts w:ascii="GHEA Grapalat" w:hAnsi="GHEA Grapalat" w:cs="Arial Unicode"/>
          <w:sz w:val="20"/>
          <w:lang w:val="af-ZA"/>
        </w:rPr>
        <w:t xml:space="preserve"> </w:t>
      </w:r>
      <w:r>
        <w:rPr>
          <w:rFonts w:ascii="GHEA Grapalat" w:hAnsi="GHEA Grapalat" w:cs="Sylfaen"/>
          <w:sz w:val="20"/>
          <w:lang w:val="ru-RU"/>
        </w:rPr>
        <w:t>խախտմամբ</w:t>
      </w:r>
      <w:r>
        <w:rPr>
          <w:rFonts w:ascii="GHEA Grapalat" w:hAnsi="GHEA Grapalat" w:cs="Arial Unicode"/>
          <w:sz w:val="20"/>
          <w:lang w:val="af-ZA"/>
        </w:rPr>
        <w:t xml:space="preserve">, </w:t>
      </w:r>
      <w:r>
        <w:rPr>
          <w:rFonts w:ascii="GHEA Grapalat" w:hAnsi="GHEA Grapalat" w:cs="Sylfaen"/>
          <w:sz w:val="20"/>
          <w:lang w:val="ru-RU"/>
        </w:rPr>
        <w:t>ինչպես</w:t>
      </w:r>
      <w:r>
        <w:rPr>
          <w:rFonts w:ascii="GHEA Grapalat" w:hAnsi="GHEA Grapalat" w:cs="Arial Unicode"/>
          <w:sz w:val="20"/>
          <w:lang w:val="af-ZA"/>
        </w:rPr>
        <w:t xml:space="preserve"> </w:t>
      </w:r>
      <w:r>
        <w:rPr>
          <w:rFonts w:ascii="GHEA Grapalat" w:hAnsi="GHEA Grapalat" w:cs="Sylfaen"/>
          <w:sz w:val="20"/>
          <w:lang w:val="ru-RU"/>
        </w:rPr>
        <w:t>նաև</w:t>
      </w:r>
      <w:r>
        <w:rPr>
          <w:rFonts w:ascii="GHEA Grapalat" w:hAnsi="GHEA Grapalat" w:cs="Arial Unicode"/>
          <w:sz w:val="20"/>
          <w:lang w:val="af-ZA"/>
        </w:rPr>
        <w:t xml:space="preserve">, </w:t>
      </w:r>
      <w:r>
        <w:rPr>
          <w:rFonts w:ascii="GHEA Grapalat" w:hAnsi="GHEA Grapalat" w:cs="Sylfaen"/>
          <w:sz w:val="20"/>
          <w:lang w:val="ru-RU"/>
        </w:rPr>
        <w:t>եթե</w:t>
      </w:r>
      <w:r>
        <w:rPr>
          <w:rFonts w:ascii="GHEA Grapalat" w:hAnsi="GHEA Grapalat" w:cs="Arial Unicode"/>
          <w:sz w:val="20"/>
          <w:lang w:val="af-ZA"/>
        </w:rPr>
        <w:t xml:space="preserve"> </w:t>
      </w:r>
      <w:r>
        <w:rPr>
          <w:rFonts w:ascii="GHEA Grapalat" w:hAnsi="GHEA Grapalat" w:cs="Sylfaen"/>
          <w:sz w:val="20"/>
          <w:lang w:val="ru-RU"/>
        </w:rPr>
        <w:t>հարցումը</w:t>
      </w:r>
      <w:r>
        <w:rPr>
          <w:rFonts w:ascii="GHEA Grapalat" w:hAnsi="GHEA Grapalat" w:cs="Arial Unicode"/>
          <w:sz w:val="20"/>
          <w:lang w:val="af-ZA"/>
        </w:rPr>
        <w:t xml:space="preserve"> </w:t>
      </w:r>
      <w:r>
        <w:rPr>
          <w:rFonts w:ascii="GHEA Grapalat" w:hAnsi="GHEA Grapalat" w:cs="Sylfaen"/>
          <w:sz w:val="20"/>
          <w:lang w:val="ru-RU"/>
        </w:rPr>
        <w:t>դուրս</w:t>
      </w:r>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r>
        <w:rPr>
          <w:rFonts w:ascii="GHEA Grapalat" w:hAnsi="GHEA Grapalat" w:cs="Arial Unicode"/>
          <w:sz w:val="20"/>
        </w:rPr>
        <w:t>սույն</w:t>
      </w:r>
      <w:r>
        <w:rPr>
          <w:rFonts w:ascii="GHEA Grapalat" w:hAnsi="GHEA Grapalat" w:cs="Arial Unicode"/>
          <w:sz w:val="20"/>
          <w:lang w:val="af-ZA"/>
        </w:rPr>
        <w:t xml:space="preserve"> </w:t>
      </w:r>
      <w:r>
        <w:rPr>
          <w:rFonts w:ascii="GHEA Grapalat" w:hAnsi="GHEA Grapalat" w:cs="Sylfaen"/>
          <w:sz w:val="20"/>
          <w:lang w:val="ru-RU"/>
        </w:rPr>
        <w:t>հրավերի</w:t>
      </w:r>
      <w:r>
        <w:rPr>
          <w:rFonts w:ascii="GHEA Grapalat" w:hAnsi="GHEA Grapalat" w:cs="Arial Unicode"/>
          <w:sz w:val="20"/>
          <w:lang w:val="af-ZA"/>
        </w:rPr>
        <w:t xml:space="preserve"> </w:t>
      </w:r>
      <w:r>
        <w:rPr>
          <w:rFonts w:ascii="GHEA Grapalat" w:hAnsi="GHEA Grapalat" w:cs="Sylfaen"/>
          <w:sz w:val="20"/>
          <w:lang w:val="ru-RU"/>
        </w:rPr>
        <w:t>բովանդակության</w:t>
      </w:r>
      <w:r>
        <w:rPr>
          <w:rFonts w:ascii="GHEA Grapalat" w:hAnsi="GHEA Grapalat" w:cs="Arial Unicode"/>
          <w:sz w:val="20"/>
          <w:lang w:val="af-ZA"/>
        </w:rPr>
        <w:t xml:space="preserve"> </w:t>
      </w:r>
      <w:r>
        <w:rPr>
          <w:rFonts w:ascii="GHEA Grapalat" w:hAnsi="GHEA Grapalat" w:cs="Sylfaen"/>
          <w:sz w:val="20"/>
          <w:lang w:val="ru-RU"/>
        </w:rPr>
        <w:t>շրջանակից</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 xml:space="preserve"> </w:t>
      </w:r>
      <w:r>
        <w:rPr>
          <w:rFonts w:ascii="GHEA Grapalat" w:hAnsi="GHEA Grapalat" w:cs="Sylfaen"/>
          <w:sz w:val="20"/>
          <w:lang w:val="ru-RU"/>
        </w:rPr>
        <w:t>հարցումը</w:t>
      </w:r>
      <w:r>
        <w:rPr>
          <w:rFonts w:ascii="GHEA Grapalat" w:hAnsi="GHEA Grapalat" w:cs="Sylfaen"/>
          <w:sz w:val="20"/>
          <w:lang w:val="af-ZA"/>
        </w:rPr>
        <w:t xml:space="preserve"> </w:t>
      </w:r>
      <w:r>
        <w:rPr>
          <w:rFonts w:ascii="GHEA Grapalat" w:hAnsi="GHEA Grapalat" w:cs="Sylfaen"/>
          <w:sz w:val="20"/>
          <w:lang w:val="ru-RU"/>
        </w:rPr>
        <w:t>վերաբերում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վերջինիս</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առաջարկվելիք</w:t>
      </w:r>
      <w:r>
        <w:rPr>
          <w:rFonts w:ascii="GHEA Grapalat" w:hAnsi="GHEA Grapalat" w:cs="Sylfaen"/>
          <w:sz w:val="20"/>
          <w:lang w:val="af-ZA"/>
        </w:rPr>
        <w:t xml:space="preserve"> </w:t>
      </w:r>
      <w:r>
        <w:rPr>
          <w:rFonts w:ascii="GHEA Grapalat" w:hAnsi="GHEA Grapalat" w:cs="Sylfaen"/>
          <w:sz w:val="20"/>
          <w:lang w:val="ru-RU"/>
        </w:rPr>
        <w:t>ապրանքների</w:t>
      </w:r>
      <w:r>
        <w:rPr>
          <w:rFonts w:ascii="GHEA Grapalat" w:hAnsi="GHEA Grapalat" w:cs="Sylfaen"/>
          <w:sz w:val="20"/>
          <w:lang w:val="af-ZA"/>
        </w:rPr>
        <w:t xml:space="preserve"> </w:t>
      </w:r>
      <w:r>
        <w:rPr>
          <w:rFonts w:ascii="GHEA Grapalat" w:hAnsi="GHEA Grapalat" w:cs="Sylfaen"/>
          <w:sz w:val="20"/>
          <w:lang w:val="ru-RU"/>
        </w:rPr>
        <w:t>տեխնիկական</w:t>
      </w:r>
      <w:r>
        <w:rPr>
          <w:rFonts w:ascii="GHEA Grapalat" w:hAnsi="GHEA Grapalat" w:cs="Sylfaen"/>
          <w:sz w:val="20"/>
          <w:lang w:val="af-ZA"/>
        </w:rPr>
        <w:t xml:space="preserve"> </w:t>
      </w:r>
      <w:r>
        <w:rPr>
          <w:rFonts w:ascii="GHEA Grapalat" w:hAnsi="GHEA Grapalat" w:cs="Sylfaen"/>
          <w:sz w:val="20"/>
          <w:lang w:val="ru-RU"/>
        </w:rPr>
        <w:t>բնութագրերի</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հրավերով</w:t>
      </w:r>
      <w:r>
        <w:rPr>
          <w:rFonts w:ascii="GHEA Grapalat" w:hAnsi="GHEA Grapalat" w:cs="Sylfaen"/>
          <w:sz w:val="20"/>
          <w:lang w:val="af-ZA"/>
        </w:rPr>
        <w:t xml:space="preserve"> </w:t>
      </w:r>
      <w:r>
        <w:rPr>
          <w:rFonts w:ascii="GHEA Grapalat" w:hAnsi="GHEA Grapalat" w:cs="Sylfaen"/>
          <w:sz w:val="20"/>
          <w:lang w:val="ru-RU"/>
        </w:rPr>
        <w:t>նախատեսված</w:t>
      </w:r>
      <w:r>
        <w:rPr>
          <w:rFonts w:ascii="GHEA Grapalat" w:hAnsi="GHEA Grapalat" w:cs="Sylfaen"/>
          <w:sz w:val="20"/>
          <w:lang w:val="af-ZA"/>
        </w:rPr>
        <w:t xml:space="preserve"> </w:t>
      </w:r>
      <w:r>
        <w:rPr>
          <w:rFonts w:ascii="GHEA Grapalat" w:hAnsi="GHEA Grapalat" w:cs="Sylfaen"/>
          <w:sz w:val="20"/>
          <w:lang w:val="ru-RU"/>
        </w:rPr>
        <w:t>տեխնիկական</w:t>
      </w:r>
      <w:r>
        <w:rPr>
          <w:rFonts w:ascii="GHEA Grapalat" w:hAnsi="GHEA Grapalat" w:cs="Sylfaen"/>
          <w:sz w:val="20"/>
          <w:lang w:val="af-ZA"/>
        </w:rPr>
        <w:t xml:space="preserve"> </w:t>
      </w:r>
      <w:r>
        <w:rPr>
          <w:rFonts w:ascii="GHEA Grapalat" w:hAnsi="GHEA Grapalat" w:cs="Sylfaen"/>
          <w:sz w:val="20"/>
          <w:lang w:val="ru-RU"/>
        </w:rPr>
        <w:t>բնութագրերին</w:t>
      </w:r>
      <w:r>
        <w:rPr>
          <w:rFonts w:ascii="GHEA Grapalat" w:hAnsi="GHEA Grapalat" w:cs="Sylfaen"/>
          <w:sz w:val="20"/>
          <w:lang w:val="af-ZA"/>
        </w:rPr>
        <w:t xml:space="preserve"> </w:t>
      </w:r>
      <w:r>
        <w:rPr>
          <w:rFonts w:ascii="GHEA Grapalat" w:hAnsi="GHEA Grapalat" w:cs="Sylfaen"/>
          <w:sz w:val="20"/>
          <w:lang w:val="ru-RU"/>
        </w:rPr>
        <w:t>համարժեքության</w:t>
      </w:r>
      <w:r>
        <w:rPr>
          <w:rFonts w:ascii="GHEA Grapalat" w:hAnsi="GHEA Grapalat" w:cs="Sylfaen"/>
          <w:sz w:val="20"/>
          <w:lang w:val="af-ZA"/>
        </w:rPr>
        <w:t xml:space="preserve"> </w:t>
      </w:r>
      <w:r>
        <w:rPr>
          <w:rFonts w:ascii="GHEA Grapalat" w:hAnsi="GHEA Grapalat" w:cs="Sylfaen"/>
          <w:sz w:val="20"/>
          <w:lang w:val="ru-RU"/>
        </w:rPr>
        <w:t>համա</w:t>
      </w:r>
      <w:r>
        <w:rPr>
          <w:rFonts w:ascii="GHEA Grapalat" w:hAnsi="GHEA Grapalat" w:cs="Sylfaen"/>
          <w:sz w:val="20"/>
          <w:lang w:val="af-ZA"/>
        </w:rPr>
        <w:softHyphen/>
      </w:r>
      <w:r>
        <w:rPr>
          <w:rFonts w:ascii="GHEA Grapalat" w:hAnsi="GHEA Grapalat" w:cs="Sylfaen"/>
          <w:sz w:val="20"/>
          <w:lang w:val="ru-RU"/>
        </w:rPr>
        <w:t>պատասխանությանը</w:t>
      </w:r>
      <w:r>
        <w:rPr>
          <w:rFonts w:ascii="GHEA Grapalat" w:hAnsi="GHEA Grapalat" w:cs="Tahoma"/>
          <w:sz w:val="20"/>
        </w:rPr>
        <w:t>։</w:t>
      </w:r>
      <w:r>
        <w:rPr>
          <w:rFonts w:ascii="GHEA Grapalat" w:hAnsi="GHEA Grapalat" w:cs="Arial Unicode"/>
          <w:sz w:val="20"/>
          <w:lang w:val="af-ZA"/>
        </w:rPr>
        <w:t xml:space="preserve"> </w:t>
      </w:r>
      <w:r>
        <w:rPr>
          <w:rFonts w:ascii="GHEA Grapalat" w:hAnsi="GHEA Grapalat"/>
          <w:sz w:val="20"/>
          <w:szCs w:val="20"/>
        </w:rPr>
        <w:t>Ընդ</w:t>
      </w:r>
      <w:r>
        <w:rPr>
          <w:rFonts w:ascii="GHEA Grapalat" w:hAnsi="GHEA Grapalat"/>
          <w:sz w:val="20"/>
          <w:szCs w:val="20"/>
          <w:lang w:val="af-ZA"/>
        </w:rPr>
        <w:t xml:space="preserve"> </w:t>
      </w:r>
      <w:r>
        <w:rPr>
          <w:rFonts w:ascii="GHEA Grapalat" w:hAnsi="GHEA Grapalat"/>
          <w:sz w:val="20"/>
          <w:szCs w:val="20"/>
        </w:rPr>
        <w:lastRenderedPageBreak/>
        <w:t>որում</w:t>
      </w:r>
      <w:r>
        <w:rPr>
          <w:rFonts w:ascii="GHEA Grapalat" w:hAnsi="GHEA Grapalat"/>
          <w:sz w:val="20"/>
          <w:szCs w:val="20"/>
          <w:lang w:val="af-ZA"/>
        </w:rPr>
        <w:t xml:space="preserve">, </w:t>
      </w:r>
      <w:r>
        <w:rPr>
          <w:rFonts w:ascii="GHEA Grapalat" w:hAnsi="GHEA Grapalat"/>
          <w:sz w:val="20"/>
          <w:szCs w:val="20"/>
        </w:rPr>
        <w:t>մասնակիցը</w:t>
      </w:r>
      <w:r>
        <w:rPr>
          <w:rFonts w:ascii="GHEA Grapalat" w:hAnsi="GHEA Grapalat"/>
          <w:sz w:val="20"/>
          <w:szCs w:val="20"/>
          <w:lang w:val="af-ZA"/>
        </w:rPr>
        <w:t xml:space="preserve"> </w:t>
      </w:r>
      <w:r>
        <w:rPr>
          <w:rFonts w:ascii="GHEA Grapalat" w:hAnsi="GHEA Grapalat"/>
          <w:sz w:val="20"/>
          <w:szCs w:val="20"/>
        </w:rPr>
        <w:t>գրավոր</w:t>
      </w:r>
      <w:r>
        <w:rPr>
          <w:rFonts w:ascii="GHEA Grapalat" w:hAnsi="GHEA Grapalat"/>
          <w:sz w:val="20"/>
          <w:szCs w:val="20"/>
          <w:lang w:val="af-ZA"/>
        </w:rPr>
        <w:t xml:space="preserve"> </w:t>
      </w:r>
      <w:r>
        <w:rPr>
          <w:rFonts w:ascii="GHEA Grapalat" w:hAnsi="GHEA Grapalat"/>
          <w:sz w:val="20"/>
          <w:szCs w:val="20"/>
        </w:rPr>
        <w:t>ծանուցվում</w:t>
      </w:r>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r>
        <w:rPr>
          <w:rFonts w:ascii="GHEA Grapalat" w:hAnsi="GHEA Grapalat"/>
          <w:sz w:val="20"/>
          <w:szCs w:val="20"/>
        </w:rPr>
        <w:t>պարզաբանում</w:t>
      </w:r>
      <w:r>
        <w:rPr>
          <w:rFonts w:ascii="GHEA Grapalat" w:hAnsi="GHEA Grapalat"/>
          <w:sz w:val="20"/>
          <w:szCs w:val="20"/>
          <w:lang w:val="af-ZA"/>
        </w:rPr>
        <w:t xml:space="preserve"> </w:t>
      </w:r>
      <w:r>
        <w:rPr>
          <w:rFonts w:ascii="GHEA Grapalat" w:hAnsi="GHEA Grapalat"/>
          <w:sz w:val="20"/>
          <w:szCs w:val="20"/>
        </w:rPr>
        <w:t>չտրամադրելու</w:t>
      </w:r>
      <w:r>
        <w:rPr>
          <w:rFonts w:ascii="GHEA Grapalat" w:hAnsi="GHEA Grapalat"/>
          <w:sz w:val="20"/>
          <w:szCs w:val="20"/>
          <w:lang w:val="af-ZA"/>
        </w:rPr>
        <w:t xml:space="preserve"> </w:t>
      </w:r>
      <w:r>
        <w:rPr>
          <w:rFonts w:ascii="GHEA Grapalat" w:hAnsi="GHEA Grapalat"/>
          <w:sz w:val="20"/>
          <w:szCs w:val="20"/>
        </w:rPr>
        <w:t>հիմքերի</w:t>
      </w:r>
      <w:r>
        <w:rPr>
          <w:rFonts w:ascii="GHEA Grapalat" w:hAnsi="GHEA Grapalat"/>
          <w:sz w:val="20"/>
          <w:szCs w:val="20"/>
          <w:lang w:val="af-ZA"/>
        </w:rPr>
        <w:t xml:space="preserve"> </w:t>
      </w:r>
      <w:r>
        <w:rPr>
          <w:rFonts w:ascii="GHEA Grapalat" w:hAnsi="GHEA Grapalat"/>
          <w:sz w:val="20"/>
          <w:szCs w:val="20"/>
        </w:rPr>
        <w:t>մասին</w:t>
      </w:r>
      <w:r>
        <w:rPr>
          <w:rFonts w:ascii="GHEA Grapalat" w:hAnsi="GHEA Grapalat"/>
          <w:sz w:val="20"/>
          <w:szCs w:val="20"/>
          <w:lang w:val="af-ZA"/>
        </w:rPr>
        <w:t xml:space="preserve">` </w:t>
      </w:r>
      <w:r>
        <w:rPr>
          <w:rFonts w:ascii="GHEA Grapalat" w:hAnsi="GHEA Grapalat" w:cs="Sylfaen"/>
          <w:sz w:val="20"/>
          <w:szCs w:val="20"/>
        </w:rPr>
        <w:t>հարցումը</w:t>
      </w:r>
      <w:r>
        <w:rPr>
          <w:rFonts w:ascii="GHEA Grapalat" w:hAnsi="GHEA Grapalat"/>
          <w:sz w:val="20"/>
          <w:szCs w:val="20"/>
          <w:lang w:val="af-ZA"/>
        </w:rPr>
        <w:t xml:space="preserve"> </w:t>
      </w:r>
      <w:r>
        <w:rPr>
          <w:rFonts w:ascii="GHEA Grapalat" w:hAnsi="GHEA Grapalat" w:cs="Sylfaen"/>
          <w:sz w:val="20"/>
          <w:szCs w:val="20"/>
        </w:rPr>
        <w:t>ստանալու</w:t>
      </w:r>
      <w:r>
        <w:rPr>
          <w:rFonts w:ascii="GHEA Grapalat" w:hAnsi="GHEA Grapalat"/>
          <w:sz w:val="20"/>
          <w:szCs w:val="20"/>
          <w:lang w:val="af-ZA"/>
        </w:rPr>
        <w:t xml:space="preserve"> </w:t>
      </w:r>
      <w:r>
        <w:rPr>
          <w:rFonts w:ascii="GHEA Grapalat" w:hAnsi="GHEA Grapalat" w:cs="Sylfaen"/>
          <w:sz w:val="20"/>
          <w:szCs w:val="20"/>
        </w:rPr>
        <w:t>օրվան</w:t>
      </w:r>
      <w:r>
        <w:rPr>
          <w:rFonts w:ascii="GHEA Grapalat" w:hAnsi="GHEA Grapalat"/>
          <w:sz w:val="20"/>
          <w:szCs w:val="20"/>
          <w:lang w:val="af-ZA"/>
        </w:rPr>
        <w:t xml:space="preserve"> </w:t>
      </w:r>
      <w:r>
        <w:rPr>
          <w:rFonts w:ascii="GHEA Grapalat" w:hAnsi="GHEA Grapalat" w:cs="Sylfaen"/>
          <w:sz w:val="20"/>
          <w:szCs w:val="20"/>
        </w:rPr>
        <w:t>հաջորդող</w:t>
      </w:r>
      <w:r>
        <w:rPr>
          <w:rFonts w:ascii="GHEA Grapalat" w:hAnsi="GHEA Grapalat"/>
          <w:sz w:val="20"/>
          <w:szCs w:val="20"/>
          <w:lang w:val="af-ZA"/>
        </w:rPr>
        <w:t xml:space="preserve"> </w:t>
      </w:r>
      <w:r>
        <w:rPr>
          <w:rFonts w:ascii="GHEA Grapalat" w:hAnsi="GHEA Grapalat" w:cs="Sylfaen"/>
          <w:sz w:val="20"/>
          <w:szCs w:val="20"/>
        </w:rPr>
        <w:t>երկու</w:t>
      </w:r>
      <w:r>
        <w:rPr>
          <w:rFonts w:ascii="GHEA Grapalat" w:hAnsi="GHEA Grapalat" w:cs="Sylfaen"/>
          <w:sz w:val="20"/>
          <w:szCs w:val="20"/>
          <w:lang w:val="af-ZA"/>
        </w:rPr>
        <w:t xml:space="preserve"> </w:t>
      </w:r>
      <w:r>
        <w:rPr>
          <w:rFonts w:ascii="GHEA Grapalat" w:hAnsi="GHEA Grapalat" w:cs="Sylfaen"/>
          <w:sz w:val="20"/>
          <w:szCs w:val="20"/>
        </w:rPr>
        <w:t>օրացուցային</w:t>
      </w:r>
      <w:r>
        <w:rPr>
          <w:rFonts w:ascii="GHEA Grapalat" w:hAnsi="GHEA Grapalat"/>
          <w:sz w:val="20"/>
          <w:szCs w:val="20"/>
          <w:lang w:val="af-ZA"/>
        </w:rPr>
        <w:t xml:space="preserve"> </w:t>
      </w:r>
      <w:r>
        <w:rPr>
          <w:rFonts w:ascii="GHEA Grapalat" w:hAnsi="GHEA Grapalat" w:cs="Sylfaen"/>
          <w:sz w:val="20"/>
          <w:szCs w:val="20"/>
        </w:rPr>
        <w:t>օրվա</w:t>
      </w:r>
      <w:r>
        <w:rPr>
          <w:rFonts w:ascii="GHEA Grapalat" w:hAnsi="GHEA Grapalat"/>
          <w:sz w:val="20"/>
          <w:szCs w:val="20"/>
          <w:lang w:val="af-ZA"/>
        </w:rPr>
        <w:t xml:space="preserve"> </w:t>
      </w:r>
      <w:r>
        <w:rPr>
          <w:rFonts w:ascii="GHEA Grapalat" w:hAnsi="GHEA Grapalat" w:cs="Sylfaen"/>
          <w:sz w:val="20"/>
          <w:szCs w:val="20"/>
        </w:rPr>
        <w:t>ընթացքում</w:t>
      </w:r>
      <w:r>
        <w:rPr>
          <w:rFonts w:ascii="GHEA Grapalat" w:hAnsi="GHEA Grapalat"/>
          <w:sz w:val="20"/>
          <w:szCs w:val="20"/>
          <w:lang w:val="af-ZA"/>
        </w:rPr>
        <w:t>:</w:t>
      </w:r>
    </w:p>
    <w:p w:rsidR="006E5207" w:rsidRDefault="006E5207" w:rsidP="00D45C73">
      <w:pPr>
        <w:autoSpaceDE w:val="0"/>
        <w:autoSpaceDN w:val="0"/>
        <w:adjustRightInd w:val="0"/>
        <w:jc w:val="both"/>
        <w:rPr>
          <w:rFonts w:ascii="GHEA Grapalat" w:hAnsi="GHEA Grapalat" w:cs="Arial Unicode"/>
          <w:sz w:val="20"/>
          <w:lang w:val="hy-AM"/>
        </w:rPr>
      </w:pPr>
      <w:r>
        <w:rPr>
          <w:rFonts w:ascii="GHEA Grapalat" w:hAnsi="GHEA Grapalat" w:cs="Arial Unicode"/>
          <w:sz w:val="20"/>
          <w:lang w:val="af-ZA"/>
        </w:rPr>
        <w:t xml:space="preserve">3.4 </w:t>
      </w:r>
      <w:r>
        <w:rPr>
          <w:rFonts w:ascii="GHEA Grapalat" w:hAnsi="GHEA Grapalat" w:cs="Sylfaen"/>
          <w:sz w:val="20"/>
          <w:lang w:val="ru-RU"/>
        </w:rPr>
        <w:t>Հայտերի</w:t>
      </w:r>
      <w:r>
        <w:rPr>
          <w:rFonts w:ascii="GHEA Grapalat" w:hAnsi="GHEA Grapalat" w:cs="Arial Unicode"/>
          <w:sz w:val="20"/>
          <w:lang w:val="af-ZA"/>
        </w:rPr>
        <w:t xml:space="preserve"> </w:t>
      </w:r>
      <w:r>
        <w:rPr>
          <w:rFonts w:ascii="GHEA Grapalat" w:hAnsi="GHEA Grapalat" w:cs="Sylfaen"/>
          <w:sz w:val="20"/>
          <w:lang w:val="ru-RU"/>
        </w:rPr>
        <w:t>ներկայացման</w:t>
      </w:r>
      <w:r>
        <w:rPr>
          <w:rFonts w:ascii="GHEA Grapalat" w:hAnsi="GHEA Grapalat" w:cs="Arial Unicode"/>
          <w:sz w:val="20"/>
          <w:lang w:val="af-ZA"/>
        </w:rPr>
        <w:t xml:space="preserve"> </w:t>
      </w:r>
      <w:r>
        <w:rPr>
          <w:rFonts w:ascii="GHEA Grapalat" w:hAnsi="GHEA Grapalat" w:cs="Sylfaen"/>
          <w:sz w:val="20"/>
          <w:lang w:val="ru-RU"/>
        </w:rPr>
        <w:t>վերջնաժամկետը</w:t>
      </w:r>
      <w:r>
        <w:rPr>
          <w:rFonts w:ascii="GHEA Grapalat" w:hAnsi="GHEA Grapalat" w:cs="Arial Unicode"/>
          <w:sz w:val="20"/>
          <w:lang w:val="af-ZA"/>
        </w:rPr>
        <w:t xml:space="preserve"> </w:t>
      </w:r>
      <w:r>
        <w:rPr>
          <w:rFonts w:ascii="GHEA Grapalat" w:hAnsi="GHEA Grapalat" w:cs="Sylfaen"/>
          <w:sz w:val="20"/>
          <w:lang w:val="ru-RU"/>
        </w:rPr>
        <w:t>լրանալուց</w:t>
      </w:r>
      <w:r>
        <w:rPr>
          <w:rFonts w:ascii="GHEA Grapalat" w:hAnsi="GHEA Grapalat" w:cs="Arial Unicode"/>
          <w:sz w:val="20"/>
          <w:lang w:val="af-ZA"/>
        </w:rPr>
        <w:t xml:space="preserve"> </w:t>
      </w:r>
      <w:r>
        <w:rPr>
          <w:rFonts w:ascii="GHEA Grapalat" w:hAnsi="GHEA Grapalat" w:cs="Sylfaen"/>
          <w:sz w:val="20"/>
          <w:lang w:val="ru-RU"/>
        </w:rPr>
        <w:t>առնվազն</w:t>
      </w:r>
      <w:r>
        <w:rPr>
          <w:rFonts w:ascii="GHEA Grapalat" w:hAnsi="GHEA Grapalat" w:cs="Arial Unicode"/>
          <w:sz w:val="20"/>
          <w:lang w:val="af-ZA"/>
        </w:rPr>
        <w:t xml:space="preserve"> </w:t>
      </w:r>
      <w:r>
        <w:rPr>
          <w:rFonts w:ascii="GHEA Grapalat" w:hAnsi="GHEA Grapalat" w:cs="Sylfaen"/>
          <w:sz w:val="20"/>
          <w:lang w:val="ru-RU"/>
        </w:rPr>
        <w:t>հինգ</w:t>
      </w:r>
      <w:r>
        <w:rPr>
          <w:rFonts w:ascii="GHEA Grapalat" w:hAnsi="GHEA Grapalat" w:cs="Arial Unicode"/>
          <w:sz w:val="20"/>
          <w:lang w:val="af-ZA"/>
        </w:rPr>
        <w:t xml:space="preserve"> </w:t>
      </w:r>
      <w:r>
        <w:rPr>
          <w:rFonts w:ascii="GHEA Grapalat" w:hAnsi="GHEA Grapalat" w:cs="Sylfaen"/>
          <w:sz w:val="20"/>
          <w:lang w:val="ru-RU"/>
        </w:rPr>
        <w:t>օրացուցային</w:t>
      </w:r>
      <w:r>
        <w:rPr>
          <w:rFonts w:ascii="GHEA Grapalat" w:hAnsi="GHEA Grapalat" w:cs="Arial Unicode"/>
          <w:sz w:val="20"/>
          <w:lang w:val="af-ZA"/>
        </w:rPr>
        <w:t xml:space="preserve"> </w:t>
      </w:r>
      <w:r>
        <w:rPr>
          <w:rFonts w:ascii="GHEA Grapalat" w:hAnsi="GHEA Grapalat" w:cs="Sylfaen"/>
          <w:sz w:val="20"/>
          <w:lang w:val="ru-RU"/>
        </w:rPr>
        <w:t>օր</w:t>
      </w:r>
      <w:r>
        <w:rPr>
          <w:rFonts w:ascii="GHEA Grapalat" w:hAnsi="GHEA Grapalat" w:cs="Arial Unicode"/>
          <w:sz w:val="20"/>
          <w:lang w:val="af-ZA"/>
        </w:rPr>
        <w:t xml:space="preserve"> </w:t>
      </w:r>
      <w:r>
        <w:rPr>
          <w:rFonts w:ascii="GHEA Grapalat" w:hAnsi="GHEA Grapalat" w:cs="Sylfaen"/>
          <w:sz w:val="20"/>
          <w:lang w:val="ru-RU"/>
        </w:rPr>
        <w:t>առաջ</w:t>
      </w:r>
      <w:r>
        <w:rPr>
          <w:rFonts w:ascii="GHEA Grapalat" w:hAnsi="GHEA Grapalat" w:cs="Arial Unicode"/>
          <w:sz w:val="20"/>
          <w:lang w:val="af-ZA"/>
        </w:rPr>
        <w:t xml:space="preserve"> </w:t>
      </w:r>
      <w:r>
        <w:rPr>
          <w:rFonts w:ascii="GHEA Grapalat" w:hAnsi="GHEA Grapalat" w:cs="Sylfaen"/>
          <w:sz w:val="20"/>
          <w:lang w:val="ru-RU"/>
        </w:rPr>
        <w:t>հրավերում</w:t>
      </w:r>
      <w:r>
        <w:rPr>
          <w:rFonts w:ascii="GHEA Grapalat" w:hAnsi="GHEA Grapalat" w:cs="Arial Unicode"/>
          <w:sz w:val="20"/>
          <w:lang w:val="af-ZA"/>
        </w:rPr>
        <w:t xml:space="preserve"> </w:t>
      </w:r>
      <w:r>
        <w:rPr>
          <w:rFonts w:ascii="GHEA Grapalat" w:hAnsi="GHEA Grapalat" w:cs="Sylfaen"/>
          <w:sz w:val="20"/>
          <w:lang w:val="ru-RU"/>
        </w:rPr>
        <w:t>կարող</w:t>
      </w:r>
      <w:r>
        <w:rPr>
          <w:rFonts w:ascii="GHEA Grapalat" w:hAnsi="GHEA Grapalat" w:cs="Arial Unicode"/>
          <w:sz w:val="20"/>
          <w:lang w:val="af-ZA"/>
        </w:rPr>
        <w:t xml:space="preserve"> </w:t>
      </w:r>
      <w:r>
        <w:rPr>
          <w:rFonts w:ascii="GHEA Grapalat" w:hAnsi="GHEA Grapalat" w:cs="Sylfaen"/>
          <w:sz w:val="20"/>
          <w:lang w:val="ru-RU"/>
        </w:rPr>
        <w:t>են</w:t>
      </w:r>
      <w:r>
        <w:rPr>
          <w:rFonts w:ascii="GHEA Grapalat" w:hAnsi="GHEA Grapalat" w:cs="Arial Unicode"/>
          <w:sz w:val="20"/>
          <w:lang w:val="af-ZA"/>
        </w:rPr>
        <w:t xml:space="preserve"> </w:t>
      </w:r>
      <w:r>
        <w:rPr>
          <w:rFonts w:ascii="GHEA Grapalat" w:hAnsi="GHEA Grapalat" w:cs="Sylfaen"/>
          <w:sz w:val="20"/>
          <w:lang w:val="ru-RU"/>
        </w:rPr>
        <w:t>կատարվել</w:t>
      </w:r>
      <w:r>
        <w:rPr>
          <w:rFonts w:ascii="GHEA Grapalat" w:hAnsi="GHEA Grapalat" w:cs="Arial Unicode"/>
          <w:sz w:val="20"/>
          <w:lang w:val="af-ZA"/>
        </w:rPr>
        <w:t xml:space="preserve"> </w:t>
      </w:r>
      <w:r>
        <w:rPr>
          <w:rFonts w:ascii="GHEA Grapalat" w:hAnsi="GHEA Grapalat" w:cs="Sylfaen"/>
          <w:sz w:val="20"/>
          <w:lang w:val="ru-RU"/>
        </w:rPr>
        <w:t>փոփոխություններ</w:t>
      </w:r>
      <w:r>
        <w:rPr>
          <w:rFonts w:ascii="GHEA Grapalat" w:hAnsi="GHEA Grapalat" w:cs="Tahoma"/>
          <w:sz w:val="20"/>
        </w:rPr>
        <w:t>։</w:t>
      </w:r>
      <w:r>
        <w:rPr>
          <w:rFonts w:ascii="GHEA Grapalat" w:hAnsi="GHEA Grapalat" w:cs="Arial Unicode"/>
          <w:sz w:val="20"/>
          <w:lang w:val="af-ZA"/>
        </w:rPr>
        <w:t xml:space="preserve"> </w:t>
      </w:r>
      <w:r>
        <w:rPr>
          <w:rFonts w:ascii="GHEA Grapalat" w:hAnsi="GHEA Grapalat" w:cs="Sylfaen"/>
          <w:sz w:val="20"/>
        </w:rPr>
        <w:t>Փ</w:t>
      </w:r>
      <w:r>
        <w:rPr>
          <w:rFonts w:ascii="GHEA Grapalat" w:hAnsi="GHEA Grapalat" w:cs="Sylfaen"/>
          <w:sz w:val="20"/>
          <w:lang w:val="ru-RU"/>
        </w:rPr>
        <w:t>ոփոխություն</w:t>
      </w:r>
      <w:r>
        <w:rPr>
          <w:rFonts w:ascii="GHEA Grapalat" w:hAnsi="GHEA Grapalat" w:cs="Arial Unicode"/>
          <w:sz w:val="20"/>
          <w:lang w:val="af-ZA"/>
        </w:rPr>
        <w:t xml:space="preserve"> </w:t>
      </w:r>
      <w:r>
        <w:rPr>
          <w:rFonts w:ascii="GHEA Grapalat" w:hAnsi="GHEA Grapalat" w:cs="Sylfaen"/>
          <w:sz w:val="20"/>
          <w:lang w:val="ru-RU"/>
        </w:rPr>
        <w:t>կատարելու</w:t>
      </w:r>
      <w:r>
        <w:rPr>
          <w:rFonts w:ascii="GHEA Grapalat" w:hAnsi="GHEA Grapalat" w:cs="Arial Unicode"/>
          <w:sz w:val="20"/>
          <w:lang w:val="af-ZA"/>
        </w:rPr>
        <w:t xml:space="preserve"> </w:t>
      </w:r>
      <w:r>
        <w:rPr>
          <w:rFonts w:ascii="GHEA Grapalat" w:hAnsi="GHEA Grapalat" w:cs="Sylfaen"/>
          <w:sz w:val="20"/>
          <w:lang w:val="ru-RU"/>
        </w:rPr>
        <w:t>օրվան</w:t>
      </w:r>
      <w:r>
        <w:rPr>
          <w:rFonts w:ascii="GHEA Grapalat" w:hAnsi="GHEA Grapalat" w:cs="Arial Unicode"/>
          <w:sz w:val="20"/>
          <w:lang w:val="af-ZA"/>
        </w:rPr>
        <w:t xml:space="preserve"> </w:t>
      </w:r>
      <w:r>
        <w:rPr>
          <w:rFonts w:ascii="GHEA Grapalat" w:hAnsi="GHEA Grapalat" w:cs="Sylfaen"/>
          <w:sz w:val="20"/>
          <w:lang w:val="ru-RU"/>
        </w:rPr>
        <w:t>հաջորդող</w:t>
      </w:r>
      <w:r>
        <w:rPr>
          <w:rFonts w:ascii="GHEA Grapalat" w:hAnsi="GHEA Grapalat" w:cs="Arial Unicode"/>
          <w:sz w:val="20"/>
          <w:lang w:val="af-ZA"/>
        </w:rPr>
        <w:t xml:space="preserve"> </w:t>
      </w:r>
      <w:r>
        <w:rPr>
          <w:rFonts w:ascii="GHEA Grapalat" w:hAnsi="GHEA Grapalat" w:cs="Sylfaen"/>
          <w:sz w:val="20"/>
          <w:lang w:val="ru-RU"/>
        </w:rPr>
        <w:t>երեք</w:t>
      </w:r>
      <w:r>
        <w:rPr>
          <w:rFonts w:ascii="GHEA Grapalat" w:hAnsi="GHEA Grapalat" w:cs="Arial Unicode"/>
          <w:sz w:val="20"/>
          <w:lang w:val="af-ZA"/>
        </w:rPr>
        <w:t xml:space="preserve"> </w:t>
      </w:r>
      <w:r>
        <w:rPr>
          <w:rFonts w:ascii="GHEA Grapalat" w:hAnsi="GHEA Grapalat" w:cs="Sylfaen"/>
          <w:sz w:val="20"/>
          <w:lang w:val="ru-RU"/>
        </w:rPr>
        <w:t>օրացուցային</w:t>
      </w:r>
      <w:r>
        <w:rPr>
          <w:rFonts w:ascii="GHEA Grapalat" w:hAnsi="GHEA Grapalat" w:cs="Arial Unicode"/>
          <w:sz w:val="20"/>
          <w:lang w:val="af-ZA"/>
        </w:rPr>
        <w:t xml:space="preserve"> </w:t>
      </w:r>
      <w:r>
        <w:rPr>
          <w:rFonts w:ascii="GHEA Grapalat" w:hAnsi="GHEA Grapalat" w:cs="Sylfaen"/>
          <w:sz w:val="20"/>
          <w:lang w:val="ru-RU"/>
        </w:rPr>
        <w:t>օրվա</w:t>
      </w:r>
      <w:r>
        <w:rPr>
          <w:rFonts w:ascii="GHEA Grapalat" w:hAnsi="GHEA Grapalat" w:cs="Arial Unicode"/>
          <w:sz w:val="20"/>
          <w:lang w:val="af-ZA"/>
        </w:rPr>
        <w:t xml:space="preserve"> </w:t>
      </w:r>
      <w:r>
        <w:rPr>
          <w:rFonts w:ascii="GHEA Grapalat" w:hAnsi="GHEA Grapalat" w:cs="Sylfaen"/>
          <w:sz w:val="20"/>
          <w:lang w:val="ru-RU"/>
        </w:rPr>
        <w:t>ընթացքում</w:t>
      </w:r>
      <w:r>
        <w:rPr>
          <w:rFonts w:ascii="GHEA Grapalat" w:hAnsi="GHEA Grapalat" w:cs="Arial Unicode"/>
          <w:sz w:val="20"/>
          <w:lang w:val="af-ZA"/>
        </w:rPr>
        <w:t xml:space="preserve"> </w:t>
      </w:r>
      <w:r>
        <w:rPr>
          <w:rFonts w:ascii="GHEA Grapalat" w:hAnsi="GHEA Grapalat" w:cs="Sylfaen"/>
          <w:sz w:val="20"/>
          <w:lang w:val="ru-RU"/>
        </w:rPr>
        <w:t>փոփոխություն</w:t>
      </w:r>
      <w:r>
        <w:rPr>
          <w:rFonts w:ascii="GHEA Grapalat" w:hAnsi="GHEA Grapalat" w:cs="Arial Unicode"/>
          <w:sz w:val="20"/>
          <w:lang w:val="af-ZA"/>
        </w:rPr>
        <w:t xml:space="preserve"> </w:t>
      </w:r>
      <w:r>
        <w:rPr>
          <w:rFonts w:ascii="GHEA Grapalat" w:hAnsi="GHEA Grapalat" w:cs="Sylfaen"/>
          <w:sz w:val="20"/>
          <w:lang w:val="ru-RU"/>
        </w:rPr>
        <w:t>կատարելու</w:t>
      </w:r>
      <w:r>
        <w:rPr>
          <w:rFonts w:ascii="GHEA Grapalat" w:hAnsi="GHEA Grapalat" w:cs="Arial Unicode"/>
          <w:sz w:val="20"/>
          <w:lang w:val="af-ZA"/>
        </w:rPr>
        <w:t xml:space="preserve"> </w:t>
      </w:r>
      <w:r>
        <w:rPr>
          <w:rFonts w:ascii="GHEA Grapalat" w:hAnsi="GHEA Grapalat" w:cs="Sylfaen"/>
          <w:sz w:val="20"/>
          <w:lang w:val="ru-RU"/>
        </w:rPr>
        <w:t>և</w:t>
      </w:r>
      <w:r>
        <w:rPr>
          <w:rFonts w:ascii="GHEA Grapalat" w:hAnsi="GHEA Grapalat" w:cs="Arial Unicode"/>
          <w:sz w:val="20"/>
          <w:lang w:val="af-ZA"/>
        </w:rPr>
        <w:t xml:space="preserve"> </w:t>
      </w:r>
      <w:r>
        <w:rPr>
          <w:rFonts w:ascii="GHEA Grapalat" w:hAnsi="GHEA Grapalat" w:cs="Sylfaen"/>
          <w:sz w:val="20"/>
          <w:lang w:val="ru-RU"/>
        </w:rPr>
        <w:t>դրանք</w:t>
      </w:r>
      <w:r>
        <w:rPr>
          <w:rFonts w:ascii="GHEA Grapalat" w:hAnsi="GHEA Grapalat" w:cs="Arial Unicode"/>
          <w:sz w:val="20"/>
          <w:lang w:val="af-ZA"/>
        </w:rPr>
        <w:t xml:space="preserve"> </w:t>
      </w:r>
      <w:r>
        <w:rPr>
          <w:rFonts w:ascii="GHEA Grapalat" w:hAnsi="GHEA Grapalat" w:cs="Sylfaen"/>
          <w:sz w:val="20"/>
          <w:lang w:val="ru-RU"/>
        </w:rPr>
        <w:t>տրամադրելու</w:t>
      </w:r>
      <w:r>
        <w:rPr>
          <w:rFonts w:ascii="GHEA Grapalat" w:hAnsi="GHEA Grapalat" w:cs="Arial Unicode"/>
          <w:sz w:val="20"/>
          <w:lang w:val="af-ZA"/>
        </w:rPr>
        <w:t xml:space="preserve"> </w:t>
      </w:r>
      <w:r>
        <w:rPr>
          <w:rFonts w:ascii="GHEA Grapalat" w:hAnsi="GHEA Grapalat" w:cs="Sylfaen"/>
          <w:sz w:val="20"/>
          <w:lang w:val="ru-RU"/>
        </w:rPr>
        <w:t>պայմանների</w:t>
      </w:r>
      <w:r>
        <w:rPr>
          <w:rFonts w:ascii="GHEA Grapalat" w:hAnsi="GHEA Grapalat" w:cs="Arial Unicode"/>
          <w:sz w:val="20"/>
          <w:lang w:val="af-ZA"/>
        </w:rPr>
        <w:t xml:space="preserve"> </w:t>
      </w:r>
      <w:r>
        <w:rPr>
          <w:rFonts w:ascii="GHEA Grapalat" w:hAnsi="GHEA Grapalat" w:cs="Sylfaen"/>
          <w:sz w:val="20"/>
          <w:lang w:val="ru-RU"/>
        </w:rPr>
        <w:t>մասին</w:t>
      </w:r>
      <w:r>
        <w:rPr>
          <w:rFonts w:ascii="GHEA Grapalat" w:hAnsi="GHEA Grapalat" w:cs="Arial Unicode"/>
          <w:sz w:val="20"/>
          <w:lang w:val="af-ZA"/>
        </w:rPr>
        <w:t xml:space="preserve"> </w:t>
      </w:r>
      <w:r>
        <w:rPr>
          <w:rFonts w:ascii="GHEA Grapalat" w:hAnsi="GHEA Grapalat" w:cs="Sylfaen"/>
          <w:sz w:val="20"/>
          <w:lang w:val="ru-RU"/>
        </w:rPr>
        <w:t>հայտարարություն</w:t>
      </w:r>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r>
        <w:rPr>
          <w:rFonts w:ascii="GHEA Grapalat" w:hAnsi="GHEA Grapalat" w:cs="Sylfaen"/>
          <w:sz w:val="20"/>
          <w:lang w:val="ru-RU"/>
        </w:rPr>
        <w:t>հրապարակվում</w:t>
      </w:r>
      <w:r>
        <w:rPr>
          <w:rFonts w:ascii="GHEA Grapalat" w:hAnsi="GHEA Grapalat" w:cs="Arial Unicode"/>
          <w:sz w:val="20"/>
          <w:lang w:val="af-ZA"/>
        </w:rPr>
        <w:t xml:space="preserve"> </w:t>
      </w:r>
      <w:r>
        <w:rPr>
          <w:rFonts w:ascii="GHEA Grapalat" w:hAnsi="GHEA Grapalat" w:cs="Sylfaen"/>
          <w:sz w:val="20"/>
          <w:lang w:val="ru-RU"/>
        </w:rPr>
        <w:t>տեղեկագրում</w:t>
      </w:r>
      <w:r>
        <w:rPr>
          <w:rFonts w:ascii="GHEA Grapalat" w:hAnsi="GHEA Grapalat" w:cs="Tahoma"/>
          <w:sz w:val="20"/>
        </w:rPr>
        <w:t>։</w:t>
      </w:r>
      <w:r>
        <w:rPr>
          <w:rFonts w:ascii="GHEA Grapalat" w:hAnsi="GHEA Grapalat" w:cs="Arial Unicode"/>
          <w:sz w:val="20"/>
          <w:lang w:val="af-ZA"/>
        </w:rPr>
        <w:t xml:space="preserve"> </w:t>
      </w:r>
    </w:p>
    <w:p w:rsidR="006E5207" w:rsidRDefault="006E5207" w:rsidP="00D45C73">
      <w:pPr>
        <w:autoSpaceDE w:val="0"/>
        <w:autoSpaceDN w:val="0"/>
        <w:adjustRightInd w:val="0"/>
        <w:jc w:val="both"/>
        <w:rPr>
          <w:rFonts w:ascii="GHEA Grapalat" w:hAnsi="GHEA Grapalat" w:cs="Arial Unicode"/>
          <w:sz w:val="20"/>
          <w:lang w:val="hy-AM"/>
        </w:rPr>
      </w:pPr>
      <w:r>
        <w:rPr>
          <w:rFonts w:ascii="GHEA Grapalat" w:hAnsi="GHEA Grapalat" w:cs="Sylfaen"/>
          <w:sz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rsidR="006E5207" w:rsidRDefault="006E5207" w:rsidP="00D45C73">
      <w:pPr>
        <w:autoSpaceDE w:val="0"/>
        <w:autoSpaceDN w:val="0"/>
        <w:adjustRightInd w:val="0"/>
        <w:jc w:val="both"/>
        <w:rPr>
          <w:rFonts w:ascii="GHEA Grapalat" w:hAnsi="GHEA Grapalat" w:cs="Arial Unicode"/>
          <w:sz w:val="20"/>
          <w:lang w:val="hy-AM"/>
        </w:rPr>
      </w:pPr>
      <w:r>
        <w:rPr>
          <w:rFonts w:ascii="GHEA Grapalat" w:hAnsi="GHEA Grapalat" w:cs="Arial Unicode"/>
          <w:sz w:val="20"/>
          <w:lang w:val="hy-AM"/>
        </w:rPr>
        <w:t xml:space="preserve">3.6 </w:t>
      </w:r>
      <w:r>
        <w:rPr>
          <w:rFonts w:ascii="GHEA Grapalat" w:hAnsi="GHEA Grapalat" w:cs="Sylfaen"/>
          <w:sz w:val="20"/>
          <w:lang w:val="hy-AM"/>
        </w:rPr>
        <w:t>Հրավերում</w:t>
      </w:r>
      <w:r>
        <w:rPr>
          <w:rFonts w:ascii="GHEA Grapalat" w:hAnsi="GHEA Grapalat" w:cs="Arial Unicode"/>
          <w:sz w:val="20"/>
          <w:lang w:val="hy-AM"/>
        </w:rPr>
        <w:t xml:space="preserve"> </w:t>
      </w:r>
      <w:r>
        <w:rPr>
          <w:rFonts w:ascii="GHEA Grapalat" w:hAnsi="GHEA Grapalat" w:cs="Sylfaen"/>
          <w:sz w:val="20"/>
          <w:lang w:val="hy-AM"/>
        </w:rPr>
        <w:t>փոփոխություններ</w:t>
      </w:r>
      <w:r>
        <w:rPr>
          <w:rFonts w:ascii="GHEA Grapalat" w:hAnsi="GHEA Grapalat" w:cs="Arial Unicode"/>
          <w:sz w:val="20"/>
          <w:lang w:val="hy-AM"/>
        </w:rPr>
        <w:t xml:space="preserve"> </w:t>
      </w:r>
      <w:r>
        <w:rPr>
          <w:rFonts w:ascii="GHEA Grapalat" w:hAnsi="GHEA Grapalat" w:cs="Sylfaen"/>
          <w:sz w:val="20"/>
          <w:lang w:val="hy-AM"/>
        </w:rPr>
        <w:t>կատարվելու</w:t>
      </w:r>
      <w:r>
        <w:rPr>
          <w:rFonts w:ascii="GHEA Grapalat" w:hAnsi="GHEA Grapalat" w:cs="Arial Unicode"/>
          <w:sz w:val="20"/>
          <w:lang w:val="hy-AM"/>
        </w:rPr>
        <w:t xml:space="preserve"> </w:t>
      </w:r>
      <w:r>
        <w:rPr>
          <w:rFonts w:ascii="GHEA Grapalat" w:hAnsi="GHEA Grapalat" w:cs="Sylfaen"/>
          <w:sz w:val="20"/>
          <w:lang w:val="hy-AM"/>
        </w:rPr>
        <w:t>դեպքում</w:t>
      </w:r>
      <w:r>
        <w:rPr>
          <w:rFonts w:ascii="GHEA Grapalat" w:hAnsi="GHEA Grapalat" w:cs="Arial Unicode"/>
          <w:sz w:val="20"/>
          <w:lang w:val="hy-AM"/>
        </w:rPr>
        <w:t xml:space="preserve"> </w:t>
      </w:r>
      <w:r>
        <w:rPr>
          <w:rFonts w:ascii="GHEA Grapalat" w:hAnsi="GHEA Grapalat" w:cs="Sylfaen"/>
          <w:sz w:val="20"/>
          <w:lang w:val="hy-AM"/>
        </w:rPr>
        <w:t>հայտերը</w:t>
      </w:r>
      <w:r>
        <w:rPr>
          <w:rFonts w:ascii="GHEA Grapalat" w:hAnsi="GHEA Grapalat" w:cs="Arial Unicode"/>
          <w:sz w:val="20"/>
          <w:lang w:val="hy-AM"/>
        </w:rPr>
        <w:t xml:space="preserve"> </w:t>
      </w:r>
      <w:r>
        <w:rPr>
          <w:rFonts w:ascii="GHEA Grapalat" w:hAnsi="GHEA Grapalat" w:cs="Sylfaen"/>
          <w:sz w:val="20"/>
          <w:lang w:val="hy-AM"/>
        </w:rPr>
        <w:t>ներկայացնելու</w:t>
      </w:r>
      <w:r>
        <w:rPr>
          <w:rFonts w:ascii="GHEA Grapalat" w:hAnsi="GHEA Grapalat" w:cs="Arial Unicode"/>
          <w:sz w:val="20"/>
          <w:lang w:val="hy-AM"/>
        </w:rPr>
        <w:t xml:space="preserve"> </w:t>
      </w:r>
      <w:r>
        <w:rPr>
          <w:rFonts w:ascii="GHEA Grapalat" w:hAnsi="GHEA Grapalat" w:cs="Sylfaen"/>
          <w:sz w:val="20"/>
          <w:lang w:val="hy-AM"/>
        </w:rPr>
        <w:t>վերջնաժամկետը</w:t>
      </w:r>
      <w:r>
        <w:rPr>
          <w:rFonts w:ascii="GHEA Grapalat" w:hAnsi="GHEA Grapalat" w:cs="Arial Unicode"/>
          <w:sz w:val="20"/>
          <w:lang w:val="hy-AM"/>
        </w:rPr>
        <w:t xml:space="preserve"> </w:t>
      </w:r>
      <w:r>
        <w:rPr>
          <w:rFonts w:ascii="GHEA Grapalat" w:hAnsi="GHEA Grapalat" w:cs="Sylfaen"/>
          <w:sz w:val="20"/>
          <w:lang w:val="hy-AM"/>
        </w:rPr>
        <w:t>հաշվվում</w:t>
      </w:r>
      <w:r>
        <w:rPr>
          <w:rFonts w:ascii="GHEA Grapalat" w:hAnsi="GHEA Grapalat" w:cs="Arial Unicode"/>
          <w:sz w:val="20"/>
          <w:lang w:val="hy-AM"/>
        </w:rPr>
        <w:t xml:space="preserve"> </w:t>
      </w:r>
      <w:r>
        <w:rPr>
          <w:rFonts w:ascii="GHEA Grapalat" w:hAnsi="GHEA Grapalat" w:cs="Sylfaen"/>
          <w:sz w:val="20"/>
          <w:lang w:val="hy-AM"/>
        </w:rPr>
        <w:t>է</w:t>
      </w:r>
      <w:r>
        <w:rPr>
          <w:rFonts w:ascii="GHEA Grapalat" w:hAnsi="GHEA Grapalat" w:cs="Arial Unicode"/>
          <w:sz w:val="20"/>
          <w:lang w:val="hy-AM"/>
        </w:rPr>
        <w:t xml:space="preserve"> </w:t>
      </w:r>
      <w:r>
        <w:rPr>
          <w:rFonts w:ascii="GHEA Grapalat" w:hAnsi="GHEA Grapalat" w:cs="Sylfaen"/>
          <w:sz w:val="20"/>
          <w:lang w:val="hy-AM"/>
        </w:rPr>
        <w:t>այդ</w:t>
      </w:r>
      <w:r>
        <w:rPr>
          <w:rFonts w:ascii="GHEA Grapalat" w:hAnsi="GHEA Grapalat" w:cs="Arial Unicode"/>
          <w:sz w:val="20"/>
          <w:lang w:val="hy-AM"/>
        </w:rPr>
        <w:t xml:space="preserve"> </w:t>
      </w:r>
      <w:r>
        <w:rPr>
          <w:rFonts w:ascii="GHEA Grapalat" w:hAnsi="GHEA Grapalat" w:cs="Sylfaen"/>
          <w:sz w:val="20"/>
          <w:lang w:val="hy-AM"/>
        </w:rPr>
        <w:t>փոփոխությունների</w:t>
      </w:r>
      <w:r>
        <w:rPr>
          <w:rFonts w:ascii="GHEA Grapalat" w:hAnsi="GHEA Grapalat" w:cs="Arial Unicode"/>
          <w:sz w:val="20"/>
          <w:lang w:val="hy-AM"/>
        </w:rPr>
        <w:t xml:space="preserve"> </w:t>
      </w:r>
      <w:r>
        <w:rPr>
          <w:rFonts w:ascii="GHEA Grapalat" w:hAnsi="GHEA Grapalat" w:cs="Sylfaen"/>
          <w:sz w:val="20"/>
          <w:lang w:val="hy-AM"/>
        </w:rPr>
        <w:t>մասին</w:t>
      </w:r>
      <w:r>
        <w:rPr>
          <w:rFonts w:ascii="GHEA Grapalat" w:hAnsi="GHEA Grapalat" w:cs="Arial Unicode"/>
          <w:sz w:val="20"/>
          <w:lang w:val="hy-AM"/>
        </w:rPr>
        <w:t xml:space="preserve"> </w:t>
      </w:r>
      <w:r>
        <w:rPr>
          <w:rFonts w:ascii="GHEA Grapalat" w:hAnsi="GHEA Grapalat" w:cs="Sylfaen"/>
          <w:sz w:val="20"/>
          <w:lang w:val="hy-AM"/>
        </w:rPr>
        <w:t>տեղեկագրում</w:t>
      </w:r>
      <w:r>
        <w:rPr>
          <w:rFonts w:ascii="GHEA Grapalat" w:hAnsi="GHEA Grapalat" w:cs="Arial"/>
          <w:sz w:val="20"/>
          <w:lang w:val="hy-AM"/>
        </w:rPr>
        <w:t xml:space="preserve"> </w:t>
      </w:r>
      <w:r>
        <w:rPr>
          <w:rFonts w:ascii="GHEA Grapalat" w:hAnsi="GHEA Grapalat" w:cs="Sylfaen"/>
          <w:sz w:val="20"/>
          <w:lang w:val="hy-AM"/>
        </w:rPr>
        <w:t>հայտարարության</w:t>
      </w:r>
      <w:r>
        <w:rPr>
          <w:rFonts w:ascii="GHEA Grapalat" w:hAnsi="GHEA Grapalat" w:cs="Arial Unicode"/>
          <w:sz w:val="20"/>
          <w:lang w:val="hy-AM"/>
        </w:rPr>
        <w:t xml:space="preserve"> </w:t>
      </w:r>
      <w:r>
        <w:rPr>
          <w:rFonts w:ascii="GHEA Grapalat" w:hAnsi="GHEA Grapalat" w:cs="Sylfaen"/>
          <w:sz w:val="20"/>
          <w:lang w:val="hy-AM"/>
        </w:rPr>
        <w:t>հրապարակման</w:t>
      </w:r>
      <w:r>
        <w:rPr>
          <w:rFonts w:ascii="GHEA Grapalat" w:hAnsi="GHEA Grapalat" w:cs="Arial Unicode"/>
          <w:sz w:val="20"/>
          <w:lang w:val="hy-AM"/>
        </w:rPr>
        <w:t xml:space="preserve"> </w:t>
      </w:r>
      <w:r>
        <w:rPr>
          <w:rFonts w:ascii="GHEA Grapalat" w:hAnsi="GHEA Grapalat" w:cs="Sylfaen"/>
          <w:sz w:val="20"/>
          <w:lang w:val="hy-AM"/>
        </w:rPr>
        <w:t>օրվանից</w:t>
      </w:r>
      <w:r>
        <w:rPr>
          <w:rFonts w:ascii="GHEA Grapalat" w:hAnsi="GHEA Grapalat" w:cs="Tahoma"/>
          <w:sz w:val="20"/>
          <w:lang w:val="hy-AM"/>
        </w:rPr>
        <w:t>։</w:t>
      </w:r>
      <w:r>
        <w:rPr>
          <w:rFonts w:ascii="GHEA Grapalat" w:hAnsi="GHEA Grapalat" w:cs="Arial Unicode"/>
          <w:sz w:val="20"/>
          <w:lang w:val="hy-AM"/>
        </w:rPr>
        <w:t xml:space="preserve"> </w:t>
      </w:r>
      <w:r>
        <w:rPr>
          <w:rFonts w:ascii="GHEA Grapalat" w:hAnsi="GHEA Grapalat" w:cs="Sylfaen"/>
          <w:sz w:val="20"/>
          <w:lang w:val="hy-AM"/>
        </w:rPr>
        <w:t>Այդ</w:t>
      </w:r>
      <w:r>
        <w:rPr>
          <w:rFonts w:ascii="GHEA Grapalat" w:hAnsi="GHEA Grapalat" w:cs="Arial Unicode"/>
          <w:sz w:val="20"/>
          <w:lang w:val="hy-AM"/>
        </w:rPr>
        <w:t xml:space="preserve"> </w:t>
      </w:r>
      <w:r>
        <w:rPr>
          <w:rFonts w:ascii="GHEA Grapalat" w:hAnsi="GHEA Grapalat" w:cs="Sylfaen"/>
          <w:sz w:val="20"/>
          <w:lang w:val="hy-AM"/>
        </w:rPr>
        <w:t>դեպքում</w:t>
      </w:r>
      <w:r>
        <w:rPr>
          <w:rFonts w:ascii="GHEA Grapalat" w:hAnsi="GHEA Grapalat" w:cs="Arial Unicode"/>
          <w:sz w:val="20"/>
          <w:lang w:val="hy-AM"/>
        </w:rPr>
        <w:t xml:space="preserve"> </w:t>
      </w:r>
      <w:r>
        <w:rPr>
          <w:rFonts w:ascii="GHEA Grapalat" w:hAnsi="GHEA Grapalat" w:cs="Sylfaen"/>
          <w:sz w:val="20"/>
          <w:lang w:val="hy-AM"/>
        </w:rPr>
        <w:t>մասնակիցները</w:t>
      </w:r>
      <w:r>
        <w:rPr>
          <w:rFonts w:ascii="GHEA Grapalat" w:hAnsi="GHEA Grapalat" w:cs="Arial Unicode"/>
          <w:sz w:val="20"/>
          <w:lang w:val="hy-AM"/>
        </w:rPr>
        <w:t xml:space="preserve"> </w:t>
      </w:r>
      <w:r>
        <w:rPr>
          <w:rFonts w:ascii="GHEA Grapalat" w:hAnsi="GHEA Grapalat" w:cs="Sylfaen"/>
          <w:sz w:val="20"/>
          <w:lang w:val="hy-AM"/>
        </w:rPr>
        <w:t>պարտավոր</w:t>
      </w:r>
      <w:r>
        <w:rPr>
          <w:rFonts w:ascii="GHEA Grapalat" w:hAnsi="GHEA Grapalat" w:cs="Arial Unicode"/>
          <w:sz w:val="20"/>
          <w:lang w:val="hy-AM"/>
        </w:rPr>
        <w:t xml:space="preserve"> </w:t>
      </w:r>
      <w:r>
        <w:rPr>
          <w:rFonts w:ascii="GHEA Grapalat" w:hAnsi="GHEA Grapalat" w:cs="Sylfaen"/>
          <w:sz w:val="20"/>
          <w:lang w:val="hy-AM"/>
        </w:rPr>
        <w:t>են</w:t>
      </w:r>
      <w:r>
        <w:rPr>
          <w:rFonts w:ascii="GHEA Grapalat" w:hAnsi="GHEA Grapalat" w:cs="Arial Unicode"/>
          <w:sz w:val="20"/>
          <w:lang w:val="hy-AM"/>
        </w:rPr>
        <w:t xml:space="preserve"> </w:t>
      </w:r>
      <w:r>
        <w:rPr>
          <w:rFonts w:ascii="GHEA Grapalat" w:hAnsi="GHEA Grapalat" w:cs="Sylfaen"/>
          <w:sz w:val="20"/>
          <w:lang w:val="hy-AM"/>
        </w:rPr>
        <w:t>երկարաձգել</w:t>
      </w:r>
      <w:r>
        <w:rPr>
          <w:rFonts w:ascii="GHEA Grapalat" w:hAnsi="GHEA Grapalat" w:cs="Arial Unicode"/>
          <w:sz w:val="20"/>
          <w:lang w:val="hy-AM"/>
        </w:rPr>
        <w:t xml:space="preserve"> </w:t>
      </w:r>
      <w:r>
        <w:rPr>
          <w:rFonts w:ascii="GHEA Grapalat" w:hAnsi="GHEA Grapalat" w:cs="Sylfaen"/>
          <w:sz w:val="20"/>
          <w:lang w:val="hy-AM"/>
        </w:rPr>
        <w:t>իրենց</w:t>
      </w:r>
      <w:r>
        <w:rPr>
          <w:rFonts w:ascii="GHEA Grapalat" w:hAnsi="GHEA Grapalat" w:cs="Arial Unicode"/>
          <w:sz w:val="20"/>
          <w:lang w:val="hy-AM"/>
        </w:rPr>
        <w:t xml:space="preserve"> </w:t>
      </w:r>
      <w:r>
        <w:rPr>
          <w:rFonts w:ascii="GHEA Grapalat" w:hAnsi="GHEA Grapalat" w:cs="Sylfaen"/>
          <w:sz w:val="20"/>
          <w:lang w:val="hy-AM"/>
        </w:rPr>
        <w:t>ներկայացրած</w:t>
      </w:r>
      <w:r>
        <w:rPr>
          <w:rFonts w:ascii="GHEA Grapalat" w:hAnsi="GHEA Grapalat" w:cs="Arial Unicode"/>
          <w:sz w:val="20"/>
          <w:lang w:val="hy-AM"/>
        </w:rPr>
        <w:t xml:space="preserve"> </w:t>
      </w:r>
      <w:r>
        <w:rPr>
          <w:rFonts w:ascii="GHEA Grapalat" w:hAnsi="GHEA Grapalat" w:cs="Sylfaen"/>
          <w:sz w:val="20"/>
          <w:lang w:val="hy-AM"/>
        </w:rPr>
        <w:t>հայտի</w:t>
      </w:r>
      <w:r>
        <w:rPr>
          <w:rFonts w:ascii="GHEA Grapalat" w:hAnsi="GHEA Grapalat" w:cs="Arial Unicode"/>
          <w:sz w:val="20"/>
          <w:lang w:val="hy-AM"/>
        </w:rPr>
        <w:t xml:space="preserve"> </w:t>
      </w:r>
      <w:r>
        <w:rPr>
          <w:rFonts w:ascii="GHEA Grapalat" w:hAnsi="GHEA Grapalat" w:cs="Sylfaen"/>
          <w:sz w:val="20"/>
          <w:lang w:val="hy-AM"/>
        </w:rPr>
        <w:t>ապահովման</w:t>
      </w:r>
      <w:r>
        <w:rPr>
          <w:rFonts w:ascii="GHEA Grapalat" w:hAnsi="GHEA Grapalat" w:cs="Arial Unicode"/>
          <w:sz w:val="20"/>
          <w:lang w:val="hy-AM"/>
        </w:rPr>
        <w:t xml:space="preserve"> վավերականության </w:t>
      </w:r>
      <w:r>
        <w:rPr>
          <w:rFonts w:ascii="GHEA Grapalat" w:hAnsi="GHEA Grapalat" w:cs="Sylfaen"/>
          <w:sz w:val="20"/>
          <w:lang w:val="hy-AM"/>
        </w:rPr>
        <w:t>ժամկետը</w:t>
      </w:r>
      <w:r>
        <w:rPr>
          <w:rFonts w:ascii="GHEA Grapalat" w:hAnsi="GHEA Grapalat" w:cs="Arial Unicode"/>
          <w:sz w:val="20"/>
          <w:lang w:val="hy-AM"/>
        </w:rPr>
        <w:t xml:space="preserve"> </w:t>
      </w:r>
      <w:r>
        <w:rPr>
          <w:rFonts w:ascii="GHEA Grapalat" w:hAnsi="GHEA Grapalat" w:cs="Sylfaen"/>
          <w:sz w:val="20"/>
          <w:lang w:val="hy-AM"/>
        </w:rPr>
        <w:t>կամ</w:t>
      </w:r>
      <w:r>
        <w:rPr>
          <w:rFonts w:ascii="GHEA Grapalat" w:hAnsi="GHEA Grapalat" w:cs="Arial Unicode"/>
          <w:sz w:val="20"/>
          <w:lang w:val="hy-AM"/>
        </w:rPr>
        <w:t xml:space="preserve"> </w:t>
      </w:r>
      <w:r>
        <w:rPr>
          <w:rFonts w:ascii="GHEA Grapalat" w:hAnsi="GHEA Grapalat" w:cs="Sylfaen"/>
          <w:sz w:val="20"/>
          <w:lang w:val="hy-AM"/>
        </w:rPr>
        <w:t>ներկայացնել</w:t>
      </w:r>
      <w:r>
        <w:rPr>
          <w:rFonts w:ascii="GHEA Grapalat" w:hAnsi="GHEA Grapalat" w:cs="Arial Unicode"/>
          <w:sz w:val="20"/>
          <w:lang w:val="hy-AM"/>
        </w:rPr>
        <w:t xml:space="preserve"> </w:t>
      </w:r>
      <w:r>
        <w:rPr>
          <w:rFonts w:ascii="GHEA Grapalat" w:hAnsi="GHEA Grapalat" w:cs="Sylfaen"/>
          <w:sz w:val="20"/>
          <w:lang w:val="hy-AM"/>
        </w:rPr>
        <w:t>հայտի</w:t>
      </w:r>
      <w:r>
        <w:rPr>
          <w:rFonts w:ascii="GHEA Grapalat" w:hAnsi="GHEA Grapalat" w:cs="Arial Unicode"/>
          <w:sz w:val="20"/>
          <w:lang w:val="hy-AM"/>
        </w:rPr>
        <w:t xml:space="preserve"> </w:t>
      </w:r>
      <w:r>
        <w:rPr>
          <w:rFonts w:ascii="GHEA Grapalat" w:hAnsi="GHEA Grapalat" w:cs="Sylfaen"/>
          <w:sz w:val="20"/>
          <w:lang w:val="hy-AM"/>
        </w:rPr>
        <w:t>նոր</w:t>
      </w:r>
      <w:r>
        <w:rPr>
          <w:rFonts w:ascii="GHEA Grapalat" w:hAnsi="GHEA Grapalat" w:cs="Arial Unicode"/>
          <w:sz w:val="20"/>
          <w:lang w:val="hy-AM"/>
        </w:rPr>
        <w:t xml:space="preserve"> </w:t>
      </w:r>
      <w:r>
        <w:rPr>
          <w:rFonts w:ascii="GHEA Grapalat" w:hAnsi="GHEA Grapalat" w:cs="Sylfaen"/>
          <w:sz w:val="20"/>
          <w:lang w:val="hy-AM"/>
        </w:rPr>
        <w:t>ապահովում</w:t>
      </w:r>
      <w:r>
        <w:rPr>
          <w:rStyle w:val="aff1"/>
          <w:rFonts w:ascii="GHEA Grapalat" w:hAnsi="GHEA Grapalat" w:cs="Sylfaen"/>
          <w:color w:val="FFFFFF"/>
          <w:sz w:val="20"/>
          <w:shd w:val="clear" w:color="auto" w:fill="FFFFFF"/>
          <w:lang w:val="ru-RU"/>
        </w:rPr>
        <w:footnoteReference w:id="2"/>
      </w:r>
      <w:r>
        <w:rPr>
          <w:rFonts w:ascii="GHEA Grapalat" w:hAnsi="GHEA Grapalat" w:cs="Tahoma"/>
          <w:sz w:val="20"/>
          <w:lang w:val="hy-AM"/>
        </w:rPr>
        <w:t>։</w:t>
      </w:r>
      <w:r>
        <w:rPr>
          <w:rFonts w:ascii="GHEA Grapalat" w:hAnsi="GHEA Grapalat" w:cs="Tahoma"/>
          <w:sz w:val="20"/>
          <w:vertAlign w:val="superscript"/>
          <w:lang w:val="hy-AM"/>
        </w:rPr>
        <w:t>6</w:t>
      </w:r>
      <w:r>
        <w:rPr>
          <w:rFonts w:ascii="GHEA Grapalat" w:hAnsi="GHEA Grapalat" w:cs="Arial Unicode"/>
          <w:sz w:val="20"/>
          <w:lang w:val="hy-AM"/>
        </w:rPr>
        <w:t xml:space="preserve"> </w:t>
      </w:r>
    </w:p>
    <w:p w:rsidR="006E5207" w:rsidRDefault="006E5207" w:rsidP="006E5207">
      <w:pPr>
        <w:ind w:firstLine="567"/>
        <w:jc w:val="both"/>
        <w:rPr>
          <w:rFonts w:ascii="GHEA Grapalat" w:hAnsi="GHEA Grapalat" w:cs="Sylfaen"/>
          <w:sz w:val="20"/>
          <w:lang w:val="af-ZA"/>
        </w:rPr>
      </w:pPr>
    </w:p>
    <w:p w:rsidR="006E5207" w:rsidRDefault="006E5207" w:rsidP="006E5207">
      <w:pPr>
        <w:jc w:val="center"/>
        <w:rPr>
          <w:rFonts w:ascii="GHEA Grapalat" w:hAnsi="GHEA Grapalat"/>
          <w:b/>
          <w:sz w:val="20"/>
          <w:lang w:val="hy-AM"/>
        </w:rPr>
      </w:pPr>
    </w:p>
    <w:p w:rsidR="00065381" w:rsidRPr="0018201B" w:rsidRDefault="00065381" w:rsidP="006E5207">
      <w:pPr>
        <w:jc w:val="center"/>
        <w:rPr>
          <w:rFonts w:ascii="GHEA Grapalat" w:hAnsi="GHEA Grapalat"/>
          <w:b/>
          <w:sz w:val="20"/>
          <w:lang w:val="hy-AM"/>
        </w:rPr>
      </w:pPr>
    </w:p>
    <w:p w:rsidR="006E5207" w:rsidRDefault="006E5207" w:rsidP="006E5207">
      <w:pPr>
        <w:jc w:val="center"/>
        <w:rPr>
          <w:rFonts w:ascii="GHEA Grapalat" w:hAnsi="GHEA Grapalat" w:cs="Arial"/>
          <w:b/>
          <w:sz w:val="20"/>
          <w:lang w:val="hy-AM"/>
        </w:rPr>
      </w:pPr>
      <w:r>
        <w:rPr>
          <w:rFonts w:ascii="GHEA Grapalat" w:hAnsi="GHEA Grapalat"/>
          <w:b/>
          <w:sz w:val="20"/>
          <w:lang w:val="hy-AM"/>
        </w:rPr>
        <w:t xml:space="preserve">4.  </w:t>
      </w:r>
      <w:r>
        <w:rPr>
          <w:rFonts w:ascii="GHEA Grapalat" w:hAnsi="GHEA Grapalat" w:cs="Sylfaen"/>
          <w:b/>
          <w:sz w:val="20"/>
          <w:lang w:val="hy-AM"/>
        </w:rPr>
        <w:t>ՀԱՅՏԸ</w:t>
      </w:r>
      <w:r>
        <w:rPr>
          <w:rFonts w:ascii="GHEA Grapalat" w:hAnsi="GHEA Grapalat" w:cs="Arial"/>
          <w:b/>
          <w:sz w:val="20"/>
          <w:lang w:val="hy-AM"/>
        </w:rPr>
        <w:t xml:space="preserve"> </w:t>
      </w:r>
      <w:r>
        <w:rPr>
          <w:rFonts w:ascii="GHEA Grapalat" w:hAnsi="GHEA Grapalat" w:cs="Sylfaen"/>
          <w:b/>
          <w:sz w:val="20"/>
          <w:lang w:val="hy-AM"/>
        </w:rPr>
        <w:t>ՆԵՐԿԱՅԱՑՆԵԼՈՒ</w:t>
      </w:r>
      <w:r>
        <w:rPr>
          <w:rFonts w:ascii="GHEA Grapalat" w:hAnsi="GHEA Grapalat" w:cs="Arial"/>
          <w:b/>
          <w:sz w:val="20"/>
          <w:lang w:val="hy-AM"/>
        </w:rPr>
        <w:t xml:space="preserve"> </w:t>
      </w:r>
      <w:r>
        <w:rPr>
          <w:rFonts w:ascii="GHEA Grapalat" w:hAnsi="GHEA Grapalat" w:cs="Sylfaen"/>
          <w:b/>
          <w:sz w:val="20"/>
          <w:lang w:val="hy-AM"/>
        </w:rPr>
        <w:t>ԿԱՐԳԸ</w:t>
      </w:r>
    </w:p>
    <w:p w:rsidR="006E5207" w:rsidRDefault="006E5207" w:rsidP="006E5207">
      <w:pPr>
        <w:jc w:val="center"/>
        <w:rPr>
          <w:rFonts w:ascii="GHEA Grapalat" w:hAnsi="GHEA Grapalat"/>
          <w:b/>
          <w:sz w:val="20"/>
          <w:lang w:val="hy-AM"/>
        </w:rPr>
      </w:pPr>
      <w:r>
        <w:rPr>
          <w:rFonts w:ascii="GHEA Grapalat" w:hAnsi="GHEA Grapalat"/>
          <w:b/>
          <w:sz w:val="20"/>
          <w:lang w:val="hy-AM"/>
        </w:rPr>
        <w:t xml:space="preserve">  </w:t>
      </w:r>
    </w:p>
    <w:p w:rsidR="006E5207" w:rsidRDefault="006E5207" w:rsidP="00B001A1">
      <w:pPr>
        <w:jc w:val="both"/>
        <w:rPr>
          <w:rFonts w:ascii="GHEA Grapalat" w:hAnsi="GHEA Grapalat"/>
          <w:sz w:val="20"/>
          <w:lang w:val="hy-AM"/>
        </w:rPr>
      </w:pPr>
      <w:r>
        <w:rPr>
          <w:rFonts w:ascii="GHEA Grapalat" w:hAnsi="GHEA Grapalat"/>
          <w:sz w:val="20"/>
          <w:lang w:val="hy-AM"/>
        </w:rPr>
        <w:t>4</w:t>
      </w:r>
      <w:r>
        <w:rPr>
          <w:rFonts w:ascii="GHEA Grapalat" w:hAnsi="GHEA Grapalat" w:cs="Sylfaen"/>
          <w:sz w:val="20"/>
          <w:lang w:val="hy-AM"/>
        </w:rPr>
        <w:t>.1 Սույն ընթացակարգին մասնակցելու համար մասնակիցը հանձնաժողովին ներկայացնում է հայտ</w:t>
      </w:r>
      <w:r>
        <w:rPr>
          <w:rFonts w:ascii="GHEA Grapalat" w:hAnsi="GHEA Grapalat" w:cs="Tahoma"/>
          <w:sz w:val="20"/>
          <w:lang w:val="hy-AM"/>
        </w:rPr>
        <w:t>։</w:t>
      </w:r>
      <w:r>
        <w:rPr>
          <w:rFonts w:ascii="GHEA Grapalat" w:hAnsi="GHEA Grapalat"/>
          <w:sz w:val="20"/>
          <w:lang w:val="hy-AM"/>
        </w:rPr>
        <w:t xml:space="preserve"> </w:t>
      </w:r>
      <w:r>
        <w:rPr>
          <w:rFonts w:ascii="GHEA Grapalat" w:hAnsi="GHEA Grapalat" w:cs="Sylfaen"/>
          <w:sz w:val="20"/>
          <w:lang w:val="hy-AM"/>
        </w:rPr>
        <w:t>Հայտը սույն հրավերի հիման վրա մասնակցի կողմից ներկայացվող առաջարկն է:</w:t>
      </w:r>
    </w:p>
    <w:p w:rsidR="006E5207" w:rsidRDefault="006E5207" w:rsidP="006E5207">
      <w:pPr>
        <w:pStyle w:val="23"/>
        <w:spacing w:line="240" w:lineRule="auto"/>
        <w:ind w:firstLine="567"/>
        <w:rPr>
          <w:rFonts w:ascii="GHEA Grapalat" w:hAnsi="GHEA Grapalat" w:cs="Sylfaen"/>
          <w:szCs w:val="24"/>
          <w:lang w:val="hy-AM"/>
        </w:rPr>
      </w:pPr>
      <w:r>
        <w:rPr>
          <w:rFonts w:ascii="GHEA Grapalat" w:hAnsi="GHEA Grapalat" w:cs="Sylfaen"/>
        </w:rPr>
        <w:t>Մասնակիցը</w:t>
      </w:r>
      <w:r>
        <w:rPr>
          <w:rFonts w:ascii="GHEA Grapalat" w:hAnsi="GHEA Grapalat"/>
          <w:lang w:val="hy-AM"/>
        </w:rPr>
        <w:t xml:space="preserve"> </w:t>
      </w:r>
      <w:r>
        <w:rPr>
          <w:rFonts w:ascii="GHEA Grapalat" w:hAnsi="GHEA Grapalat" w:cs="Sylfaen"/>
        </w:rPr>
        <w:t>կարող</w:t>
      </w:r>
      <w:r>
        <w:rPr>
          <w:rFonts w:ascii="GHEA Grapalat" w:hAnsi="GHEA Grapalat"/>
          <w:lang w:val="hy-AM"/>
        </w:rPr>
        <w:t xml:space="preserve"> </w:t>
      </w:r>
      <w:r>
        <w:rPr>
          <w:rFonts w:ascii="GHEA Grapalat" w:hAnsi="GHEA Grapalat" w:cs="Sylfaen"/>
        </w:rPr>
        <w:t>է</w:t>
      </w:r>
      <w:r>
        <w:rPr>
          <w:rFonts w:ascii="GHEA Grapalat" w:hAnsi="GHEA Grapalat"/>
          <w:lang w:val="hy-AM"/>
        </w:rPr>
        <w:t xml:space="preserve"> </w:t>
      </w:r>
      <w:r>
        <w:rPr>
          <w:rFonts w:ascii="GHEA Grapalat" w:hAnsi="GHEA Grapalat" w:cs="Sylfaen"/>
        </w:rPr>
        <w:t>հայտ</w:t>
      </w:r>
      <w:r>
        <w:rPr>
          <w:rFonts w:ascii="GHEA Grapalat" w:hAnsi="GHEA Grapalat"/>
          <w:lang w:val="hy-AM"/>
        </w:rPr>
        <w:t xml:space="preserve"> </w:t>
      </w:r>
      <w:r>
        <w:rPr>
          <w:rFonts w:ascii="GHEA Grapalat" w:hAnsi="GHEA Grapalat" w:cs="Sylfaen"/>
        </w:rPr>
        <w:t>ներկայացնել</w:t>
      </w:r>
      <w:r>
        <w:rPr>
          <w:rFonts w:ascii="GHEA Grapalat" w:hAnsi="GHEA Grapalat"/>
          <w:lang w:val="hy-AM"/>
        </w:rPr>
        <w:t xml:space="preserve"> </w:t>
      </w:r>
      <w:r>
        <w:rPr>
          <w:rFonts w:ascii="GHEA Grapalat" w:hAnsi="GHEA Grapalat" w:cs="Sylfaen"/>
        </w:rPr>
        <w:t>ինչպես</w:t>
      </w:r>
      <w:r>
        <w:rPr>
          <w:rFonts w:ascii="GHEA Grapalat" w:hAnsi="GHEA Grapalat"/>
          <w:lang w:val="hy-AM"/>
        </w:rPr>
        <w:t xml:space="preserve"> </w:t>
      </w:r>
      <w:r>
        <w:rPr>
          <w:rFonts w:ascii="GHEA Grapalat" w:hAnsi="GHEA Grapalat" w:cs="Sylfaen"/>
        </w:rPr>
        <w:t>յուրաքանչյուր</w:t>
      </w:r>
      <w:r>
        <w:rPr>
          <w:rFonts w:ascii="GHEA Grapalat" w:hAnsi="GHEA Grapalat"/>
          <w:lang w:val="hy-AM"/>
        </w:rPr>
        <w:t xml:space="preserve"> </w:t>
      </w:r>
      <w:r>
        <w:rPr>
          <w:rFonts w:ascii="GHEA Grapalat" w:hAnsi="GHEA Grapalat" w:cs="Sylfaen"/>
        </w:rPr>
        <w:t>չափաբաժնի</w:t>
      </w:r>
      <w:r>
        <w:rPr>
          <w:rFonts w:ascii="GHEA Grapalat" w:hAnsi="GHEA Grapalat"/>
          <w:lang w:val="hy-AM"/>
        </w:rPr>
        <w:t xml:space="preserve">, </w:t>
      </w:r>
      <w:r>
        <w:rPr>
          <w:rFonts w:ascii="GHEA Grapalat" w:hAnsi="GHEA Grapalat" w:cs="Sylfaen"/>
        </w:rPr>
        <w:t>այնպես</w:t>
      </w:r>
      <w:r>
        <w:rPr>
          <w:rFonts w:ascii="GHEA Grapalat" w:hAnsi="GHEA Grapalat"/>
          <w:lang w:val="hy-AM"/>
        </w:rPr>
        <w:t xml:space="preserve"> </w:t>
      </w:r>
      <w:r>
        <w:rPr>
          <w:rFonts w:ascii="GHEA Grapalat" w:hAnsi="GHEA Grapalat" w:cs="Sylfaen"/>
        </w:rPr>
        <w:t>էլ</w:t>
      </w:r>
      <w:r>
        <w:rPr>
          <w:rFonts w:ascii="GHEA Grapalat" w:hAnsi="GHEA Grapalat"/>
          <w:lang w:val="hy-AM"/>
        </w:rPr>
        <w:t xml:space="preserve"> </w:t>
      </w:r>
      <w:r>
        <w:rPr>
          <w:rFonts w:ascii="GHEA Grapalat" w:hAnsi="GHEA Grapalat" w:cs="Sylfaen"/>
        </w:rPr>
        <w:t>մի</w:t>
      </w:r>
      <w:r>
        <w:rPr>
          <w:rFonts w:ascii="GHEA Grapalat" w:hAnsi="GHEA Grapalat"/>
          <w:lang w:val="hy-AM"/>
        </w:rPr>
        <w:t xml:space="preserve"> </w:t>
      </w:r>
      <w:r>
        <w:rPr>
          <w:rFonts w:ascii="GHEA Grapalat" w:hAnsi="GHEA Grapalat" w:cs="Sylfaen"/>
        </w:rPr>
        <w:t>քանի</w:t>
      </w:r>
      <w:r>
        <w:rPr>
          <w:rFonts w:ascii="GHEA Grapalat" w:hAnsi="GHEA Grapalat"/>
          <w:lang w:val="hy-AM"/>
        </w:rPr>
        <w:t xml:space="preserve"> </w:t>
      </w:r>
      <w:r>
        <w:rPr>
          <w:rFonts w:ascii="GHEA Grapalat" w:hAnsi="GHEA Grapalat" w:cs="Sylfaen"/>
        </w:rPr>
        <w:t>կամ</w:t>
      </w:r>
      <w:r>
        <w:rPr>
          <w:rFonts w:ascii="GHEA Grapalat" w:hAnsi="GHEA Grapalat"/>
          <w:lang w:val="hy-AM"/>
        </w:rPr>
        <w:t xml:space="preserve"> </w:t>
      </w:r>
      <w:r>
        <w:rPr>
          <w:rFonts w:ascii="GHEA Grapalat" w:hAnsi="GHEA Grapalat" w:cs="Sylfaen"/>
        </w:rPr>
        <w:t>բոլոր</w:t>
      </w:r>
      <w:r>
        <w:rPr>
          <w:rFonts w:ascii="GHEA Grapalat" w:hAnsi="GHEA Grapalat"/>
          <w:lang w:val="hy-AM"/>
        </w:rPr>
        <w:t xml:space="preserve"> </w:t>
      </w:r>
      <w:r>
        <w:rPr>
          <w:rFonts w:ascii="GHEA Grapalat" w:hAnsi="GHEA Grapalat" w:cs="Sylfaen"/>
        </w:rPr>
        <w:t>չափաբաժինների</w:t>
      </w:r>
      <w:r>
        <w:rPr>
          <w:rFonts w:ascii="GHEA Grapalat" w:hAnsi="GHEA Grapalat"/>
          <w:lang w:val="hy-AM"/>
        </w:rPr>
        <w:t xml:space="preserve"> </w:t>
      </w:r>
      <w:r>
        <w:rPr>
          <w:rFonts w:ascii="GHEA Grapalat" w:hAnsi="GHEA Grapalat" w:cs="Sylfaen"/>
        </w:rPr>
        <w:t>համար</w:t>
      </w:r>
      <w:r>
        <w:rPr>
          <w:rFonts w:ascii="GHEA Grapalat" w:hAnsi="GHEA Grapalat" w:cs="Sylfaen"/>
          <w:szCs w:val="24"/>
          <w:lang w:val="hy-AM"/>
        </w:rPr>
        <w:t xml:space="preserve">։  </w:t>
      </w:r>
    </w:p>
    <w:p w:rsidR="006E5207" w:rsidRDefault="006E5207" w:rsidP="006E5207">
      <w:pPr>
        <w:pStyle w:val="23"/>
        <w:spacing w:line="240" w:lineRule="auto"/>
        <w:ind w:firstLine="567"/>
        <w:rPr>
          <w:rFonts w:ascii="GHEA Grapalat" w:hAnsi="GHEA Grapalat" w:cs="Sylfaen"/>
          <w:szCs w:val="24"/>
          <w:lang w:val="hy-AM"/>
        </w:rPr>
      </w:pPr>
      <w:r>
        <w:rPr>
          <w:rFonts w:ascii="GHEA Grapalat" w:hAnsi="GHEA Grapalat" w:cs="Sylfaen"/>
          <w:szCs w:val="24"/>
          <w:lang w:val="hy-AM"/>
        </w:rPr>
        <w:t>Հայտը ներկայացվում է մինչև դրա համար սույն հրավերով սահմանված ժամկետի ավարտը։</w:t>
      </w:r>
    </w:p>
    <w:p w:rsidR="006E5207" w:rsidRDefault="006E5207" w:rsidP="006E5207">
      <w:pPr>
        <w:pStyle w:val="23"/>
        <w:spacing w:line="240" w:lineRule="auto"/>
        <w:ind w:firstLine="567"/>
        <w:rPr>
          <w:rFonts w:ascii="GHEA Grapalat" w:hAnsi="GHEA Grapalat" w:cs="Sylfaen"/>
          <w:szCs w:val="24"/>
          <w:lang w:val="hy-AM"/>
        </w:rPr>
      </w:pPr>
      <w:r>
        <w:rPr>
          <w:rFonts w:ascii="GHEA Grapalat" w:hAnsi="GHEA Grapalat" w:cs="Sylfaen"/>
          <w:szCs w:val="24"/>
          <w:lang w:val="hy-AM"/>
        </w:rPr>
        <w:t>Հայտի պատրաստման կարգը նկարագրված է սույն հրավերի 2-րդ մասում` բաց մրցույթի հայտերը պատրաստելու հրահանգում։</w:t>
      </w:r>
    </w:p>
    <w:p w:rsidR="006E5207" w:rsidRDefault="006E5207" w:rsidP="00B001A1">
      <w:pPr>
        <w:pStyle w:val="23"/>
        <w:spacing w:line="240" w:lineRule="auto"/>
        <w:ind w:firstLine="0"/>
        <w:rPr>
          <w:rFonts w:ascii="GHEA Grapalat" w:hAnsi="GHEA Grapalat" w:cs="Sylfaen"/>
          <w:szCs w:val="24"/>
          <w:lang w:val="hy-AM"/>
        </w:rPr>
      </w:pPr>
      <w:r>
        <w:rPr>
          <w:rFonts w:ascii="GHEA Grapalat" w:hAnsi="GHEA Grapalat" w:cs="Sylfaen"/>
          <w:szCs w:val="24"/>
          <w:lang w:val="hy-AM"/>
        </w:rPr>
        <w:t xml:space="preserve">4.2  Ընթացակարգի հայտերն անհրաժեշտ է ներկայացնել հանձնաժողովին ոչ ուշ, քան սույն ընթացակարգի հայտարարությունը և հրավերը տեղեկագրում </w:t>
      </w:r>
      <w:r w:rsidR="00B001A1">
        <w:rPr>
          <w:rFonts w:ascii="GHEA Grapalat" w:hAnsi="GHEA Grapalat" w:cs="Sylfaen"/>
          <w:szCs w:val="24"/>
          <w:lang w:val="hy-AM"/>
        </w:rPr>
        <w:t>հրապարակվելու օրվանից հաշված «</w:t>
      </w:r>
      <w:r w:rsidR="00B001A1" w:rsidRPr="00B001A1">
        <w:rPr>
          <w:rFonts w:ascii="GHEA Grapalat" w:hAnsi="GHEA Grapalat" w:cs="Sylfaen"/>
          <w:szCs w:val="24"/>
          <w:lang w:val="hy-AM"/>
        </w:rPr>
        <w:t>7</w:t>
      </w:r>
      <w:r>
        <w:rPr>
          <w:rFonts w:ascii="GHEA Grapalat" w:hAnsi="GHEA Grapalat" w:cs="Sylfaen"/>
          <w:szCs w:val="24"/>
          <w:lang w:val="hy-AM"/>
        </w:rPr>
        <w:t xml:space="preserve">»րդ օրվա ժամը </w:t>
      </w:r>
      <w:r w:rsidRPr="00B001A1">
        <w:rPr>
          <w:rFonts w:ascii="GHEA Grapalat" w:hAnsi="GHEA Grapalat" w:cs="Sylfaen"/>
          <w:lang w:val="hy-AM"/>
        </w:rPr>
        <w:t>«</w:t>
      </w:r>
      <w:r w:rsidR="00B001A1" w:rsidRPr="00B001A1">
        <w:rPr>
          <w:rFonts w:ascii="GHEA Grapalat" w:hAnsi="GHEA Grapalat" w:cs="Sylfaen"/>
          <w:lang w:val="hy-AM"/>
        </w:rPr>
        <w:t>1</w:t>
      </w:r>
      <w:r w:rsidR="00CD11B9" w:rsidRPr="00CD11B9">
        <w:rPr>
          <w:rFonts w:ascii="GHEA Grapalat" w:hAnsi="GHEA Grapalat" w:cs="Sylfaen"/>
          <w:lang w:val="hy-AM"/>
        </w:rPr>
        <w:t>5</w:t>
      </w:r>
      <w:r w:rsidR="00B001A1" w:rsidRPr="00B001A1">
        <w:rPr>
          <w:rFonts w:ascii="GHEA Grapalat" w:hAnsi="GHEA Grapalat" w:cs="Sylfaen"/>
          <w:lang w:val="hy-AM"/>
        </w:rPr>
        <w:t>;00</w:t>
      </w:r>
      <w:r w:rsidRPr="00B001A1">
        <w:rPr>
          <w:rFonts w:ascii="GHEA Grapalat" w:hAnsi="GHEA Grapalat" w:cs="Sylfaen"/>
          <w:lang w:val="hy-AM"/>
        </w:rPr>
        <w:t>»-</w:t>
      </w:r>
      <w:r>
        <w:rPr>
          <w:rFonts w:ascii="GHEA Grapalat" w:hAnsi="GHEA Grapalat" w:cs="Sylfaen"/>
          <w:szCs w:val="24"/>
          <w:lang w:val="hy-AM"/>
        </w:rPr>
        <w:t>ն «</w:t>
      </w:r>
      <w:r w:rsidR="00065381">
        <w:rPr>
          <w:rFonts w:ascii="GHEA Grapalat" w:hAnsi="GHEA Grapalat"/>
        </w:rPr>
        <w:t xml:space="preserve">ՀՀ Արարատի մարզ </w:t>
      </w:r>
      <w:r w:rsidR="002863C3">
        <w:rPr>
          <w:rFonts w:ascii="GHEA Grapalat" w:hAnsi="GHEA Grapalat"/>
        </w:rPr>
        <w:t>Դիմիտրով</w:t>
      </w:r>
      <w:r w:rsidR="00065381">
        <w:rPr>
          <w:rFonts w:ascii="GHEA Grapalat" w:hAnsi="GHEA Grapalat"/>
        </w:rPr>
        <w:t xml:space="preserve"> համայնք</w:t>
      </w:r>
      <w:r w:rsidR="00B001A1">
        <w:rPr>
          <w:rFonts w:ascii="GHEA Grapalat" w:hAnsi="GHEA Grapalat"/>
        </w:rPr>
        <w:t xml:space="preserve">, </w:t>
      </w:r>
      <w:r w:rsidR="004C5BE6">
        <w:rPr>
          <w:rFonts w:ascii="Arial" w:hAnsi="Arial" w:cs="Arial"/>
        </w:rPr>
        <w:t>Դիմիտրովի</w:t>
      </w:r>
      <w:r w:rsidR="00B001A1">
        <w:rPr>
          <w:rFonts w:ascii="GHEA Grapalat" w:hAnsi="GHEA Grapalat"/>
        </w:rPr>
        <w:t xml:space="preserve"> միջնակարգ դպրոց ՊՈԱԿ </w:t>
      </w:r>
      <w:r w:rsidR="009E63E3">
        <w:rPr>
          <w:rFonts w:ascii="GHEA Grapalat" w:hAnsi="GHEA Grapalat"/>
        </w:rPr>
        <w:t>Մայակովսկի 43/1</w:t>
      </w:r>
      <w:r w:rsidR="00B001A1" w:rsidRPr="00B001A1">
        <w:rPr>
          <w:rFonts w:ascii="GHEA Grapalat" w:hAnsi="GHEA Grapalat"/>
          <w:lang w:val="hy-AM"/>
        </w:rPr>
        <w:t xml:space="preserve"> </w:t>
      </w:r>
      <w:r>
        <w:rPr>
          <w:rFonts w:ascii="GHEA Grapalat" w:hAnsi="GHEA Grapalat" w:cs="Sylfaen"/>
          <w:szCs w:val="24"/>
          <w:lang w:val="hy-AM"/>
        </w:rPr>
        <w:t xml:space="preserve">» հասցեով։  </w:t>
      </w:r>
    </w:p>
    <w:p w:rsidR="006E5207" w:rsidRDefault="006E5207" w:rsidP="006E5207">
      <w:pPr>
        <w:pStyle w:val="23"/>
        <w:spacing w:line="240" w:lineRule="auto"/>
        <w:ind w:firstLine="567"/>
        <w:rPr>
          <w:rFonts w:ascii="GHEA Grapalat" w:hAnsi="GHEA Grapalat" w:cs="Sylfaen"/>
          <w:szCs w:val="24"/>
          <w:lang w:val="hy-AM"/>
        </w:rPr>
      </w:pPr>
      <w:r>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B001A1">
        <w:rPr>
          <w:rFonts w:ascii="GHEA Grapalat" w:hAnsi="GHEA Grapalat"/>
        </w:rPr>
        <w:t>«</w:t>
      </w:r>
      <w:r w:rsidR="00471F1E">
        <w:rPr>
          <w:rFonts w:ascii="GHEA Grapalat" w:hAnsi="GHEA Grapalat" w:cs="Sylfaen"/>
          <w:lang w:val="hy-AM"/>
        </w:rPr>
        <w:t>Ն</w:t>
      </w:r>
      <w:r w:rsidR="00CD11B9" w:rsidRPr="00CD11B9">
        <w:rPr>
          <w:rFonts w:ascii="Cambria Math" w:hAnsi="Cambria Math" w:cs="Cambria Math"/>
          <w:lang w:val="hy-AM"/>
        </w:rPr>
        <w:t>.</w:t>
      </w:r>
      <w:r w:rsidR="00471F1E">
        <w:rPr>
          <w:rFonts w:ascii="GHEA Grapalat" w:hAnsi="GHEA Grapalat" w:cs="Sylfaen"/>
          <w:lang w:val="hy-AM"/>
        </w:rPr>
        <w:t xml:space="preserve"> </w:t>
      </w:r>
      <w:r w:rsidR="00471F1E">
        <w:rPr>
          <w:rFonts w:ascii="Arial" w:hAnsi="Arial" w:cs="Arial"/>
          <w:lang w:val="hy-AM"/>
        </w:rPr>
        <w:t>Ստեփանյան</w:t>
      </w:r>
      <w:r w:rsidR="00B001A1" w:rsidRPr="00B001A1">
        <w:rPr>
          <w:rFonts w:ascii="GHEA Grapalat" w:hAnsi="GHEA Grapalat" w:cs="Sylfaen"/>
          <w:lang w:val="hy-AM"/>
        </w:rPr>
        <w:t>ը</w:t>
      </w:r>
      <w:r w:rsidRPr="00B001A1">
        <w:rPr>
          <w:rFonts w:ascii="GHEA Grapalat" w:hAnsi="GHEA Grapalat"/>
        </w:rPr>
        <w:t>»</w:t>
      </w:r>
      <w:r w:rsidRPr="00B001A1">
        <w:rPr>
          <w:rFonts w:ascii="GHEA Grapalat" w:hAnsi="GHEA Grapalat" w:cs="Sylfaen"/>
          <w:lang w:val="hy-AM"/>
        </w:rPr>
        <w:t>։</w:t>
      </w:r>
      <w:r>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6E5207" w:rsidRDefault="006E5207" w:rsidP="00B001A1">
      <w:pPr>
        <w:pStyle w:val="23"/>
        <w:spacing w:line="240" w:lineRule="auto"/>
        <w:ind w:firstLine="0"/>
        <w:rPr>
          <w:rFonts w:ascii="GHEA Grapalat" w:hAnsi="GHEA Grapalat" w:cs="Sylfaen"/>
          <w:szCs w:val="24"/>
          <w:lang w:val="hy-AM"/>
        </w:rPr>
      </w:pPr>
      <w:r>
        <w:rPr>
          <w:rFonts w:ascii="GHEA Grapalat" w:hAnsi="GHEA Grapalat" w:cs="Sylfaen"/>
          <w:szCs w:val="24"/>
          <w:lang w:val="hy-AM"/>
        </w:rPr>
        <w:t>4.3 Մասնակիցը հայտով ներկայացնում է`</w:t>
      </w:r>
    </w:p>
    <w:p w:rsidR="006E5207" w:rsidRDefault="006E5207" w:rsidP="00B001A1">
      <w:pPr>
        <w:pStyle w:val="23"/>
        <w:spacing w:line="240" w:lineRule="auto"/>
        <w:ind w:firstLine="0"/>
        <w:rPr>
          <w:rFonts w:ascii="GHEA Grapalat" w:hAnsi="GHEA Grapalat" w:cs="Sylfaen"/>
          <w:szCs w:val="24"/>
          <w:lang w:val="hy-AM"/>
        </w:rPr>
      </w:pPr>
      <w:bookmarkStart w:id="4" w:name="_Hlk9261647"/>
      <w:r>
        <w:rPr>
          <w:rFonts w:ascii="GHEA Grapalat" w:hAnsi="GHEA Grapalat" w:cs="Sylfaen"/>
          <w:szCs w:val="24"/>
          <w:lang w:val="hy-AM"/>
        </w:rPr>
        <w:t>1) իր կողմից հաստատված՝ սույն հրավերի 2-րդ մասի 2.1 կետով նախատեսված դիմում-հայտարարություն`</w:t>
      </w:r>
      <w:r>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Pr>
          <w:rFonts w:ascii="GHEA Grapalat" w:hAnsi="GHEA Grapalat" w:cs="Sylfaen"/>
          <w:szCs w:val="24"/>
          <w:lang w:val="hy-AM"/>
        </w:rPr>
        <w:t>, որը ներառում է`</w:t>
      </w:r>
    </w:p>
    <w:p w:rsidR="006E5207" w:rsidRDefault="006E5207" w:rsidP="00B001A1">
      <w:pPr>
        <w:pStyle w:val="23"/>
        <w:spacing w:line="240" w:lineRule="auto"/>
        <w:ind w:firstLine="0"/>
        <w:rPr>
          <w:rFonts w:ascii="GHEA Grapalat" w:hAnsi="GHEA Grapalat" w:cs="Sylfaen"/>
          <w:szCs w:val="24"/>
          <w:lang w:val="hy-AM"/>
        </w:rPr>
      </w:pPr>
      <w:r>
        <w:rPr>
          <w:rFonts w:ascii="GHEA Grapalat" w:hAnsi="GHEA Grapalat" w:cs="Sylfaen"/>
          <w:szCs w:val="24"/>
          <w:lang w:val="hy-AM"/>
        </w:rPr>
        <w:t>ա) հավաստում սույն հրավերով սահմանված մասնակ</w:t>
      </w:r>
      <w:r>
        <w:rPr>
          <w:rFonts w:ascii="GHEA Grapalat" w:hAnsi="GHEA Grapalat" w:cs="Sylfaen"/>
          <w:szCs w:val="24"/>
          <w:lang w:val="hy-AM"/>
        </w:rPr>
        <w:softHyphen/>
        <w:t>ցության իրավունքի պահանջներին իր տվյալների համապատասխանության մասին.</w:t>
      </w:r>
    </w:p>
    <w:p w:rsidR="006E5207" w:rsidRDefault="00EC64BC" w:rsidP="00B001A1">
      <w:pPr>
        <w:shd w:val="clear" w:color="auto" w:fill="FFFFFF"/>
        <w:jc w:val="both"/>
        <w:rPr>
          <w:rFonts w:ascii="GHEA Grapalat" w:hAnsi="GHEA Grapalat" w:cs="Sylfaen"/>
          <w:sz w:val="20"/>
          <w:lang w:val="hy-AM"/>
        </w:rPr>
      </w:pPr>
      <w:r>
        <w:rPr>
          <w:rFonts w:ascii="GHEA Grapalat" w:hAnsi="GHEA Grapalat" w:cs="Sylfaen"/>
          <w:sz w:val="20"/>
          <w:lang w:val="hy-AM"/>
        </w:rPr>
        <w:t>Բ</w:t>
      </w:r>
      <w:r w:rsidR="006E5207">
        <w:rPr>
          <w:rFonts w:ascii="GHEA Grapalat" w:hAnsi="GHEA Grapalat" w:cs="Sylfaen"/>
          <w:sz w:val="20"/>
          <w:lang w:val="hy-AM"/>
        </w:rPr>
        <w:t>)</w:t>
      </w:r>
      <w:r w:rsidR="006E5207">
        <w:rPr>
          <w:rFonts w:ascii="GHEA Grapalat" w:hAnsi="GHEA Grapalat" w:cs="Sylfaen"/>
          <w:lang w:val="hy-AM"/>
        </w:rPr>
        <w:t xml:space="preserve"> </w:t>
      </w:r>
      <w:r w:rsidR="006E5207">
        <w:rPr>
          <w:rFonts w:ascii="GHEA Grapalat" w:hAnsi="GHEA Grapalat" w:cs="Sylfaen"/>
          <w:sz w:val="20"/>
          <w:lang w:val="hy-AM"/>
        </w:rPr>
        <w:t xml:space="preserve">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rsidR="006E5207" w:rsidRDefault="00EC64BC" w:rsidP="00B001A1">
      <w:pPr>
        <w:pStyle w:val="23"/>
        <w:spacing w:line="240" w:lineRule="auto"/>
        <w:ind w:firstLine="0"/>
        <w:rPr>
          <w:rFonts w:ascii="GHEA Grapalat" w:hAnsi="GHEA Grapalat" w:cs="Sylfaen"/>
          <w:szCs w:val="24"/>
          <w:lang w:val="hy-AM"/>
        </w:rPr>
      </w:pPr>
      <w:r>
        <w:rPr>
          <w:rFonts w:ascii="GHEA Grapalat" w:hAnsi="GHEA Grapalat" w:cs="Sylfaen"/>
          <w:szCs w:val="24"/>
          <w:lang w:val="hy-AM"/>
        </w:rPr>
        <w:t>Գ</w:t>
      </w:r>
      <w:r w:rsidR="006E5207">
        <w:rPr>
          <w:rFonts w:ascii="GHEA Grapalat" w:hAnsi="GHEA Grapalat" w:cs="Sylfaen"/>
          <w:szCs w:val="24"/>
          <w:lang w:val="hy-AM"/>
        </w:rPr>
        <w:t xml:space="preserve">) հայտարարություն սույն ընթացակարգի շրջանակում գերիշխող դիրքի չարաշահման և հակամրցակցային համաձայնության բացակայության մասին. </w:t>
      </w:r>
    </w:p>
    <w:p w:rsidR="006E5207" w:rsidRDefault="00EC64BC" w:rsidP="00B001A1">
      <w:pPr>
        <w:pStyle w:val="23"/>
        <w:spacing w:line="240" w:lineRule="auto"/>
        <w:ind w:firstLine="0"/>
        <w:rPr>
          <w:rFonts w:ascii="GHEA Grapalat" w:hAnsi="GHEA Grapalat" w:cs="Sylfaen"/>
          <w:szCs w:val="24"/>
          <w:lang w:val="hy-AM"/>
        </w:rPr>
      </w:pPr>
      <w:bookmarkStart w:id="5" w:name="_Hlk9261892"/>
      <w:bookmarkEnd w:id="4"/>
      <w:r>
        <w:rPr>
          <w:rFonts w:ascii="GHEA Grapalat" w:hAnsi="GHEA Grapalat" w:cs="Sylfaen"/>
          <w:szCs w:val="24"/>
          <w:lang w:val="hy-AM"/>
        </w:rPr>
        <w:t>Դ</w:t>
      </w:r>
      <w:r w:rsidR="006E5207">
        <w:rPr>
          <w:rFonts w:ascii="GHEA Grapalat" w:hAnsi="GHEA Grapalat" w:cs="Sylfaen"/>
          <w:szCs w:val="24"/>
          <w:lang w:val="hy-AM"/>
        </w:rPr>
        <w:t>)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E5207" w:rsidRDefault="00EC64BC" w:rsidP="00B001A1">
      <w:pPr>
        <w:pStyle w:val="norm"/>
        <w:spacing w:line="240" w:lineRule="auto"/>
        <w:ind w:firstLine="0"/>
        <w:rPr>
          <w:rFonts w:ascii="GHEA Grapalat" w:hAnsi="GHEA Grapalat" w:cs="Sylfaen"/>
          <w:szCs w:val="24"/>
          <w:lang w:val="hy-AM"/>
        </w:rPr>
      </w:pPr>
      <w:r>
        <w:rPr>
          <w:rFonts w:ascii="GHEA Grapalat" w:hAnsi="GHEA Grapalat"/>
          <w:sz w:val="20"/>
          <w:lang w:val="hy-AM"/>
        </w:rPr>
        <w:lastRenderedPageBreak/>
        <w:t>Ե</w:t>
      </w:r>
      <w:r w:rsidR="006E5207">
        <w:rPr>
          <w:rFonts w:ascii="GHEA Grapalat" w:hAnsi="GHEA Grapalat"/>
          <w:sz w:val="20"/>
          <w:lang w:val="hy-AM"/>
        </w:rPr>
        <w:t xml:space="preserve">) </w:t>
      </w:r>
      <w:r w:rsidR="006E5207">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006E5207">
        <w:rPr>
          <w:rFonts w:ascii="GHEA Grapalat" w:hAnsi="GHEA Grapalat"/>
          <w:sz w:val="20"/>
          <w:lang w:val="hy-AM"/>
        </w:rPr>
        <w:t xml:space="preserve">: Ընդ որում </w:t>
      </w:r>
      <w:r w:rsidR="006E5207">
        <w:rPr>
          <w:rFonts w:ascii="GHEA Grapalat" w:hAnsi="GHEA Grapalat" w:cs="Sylfaen"/>
          <w:sz w:val="20"/>
          <w:lang w:val="hy-AM"/>
        </w:rPr>
        <w:t>եթե մասնակիցը հայտարարվում է ըտրված մասնակից, ապա սույն պարբերությամբ նախատեսված տեղեկատվությունը պայմանագիր կնքելու որոշման մասին հայտարարության հետ միաժամանակ հրապարակվում է նաև տեղեկագրում.</w:t>
      </w:r>
      <w:r w:rsidR="006E5207">
        <w:rPr>
          <w:rFonts w:ascii="GHEA Grapalat" w:hAnsi="GHEA Grapalat" w:cs="Sylfaen"/>
          <w:szCs w:val="24"/>
          <w:lang w:val="hy-AM"/>
        </w:rPr>
        <w:t xml:space="preserve"> </w:t>
      </w:r>
    </w:p>
    <w:p w:rsidR="006E5207" w:rsidRDefault="006E5207" w:rsidP="00B001A1">
      <w:pPr>
        <w:pStyle w:val="norm"/>
        <w:spacing w:line="240" w:lineRule="auto"/>
        <w:ind w:firstLine="0"/>
        <w:rPr>
          <w:rFonts w:ascii="GHEA Grapalat" w:hAnsi="GHEA Grapalat"/>
          <w:sz w:val="20"/>
          <w:lang w:val="hy-AM"/>
        </w:rPr>
      </w:pPr>
      <w:r>
        <w:rPr>
          <w:rFonts w:ascii="GHEA Grapalat" w:hAnsi="GHEA Grapalat" w:cs="Sylfaen"/>
          <w:sz w:val="20"/>
          <w:szCs w:val="24"/>
          <w:lang w:val="hy-AM" w:eastAsia="en-US"/>
        </w:rPr>
        <w:t>2) իր կողմից առաջարկվող ապրանքի տեխնիկական բնութագրերը, ինչպես նաև առաջարկվող ապրանքի ապրանքային նշանը, ֆիրմային անվանումը, մակնիշը և արտադրողի անվանումը (այսուհետ՝ ապրանքի ամբողջական նկարագիր).</w:t>
      </w:r>
      <w:r>
        <w:rPr>
          <w:rFonts w:ascii="GHEA Grapalat" w:hAnsi="GHEA Grapalat" w:cs="Sylfaen"/>
          <w:sz w:val="20"/>
          <w:szCs w:val="24"/>
          <w:vertAlign w:val="superscript"/>
          <w:lang w:val="hy-AM" w:eastAsia="en-US"/>
        </w:rPr>
        <w:t>7</w:t>
      </w:r>
      <w:r>
        <w:rPr>
          <w:rStyle w:val="aff1"/>
          <w:rFonts w:ascii="GHEA Grapalat" w:hAnsi="GHEA Grapalat" w:cs="Sylfaen"/>
          <w:color w:val="FFFFFF"/>
          <w:sz w:val="20"/>
          <w:szCs w:val="24"/>
          <w:lang w:val="hy-AM" w:eastAsia="en-US"/>
        </w:rPr>
        <w:footnoteReference w:id="3"/>
      </w:r>
    </w:p>
    <w:bookmarkEnd w:id="5"/>
    <w:p w:rsidR="006E5207" w:rsidRDefault="00065381" w:rsidP="00B001A1">
      <w:pPr>
        <w:pStyle w:val="norm"/>
        <w:spacing w:line="240" w:lineRule="auto"/>
        <w:ind w:firstLine="0"/>
        <w:rPr>
          <w:rFonts w:ascii="GHEA Grapalat" w:hAnsi="GHEA Grapalat" w:cs="Sylfaen"/>
          <w:sz w:val="20"/>
          <w:szCs w:val="24"/>
          <w:lang w:val="hy-AM" w:eastAsia="en-US"/>
        </w:rPr>
      </w:pPr>
      <w:r w:rsidRPr="00065381">
        <w:rPr>
          <w:rFonts w:ascii="GHEA Grapalat" w:hAnsi="GHEA Grapalat" w:cs="Sylfaen"/>
          <w:sz w:val="20"/>
          <w:szCs w:val="24"/>
          <w:lang w:val="hy-AM" w:eastAsia="en-US"/>
        </w:rPr>
        <w:t>3</w:t>
      </w:r>
      <w:r w:rsidR="006E5207">
        <w:rPr>
          <w:rFonts w:ascii="GHEA Grapalat" w:hAnsi="GHEA Grapalat" w:cs="Sylfaen"/>
          <w:sz w:val="20"/>
          <w:szCs w:val="24"/>
          <w:lang w:val="hy-AM" w:eastAsia="en-US"/>
        </w:rPr>
        <w:t>) իր կողմից հաստատված գնային առաջարկ.</w:t>
      </w:r>
    </w:p>
    <w:p w:rsidR="006E5207" w:rsidRDefault="006E5207" w:rsidP="00B001A1">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hy-AM" w:eastAsia="en-US"/>
        </w:rPr>
        <w:t>4) գործակալության պայմանագրի պատճենը և դրա կողմ հանդիսացող անձի տվյալները,  եթե կնքվելիք պայմանագիրն իրականացվելու է գործակալության միջոցով:</w:t>
      </w:r>
    </w:p>
    <w:p w:rsidR="006E5207" w:rsidRDefault="006E5207" w:rsidP="00B001A1">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hy-AM" w:eastAsia="en-US"/>
        </w:rPr>
        <w:t>5) համատեղ գործունեության պայմանագրի պատճենը, եթե մասնակիցները սույն ընթացակարգին մասնակցում են համատեղ գործունեության կարգով (կոնսորցիումով):</w:t>
      </w:r>
    </w:p>
    <w:p w:rsidR="006E5207" w:rsidRDefault="006E5207" w:rsidP="00B001A1">
      <w:pPr>
        <w:pStyle w:val="norm"/>
        <w:spacing w:line="240" w:lineRule="auto"/>
        <w:ind w:firstLine="0"/>
        <w:rPr>
          <w:rFonts w:ascii="GHEA Grapalat" w:hAnsi="GHEA Grapalat" w:cs="Sylfaen"/>
          <w:sz w:val="20"/>
          <w:szCs w:val="24"/>
          <w:lang w:val="hy-AM" w:eastAsia="en-US"/>
        </w:rPr>
      </w:pPr>
      <w:bookmarkStart w:id="6" w:name="_Hlk9262052"/>
      <w:r>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6E5207" w:rsidRDefault="006E5207" w:rsidP="006E5207">
      <w:pPr>
        <w:pStyle w:val="norm"/>
        <w:numPr>
          <w:ilvl w:val="0"/>
          <w:numId w:val="5"/>
        </w:numPr>
        <w:spacing w:line="240" w:lineRule="auto"/>
        <w:ind w:left="0" w:firstLine="810"/>
        <w:rPr>
          <w:rFonts w:ascii="GHEA Grapalat" w:hAnsi="GHEA Grapalat" w:cs="Sylfaen"/>
          <w:sz w:val="20"/>
          <w:szCs w:val="24"/>
          <w:lang w:val="hy-AM" w:eastAsia="en-US"/>
        </w:rPr>
      </w:pPr>
      <w:r>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6E5207" w:rsidRDefault="006E5207" w:rsidP="006E5207">
      <w:pPr>
        <w:pStyle w:val="norm"/>
        <w:numPr>
          <w:ilvl w:val="0"/>
          <w:numId w:val="5"/>
        </w:numPr>
        <w:spacing w:line="240" w:lineRule="auto"/>
        <w:ind w:left="0" w:firstLine="810"/>
        <w:rPr>
          <w:rFonts w:ascii="GHEA Grapalat" w:hAnsi="GHEA Grapalat" w:cs="Sylfaen"/>
          <w:sz w:val="20"/>
          <w:szCs w:val="24"/>
          <w:lang w:val="hy-AM" w:eastAsia="en-US"/>
        </w:rPr>
      </w:pPr>
      <w:r>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6E5207" w:rsidRDefault="006E5207" w:rsidP="006E5207">
      <w:pPr>
        <w:pStyle w:val="norm"/>
        <w:spacing w:line="240" w:lineRule="auto"/>
        <w:rPr>
          <w:rFonts w:ascii="GHEA Grapalat" w:hAnsi="GHEA Grapalat" w:cs="Sylfaen"/>
          <w:sz w:val="20"/>
          <w:szCs w:val="24"/>
          <w:lang w:val="hy-AM" w:eastAsia="en-US"/>
        </w:rPr>
      </w:pPr>
    </w:p>
    <w:p w:rsidR="006E5207" w:rsidRDefault="006E5207" w:rsidP="006E5207">
      <w:pPr>
        <w:jc w:val="center"/>
        <w:rPr>
          <w:rFonts w:ascii="GHEA Grapalat" w:hAnsi="GHEA Grapalat" w:cs="Arial"/>
          <w:b/>
          <w:sz w:val="20"/>
          <w:lang w:val="es-ES"/>
        </w:rPr>
      </w:pPr>
      <w:r>
        <w:rPr>
          <w:rFonts w:ascii="GHEA Grapalat" w:hAnsi="GHEA Grapalat"/>
          <w:b/>
          <w:sz w:val="20"/>
          <w:lang w:val="es-ES"/>
        </w:rPr>
        <w:t xml:space="preserve">5.   </w:t>
      </w:r>
      <w:r>
        <w:rPr>
          <w:rFonts w:ascii="GHEA Grapalat" w:hAnsi="GHEA Grapalat" w:cs="Sylfaen"/>
          <w:b/>
          <w:sz w:val="20"/>
          <w:lang w:val="es-ES"/>
        </w:rPr>
        <w:t>ՀԱՅՏԻ</w:t>
      </w:r>
      <w:r>
        <w:rPr>
          <w:rFonts w:ascii="GHEA Grapalat" w:hAnsi="GHEA Grapalat" w:cs="Arial"/>
          <w:b/>
          <w:sz w:val="20"/>
          <w:lang w:val="es-ES"/>
        </w:rPr>
        <w:t xml:space="preserve">   </w:t>
      </w:r>
      <w:r>
        <w:rPr>
          <w:rFonts w:ascii="GHEA Grapalat" w:hAnsi="GHEA Grapalat" w:cs="Sylfaen"/>
          <w:b/>
          <w:sz w:val="20"/>
          <w:lang w:val="es-ES"/>
        </w:rPr>
        <w:t>ԳՆԱՅԻՆ</w:t>
      </w:r>
      <w:r>
        <w:rPr>
          <w:rFonts w:ascii="GHEA Grapalat" w:hAnsi="GHEA Grapalat" w:cs="Arial"/>
          <w:b/>
          <w:sz w:val="20"/>
          <w:lang w:val="es-ES"/>
        </w:rPr>
        <w:t xml:space="preserve">  </w:t>
      </w:r>
      <w:r>
        <w:rPr>
          <w:rFonts w:ascii="GHEA Grapalat" w:hAnsi="GHEA Grapalat" w:cs="Sylfaen"/>
          <w:b/>
          <w:sz w:val="20"/>
          <w:lang w:val="es-ES"/>
        </w:rPr>
        <w:t>ԱՌԱՋԱՐԿԸ</w:t>
      </w:r>
      <w:r>
        <w:rPr>
          <w:rFonts w:ascii="GHEA Grapalat" w:hAnsi="GHEA Grapalat" w:cs="Arial"/>
          <w:b/>
          <w:sz w:val="20"/>
          <w:lang w:val="es-ES"/>
        </w:rPr>
        <w:t xml:space="preserve"> </w:t>
      </w:r>
    </w:p>
    <w:p w:rsidR="006E5207" w:rsidRDefault="006E5207" w:rsidP="006E5207">
      <w:pPr>
        <w:jc w:val="center"/>
        <w:rPr>
          <w:rFonts w:ascii="GHEA Grapalat" w:hAnsi="GHEA Grapalat" w:cs="Arial"/>
          <w:b/>
          <w:sz w:val="20"/>
          <w:lang w:val="es-ES"/>
        </w:rPr>
      </w:pPr>
    </w:p>
    <w:p w:rsidR="006E5207" w:rsidRDefault="006E5207" w:rsidP="00B001A1">
      <w:pPr>
        <w:jc w:val="both"/>
        <w:rPr>
          <w:rFonts w:ascii="GHEA Grapalat" w:hAnsi="GHEA Grapalat"/>
          <w:sz w:val="20"/>
          <w:lang w:val="es-ES"/>
        </w:rPr>
      </w:pPr>
      <w:r>
        <w:rPr>
          <w:rFonts w:ascii="GHEA Grapalat" w:hAnsi="GHEA Grapalat" w:cs="Sylfaen"/>
          <w:sz w:val="20"/>
          <w:lang w:val="es-ES"/>
        </w:rPr>
        <w:t xml:space="preserve">5.1 </w:t>
      </w:r>
      <w:r>
        <w:rPr>
          <w:rFonts w:ascii="GHEA Grapalat" w:hAnsi="GHEA Grapalat" w:cs="Sylfaen"/>
          <w:sz w:val="20"/>
          <w:lang w:val="hy-AM"/>
        </w:rPr>
        <w:t>Առաջարկվող</w:t>
      </w:r>
      <w:r>
        <w:rPr>
          <w:rFonts w:ascii="GHEA Grapalat" w:hAnsi="GHEA Grapalat" w:cs="Sylfaen"/>
          <w:sz w:val="20"/>
          <w:lang w:val="es-ES"/>
        </w:rPr>
        <w:t xml:space="preserve"> </w:t>
      </w:r>
      <w:r>
        <w:rPr>
          <w:rFonts w:ascii="GHEA Grapalat" w:hAnsi="GHEA Grapalat" w:cs="Sylfaen"/>
          <w:sz w:val="20"/>
          <w:lang w:val="hy-AM"/>
        </w:rPr>
        <w:t>գինը</w:t>
      </w:r>
      <w:r>
        <w:rPr>
          <w:rFonts w:ascii="GHEA Grapalat" w:hAnsi="GHEA Grapalat" w:cs="Sylfaen"/>
          <w:sz w:val="20"/>
          <w:lang w:val="es-ES"/>
        </w:rPr>
        <w:t xml:space="preserve"> </w:t>
      </w:r>
      <w:r>
        <w:rPr>
          <w:rFonts w:ascii="GHEA Grapalat" w:hAnsi="GHEA Grapalat" w:cs="Sylfaen"/>
          <w:sz w:val="20"/>
          <w:lang w:val="hy-AM"/>
        </w:rPr>
        <w:t>ապրանքի</w:t>
      </w:r>
      <w:r>
        <w:rPr>
          <w:rFonts w:ascii="GHEA Grapalat" w:hAnsi="GHEA Grapalat" w:cs="Sylfaen"/>
          <w:sz w:val="20"/>
          <w:lang w:val="es-ES"/>
        </w:rPr>
        <w:t xml:space="preserve"> </w:t>
      </w:r>
      <w:r>
        <w:rPr>
          <w:rFonts w:ascii="GHEA Grapalat" w:hAnsi="GHEA Grapalat" w:cs="Sylfaen"/>
          <w:sz w:val="20"/>
          <w:lang w:val="hy-AM"/>
        </w:rPr>
        <w:t>արժեքից</w:t>
      </w:r>
      <w:r>
        <w:rPr>
          <w:rFonts w:ascii="GHEA Grapalat" w:hAnsi="GHEA Grapalat" w:cs="Sylfaen"/>
          <w:sz w:val="20"/>
          <w:lang w:val="es-ES"/>
        </w:rPr>
        <w:t xml:space="preserve"> </w:t>
      </w:r>
      <w:r>
        <w:rPr>
          <w:rFonts w:ascii="GHEA Grapalat" w:hAnsi="GHEA Grapalat" w:cs="Sylfaen"/>
          <w:sz w:val="20"/>
          <w:lang w:val="hy-AM"/>
        </w:rPr>
        <w:t>բացի</w:t>
      </w:r>
      <w:r>
        <w:rPr>
          <w:rFonts w:ascii="GHEA Grapalat" w:hAnsi="GHEA Grapalat" w:cs="Sylfaen"/>
          <w:sz w:val="20"/>
          <w:lang w:val="es-ES"/>
        </w:rPr>
        <w:t xml:space="preserve"> </w:t>
      </w:r>
      <w:r>
        <w:rPr>
          <w:rFonts w:ascii="GHEA Grapalat" w:hAnsi="GHEA Grapalat" w:cs="Sylfaen"/>
          <w:sz w:val="20"/>
          <w:lang w:val="hy-AM"/>
        </w:rPr>
        <w:t>ներառում</w:t>
      </w:r>
      <w:r>
        <w:rPr>
          <w:rFonts w:ascii="GHEA Grapalat" w:hAnsi="GHEA Grapalat" w:cs="Sylfaen"/>
          <w:sz w:val="20"/>
          <w:lang w:val="es-ES"/>
        </w:rPr>
        <w:t xml:space="preserve"> </w:t>
      </w:r>
      <w:r>
        <w:rPr>
          <w:rFonts w:ascii="GHEA Grapalat" w:hAnsi="GHEA Grapalat" w:cs="Sylfaen"/>
          <w:sz w:val="20"/>
          <w:lang w:val="hy-AM"/>
        </w:rPr>
        <w:t>է</w:t>
      </w:r>
      <w:r>
        <w:rPr>
          <w:rFonts w:ascii="GHEA Grapalat" w:hAnsi="GHEA Grapalat" w:cs="Sylfaen"/>
          <w:sz w:val="20"/>
          <w:lang w:val="es-ES"/>
        </w:rPr>
        <w:t xml:space="preserve"> </w:t>
      </w:r>
      <w:r>
        <w:rPr>
          <w:rFonts w:ascii="GHEA Grapalat" w:hAnsi="GHEA Grapalat" w:cs="Sylfaen"/>
          <w:sz w:val="20"/>
          <w:lang w:val="hy-AM"/>
        </w:rPr>
        <w:t>փոխադրման</w:t>
      </w:r>
      <w:r>
        <w:rPr>
          <w:rFonts w:ascii="GHEA Grapalat" w:hAnsi="GHEA Grapalat" w:cs="Sylfaen"/>
          <w:sz w:val="20"/>
          <w:lang w:val="es-ES"/>
        </w:rPr>
        <w:t xml:space="preserve">, </w:t>
      </w:r>
      <w:r>
        <w:rPr>
          <w:rFonts w:ascii="GHEA Grapalat" w:hAnsi="GHEA Grapalat" w:cs="Sylfaen"/>
          <w:sz w:val="20"/>
          <w:lang w:val="hy-AM"/>
        </w:rPr>
        <w:t>ապահովագրման</w:t>
      </w:r>
      <w:r>
        <w:rPr>
          <w:rFonts w:ascii="GHEA Grapalat" w:hAnsi="GHEA Grapalat" w:cs="Sylfaen"/>
          <w:sz w:val="20"/>
          <w:lang w:val="es-ES"/>
        </w:rPr>
        <w:t xml:space="preserve">, </w:t>
      </w:r>
      <w:r>
        <w:rPr>
          <w:rFonts w:ascii="GHEA Grapalat" w:hAnsi="GHEA Grapalat" w:cs="Sylfaen"/>
          <w:sz w:val="20"/>
          <w:lang w:val="hy-AM"/>
        </w:rPr>
        <w:t>տուրքերի</w:t>
      </w:r>
      <w:r>
        <w:rPr>
          <w:rFonts w:ascii="GHEA Grapalat" w:hAnsi="GHEA Grapalat" w:cs="Sylfaen"/>
          <w:sz w:val="20"/>
          <w:lang w:val="es-ES"/>
        </w:rPr>
        <w:t xml:space="preserve">, </w:t>
      </w:r>
      <w:r>
        <w:rPr>
          <w:rFonts w:ascii="GHEA Grapalat" w:hAnsi="GHEA Grapalat" w:cs="Sylfaen"/>
          <w:sz w:val="20"/>
          <w:lang w:val="hy-AM"/>
        </w:rPr>
        <w:t>հարկերի</w:t>
      </w:r>
      <w:r>
        <w:rPr>
          <w:rFonts w:ascii="GHEA Grapalat" w:hAnsi="GHEA Grapalat" w:cs="Sylfaen"/>
          <w:sz w:val="20"/>
          <w:lang w:val="es-ES"/>
        </w:rPr>
        <w:t xml:space="preserve">, </w:t>
      </w:r>
      <w:r>
        <w:rPr>
          <w:rFonts w:ascii="GHEA Grapalat" w:hAnsi="GHEA Grapalat" w:cs="Sylfaen"/>
          <w:sz w:val="20"/>
          <w:lang w:val="hy-AM"/>
        </w:rPr>
        <w:t>այլ</w:t>
      </w:r>
      <w:r>
        <w:rPr>
          <w:rFonts w:ascii="GHEA Grapalat" w:hAnsi="GHEA Grapalat" w:cs="Sylfaen"/>
          <w:sz w:val="20"/>
          <w:lang w:val="es-ES"/>
        </w:rPr>
        <w:t xml:space="preserve"> </w:t>
      </w:r>
      <w:r>
        <w:rPr>
          <w:rFonts w:ascii="GHEA Grapalat" w:hAnsi="GHEA Grapalat" w:cs="Sylfaen"/>
          <w:sz w:val="20"/>
          <w:lang w:val="hy-AM"/>
        </w:rPr>
        <w:t>վճարումների</w:t>
      </w:r>
      <w:r>
        <w:rPr>
          <w:rFonts w:ascii="GHEA Grapalat" w:hAnsi="GHEA Grapalat" w:cs="Sylfaen"/>
          <w:sz w:val="20"/>
          <w:lang w:val="es-ES"/>
        </w:rPr>
        <w:t xml:space="preserve"> </w:t>
      </w:r>
      <w:r>
        <w:rPr>
          <w:rFonts w:ascii="GHEA Grapalat" w:hAnsi="GHEA Grapalat" w:cs="Sylfaen"/>
          <w:sz w:val="20"/>
          <w:lang w:val="hy-AM"/>
        </w:rPr>
        <w:t>գծով</w:t>
      </w:r>
      <w:r>
        <w:rPr>
          <w:rFonts w:ascii="GHEA Grapalat" w:hAnsi="GHEA Grapalat" w:cs="Sylfaen"/>
          <w:sz w:val="20"/>
          <w:lang w:val="es-ES"/>
        </w:rPr>
        <w:t xml:space="preserve"> </w:t>
      </w:r>
      <w:r>
        <w:rPr>
          <w:rFonts w:ascii="GHEA Grapalat" w:hAnsi="GHEA Grapalat" w:cs="Sylfaen"/>
          <w:sz w:val="20"/>
          <w:lang w:val="hy-AM"/>
        </w:rPr>
        <w:t>ծախսերը</w:t>
      </w:r>
      <w:r>
        <w:rPr>
          <w:rFonts w:ascii="GHEA Grapalat" w:hAnsi="GHEA Grapalat" w:cs="Sylfaen"/>
          <w:sz w:val="20"/>
          <w:lang w:val="es-ES"/>
        </w:rPr>
        <w:t xml:space="preserve"> </w:t>
      </w:r>
      <w:r>
        <w:rPr>
          <w:rFonts w:ascii="GHEA Grapalat" w:hAnsi="GHEA Grapalat" w:cs="Sylfaen"/>
          <w:sz w:val="20"/>
          <w:lang w:val="hy-AM"/>
        </w:rPr>
        <w:t>և</w:t>
      </w:r>
      <w:r>
        <w:rPr>
          <w:rFonts w:ascii="GHEA Grapalat" w:hAnsi="GHEA Grapalat" w:cs="Sylfaen"/>
          <w:sz w:val="20"/>
          <w:lang w:val="es-ES"/>
        </w:rPr>
        <w:t xml:space="preserve"> </w:t>
      </w:r>
      <w:r>
        <w:rPr>
          <w:rFonts w:ascii="GHEA Grapalat" w:hAnsi="GHEA Grapalat" w:cs="Sylfaen"/>
          <w:sz w:val="20"/>
          <w:lang w:val="hy-AM"/>
        </w:rPr>
        <w:t>չի</w:t>
      </w:r>
      <w:r>
        <w:rPr>
          <w:rFonts w:ascii="GHEA Grapalat" w:hAnsi="GHEA Grapalat" w:cs="Sylfaen"/>
          <w:sz w:val="20"/>
          <w:lang w:val="es-ES"/>
        </w:rPr>
        <w:t xml:space="preserve"> </w:t>
      </w:r>
      <w:r>
        <w:rPr>
          <w:rFonts w:ascii="GHEA Grapalat" w:hAnsi="GHEA Grapalat" w:cs="Sylfaen"/>
          <w:sz w:val="20"/>
          <w:lang w:val="hy-AM"/>
        </w:rPr>
        <w:t>կարող</w:t>
      </w:r>
      <w:r>
        <w:rPr>
          <w:rFonts w:ascii="GHEA Grapalat" w:hAnsi="GHEA Grapalat" w:cs="Sylfaen"/>
          <w:sz w:val="20"/>
          <w:lang w:val="es-ES"/>
        </w:rPr>
        <w:t xml:space="preserve"> </w:t>
      </w:r>
      <w:r>
        <w:rPr>
          <w:rFonts w:ascii="GHEA Grapalat" w:hAnsi="GHEA Grapalat" w:cs="Sylfaen"/>
          <w:sz w:val="20"/>
          <w:lang w:val="hy-AM"/>
        </w:rPr>
        <w:t>պակաս</w:t>
      </w:r>
      <w:r>
        <w:rPr>
          <w:rFonts w:ascii="GHEA Grapalat" w:hAnsi="GHEA Grapalat" w:cs="Sylfaen"/>
          <w:sz w:val="20"/>
          <w:lang w:val="es-ES"/>
        </w:rPr>
        <w:t xml:space="preserve"> </w:t>
      </w:r>
      <w:r>
        <w:rPr>
          <w:rFonts w:ascii="GHEA Grapalat" w:hAnsi="GHEA Grapalat" w:cs="Sylfaen"/>
          <w:sz w:val="20"/>
          <w:lang w:val="hy-AM"/>
        </w:rPr>
        <w:t>լինել</w:t>
      </w:r>
      <w:r>
        <w:rPr>
          <w:rFonts w:ascii="GHEA Grapalat" w:hAnsi="GHEA Grapalat" w:cs="Sylfaen"/>
          <w:sz w:val="20"/>
          <w:lang w:val="es-ES"/>
        </w:rPr>
        <w:t xml:space="preserve"> </w:t>
      </w:r>
      <w:r>
        <w:rPr>
          <w:rFonts w:ascii="GHEA Grapalat" w:hAnsi="GHEA Grapalat" w:cs="Sylfaen"/>
          <w:sz w:val="20"/>
          <w:lang w:val="hy-AM"/>
        </w:rPr>
        <w:t>դրանց</w:t>
      </w:r>
      <w:r>
        <w:rPr>
          <w:rFonts w:ascii="GHEA Grapalat" w:hAnsi="GHEA Grapalat" w:cs="Sylfaen"/>
          <w:sz w:val="20"/>
          <w:lang w:val="es-ES"/>
        </w:rPr>
        <w:t xml:space="preserve"> </w:t>
      </w:r>
      <w:r>
        <w:rPr>
          <w:rFonts w:ascii="GHEA Grapalat" w:hAnsi="GHEA Grapalat" w:cs="Sylfaen"/>
          <w:sz w:val="20"/>
          <w:lang w:val="hy-AM"/>
        </w:rPr>
        <w:t>ինքնարժեքից</w:t>
      </w:r>
      <w:r>
        <w:rPr>
          <w:rFonts w:ascii="GHEA Grapalat" w:hAnsi="GHEA Grapalat" w:cs="Sylfaen"/>
          <w:sz w:val="20"/>
          <w:lang w:val="es-ES"/>
        </w:rPr>
        <w:t xml:space="preserve">: </w:t>
      </w:r>
      <w:r>
        <w:rPr>
          <w:rFonts w:ascii="GHEA Grapalat" w:hAnsi="GHEA Grapalat" w:cs="Sylfaen"/>
          <w:sz w:val="20"/>
          <w:lang w:val="hy-AM"/>
        </w:rPr>
        <w:t>Առաջարկվող</w:t>
      </w:r>
      <w:r>
        <w:rPr>
          <w:rFonts w:ascii="GHEA Grapalat" w:hAnsi="GHEA Grapalat" w:cs="Sylfaen"/>
          <w:sz w:val="20"/>
          <w:lang w:val="es-ES"/>
        </w:rPr>
        <w:t xml:space="preserve"> </w:t>
      </w:r>
      <w:r>
        <w:rPr>
          <w:rFonts w:ascii="GHEA Grapalat" w:hAnsi="GHEA Grapalat" w:cs="Sylfaen"/>
          <w:sz w:val="20"/>
          <w:lang w:val="hy-AM"/>
        </w:rPr>
        <w:t>գնի</w:t>
      </w:r>
      <w:r>
        <w:rPr>
          <w:rFonts w:ascii="GHEA Grapalat" w:hAnsi="GHEA Grapalat" w:cs="Sylfaen"/>
          <w:sz w:val="20"/>
          <w:lang w:val="es-ES"/>
        </w:rPr>
        <w:t xml:space="preserve">  </w:t>
      </w:r>
      <w:r>
        <w:rPr>
          <w:rFonts w:ascii="GHEA Grapalat" w:hAnsi="GHEA Grapalat" w:cs="Sylfaen"/>
          <w:sz w:val="20"/>
          <w:lang w:val="hy-AM"/>
        </w:rPr>
        <w:t>հաշվարկը</w:t>
      </w:r>
      <w:r>
        <w:rPr>
          <w:rFonts w:ascii="GHEA Grapalat" w:hAnsi="GHEA Grapalat" w:cs="Sylfaen"/>
          <w:sz w:val="20"/>
          <w:lang w:val="es-ES"/>
        </w:rPr>
        <w:t xml:space="preserve"> </w:t>
      </w:r>
      <w:r>
        <w:rPr>
          <w:rFonts w:ascii="GHEA Grapalat" w:hAnsi="GHEA Grapalat" w:cs="Sylfaen"/>
          <w:sz w:val="20"/>
          <w:lang w:val="hy-AM"/>
        </w:rPr>
        <w:t>պետք</w:t>
      </w:r>
      <w:r>
        <w:rPr>
          <w:rFonts w:ascii="GHEA Grapalat" w:hAnsi="GHEA Grapalat" w:cs="Sylfaen"/>
          <w:sz w:val="20"/>
          <w:lang w:val="es-ES"/>
        </w:rPr>
        <w:t xml:space="preserve"> </w:t>
      </w:r>
      <w:r>
        <w:rPr>
          <w:rFonts w:ascii="GHEA Grapalat" w:hAnsi="GHEA Grapalat" w:cs="Sylfaen"/>
          <w:sz w:val="20"/>
          <w:lang w:val="hy-AM"/>
        </w:rPr>
        <w:t>է</w:t>
      </w:r>
      <w:r>
        <w:rPr>
          <w:rFonts w:ascii="GHEA Grapalat" w:hAnsi="GHEA Grapalat" w:cs="Sylfaen"/>
          <w:sz w:val="20"/>
          <w:lang w:val="es-ES"/>
        </w:rPr>
        <w:t xml:space="preserve"> </w:t>
      </w:r>
      <w:r>
        <w:rPr>
          <w:rFonts w:ascii="GHEA Grapalat" w:hAnsi="GHEA Grapalat" w:cs="Sylfaen"/>
          <w:sz w:val="20"/>
          <w:lang w:val="hy-AM"/>
        </w:rPr>
        <w:t>ներկայացվի</w:t>
      </w:r>
      <w:r>
        <w:rPr>
          <w:rFonts w:ascii="GHEA Grapalat" w:hAnsi="GHEA Grapalat" w:cs="Sylfaen"/>
          <w:sz w:val="20"/>
          <w:lang w:val="es-ES"/>
        </w:rPr>
        <w:t xml:space="preserve"> </w:t>
      </w:r>
      <w:r>
        <w:rPr>
          <w:rFonts w:ascii="GHEA Grapalat" w:hAnsi="GHEA Grapalat" w:cs="Sylfaen"/>
          <w:sz w:val="20"/>
          <w:lang w:val="hy-AM"/>
        </w:rPr>
        <w:t>հայտով</w:t>
      </w:r>
      <w:r>
        <w:rPr>
          <w:rFonts w:ascii="GHEA Grapalat" w:hAnsi="GHEA Grapalat"/>
          <w:sz w:val="20"/>
          <w:lang w:val="es-ES"/>
        </w:rPr>
        <w:t>:</w:t>
      </w:r>
    </w:p>
    <w:p w:rsidR="006E5207" w:rsidRDefault="006E5207" w:rsidP="00B001A1">
      <w:pPr>
        <w:pStyle w:val="norm"/>
        <w:spacing w:line="240" w:lineRule="auto"/>
        <w:ind w:firstLine="0"/>
        <w:rPr>
          <w:rFonts w:ascii="GHEA Grapalat" w:hAnsi="GHEA Grapalat" w:cs="Sylfaen"/>
          <w:sz w:val="20"/>
          <w:szCs w:val="24"/>
          <w:lang w:val="es-ES" w:eastAsia="en-US"/>
        </w:rPr>
      </w:pPr>
      <w:r>
        <w:rPr>
          <w:rFonts w:ascii="GHEA Grapalat" w:hAnsi="GHEA Grapalat"/>
          <w:sz w:val="20"/>
          <w:lang w:val="es-ES"/>
        </w:rPr>
        <w:t>5.</w:t>
      </w:r>
      <w:r>
        <w:rPr>
          <w:rFonts w:ascii="GHEA Grapalat" w:hAnsi="GHEA Grapalat"/>
          <w:sz w:val="20"/>
          <w:lang w:val="hy-AM"/>
        </w:rPr>
        <w:t>2</w:t>
      </w:r>
      <w:r>
        <w:rPr>
          <w:rFonts w:ascii="GHEA Grapalat" w:hAnsi="GHEA Grapalat" w:cs="Sylfaen"/>
          <w:sz w:val="20"/>
          <w:lang w:val="es-ES"/>
        </w:rPr>
        <w:t xml:space="preserve"> Մ</w:t>
      </w:r>
      <w:r>
        <w:rPr>
          <w:rFonts w:ascii="GHEA Grapalat" w:hAnsi="GHEA Grapalat" w:cs="Sylfaen"/>
          <w:sz w:val="20"/>
          <w:szCs w:val="24"/>
          <w:lang w:val="hy-AM" w:eastAsia="en-US"/>
        </w:rPr>
        <w:t xml:space="preserve">ասնակիցը գնային առաջարկը ներկայացնում է </w:t>
      </w:r>
      <w:r>
        <w:rPr>
          <w:rFonts w:ascii="GHEA Grapalat" w:hAnsi="GHEA Grapalat" w:cs="Sylfaen"/>
          <w:sz w:val="20"/>
          <w:lang w:val="hy-AM"/>
        </w:rPr>
        <w:t>ինքնարժեք, շահույթ</w:t>
      </w:r>
      <w:r>
        <w:rPr>
          <w:rFonts w:ascii="GHEA Grapalat" w:hAnsi="GHEA Grapalat" w:cs="Sylfaen"/>
          <w:szCs w:val="22"/>
          <w:lang w:val="es-ES"/>
        </w:rPr>
        <w:t xml:space="preserve"> </w:t>
      </w:r>
      <w:r>
        <w:rPr>
          <w:rFonts w:ascii="GHEA Grapalat" w:hAnsi="GHEA Grapalat" w:cs="Sylfaen"/>
          <w:sz w:val="20"/>
          <w:szCs w:val="24"/>
          <w:lang w:val="hy-AM" w:eastAsia="en-US"/>
        </w:rPr>
        <w:t xml:space="preserve">և ավելացված արժեքի հարկ ընդհանրական բաղադրիչներից բաղկացած հաշվարկի ձևով: Ինքնարժեքի բաղադրիչների հաշվարկ` բացվածք կամ այլ մանրամասներ չեն պահանջվում և ներկայացվում: Եթե </w:t>
      </w:r>
      <w:r>
        <w:rPr>
          <w:rFonts w:ascii="GHEA Grapalat" w:hAnsi="GHEA Grapalat" w:cs="Sylfaen"/>
          <w:sz w:val="20"/>
          <w:szCs w:val="24"/>
          <w:lang w:eastAsia="en-US"/>
        </w:rPr>
        <w:t>մ</w:t>
      </w:r>
      <w:r>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Pr>
          <w:rFonts w:ascii="GHEA Grapalat" w:hAnsi="GHEA Grapalat" w:cs="Sylfaen"/>
          <w:sz w:val="20"/>
          <w:szCs w:val="24"/>
          <w:lang w:val="es-ES" w:eastAsia="en-US"/>
        </w:rPr>
        <w:t xml:space="preserve"> </w:t>
      </w:r>
      <w:r>
        <w:rPr>
          <w:rFonts w:ascii="GHEA Grapalat" w:hAnsi="GHEA Grapalat" w:cs="Sylfaen"/>
          <w:sz w:val="20"/>
          <w:lang w:val="ru-RU"/>
        </w:rPr>
        <w:t>ներկայաց</w:t>
      </w:r>
      <w:r>
        <w:rPr>
          <w:rFonts w:ascii="GHEA Grapalat" w:hAnsi="GHEA Grapalat" w:cs="Sylfaen"/>
          <w:sz w:val="20"/>
        </w:rPr>
        <w:t>վող</w:t>
      </w:r>
      <w:r>
        <w:rPr>
          <w:rFonts w:ascii="GHEA Grapalat" w:hAnsi="GHEA Grapalat" w:cs="Sylfaen"/>
          <w:sz w:val="20"/>
          <w:lang w:val="es-ES"/>
        </w:rPr>
        <w:t xml:space="preserve"> </w:t>
      </w:r>
      <w:r>
        <w:rPr>
          <w:rFonts w:ascii="GHEA Grapalat" w:hAnsi="GHEA Grapalat" w:cs="Sylfaen"/>
          <w:sz w:val="20"/>
          <w:lang w:val="ru-RU"/>
        </w:rPr>
        <w:t>գնային</w:t>
      </w:r>
      <w:r>
        <w:rPr>
          <w:rFonts w:ascii="GHEA Grapalat" w:hAnsi="GHEA Grapalat" w:cs="Sylfaen"/>
          <w:sz w:val="20"/>
          <w:lang w:val="es-ES"/>
        </w:rPr>
        <w:t xml:space="preserve"> </w:t>
      </w:r>
      <w:r>
        <w:rPr>
          <w:rFonts w:ascii="GHEA Grapalat" w:hAnsi="GHEA Grapalat" w:cs="Sylfaen"/>
          <w:sz w:val="20"/>
          <w:lang w:val="ru-RU"/>
        </w:rPr>
        <w:t>առաջարկում</w:t>
      </w:r>
      <w:r>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Pr>
          <w:rFonts w:ascii="GHEA Grapalat" w:hAnsi="GHEA Grapalat" w:cs="Sylfaen"/>
          <w:sz w:val="20"/>
          <w:szCs w:val="24"/>
          <w:lang w:val="es-ES" w:eastAsia="en-US"/>
        </w:rPr>
        <w:t xml:space="preserve"> </w:t>
      </w:r>
    </w:p>
    <w:p w:rsidR="006E5207" w:rsidRDefault="006E5207" w:rsidP="006E5207">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eastAsia="en-US"/>
        </w:rPr>
        <w:t>Մ</w:t>
      </w:r>
      <w:r>
        <w:rPr>
          <w:rFonts w:ascii="GHEA Grapalat" w:hAnsi="GHEA Grapalat" w:cs="Sylfaen"/>
          <w:sz w:val="20"/>
          <w:szCs w:val="24"/>
          <w:lang w:val="hy-AM" w:eastAsia="en-US"/>
        </w:rPr>
        <w:t>ասնակիցների գնային առաջարկների գնահատում</w:t>
      </w:r>
      <w:r>
        <w:rPr>
          <w:rFonts w:ascii="GHEA Grapalat" w:hAnsi="GHEA Grapalat" w:cs="Sylfaen"/>
          <w:sz w:val="20"/>
          <w:szCs w:val="24"/>
          <w:lang w:eastAsia="en-US"/>
        </w:rPr>
        <w:t>ն</w:t>
      </w:r>
      <w:r>
        <w:rPr>
          <w:rFonts w:ascii="GHEA Grapalat" w:hAnsi="GHEA Grapalat" w:cs="Sylfaen"/>
          <w:sz w:val="20"/>
          <w:szCs w:val="24"/>
          <w:lang w:val="hy-AM" w:eastAsia="en-US"/>
        </w:rPr>
        <w:t xml:space="preserve"> </w:t>
      </w:r>
      <w:r>
        <w:rPr>
          <w:rFonts w:ascii="GHEA Grapalat" w:hAnsi="GHEA Grapalat" w:cs="Sylfaen"/>
          <w:sz w:val="20"/>
          <w:szCs w:val="24"/>
          <w:lang w:eastAsia="en-US"/>
        </w:rPr>
        <w:t>ու</w:t>
      </w:r>
      <w:r>
        <w:rPr>
          <w:rFonts w:ascii="GHEA Grapalat" w:hAnsi="GHEA Grapalat" w:cs="Sylfaen"/>
          <w:sz w:val="20"/>
          <w:szCs w:val="24"/>
          <w:lang w:val="hy-AM" w:eastAsia="en-US"/>
        </w:rPr>
        <w:t xml:space="preserve"> համեմատումն իրականացվում </w:t>
      </w:r>
      <w:r>
        <w:rPr>
          <w:rFonts w:ascii="GHEA Grapalat" w:hAnsi="GHEA Grapalat" w:cs="Sylfaen"/>
          <w:sz w:val="20"/>
          <w:szCs w:val="24"/>
          <w:lang w:eastAsia="en-US"/>
        </w:rPr>
        <w:t>են</w:t>
      </w:r>
      <w:r>
        <w:rPr>
          <w:rFonts w:ascii="GHEA Grapalat" w:hAnsi="GHEA Grapalat" w:cs="Sylfaen"/>
          <w:sz w:val="20"/>
          <w:szCs w:val="24"/>
          <w:lang w:val="hy-AM" w:eastAsia="en-US"/>
        </w:rPr>
        <w:t xml:space="preserve"> առանց սույն կետում նշված հարկի գումարի հաշվարկման: Ընդ որում, մասնակցի հայտը ենթակա չէ մերժման, եթե`</w:t>
      </w:r>
    </w:p>
    <w:p w:rsidR="006E5207" w:rsidRDefault="006E5207" w:rsidP="00B001A1">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hy-AM" w:eastAsia="en-US"/>
        </w:rPr>
        <w:t xml:space="preserve">ա. </w:t>
      </w:r>
      <w:r w:rsidR="00EC64BC">
        <w:rPr>
          <w:rFonts w:ascii="GHEA Grapalat" w:hAnsi="GHEA Grapalat" w:cs="Sylfaen"/>
          <w:sz w:val="20"/>
          <w:szCs w:val="24"/>
          <w:lang w:val="hy-AM" w:eastAsia="en-US"/>
        </w:rPr>
        <w:t>Գ</w:t>
      </w:r>
      <w:r>
        <w:rPr>
          <w:rFonts w:ascii="GHEA Grapalat" w:hAnsi="GHEA Grapalat" w:cs="Sylfaen"/>
          <w:sz w:val="20"/>
          <w:szCs w:val="24"/>
          <w:lang w:val="hy-AM" w:eastAsia="en-US"/>
        </w:rPr>
        <w:t>նային առաջարկի ինքնարժեք, շահույթ և ավելացված արժեքի հարկ սյունակները լրացված են միայն թվերով, իսկ ընդհանուր գնի սյունակը` և տառերով և թվերով կամ միայն տառերով.</w:t>
      </w:r>
    </w:p>
    <w:p w:rsidR="006E5207" w:rsidRDefault="00EC64BC" w:rsidP="00B001A1">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hy-AM" w:eastAsia="en-US"/>
        </w:rPr>
        <w:t>Բ</w:t>
      </w:r>
      <w:r w:rsidR="006E5207">
        <w:rPr>
          <w:rFonts w:ascii="GHEA Grapalat" w:hAnsi="GHEA Grapalat" w:cs="Sylfaen"/>
          <w:sz w:val="20"/>
          <w:szCs w:val="24"/>
          <w:lang w:val="hy-AM" w:eastAsia="en-US"/>
        </w:rPr>
        <w:t xml:space="preserve">. </w:t>
      </w:r>
      <w:r>
        <w:rPr>
          <w:rFonts w:ascii="GHEA Grapalat" w:hAnsi="GHEA Grapalat" w:cs="Sylfaen"/>
          <w:sz w:val="20"/>
          <w:szCs w:val="24"/>
          <w:lang w:val="hy-AM" w:eastAsia="en-US"/>
        </w:rPr>
        <w:t>Գ</w:t>
      </w:r>
      <w:r w:rsidR="006E5207">
        <w:rPr>
          <w:rFonts w:ascii="GHEA Grapalat" w:hAnsi="GHEA Grapalat" w:cs="Sylfaen"/>
          <w:sz w:val="20"/>
          <w:szCs w:val="24"/>
          <w:lang w:val="hy-AM" w:eastAsia="en-US"/>
        </w:rPr>
        <w:t>նային առաջարկի ինքնարժեք, շահույթ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B001A1" w:rsidRPr="00FA1819" w:rsidRDefault="00EC64BC" w:rsidP="00B001A1">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hy-AM" w:eastAsia="en-US"/>
        </w:rPr>
        <w:t>Գ</w:t>
      </w:r>
      <w:r w:rsidR="006E5207">
        <w:rPr>
          <w:rFonts w:ascii="GHEA Grapalat" w:hAnsi="GHEA Grapalat" w:cs="Sylfaen"/>
          <w:sz w:val="20"/>
          <w:szCs w:val="24"/>
          <w:lang w:val="hy-AM" w:eastAsia="en-US"/>
        </w:rPr>
        <w:t xml:space="preserve">. </w:t>
      </w:r>
      <w:r>
        <w:rPr>
          <w:rFonts w:ascii="GHEA Grapalat" w:hAnsi="GHEA Grapalat" w:cs="Sylfaen"/>
          <w:sz w:val="20"/>
          <w:szCs w:val="24"/>
          <w:lang w:val="hy-AM" w:eastAsia="en-US"/>
        </w:rPr>
        <w:t>Գ</w:t>
      </w:r>
      <w:r w:rsidR="006E5207">
        <w:rPr>
          <w:rFonts w:ascii="GHEA Grapalat" w:hAnsi="GHEA Grapalat" w:cs="Sylfaen"/>
          <w:sz w:val="20"/>
          <w:szCs w:val="24"/>
          <w:lang w:val="hy-AM" w:eastAsia="en-US"/>
        </w:rPr>
        <w:t>նային առաջարկում չափաբաժնի համարը սխալ է նշված, սակայն գնման առարկայի անվանումը ճիշտ է լրացված.</w:t>
      </w:r>
    </w:p>
    <w:p w:rsidR="00B001A1" w:rsidRPr="00B001A1" w:rsidRDefault="00B001A1" w:rsidP="00B001A1">
      <w:pPr>
        <w:pStyle w:val="norm"/>
        <w:spacing w:line="240" w:lineRule="auto"/>
        <w:ind w:firstLine="0"/>
        <w:rPr>
          <w:rFonts w:ascii="GHEA Grapalat" w:hAnsi="GHEA Grapalat" w:cs="Sylfaen"/>
          <w:sz w:val="20"/>
          <w:szCs w:val="24"/>
          <w:lang w:val="hy-AM" w:eastAsia="en-US"/>
        </w:rPr>
      </w:pPr>
      <w:r>
        <w:rPr>
          <w:rFonts w:ascii="GHEA Grapalat" w:hAnsi="GHEA Grapalat" w:cs="Sylfaen"/>
          <w:sz w:val="20"/>
          <w:lang w:val="hy-AM"/>
        </w:rPr>
        <w:t xml:space="preserve"> </w:t>
      </w:r>
      <w:r w:rsidR="00EC64BC">
        <w:rPr>
          <w:rFonts w:ascii="GHEA Grapalat" w:hAnsi="GHEA Grapalat" w:cs="Sylfaen"/>
          <w:sz w:val="20"/>
          <w:lang w:val="hy-AM"/>
        </w:rPr>
        <w:t>Դ</w:t>
      </w:r>
      <w:r w:rsidR="006E5207">
        <w:rPr>
          <w:rFonts w:ascii="GHEA Grapalat" w:hAnsi="GHEA Grapalat" w:cs="Sylfaen"/>
          <w:sz w:val="20"/>
          <w:lang w:val="hy-AM"/>
        </w:rPr>
        <w:t xml:space="preserve">. </w:t>
      </w:r>
      <w:r w:rsidR="00EC64BC">
        <w:rPr>
          <w:rFonts w:ascii="GHEA Grapalat" w:hAnsi="GHEA Grapalat" w:cs="Sylfaen"/>
          <w:sz w:val="20"/>
          <w:lang w:val="hy-AM"/>
        </w:rPr>
        <w:t>Գ</w:t>
      </w:r>
      <w:r w:rsidR="006E5207">
        <w:rPr>
          <w:rFonts w:ascii="GHEA Grapalat" w:hAnsi="GHEA Grapalat" w:cs="Sylfaen"/>
          <w:sz w:val="20"/>
          <w:lang w:val="hy-AM"/>
        </w:rPr>
        <w:t>նային առաջարկի ինքնարժեք, շահույթ, ավելացված արժեքի հարկ և ընդհանուր գումար սյունակներում տառերով կամ թվերով նշված գումարների լումարները կլորացված են մինչև հինգ տասնորդականը՝ դեպի ներքև ամբողջ թիվը, իսկ հինգ տասնորդական և դրանից ա</w:t>
      </w:r>
      <w:r>
        <w:rPr>
          <w:rFonts w:ascii="GHEA Grapalat" w:hAnsi="GHEA Grapalat" w:cs="Sylfaen"/>
          <w:sz w:val="20"/>
          <w:lang w:val="hy-AM"/>
        </w:rPr>
        <w:t xml:space="preserve">վելին՝ դեպի վերև ամբողջ թիվը.  </w:t>
      </w:r>
    </w:p>
    <w:p w:rsidR="006E5207" w:rsidRDefault="00EC64BC" w:rsidP="00B001A1">
      <w:pPr>
        <w:shd w:val="clear" w:color="auto" w:fill="FFFFFF"/>
        <w:jc w:val="both"/>
        <w:rPr>
          <w:rFonts w:ascii="GHEA Grapalat" w:hAnsi="GHEA Grapalat" w:cs="Sylfaen"/>
          <w:sz w:val="20"/>
          <w:lang w:val="hy-AM"/>
        </w:rPr>
      </w:pPr>
      <w:r>
        <w:rPr>
          <w:rFonts w:ascii="GHEA Grapalat" w:hAnsi="GHEA Grapalat" w:cs="Sylfaen"/>
          <w:sz w:val="20"/>
          <w:lang w:val="hy-AM"/>
        </w:rPr>
        <w:t>Ե</w:t>
      </w:r>
      <w:r w:rsidR="006E5207">
        <w:rPr>
          <w:rFonts w:ascii="GHEA Grapalat" w:hAnsi="GHEA Grapalat" w:cs="Sylfaen"/>
          <w:sz w:val="20"/>
          <w:lang w:val="hy-AM"/>
        </w:rPr>
        <w:t xml:space="preserve">. </w:t>
      </w:r>
      <w:r>
        <w:rPr>
          <w:rFonts w:ascii="GHEA Grapalat" w:hAnsi="GHEA Grapalat" w:cs="Sylfaen"/>
          <w:sz w:val="20"/>
          <w:lang w:val="hy-AM"/>
        </w:rPr>
        <w:t>Գ</w:t>
      </w:r>
      <w:r w:rsidR="006E5207">
        <w:rPr>
          <w:rFonts w:ascii="GHEA Grapalat" w:hAnsi="GHEA Grapalat" w:cs="Sylfaen"/>
          <w:sz w:val="20"/>
          <w:lang w:val="hy-AM"/>
        </w:rPr>
        <w:t>նային առաջարկի ինքնարժեք, շահույթ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ինքնարժեք, շահույթ և ավելացված արժեքի հարկ սյունակներում տառերով լրացված գումարների հանրագումարը.</w:t>
      </w:r>
    </w:p>
    <w:p w:rsidR="006E5207" w:rsidRDefault="00EC64BC" w:rsidP="00B001A1">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hy-AM" w:eastAsia="en-US"/>
        </w:rPr>
        <w:t>Զ</w:t>
      </w:r>
      <w:r w:rsidR="006E5207">
        <w:rPr>
          <w:rFonts w:ascii="GHEA Grapalat" w:hAnsi="GHEA Grapalat" w:cs="Sylfaen"/>
          <w:sz w:val="20"/>
          <w:szCs w:val="24"/>
          <w:lang w:val="hy-AM" w:eastAsia="en-US"/>
        </w:rPr>
        <w:t xml:space="preserve">. </w:t>
      </w:r>
      <w:r>
        <w:rPr>
          <w:rFonts w:ascii="GHEA Grapalat" w:hAnsi="GHEA Grapalat" w:cs="Sylfaen"/>
          <w:sz w:val="20"/>
          <w:szCs w:val="24"/>
          <w:lang w:val="hy-AM" w:eastAsia="en-US"/>
        </w:rPr>
        <w:t>Գ</w:t>
      </w:r>
      <w:r w:rsidR="006E5207">
        <w:rPr>
          <w:rFonts w:ascii="GHEA Grapalat" w:hAnsi="GHEA Grapalat" w:cs="Sylfaen"/>
          <w:sz w:val="20"/>
          <w:szCs w:val="24"/>
          <w:lang w:val="hy-AM" w:eastAsia="en-US"/>
        </w:rPr>
        <w:t>նային առաջարկի սյունակներում տառերով լրացված գումարների մեջ լումաները նշված են թվերով :</w:t>
      </w:r>
    </w:p>
    <w:p w:rsidR="006E5207" w:rsidRDefault="006E5207" w:rsidP="00B001A1">
      <w:pPr>
        <w:pStyle w:val="norm"/>
        <w:spacing w:line="240" w:lineRule="auto"/>
        <w:ind w:firstLine="0"/>
        <w:rPr>
          <w:rFonts w:ascii="GHEA Grapalat" w:hAnsi="GHEA Grapalat"/>
          <w:sz w:val="20"/>
          <w:lang w:val="es-ES"/>
        </w:rPr>
      </w:pPr>
      <w:r>
        <w:rPr>
          <w:rFonts w:ascii="GHEA Grapalat" w:hAnsi="GHEA Grapalat"/>
          <w:sz w:val="20"/>
          <w:lang w:val="es-ES"/>
        </w:rPr>
        <w:t>5.</w:t>
      </w:r>
      <w:r>
        <w:rPr>
          <w:rFonts w:ascii="GHEA Grapalat" w:hAnsi="GHEA Grapalat"/>
          <w:sz w:val="20"/>
          <w:lang w:val="hy-AM"/>
        </w:rPr>
        <w:t>3</w:t>
      </w:r>
      <w:r>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6E5207" w:rsidRDefault="006E5207" w:rsidP="006E5207">
      <w:pPr>
        <w:pStyle w:val="23"/>
        <w:spacing w:line="240" w:lineRule="auto"/>
        <w:ind w:firstLine="567"/>
        <w:rPr>
          <w:rFonts w:ascii="GHEA Grapalat" w:hAnsi="GHEA Grapalat"/>
          <w:lang w:val="es-ES"/>
        </w:rPr>
      </w:pPr>
    </w:p>
    <w:p w:rsidR="006E5207" w:rsidRDefault="006E5207" w:rsidP="006E5207">
      <w:pPr>
        <w:jc w:val="center"/>
        <w:rPr>
          <w:rFonts w:ascii="GHEA Grapalat" w:hAnsi="GHEA Grapalat"/>
          <w:b/>
          <w:sz w:val="20"/>
          <w:lang w:val="es-ES"/>
        </w:rPr>
      </w:pPr>
      <w:r>
        <w:rPr>
          <w:rFonts w:ascii="GHEA Grapalat" w:hAnsi="GHEA Grapalat"/>
          <w:b/>
          <w:sz w:val="20"/>
          <w:lang w:val="es-ES"/>
        </w:rPr>
        <w:t xml:space="preserve">6. </w:t>
      </w:r>
      <w:r>
        <w:rPr>
          <w:rFonts w:ascii="GHEA Grapalat" w:hAnsi="GHEA Grapalat"/>
          <w:b/>
          <w:sz w:val="20"/>
        </w:rPr>
        <w:t>ՀԱՅՏԻ</w:t>
      </w:r>
      <w:r>
        <w:rPr>
          <w:rFonts w:ascii="GHEA Grapalat" w:hAnsi="GHEA Grapalat"/>
          <w:b/>
          <w:sz w:val="20"/>
          <w:lang w:val="es-ES"/>
        </w:rPr>
        <w:t xml:space="preserve"> </w:t>
      </w:r>
      <w:r>
        <w:rPr>
          <w:rFonts w:ascii="GHEA Grapalat" w:hAnsi="GHEA Grapalat"/>
          <w:b/>
          <w:sz w:val="20"/>
        </w:rPr>
        <w:t>ԳՈՐԾՈՂՈՒԹՅԱՆ</w:t>
      </w:r>
      <w:r>
        <w:rPr>
          <w:rFonts w:ascii="GHEA Grapalat" w:hAnsi="GHEA Grapalat"/>
          <w:b/>
          <w:sz w:val="20"/>
          <w:lang w:val="es-ES"/>
        </w:rPr>
        <w:t xml:space="preserve"> </w:t>
      </w:r>
      <w:r>
        <w:rPr>
          <w:rFonts w:ascii="GHEA Grapalat" w:hAnsi="GHEA Grapalat"/>
          <w:b/>
          <w:sz w:val="20"/>
        </w:rPr>
        <w:t>ԺԱՄԿԵՏԸ</w:t>
      </w:r>
      <w:r>
        <w:rPr>
          <w:rFonts w:ascii="GHEA Grapalat" w:hAnsi="GHEA Grapalat"/>
          <w:b/>
          <w:sz w:val="20"/>
          <w:lang w:val="es-ES"/>
        </w:rPr>
        <w:t xml:space="preserve">, </w:t>
      </w:r>
      <w:r>
        <w:rPr>
          <w:rFonts w:ascii="GHEA Grapalat" w:hAnsi="GHEA Grapalat"/>
          <w:b/>
          <w:sz w:val="20"/>
        </w:rPr>
        <w:t>ՀԱՅՏԵՐՈՒՄ</w:t>
      </w:r>
      <w:r>
        <w:rPr>
          <w:rFonts w:ascii="GHEA Grapalat" w:hAnsi="GHEA Grapalat"/>
          <w:b/>
          <w:sz w:val="20"/>
          <w:lang w:val="es-ES"/>
        </w:rPr>
        <w:t xml:space="preserve"> </w:t>
      </w:r>
      <w:r>
        <w:rPr>
          <w:rFonts w:ascii="GHEA Grapalat" w:hAnsi="GHEA Grapalat"/>
          <w:b/>
          <w:sz w:val="20"/>
        </w:rPr>
        <w:t>ՓՈՓՈԽՈՒԹՅՈՒՆ</w:t>
      </w:r>
      <w:r>
        <w:rPr>
          <w:rFonts w:ascii="GHEA Grapalat" w:hAnsi="GHEA Grapalat"/>
          <w:b/>
          <w:sz w:val="20"/>
          <w:lang w:val="es-ES"/>
        </w:rPr>
        <w:t xml:space="preserve"> </w:t>
      </w:r>
      <w:r>
        <w:rPr>
          <w:rFonts w:ascii="GHEA Grapalat" w:hAnsi="GHEA Grapalat"/>
          <w:b/>
          <w:sz w:val="20"/>
        </w:rPr>
        <w:t>ԿԱՏԱՐԵԼՈՒ</w:t>
      </w:r>
    </w:p>
    <w:p w:rsidR="006E5207" w:rsidRDefault="006E5207" w:rsidP="006E5207">
      <w:pPr>
        <w:jc w:val="center"/>
        <w:rPr>
          <w:rFonts w:ascii="GHEA Grapalat" w:hAnsi="GHEA Grapalat"/>
          <w:b/>
          <w:sz w:val="20"/>
          <w:lang w:val="es-ES"/>
        </w:rPr>
      </w:pPr>
      <w:r>
        <w:rPr>
          <w:rFonts w:ascii="GHEA Grapalat" w:hAnsi="GHEA Grapalat"/>
          <w:b/>
          <w:sz w:val="20"/>
        </w:rPr>
        <w:t>ԵՎ</w:t>
      </w:r>
      <w:r>
        <w:rPr>
          <w:rFonts w:ascii="GHEA Grapalat" w:hAnsi="GHEA Grapalat"/>
          <w:b/>
          <w:sz w:val="20"/>
          <w:lang w:val="es-ES"/>
        </w:rPr>
        <w:t xml:space="preserve"> </w:t>
      </w:r>
      <w:r>
        <w:rPr>
          <w:rFonts w:ascii="GHEA Grapalat" w:hAnsi="GHEA Grapalat"/>
          <w:b/>
          <w:sz w:val="20"/>
        </w:rPr>
        <w:t>ԴՐԱՆՔ</w:t>
      </w:r>
      <w:r>
        <w:rPr>
          <w:rFonts w:ascii="GHEA Grapalat" w:hAnsi="GHEA Grapalat"/>
          <w:b/>
          <w:sz w:val="20"/>
          <w:lang w:val="es-ES"/>
        </w:rPr>
        <w:t xml:space="preserve"> </w:t>
      </w:r>
      <w:r>
        <w:rPr>
          <w:rFonts w:ascii="GHEA Grapalat" w:hAnsi="GHEA Grapalat"/>
          <w:b/>
          <w:sz w:val="20"/>
        </w:rPr>
        <w:t>ՀԵՏ</w:t>
      </w:r>
      <w:r>
        <w:rPr>
          <w:rFonts w:ascii="GHEA Grapalat" w:hAnsi="GHEA Grapalat"/>
          <w:b/>
          <w:sz w:val="20"/>
          <w:lang w:val="es-ES"/>
        </w:rPr>
        <w:t xml:space="preserve"> </w:t>
      </w:r>
      <w:r>
        <w:rPr>
          <w:rFonts w:ascii="GHEA Grapalat" w:hAnsi="GHEA Grapalat"/>
          <w:b/>
          <w:sz w:val="20"/>
        </w:rPr>
        <w:t>ՎԵՐՑՆԵԼՈՒ</w:t>
      </w:r>
      <w:r>
        <w:rPr>
          <w:rFonts w:ascii="GHEA Grapalat" w:hAnsi="GHEA Grapalat"/>
          <w:b/>
          <w:sz w:val="20"/>
          <w:lang w:val="es-ES"/>
        </w:rPr>
        <w:t xml:space="preserve"> </w:t>
      </w:r>
      <w:r>
        <w:rPr>
          <w:rFonts w:ascii="GHEA Grapalat" w:hAnsi="GHEA Grapalat"/>
          <w:b/>
          <w:sz w:val="20"/>
        </w:rPr>
        <w:t>ԿԱՐԳԸ</w:t>
      </w:r>
    </w:p>
    <w:p w:rsidR="006E5207" w:rsidRDefault="006E5207" w:rsidP="006E5207">
      <w:pPr>
        <w:pStyle w:val="af6"/>
        <w:spacing w:after="0" w:line="240" w:lineRule="auto"/>
        <w:ind w:firstLine="567"/>
        <w:rPr>
          <w:rFonts w:ascii="GHEA Grapalat" w:hAnsi="GHEA Grapalat" w:cs="Times New Roman"/>
          <w:b/>
          <w:sz w:val="20"/>
          <w:lang w:val="af-ZA"/>
        </w:rPr>
      </w:pPr>
    </w:p>
    <w:p w:rsidR="006E5207" w:rsidRPr="00B001A1" w:rsidRDefault="006E5207" w:rsidP="00B001A1">
      <w:pPr>
        <w:pStyle w:val="af6"/>
        <w:spacing w:after="0" w:line="240" w:lineRule="auto"/>
        <w:ind w:firstLine="0"/>
        <w:rPr>
          <w:rFonts w:ascii="GHEA Grapalat" w:hAnsi="GHEA Grapalat" w:cs="Sylfaen"/>
          <w:i w:val="0"/>
          <w:sz w:val="20"/>
          <w:szCs w:val="24"/>
          <w:lang w:val="af-ZA"/>
        </w:rPr>
      </w:pPr>
      <w:r w:rsidRPr="00B001A1">
        <w:rPr>
          <w:rFonts w:ascii="GHEA Grapalat" w:hAnsi="GHEA Grapalat" w:cs="Times New Roman"/>
          <w:i w:val="0"/>
          <w:sz w:val="20"/>
          <w:lang w:val="af-ZA"/>
        </w:rPr>
        <w:t xml:space="preserve">6.1 </w:t>
      </w:r>
      <w:r w:rsidRPr="00B001A1">
        <w:rPr>
          <w:rFonts w:ascii="GHEA Grapalat" w:hAnsi="GHEA Grapalat" w:cs="Sylfaen"/>
          <w:i w:val="0"/>
          <w:sz w:val="20"/>
          <w:szCs w:val="24"/>
          <w:lang w:val="ru-RU"/>
        </w:rPr>
        <w:t>Օրենքի</w:t>
      </w:r>
      <w:r w:rsidRPr="00B001A1">
        <w:rPr>
          <w:rFonts w:ascii="GHEA Grapalat" w:hAnsi="GHEA Grapalat" w:cs="Sylfaen"/>
          <w:i w:val="0"/>
          <w:sz w:val="20"/>
          <w:szCs w:val="24"/>
          <w:lang w:val="af-ZA"/>
        </w:rPr>
        <w:t xml:space="preserve"> 31-</w:t>
      </w:r>
      <w:r w:rsidRPr="00B001A1">
        <w:rPr>
          <w:rFonts w:ascii="GHEA Grapalat" w:hAnsi="GHEA Grapalat" w:cs="Sylfaen"/>
          <w:i w:val="0"/>
          <w:sz w:val="20"/>
          <w:szCs w:val="24"/>
          <w:lang w:val="ru-RU"/>
        </w:rPr>
        <w:t>րդ</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հոդվածի</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համաձայն</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հայտը</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վավեր</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է</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մինչև</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Օրենքին</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համապատասխան</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պայմանագրի</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կնքումը</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rPr>
        <w:t>մ</w:t>
      </w:r>
      <w:r w:rsidRPr="00B001A1">
        <w:rPr>
          <w:rFonts w:ascii="GHEA Grapalat" w:hAnsi="GHEA Grapalat" w:cs="Sylfaen"/>
          <w:i w:val="0"/>
          <w:sz w:val="20"/>
          <w:szCs w:val="24"/>
          <w:lang w:val="ru-RU"/>
        </w:rPr>
        <w:t>ասնակցի</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կողմից</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հայտի</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հետ</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վերցնելը</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հայտի</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մերժումը</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կամ</w:t>
      </w:r>
      <w:r w:rsidRPr="00B001A1">
        <w:rPr>
          <w:rFonts w:ascii="GHEA Grapalat" w:hAnsi="GHEA Grapalat" w:cs="Sylfaen"/>
          <w:i w:val="0"/>
          <w:sz w:val="20"/>
          <w:szCs w:val="24"/>
          <w:lang w:val="af-ZA"/>
        </w:rPr>
        <w:t xml:space="preserve"> սույն </w:t>
      </w:r>
      <w:r w:rsidRPr="00B001A1">
        <w:rPr>
          <w:rFonts w:ascii="GHEA Grapalat" w:hAnsi="GHEA Grapalat" w:cs="Sylfaen"/>
          <w:i w:val="0"/>
          <w:sz w:val="20"/>
          <w:szCs w:val="24"/>
          <w:lang w:val="ru-RU"/>
        </w:rPr>
        <w:t>ընթացակարգը</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չկայացած</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հայտարարվելը։</w:t>
      </w:r>
    </w:p>
    <w:p w:rsidR="006E5207" w:rsidRPr="00B001A1" w:rsidRDefault="006E5207" w:rsidP="00B001A1">
      <w:pPr>
        <w:pStyle w:val="af6"/>
        <w:spacing w:after="0" w:line="240" w:lineRule="auto"/>
        <w:ind w:firstLine="0"/>
        <w:rPr>
          <w:rFonts w:ascii="GHEA Grapalat" w:hAnsi="GHEA Grapalat" w:cs="Sylfaen"/>
          <w:i w:val="0"/>
          <w:sz w:val="20"/>
          <w:szCs w:val="24"/>
          <w:lang w:val="af-ZA"/>
        </w:rPr>
      </w:pPr>
      <w:r w:rsidRPr="00B001A1">
        <w:rPr>
          <w:rFonts w:ascii="GHEA Grapalat" w:hAnsi="GHEA Grapalat" w:cs="Sylfaen"/>
          <w:i w:val="0"/>
          <w:sz w:val="20"/>
          <w:szCs w:val="24"/>
          <w:lang w:val="af-ZA"/>
        </w:rPr>
        <w:t xml:space="preserve">6.2  </w:t>
      </w:r>
      <w:r w:rsidRPr="00B001A1">
        <w:rPr>
          <w:rFonts w:ascii="GHEA Grapalat" w:hAnsi="GHEA Grapalat" w:cs="Sylfaen"/>
          <w:i w:val="0"/>
          <w:sz w:val="20"/>
          <w:szCs w:val="24"/>
          <w:lang w:val="ru-RU"/>
        </w:rPr>
        <w:t>Օրենքի</w:t>
      </w:r>
      <w:r w:rsidRPr="00B001A1">
        <w:rPr>
          <w:rFonts w:ascii="GHEA Grapalat" w:hAnsi="GHEA Grapalat" w:cs="Sylfaen"/>
          <w:i w:val="0"/>
          <w:sz w:val="20"/>
          <w:szCs w:val="24"/>
          <w:lang w:val="af-ZA"/>
        </w:rPr>
        <w:t xml:space="preserve"> 31-</w:t>
      </w:r>
      <w:r w:rsidRPr="00B001A1">
        <w:rPr>
          <w:rFonts w:ascii="GHEA Grapalat" w:hAnsi="GHEA Grapalat" w:cs="Sylfaen"/>
          <w:i w:val="0"/>
          <w:sz w:val="20"/>
          <w:szCs w:val="24"/>
          <w:lang w:val="ru-RU"/>
        </w:rPr>
        <w:t>րդ</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հոդվածի</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համաձայն</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rPr>
        <w:t>մ</w:t>
      </w:r>
      <w:r w:rsidRPr="00B001A1">
        <w:rPr>
          <w:rFonts w:ascii="GHEA Grapalat" w:hAnsi="GHEA Grapalat" w:cs="Sylfaen"/>
          <w:i w:val="0"/>
          <w:sz w:val="20"/>
          <w:szCs w:val="24"/>
          <w:lang w:val="ru-RU"/>
        </w:rPr>
        <w:t>ասնակիցը</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մինչև</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սույն</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հրավերի</w:t>
      </w:r>
      <w:r w:rsidRPr="00B001A1">
        <w:rPr>
          <w:rFonts w:ascii="GHEA Grapalat" w:hAnsi="GHEA Grapalat" w:cs="Sylfaen"/>
          <w:i w:val="0"/>
          <w:sz w:val="20"/>
          <w:szCs w:val="24"/>
          <w:lang w:val="af-ZA"/>
        </w:rPr>
        <w:t xml:space="preserve"> 1-ին մասի 4.2 </w:t>
      </w:r>
      <w:r w:rsidRPr="00B001A1">
        <w:rPr>
          <w:rFonts w:ascii="GHEA Grapalat" w:hAnsi="GHEA Grapalat" w:cs="Sylfaen"/>
          <w:i w:val="0"/>
          <w:sz w:val="20"/>
          <w:szCs w:val="24"/>
          <w:lang w:val="ru-RU"/>
        </w:rPr>
        <w:t>կետում</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նշված</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հայտերի</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ներկայացման</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վերջնաժամկետը</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կարող</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է</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փոփոխել</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կամ</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հետ</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վերցնել</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իր</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հայտը։</w:t>
      </w:r>
    </w:p>
    <w:p w:rsidR="006E5207" w:rsidRDefault="006E5207" w:rsidP="006E5207">
      <w:pPr>
        <w:ind w:firstLine="567"/>
        <w:jc w:val="center"/>
        <w:rPr>
          <w:rFonts w:ascii="GHEA Grapalat" w:hAnsi="GHEA Grapalat"/>
          <w:b/>
          <w:sz w:val="20"/>
          <w:lang w:val="af-ZA"/>
        </w:rPr>
      </w:pPr>
    </w:p>
    <w:p w:rsidR="006E5207" w:rsidRDefault="006E5207" w:rsidP="006E5207">
      <w:pPr>
        <w:ind w:firstLine="567"/>
        <w:jc w:val="both"/>
        <w:rPr>
          <w:rFonts w:ascii="GHEA Grapalat" w:hAnsi="GHEA Grapalat" w:cs="Sylfaen"/>
          <w:sz w:val="20"/>
          <w:lang w:val="af-ZA"/>
        </w:rPr>
      </w:pPr>
    </w:p>
    <w:p w:rsidR="006E5207" w:rsidRDefault="006E5207" w:rsidP="006E5207">
      <w:pPr>
        <w:ind w:firstLine="567"/>
        <w:jc w:val="center"/>
        <w:rPr>
          <w:rFonts w:ascii="GHEA Grapalat" w:hAnsi="GHEA Grapalat"/>
          <w:b/>
          <w:sz w:val="20"/>
          <w:lang w:val="hy-AM"/>
        </w:rPr>
      </w:pPr>
      <w:r>
        <w:rPr>
          <w:rFonts w:ascii="GHEA Grapalat" w:hAnsi="GHEA Grapalat"/>
          <w:b/>
          <w:sz w:val="20"/>
          <w:lang w:val="af-ZA"/>
        </w:rPr>
        <w:t>8.  ՀԱՅՏԵՐԻ ԲԱՑՈՒՄԸ</w:t>
      </w:r>
      <w:r>
        <w:rPr>
          <w:rFonts w:ascii="GHEA Grapalat" w:hAnsi="GHEA Grapalat"/>
          <w:b/>
          <w:sz w:val="20"/>
          <w:lang w:val="hy-AM"/>
        </w:rPr>
        <w:t xml:space="preserve">, </w:t>
      </w:r>
      <w:r>
        <w:rPr>
          <w:rFonts w:ascii="GHEA Grapalat" w:hAnsi="GHEA Grapalat"/>
          <w:b/>
          <w:sz w:val="20"/>
          <w:lang w:val="af-ZA"/>
        </w:rPr>
        <w:t xml:space="preserve">ԳՆԱՀԱՏՈՒՄԸ  ԵՎ  </w:t>
      </w:r>
    </w:p>
    <w:p w:rsidR="006E5207" w:rsidRDefault="006E5207" w:rsidP="006E5207">
      <w:pPr>
        <w:ind w:firstLine="567"/>
        <w:jc w:val="center"/>
        <w:rPr>
          <w:rFonts w:ascii="GHEA Grapalat" w:hAnsi="GHEA Grapalat"/>
          <w:b/>
          <w:sz w:val="20"/>
          <w:lang w:val="af-ZA"/>
        </w:rPr>
      </w:pPr>
      <w:r>
        <w:rPr>
          <w:rFonts w:ascii="GHEA Grapalat" w:hAnsi="GHEA Grapalat"/>
          <w:b/>
          <w:sz w:val="20"/>
          <w:lang w:val="af-ZA"/>
        </w:rPr>
        <w:t xml:space="preserve">ԱՐԴՅՈՒՆՔՆԵՐԻ ԱՄՓՈՓՈՒՄԸ </w:t>
      </w:r>
    </w:p>
    <w:p w:rsidR="006E5207" w:rsidRDefault="006E5207" w:rsidP="006E5207">
      <w:pPr>
        <w:ind w:firstLine="567"/>
        <w:jc w:val="both"/>
        <w:rPr>
          <w:rFonts w:ascii="GHEA Grapalat" w:hAnsi="GHEA Grapalat"/>
          <w:b/>
          <w:sz w:val="20"/>
          <w:lang w:val="af-ZA"/>
        </w:rPr>
      </w:pPr>
    </w:p>
    <w:p w:rsidR="006E5207" w:rsidRDefault="006E5207" w:rsidP="00B001A1">
      <w:pPr>
        <w:pStyle w:val="23"/>
        <w:spacing w:line="240" w:lineRule="auto"/>
        <w:ind w:firstLine="0"/>
        <w:rPr>
          <w:rFonts w:ascii="GHEA Grapalat" w:hAnsi="GHEA Grapalat" w:cs="Tahoma"/>
        </w:rPr>
      </w:pPr>
      <w:r>
        <w:rPr>
          <w:rFonts w:ascii="GHEA Grapalat" w:hAnsi="GHEA Grapalat"/>
        </w:rPr>
        <w:t xml:space="preserve">8.1 </w:t>
      </w:r>
      <w:r>
        <w:rPr>
          <w:rFonts w:ascii="GHEA Grapalat" w:hAnsi="GHEA Grapalat" w:cs="Sylfaen"/>
          <w:lang w:val="ru-RU"/>
        </w:rPr>
        <w:t>Հայտերի</w:t>
      </w:r>
      <w:r>
        <w:rPr>
          <w:rFonts w:ascii="GHEA Grapalat" w:hAnsi="GHEA Grapalat" w:cs="Sylfaen"/>
        </w:rPr>
        <w:t xml:space="preserve"> </w:t>
      </w:r>
      <w:r>
        <w:rPr>
          <w:rFonts w:ascii="GHEA Grapalat" w:hAnsi="GHEA Grapalat" w:cs="Sylfaen"/>
          <w:lang w:val="ru-RU"/>
        </w:rPr>
        <w:t>բացումը</w:t>
      </w:r>
      <w:r>
        <w:rPr>
          <w:rFonts w:ascii="GHEA Grapalat" w:hAnsi="GHEA Grapalat" w:cs="Sylfaen"/>
        </w:rPr>
        <w:t xml:space="preserve"> </w:t>
      </w:r>
      <w:r>
        <w:rPr>
          <w:rFonts w:ascii="GHEA Grapalat" w:hAnsi="GHEA Grapalat" w:cs="Sylfaen"/>
          <w:lang w:val="ru-RU"/>
        </w:rPr>
        <w:t>կկատարվի</w:t>
      </w:r>
      <w:r>
        <w:rPr>
          <w:rFonts w:ascii="GHEA Grapalat" w:hAnsi="GHEA Grapalat" w:cs="Sylfaen"/>
        </w:rPr>
        <w:t xml:space="preserve"> հանձնաժողովի՝ հայտերի բացման և գնահատման նիստում՝ </w:t>
      </w:r>
      <w:r>
        <w:rPr>
          <w:rFonts w:ascii="GHEA Grapalat" w:hAnsi="GHEA Grapalat" w:cs="Sylfaen"/>
          <w:szCs w:val="24"/>
          <w:lang w:val="ru-RU"/>
        </w:rPr>
        <w:t>սույն</w:t>
      </w:r>
      <w:r>
        <w:rPr>
          <w:rFonts w:ascii="GHEA Grapalat" w:hAnsi="GHEA Grapalat" w:cs="Sylfaen"/>
          <w:szCs w:val="24"/>
        </w:rPr>
        <w:t xml:space="preserve"> </w:t>
      </w:r>
      <w:r>
        <w:rPr>
          <w:rFonts w:ascii="GHEA Grapalat" w:hAnsi="GHEA Grapalat" w:cs="Sylfaen"/>
          <w:szCs w:val="24"/>
          <w:lang w:val="ru-RU"/>
        </w:rPr>
        <w:t>ընթացակարգի</w:t>
      </w:r>
      <w:r>
        <w:rPr>
          <w:rFonts w:ascii="GHEA Grapalat" w:hAnsi="GHEA Grapalat" w:cs="Sylfaen"/>
          <w:szCs w:val="24"/>
        </w:rPr>
        <w:t xml:space="preserve"> </w:t>
      </w:r>
      <w:r>
        <w:rPr>
          <w:rFonts w:ascii="GHEA Grapalat" w:hAnsi="GHEA Grapalat" w:cs="Sylfaen"/>
          <w:szCs w:val="24"/>
          <w:lang w:val="ru-RU"/>
        </w:rPr>
        <w:t>հայտարարությունը</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հրավերը</w:t>
      </w:r>
      <w:r>
        <w:rPr>
          <w:rFonts w:ascii="GHEA Grapalat" w:hAnsi="GHEA Grapalat" w:cs="Sylfaen"/>
          <w:szCs w:val="24"/>
        </w:rPr>
        <w:t xml:space="preserve"> </w:t>
      </w:r>
      <w:r>
        <w:rPr>
          <w:rFonts w:ascii="GHEA Grapalat" w:hAnsi="GHEA Grapalat" w:cs="Sylfaen"/>
          <w:szCs w:val="24"/>
          <w:lang w:val="ru-RU"/>
        </w:rPr>
        <w:t>համակարգում</w:t>
      </w:r>
      <w:r>
        <w:rPr>
          <w:rFonts w:ascii="GHEA Grapalat" w:hAnsi="GHEA Grapalat" w:cs="Sylfaen"/>
          <w:szCs w:val="24"/>
        </w:rPr>
        <w:t xml:space="preserve"> </w:t>
      </w:r>
      <w:r>
        <w:rPr>
          <w:rFonts w:ascii="GHEA Grapalat" w:hAnsi="GHEA Grapalat" w:cs="Sylfaen"/>
          <w:szCs w:val="24"/>
          <w:lang w:val="en-US"/>
        </w:rPr>
        <w:t>հ</w:t>
      </w:r>
      <w:r>
        <w:rPr>
          <w:rFonts w:ascii="GHEA Grapalat" w:hAnsi="GHEA Grapalat" w:cs="Sylfaen"/>
          <w:szCs w:val="24"/>
          <w:lang w:val="ru-RU"/>
        </w:rPr>
        <w:t>րապարակվելու</w:t>
      </w:r>
      <w:r>
        <w:rPr>
          <w:rFonts w:ascii="GHEA Grapalat" w:hAnsi="GHEA Grapalat" w:cs="Sylfaen"/>
          <w:szCs w:val="24"/>
        </w:rPr>
        <w:t xml:space="preserve"> </w:t>
      </w:r>
      <w:r>
        <w:rPr>
          <w:rFonts w:ascii="GHEA Grapalat" w:hAnsi="GHEA Grapalat" w:cs="Sylfaen"/>
          <w:szCs w:val="24"/>
          <w:lang w:val="en-US"/>
        </w:rPr>
        <w:t>օրվանից</w:t>
      </w:r>
      <w:r w:rsidRPr="006E5207">
        <w:rPr>
          <w:rFonts w:ascii="GHEA Grapalat" w:hAnsi="GHEA Grapalat" w:cs="Sylfaen"/>
          <w:szCs w:val="24"/>
        </w:rPr>
        <w:t xml:space="preserve"> </w:t>
      </w:r>
      <w:r>
        <w:rPr>
          <w:rFonts w:ascii="GHEA Grapalat" w:hAnsi="GHEA Grapalat" w:cs="Sylfaen"/>
          <w:szCs w:val="24"/>
          <w:lang w:val="ru-RU"/>
        </w:rPr>
        <w:t>հաշված</w:t>
      </w:r>
      <w:r w:rsidR="00B001A1">
        <w:rPr>
          <w:rFonts w:ascii="GHEA Grapalat" w:hAnsi="GHEA Grapalat" w:cs="Sylfaen"/>
          <w:szCs w:val="24"/>
        </w:rPr>
        <w:t xml:space="preserve"> «</w:t>
      </w:r>
      <w:r w:rsidR="00B001A1" w:rsidRPr="00B001A1">
        <w:rPr>
          <w:rFonts w:ascii="GHEA Grapalat" w:hAnsi="GHEA Grapalat" w:cs="Sylfaen"/>
          <w:szCs w:val="24"/>
        </w:rPr>
        <w:t>7</w:t>
      </w:r>
      <w:r>
        <w:rPr>
          <w:rFonts w:ascii="GHEA Grapalat" w:hAnsi="GHEA Grapalat" w:cs="Sylfaen"/>
          <w:szCs w:val="24"/>
        </w:rPr>
        <w:t>»</w:t>
      </w:r>
      <w:r>
        <w:rPr>
          <w:rFonts w:ascii="GHEA Grapalat" w:hAnsi="GHEA Grapalat" w:cs="Sylfaen"/>
          <w:szCs w:val="24"/>
          <w:lang w:val="ru-RU"/>
        </w:rPr>
        <w:t>րդ</w:t>
      </w:r>
      <w:r>
        <w:rPr>
          <w:rFonts w:ascii="GHEA Grapalat" w:hAnsi="GHEA Grapalat" w:cs="Sylfaen"/>
          <w:szCs w:val="24"/>
        </w:rPr>
        <w:t xml:space="preserve"> </w:t>
      </w:r>
      <w:r>
        <w:rPr>
          <w:rFonts w:ascii="GHEA Grapalat" w:hAnsi="GHEA Grapalat" w:cs="Sylfaen"/>
          <w:szCs w:val="24"/>
          <w:lang w:val="ru-RU"/>
        </w:rPr>
        <w:t>օրվա</w:t>
      </w:r>
      <w:r>
        <w:rPr>
          <w:rFonts w:ascii="GHEA Grapalat" w:hAnsi="GHEA Grapalat" w:cs="Sylfaen"/>
          <w:szCs w:val="24"/>
        </w:rPr>
        <w:t xml:space="preserve"> </w:t>
      </w:r>
      <w:r>
        <w:rPr>
          <w:rFonts w:ascii="GHEA Grapalat" w:hAnsi="GHEA Grapalat" w:cs="Sylfaen"/>
          <w:szCs w:val="24"/>
          <w:lang w:val="ru-RU"/>
        </w:rPr>
        <w:t>ժամը</w:t>
      </w:r>
      <w:r>
        <w:rPr>
          <w:rFonts w:ascii="GHEA Grapalat" w:hAnsi="GHEA Grapalat" w:cs="Sylfaen"/>
          <w:szCs w:val="24"/>
        </w:rPr>
        <w:t xml:space="preserve"> </w:t>
      </w:r>
      <w:r w:rsidRPr="00B001A1">
        <w:rPr>
          <w:rFonts w:ascii="GHEA Grapalat" w:hAnsi="GHEA Grapalat" w:cs="Sylfaen"/>
        </w:rPr>
        <w:t>«</w:t>
      </w:r>
      <w:r w:rsidR="00B001A1" w:rsidRPr="00B001A1">
        <w:rPr>
          <w:rFonts w:ascii="GHEA Grapalat" w:hAnsi="GHEA Grapalat" w:cs="Sylfaen"/>
        </w:rPr>
        <w:t>1</w:t>
      </w:r>
      <w:r w:rsidR="00B7063D">
        <w:rPr>
          <w:rFonts w:ascii="GHEA Grapalat" w:hAnsi="GHEA Grapalat" w:cs="Sylfaen"/>
        </w:rPr>
        <w:t>1</w:t>
      </w:r>
      <w:r w:rsidR="00B001A1" w:rsidRPr="00B001A1">
        <w:rPr>
          <w:rFonts w:ascii="GHEA Grapalat" w:hAnsi="GHEA Grapalat" w:cs="Sylfaen"/>
        </w:rPr>
        <w:t>;00</w:t>
      </w:r>
      <w:r w:rsidRPr="00B001A1">
        <w:rPr>
          <w:rFonts w:ascii="GHEA Grapalat" w:hAnsi="GHEA Grapalat" w:cs="Sylfaen"/>
        </w:rPr>
        <w:t>»-</w:t>
      </w:r>
      <w:r>
        <w:rPr>
          <w:rFonts w:ascii="GHEA Grapalat" w:hAnsi="GHEA Grapalat" w:cs="Sylfaen"/>
          <w:szCs w:val="24"/>
          <w:lang w:val="en-US"/>
        </w:rPr>
        <w:t>ի</w:t>
      </w:r>
      <w:r>
        <w:rPr>
          <w:rFonts w:ascii="GHEA Grapalat" w:hAnsi="GHEA Grapalat" w:cs="Sylfaen"/>
          <w:szCs w:val="24"/>
          <w:lang w:val="ru-RU"/>
        </w:rPr>
        <w:t>ն։</w:t>
      </w:r>
      <w:r>
        <w:rPr>
          <w:rFonts w:ascii="GHEA Grapalat" w:hAnsi="GHEA Grapalat" w:cs="Sylfaen"/>
          <w:szCs w:val="24"/>
        </w:rPr>
        <w:t xml:space="preserve"> </w:t>
      </w:r>
    </w:p>
    <w:p w:rsidR="006E5207" w:rsidRDefault="006E5207" w:rsidP="006E5207">
      <w:pPr>
        <w:ind w:firstLine="567"/>
        <w:jc w:val="both"/>
        <w:rPr>
          <w:rFonts w:ascii="GHEA Grapalat" w:hAnsi="GHEA Grapalat" w:cs="Sylfaen"/>
          <w:sz w:val="20"/>
          <w:lang w:val="af-ZA"/>
        </w:rPr>
      </w:pPr>
      <w:r>
        <w:rPr>
          <w:rFonts w:ascii="GHEA Grapalat" w:hAnsi="GHEA Grapalat" w:cs="Sylfaen"/>
          <w:sz w:val="20"/>
          <w:lang w:val="ru-RU"/>
        </w:rPr>
        <w:t>Հայտերի</w:t>
      </w:r>
      <w:r>
        <w:rPr>
          <w:rFonts w:ascii="GHEA Grapalat" w:hAnsi="GHEA Grapalat" w:cs="Sylfaen"/>
          <w:sz w:val="20"/>
          <w:lang w:val="af-ZA"/>
        </w:rPr>
        <w:t xml:space="preserve"> </w:t>
      </w:r>
      <w:r>
        <w:rPr>
          <w:rFonts w:ascii="GHEA Grapalat" w:hAnsi="GHEA Grapalat" w:cs="Sylfaen"/>
          <w:sz w:val="20"/>
          <w:lang w:val="ru-RU"/>
        </w:rPr>
        <w:t>բացման</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գնահատման</w:t>
      </w:r>
      <w:r>
        <w:rPr>
          <w:rFonts w:ascii="GHEA Grapalat" w:hAnsi="GHEA Grapalat" w:cs="Sylfaen"/>
          <w:sz w:val="20"/>
          <w:lang w:val="af-ZA"/>
        </w:rPr>
        <w:t xml:space="preserve"> </w:t>
      </w:r>
      <w:r>
        <w:rPr>
          <w:rFonts w:ascii="GHEA Grapalat" w:hAnsi="GHEA Grapalat" w:cs="Sylfaen"/>
          <w:sz w:val="20"/>
          <w:lang w:val="ru-RU"/>
        </w:rPr>
        <w:t>նիստում</w:t>
      </w:r>
      <w:r>
        <w:rPr>
          <w:rFonts w:ascii="GHEA Grapalat" w:hAnsi="GHEA Grapalat" w:cs="Sylfaen"/>
          <w:sz w:val="20"/>
        </w:rPr>
        <w:t>՝</w:t>
      </w:r>
    </w:p>
    <w:p w:rsidR="006E5207" w:rsidRDefault="006E5207" w:rsidP="00B001A1">
      <w:pPr>
        <w:jc w:val="both"/>
        <w:rPr>
          <w:rFonts w:ascii="GHEA Grapalat" w:hAnsi="GHEA Grapalat" w:cs="Sylfaen"/>
          <w:sz w:val="20"/>
          <w:lang w:val="af-ZA"/>
        </w:rPr>
      </w:pPr>
      <w:r>
        <w:rPr>
          <w:rFonts w:ascii="GHEA Grapalat" w:hAnsi="GHEA Grapalat" w:cs="Sylfaen"/>
          <w:sz w:val="20"/>
          <w:lang w:val="af-ZA"/>
        </w:rPr>
        <w:t xml:space="preserve">1) </w:t>
      </w:r>
      <w:r>
        <w:rPr>
          <w:rFonts w:ascii="GHEA Grapalat" w:hAnsi="GHEA Grapalat" w:cs="Sylfaen"/>
          <w:sz w:val="20"/>
        </w:rPr>
        <w:t>հանձնաժողովի</w:t>
      </w:r>
      <w:r>
        <w:rPr>
          <w:rFonts w:ascii="GHEA Grapalat" w:hAnsi="GHEA Grapalat" w:cs="Sylfaen"/>
          <w:sz w:val="20"/>
          <w:lang w:val="af-ZA"/>
        </w:rPr>
        <w:t xml:space="preserve"> </w:t>
      </w:r>
      <w:r>
        <w:rPr>
          <w:rFonts w:ascii="GHEA Grapalat" w:hAnsi="GHEA Grapalat" w:cs="Sylfaen"/>
          <w:sz w:val="20"/>
        </w:rPr>
        <w:t>նախագահը</w:t>
      </w:r>
      <w:r>
        <w:rPr>
          <w:rFonts w:ascii="GHEA Grapalat" w:hAnsi="GHEA Grapalat" w:cs="Sylfaen"/>
          <w:sz w:val="20"/>
          <w:lang w:val="af-ZA"/>
        </w:rPr>
        <w:t xml:space="preserve"> (</w:t>
      </w:r>
      <w:r>
        <w:rPr>
          <w:rFonts w:ascii="GHEA Grapalat" w:hAnsi="GHEA Grapalat" w:cs="Sylfaen"/>
          <w:sz w:val="20"/>
          <w:lang w:val="hy-AM"/>
        </w:rPr>
        <w:t>նիստը</w:t>
      </w:r>
      <w:r>
        <w:rPr>
          <w:rFonts w:ascii="GHEA Grapalat" w:hAnsi="GHEA Grapalat" w:cs="Sylfaen"/>
          <w:sz w:val="20"/>
          <w:lang w:val="af-ZA"/>
        </w:rPr>
        <w:t xml:space="preserve"> </w:t>
      </w:r>
      <w:r>
        <w:rPr>
          <w:rFonts w:ascii="GHEA Grapalat" w:hAnsi="GHEA Grapalat" w:cs="Sylfaen"/>
          <w:sz w:val="20"/>
          <w:lang w:val="hy-AM"/>
        </w:rPr>
        <w:t>նախագահողը</w:t>
      </w:r>
      <w:r>
        <w:rPr>
          <w:rFonts w:ascii="GHEA Grapalat" w:hAnsi="GHEA Grapalat" w:cs="Sylfaen"/>
          <w:sz w:val="20"/>
          <w:lang w:val="af-ZA"/>
        </w:rPr>
        <w:t xml:space="preserve">) </w:t>
      </w:r>
      <w:r>
        <w:rPr>
          <w:rFonts w:ascii="GHEA Grapalat" w:hAnsi="GHEA Grapalat" w:cs="Sylfaen"/>
          <w:sz w:val="20"/>
          <w:lang w:val="hy-AM"/>
        </w:rPr>
        <w:t>նիստը</w:t>
      </w:r>
      <w:r>
        <w:rPr>
          <w:rFonts w:ascii="GHEA Grapalat" w:hAnsi="GHEA Grapalat" w:cs="Sylfaen"/>
          <w:sz w:val="20"/>
          <w:lang w:val="af-ZA"/>
        </w:rPr>
        <w:t xml:space="preserve"> </w:t>
      </w:r>
      <w:r>
        <w:rPr>
          <w:rFonts w:ascii="GHEA Grapalat" w:hAnsi="GHEA Grapalat" w:cs="Sylfaen"/>
          <w:sz w:val="20"/>
          <w:lang w:val="hy-AM"/>
        </w:rPr>
        <w:t>հայտարարում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բացված</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հրապա</w:t>
      </w:r>
      <w:r>
        <w:rPr>
          <w:rFonts w:ascii="GHEA Grapalat" w:hAnsi="GHEA Grapalat" w:cs="Sylfaen"/>
          <w:sz w:val="20"/>
          <w:lang w:val="hy-AM"/>
        </w:rPr>
        <w:softHyphen/>
        <w:t>րակում է գնման հայտով սահմանված</w:t>
      </w:r>
      <w:r>
        <w:rPr>
          <w:rFonts w:ascii="GHEA Grapalat" w:hAnsi="GHEA Grapalat" w:cs="Sylfaen"/>
          <w:sz w:val="20"/>
          <w:lang w:val="af-ZA"/>
        </w:rPr>
        <w:t>`</w:t>
      </w:r>
      <w:r>
        <w:rPr>
          <w:rFonts w:ascii="GHEA Grapalat" w:hAnsi="GHEA Grapalat" w:cs="Sylfaen"/>
          <w:sz w:val="20"/>
          <w:lang w:val="hy-AM"/>
        </w:rPr>
        <w:t xml:space="preserve"> </w:t>
      </w:r>
      <w:r>
        <w:rPr>
          <w:rFonts w:ascii="GHEA Grapalat" w:hAnsi="GHEA Grapalat" w:cs="Sylfaen"/>
          <w:sz w:val="20"/>
        </w:rPr>
        <w:t>սույն</w:t>
      </w:r>
      <w:r>
        <w:rPr>
          <w:rFonts w:ascii="GHEA Grapalat" w:hAnsi="GHEA Grapalat" w:cs="Sylfaen"/>
          <w:sz w:val="20"/>
          <w:lang w:val="af-ZA"/>
        </w:rPr>
        <w:t xml:space="preserve"> </w:t>
      </w:r>
      <w:r>
        <w:rPr>
          <w:rFonts w:ascii="GHEA Grapalat" w:hAnsi="GHEA Grapalat" w:cs="Sylfaen"/>
          <w:sz w:val="20"/>
        </w:rPr>
        <w:t>ընթացակարգի</w:t>
      </w:r>
      <w:r>
        <w:rPr>
          <w:rFonts w:ascii="GHEA Grapalat" w:hAnsi="GHEA Grapalat" w:cs="Sylfaen"/>
          <w:sz w:val="20"/>
          <w:lang w:val="af-ZA"/>
        </w:rPr>
        <w:t xml:space="preserve"> </w:t>
      </w:r>
      <w:r>
        <w:rPr>
          <w:rFonts w:ascii="GHEA Grapalat" w:hAnsi="GHEA Grapalat" w:cs="Sylfaen"/>
          <w:sz w:val="20"/>
        </w:rPr>
        <w:t>շրջանակում</w:t>
      </w:r>
      <w:r>
        <w:rPr>
          <w:rFonts w:ascii="GHEA Grapalat" w:hAnsi="GHEA Grapalat" w:cs="Sylfaen"/>
          <w:sz w:val="20"/>
          <w:lang w:val="af-ZA"/>
        </w:rPr>
        <w:t xml:space="preserve"> </w:t>
      </w:r>
      <w:r>
        <w:rPr>
          <w:rFonts w:ascii="GHEA Grapalat" w:hAnsi="GHEA Grapalat" w:cs="Sylfaen"/>
          <w:sz w:val="20"/>
        </w:rPr>
        <w:t>գնվելիք</w:t>
      </w:r>
      <w:r>
        <w:rPr>
          <w:rFonts w:ascii="GHEA Grapalat" w:hAnsi="GHEA Grapalat" w:cs="Sylfaen"/>
          <w:sz w:val="20"/>
          <w:lang w:val="af-ZA"/>
        </w:rPr>
        <w:t xml:space="preserve"> </w:t>
      </w:r>
      <w:r>
        <w:rPr>
          <w:rFonts w:ascii="GHEA Grapalat" w:hAnsi="GHEA Grapalat" w:cs="Sylfaen"/>
          <w:sz w:val="20"/>
        </w:rPr>
        <w:t>ապրանքների</w:t>
      </w:r>
      <w:r>
        <w:rPr>
          <w:rFonts w:ascii="GHEA Grapalat" w:hAnsi="GHEA Grapalat" w:cs="Sylfaen"/>
          <w:sz w:val="20"/>
          <w:lang w:val="af-ZA"/>
        </w:rPr>
        <w:t xml:space="preserve"> </w:t>
      </w:r>
      <w:r>
        <w:rPr>
          <w:rFonts w:ascii="GHEA Grapalat" w:hAnsi="GHEA Grapalat" w:cs="Sylfaen"/>
          <w:sz w:val="20"/>
          <w:lang w:val="hy-AM"/>
        </w:rPr>
        <w:t>գինը՝</w:t>
      </w:r>
      <w:r>
        <w:rPr>
          <w:rFonts w:ascii="GHEA Grapalat" w:hAnsi="GHEA Grapalat" w:cs="Sylfaen"/>
          <w:sz w:val="20"/>
          <w:lang w:val="af-ZA"/>
        </w:rPr>
        <w:t xml:space="preserve"> </w:t>
      </w:r>
      <w:r>
        <w:rPr>
          <w:rFonts w:ascii="GHEA Grapalat" w:hAnsi="GHEA Grapalat" w:cs="Sylfaen"/>
          <w:sz w:val="20"/>
          <w:lang w:val="hy-AM"/>
        </w:rPr>
        <w:t>մեկ</w:t>
      </w:r>
      <w:r>
        <w:rPr>
          <w:rFonts w:ascii="GHEA Grapalat" w:hAnsi="GHEA Grapalat" w:cs="Sylfaen"/>
          <w:sz w:val="20"/>
          <w:lang w:val="af-ZA"/>
        </w:rPr>
        <w:t xml:space="preserve"> </w:t>
      </w:r>
      <w:r>
        <w:rPr>
          <w:rFonts w:ascii="GHEA Grapalat" w:hAnsi="GHEA Grapalat" w:cs="Sylfaen"/>
          <w:sz w:val="20"/>
          <w:lang w:val="hy-AM"/>
        </w:rPr>
        <w:t>թվով</w:t>
      </w:r>
      <w:r>
        <w:rPr>
          <w:rFonts w:ascii="GHEA Grapalat" w:hAnsi="GHEA Grapalat" w:cs="Sylfaen"/>
          <w:sz w:val="20"/>
          <w:lang w:val="af-ZA"/>
        </w:rPr>
        <w:t xml:space="preserve"> </w:t>
      </w:r>
      <w:r>
        <w:rPr>
          <w:rFonts w:ascii="GHEA Grapalat" w:hAnsi="GHEA Grapalat" w:cs="Sylfaen"/>
          <w:sz w:val="20"/>
          <w:lang w:val="hy-AM"/>
        </w:rPr>
        <w:t>արտահայտված</w:t>
      </w:r>
      <w:r>
        <w:rPr>
          <w:rFonts w:ascii="GHEA Grapalat" w:hAnsi="GHEA Grapalat" w:cs="Sylfaen"/>
          <w:sz w:val="20"/>
          <w:lang w:val="af-ZA"/>
        </w:rPr>
        <w:t xml:space="preserve">, </w:t>
      </w:r>
      <w:r>
        <w:rPr>
          <w:rFonts w:ascii="GHEA Grapalat" w:hAnsi="GHEA Grapalat" w:cs="Sylfaen"/>
          <w:sz w:val="20"/>
        </w:rPr>
        <w:t>ինչպես</w:t>
      </w:r>
      <w:r>
        <w:rPr>
          <w:rFonts w:ascii="GHEA Grapalat" w:hAnsi="GHEA Grapalat" w:cs="Sylfaen"/>
          <w:sz w:val="20"/>
          <w:lang w:val="af-ZA"/>
        </w:rPr>
        <w:t xml:space="preserve"> </w:t>
      </w:r>
      <w:r>
        <w:rPr>
          <w:rFonts w:ascii="GHEA Grapalat" w:hAnsi="GHEA Grapalat" w:cs="Sylfaen"/>
          <w:sz w:val="20"/>
        </w:rPr>
        <w:t>նաև</w:t>
      </w:r>
      <w:r>
        <w:rPr>
          <w:rFonts w:ascii="GHEA Grapalat" w:hAnsi="GHEA Grapalat" w:cs="Sylfaen"/>
          <w:sz w:val="20"/>
          <w:lang w:val="af-ZA"/>
        </w:rPr>
        <w:t xml:space="preserve"> </w:t>
      </w:r>
      <w:r>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Pr>
          <w:rFonts w:ascii="GHEA Grapalat" w:hAnsi="GHEA Grapalat" w:cs="Sylfaen"/>
          <w:sz w:val="20"/>
          <w:lang w:val="af-ZA"/>
        </w:rPr>
        <w:t>.</w:t>
      </w:r>
    </w:p>
    <w:p w:rsidR="006E5207" w:rsidRDefault="006E5207" w:rsidP="00B001A1">
      <w:pPr>
        <w:jc w:val="both"/>
        <w:rPr>
          <w:rFonts w:ascii="GHEA Grapalat" w:hAnsi="GHEA Grapalat"/>
          <w:sz w:val="20"/>
          <w:szCs w:val="20"/>
          <w:lang w:val="hy-AM"/>
        </w:rPr>
      </w:pPr>
      <w:r>
        <w:rPr>
          <w:rFonts w:ascii="GHEA Grapalat" w:hAnsi="GHEA Grapalat"/>
          <w:sz w:val="20"/>
          <w:szCs w:val="20"/>
          <w:lang w:val="hy-AM"/>
        </w:rPr>
        <w:t xml:space="preserve">2) </w:t>
      </w:r>
      <w:r>
        <w:rPr>
          <w:rFonts w:ascii="GHEA Grapalat" w:hAnsi="GHEA Grapalat" w:cs="Sylfaen"/>
          <w:sz w:val="20"/>
          <w:szCs w:val="20"/>
          <w:lang w:val="hy-AM"/>
        </w:rPr>
        <w:t>սույն</w:t>
      </w:r>
      <w:r>
        <w:rPr>
          <w:rFonts w:ascii="GHEA Grapalat" w:hAnsi="GHEA Grapalat"/>
          <w:sz w:val="20"/>
          <w:szCs w:val="20"/>
          <w:lang w:val="hy-AM"/>
        </w:rPr>
        <w:t xml:space="preserve"> </w:t>
      </w:r>
      <w:r>
        <w:rPr>
          <w:rFonts w:ascii="GHEA Grapalat" w:hAnsi="GHEA Grapalat" w:cs="Sylfaen"/>
          <w:sz w:val="20"/>
          <w:szCs w:val="20"/>
          <w:lang w:val="hy-AM"/>
        </w:rPr>
        <w:t>կետի</w:t>
      </w:r>
      <w:r>
        <w:rPr>
          <w:rFonts w:ascii="GHEA Grapalat" w:hAnsi="GHEA Grapalat"/>
          <w:sz w:val="20"/>
          <w:szCs w:val="20"/>
          <w:lang w:val="hy-AM"/>
        </w:rPr>
        <w:t xml:space="preserve"> 1-</w:t>
      </w:r>
      <w:r>
        <w:rPr>
          <w:rFonts w:ascii="GHEA Grapalat" w:hAnsi="GHEA Grapalat" w:cs="Sylfaen"/>
          <w:sz w:val="20"/>
          <w:szCs w:val="20"/>
          <w:lang w:val="hy-AM"/>
        </w:rPr>
        <w:t>ին</w:t>
      </w:r>
      <w:r>
        <w:rPr>
          <w:rFonts w:ascii="GHEA Grapalat" w:hAnsi="GHEA Grapalat"/>
          <w:sz w:val="20"/>
          <w:szCs w:val="20"/>
          <w:lang w:val="hy-AM"/>
        </w:rPr>
        <w:t xml:space="preserve"> </w:t>
      </w:r>
      <w:r>
        <w:rPr>
          <w:rFonts w:ascii="GHEA Grapalat" w:hAnsi="GHEA Grapalat" w:cs="Sylfaen"/>
          <w:sz w:val="20"/>
          <w:szCs w:val="20"/>
          <w:lang w:val="hy-AM"/>
        </w:rPr>
        <w:t>ենթակետում</w:t>
      </w:r>
      <w:r>
        <w:rPr>
          <w:rFonts w:ascii="GHEA Grapalat" w:hAnsi="GHEA Grapalat"/>
          <w:sz w:val="20"/>
          <w:szCs w:val="20"/>
          <w:lang w:val="hy-AM"/>
        </w:rPr>
        <w:t xml:space="preserve"> </w:t>
      </w:r>
      <w:r>
        <w:rPr>
          <w:rFonts w:ascii="GHEA Grapalat" w:hAnsi="GHEA Grapalat" w:cs="Sylfaen"/>
          <w:sz w:val="20"/>
          <w:szCs w:val="20"/>
          <w:lang w:val="hy-AM"/>
        </w:rPr>
        <w:t>նշված</w:t>
      </w:r>
      <w:r>
        <w:rPr>
          <w:rFonts w:ascii="GHEA Grapalat" w:hAnsi="GHEA Grapalat"/>
          <w:sz w:val="20"/>
          <w:szCs w:val="20"/>
          <w:lang w:val="hy-AM"/>
        </w:rPr>
        <w:t xml:space="preserve"> </w:t>
      </w:r>
      <w:r>
        <w:rPr>
          <w:rFonts w:ascii="GHEA Grapalat" w:hAnsi="GHEA Grapalat" w:cs="Sylfaen"/>
          <w:sz w:val="20"/>
          <w:szCs w:val="20"/>
          <w:lang w:val="hy-AM"/>
        </w:rPr>
        <w:t>փաստաթղթերը</w:t>
      </w:r>
      <w:r>
        <w:rPr>
          <w:rFonts w:ascii="GHEA Grapalat" w:hAnsi="GHEA Grapalat"/>
          <w:sz w:val="20"/>
          <w:szCs w:val="20"/>
          <w:lang w:val="hy-AM"/>
        </w:rPr>
        <w:t xml:space="preserve"> </w:t>
      </w:r>
      <w:r>
        <w:rPr>
          <w:rFonts w:ascii="GHEA Grapalat" w:hAnsi="GHEA Grapalat" w:cs="Sylfaen"/>
          <w:sz w:val="20"/>
          <w:szCs w:val="20"/>
          <w:lang w:val="hy-AM"/>
        </w:rPr>
        <w:t>նախագահին</w:t>
      </w:r>
      <w:r>
        <w:rPr>
          <w:rFonts w:ascii="GHEA Grapalat" w:hAnsi="GHEA Grapalat"/>
          <w:sz w:val="20"/>
          <w:szCs w:val="20"/>
          <w:lang w:val="hy-AM"/>
        </w:rPr>
        <w:t xml:space="preserve"> (նիստը նախագահողին) </w:t>
      </w:r>
      <w:r>
        <w:rPr>
          <w:rFonts w:ascii="GHEA Grapalat" w:hAnsi="GHEA Grapalat" w:cs="Sylfaen"/>
          <w:sz w:val="20"/>
          <w:szCs w:val="20"/>
          <w:lang w:val="hy-AM"/>
        </w:rPr>
        <w:t>փոխանցվելուց</w:t>
      </w:r>
      <w:r>
        <w:rPr>
          <w:rFonts w:ascii="GHEA Grapalat" w:hAnsi="GHEA Grapalat"/>
          <w:sz w:val="20"/>
          <w:szCs w:val="20"/>
          <w:lang w:val="hy-AM"/>
        </w:rPr>
        <w:t xml:space="preserve"> </w:t>
      </w:r>
      <w:r>
        <w:rPr>
          <w:rFonts w:ascii="GHEA Grapalat" w:hAnsi="GHEA Grapalat" w:cs="Sylfaen"/>
          <w:sz w:val="20"/>
          <w:szCs w:val="20"/>
          <w:lang w:val="hy-AM"/>
        </w:rPr>
        <w:t>հետո</w:t>
      </w:r>
      <w:r>
        <w:rPr>
          <w:rFonts w:ascii="GHEA Grapalat" w:hAnsi="GHEA Grapalat"/>
          <w:sz w:val="20"/>
          <w:szCs w:val="20"/>
          <w:lang w:val="hy-AM"/>
        </w:rPr>
        <w:t xml:space="preserve"> </w:t>
      </w:r>
      <w:r>
        <w:rPr>
          <w:rFonts w:ascii="GHEA Grapalat" w:hAnsi="GHEA Grapalat" w:cs="Sylfaen"/>
          <w:sz w:val="20"/>
          <w:szCs w:val="20"/>
          <w:lang w:val="hy-AM"/>
        </w:rPr>
        <w:t>հանձնաժողովը</w:t>
      </w:r>
      <w:r>
        <w:rPr>
          <w:rFonts w:ascii="GHEA Grapalat" w:hAnsi="GHEA Grapalat"/>
          <w:sz w:val="20"/>
          <w:szCs w:val="20"/>
          <w:lang w:val="hy-AM"/>
        </w:rPr>
        <w:t xml:space="preserve"> </w:t>
      </w:r>
      <w:r>
        <w:rPr>
          <w:rFonts w:ascii="GHEA Grapalat" w:hAnsi="GHEA Grapalat" w:cs="Sylfaen"/>
          <w:sz w:val="20"/>
          <w:szCs w:val="20"/>
          <w:lang w:val="hy-AM"/>
        </w:rPr>
        <w:t>գնահատում</w:t>
      </w:r>
      <w:r>
        <w:rPr>
          <w:rFonts w:ascii="GHEA Grapalat" w:hAnsi="GHEA Grapalat"/>
          <w:sz w:val="20"/>
          <w:szCs w:val="20"/>
          <w:lang w:val="hy-AM"/>
        </w:rPr>
        <w:t xml:space="preserve"> </w:t>
      </w:r>
      <w:r>
        <w:rPr>
          <w:rFonts w:ascii="GHEA Grapalat" w:hAnsi="GHEA Grapalat" w:cs="Sylfaen"/>
          <w:sz w:val="20"/>
          <w:szCs w:val="20"/>
          <w:lang w:val="hy-AM"/>
        </w:rPr>
        <w:t>է</w:t>
      </w:r>
      <w:r>
        <w:rPr>
          <w:rFonts w:ascii="GHEA Grapalat" w:hAnsi="GHEA Grapalat"/>
          <w:sz w:val="20"/>
          <w:szCs w:val="20"/>
          <w:lang w:val="hy-AM"/>
        </w:rPr>
        <w:t>`</w:t>
      </w:r>
    </w:p>
    <w:p w:rsidR="006E5207" w:rsidRDefault="006E5207" w:rsidP="00B001A1">
      <w:pPr>
        <w:jc w:val="both"/>
        <w:rPr>
          <w:rFonts w:ascii="GHEA Grapalat" w:hAnsi="GHEA Grapalat"/>
          <w:sz w:val="20"/>
          <w:szCs w:val="20"/>
          <w:lang w:val="hy-AM"/>
        </w:rPr>
      </w:pPr>
      <w:r>
        <w:rPr>
          <w:rFonts w:ascii="GHEA Grapalat" w:hAnsi="GHEA Grapalat" w:cs="Sylfaen"/>
          <w:sz w:val="20"/>
          <w:szCs w:val="20"/>
          <w:lang w:val="hy-AM"/>
        </w:rPr>
        <w:t>ա</w:t>
      </w:r>
      <w:r>
        <w:rPr>
          <w:rFonts w:ascii="GHEA Grapalat" w:hAnsi="GHEA Grapalat"/>
          <w:sz w:val="20"/>
          <w:szCs w:val="20"/>
          <w:lang w:val="hy-AM"/>
        </w:rPr>
        <w:t xml:space="preserve">. </w:t>
      </w:r>
      <w:r w:rsidR="00EC64BC">
        <w:rPr>
          <w:rFonts w:ascii="GHEA Grapalat" w:hAnsi="GHEA Grapalat" w:cs="Sylfaen"/>
          <w:sz w:val="20"/>
          <w:szCs w:val="20"/>
          <w:lang w:val="hy-AM"/>
        </w:rPr>
        <w:t>Հ</w:t>
      </w:r>
      <w:r>
        <w:rPr>
          <w:rFonts w:ascii="GHEA Grapalat" w:hAnsi="GHEA Grapalat" w:cs="Sylfaen"/>
          <w:sz w:val="20"/>
          <w:szCs w:val="20"/>
          <w:lang w:val="hy-AM"/>
        </w:rPr>
        <w:t>այտեր</w:t>
      </w:r>
      <w:r>
        <w:rPr>
          <w:rFonts w:ascii="GHEA Grapalat" w:hAnsi="GHEA Grapalat"/>
          <w:sz w:val="20"/>
          <w:szCs w:val="20"/>
          <w:lang w:val="hy-AM"/>
        </w:rPr>
        <w:t xml:space="preserve"> </w:t>
      </w:r>
      <w:r>
        <w:rPr>
          <w:rFonts w:ascii="GHEA Grapalat" w:hAnsi="GHEA Grapalat" w:cs="Sylfaen"/>
          <w:sz w:val="20"/>
          <w:szCs w:val="20"/>
          <w:lang w:val="hy-AM"/>
        </w:rPr>
        <w:t>պարունակող</w:t>
      </w:r>
      <w:r>
        <w:rPr>
          <w:rFonts w:ascii="GHEA Grapalat" w:hAnsi="GHEA Grapalat"/>
          <w:sz w:val="20"/>
          <w:szCs w:val="20"/>
          <w:lang w:val="hy-AM"/>
        </w:rPr>
        <w:t xml:space="preserve"> </w:t>
      </w:r>
      <w:r>
        <w:rPr>
          <w:rFonts w:ascii="GHEA Grapalat" w:hAnsi="GHEA Grapalat" w:cs="Sylfaen"/>
          <w:sz w:val="20"/>
          <w:szCs w:val="20"/>
          <w:lang w:val="hy-AM"/>
        </w:rPr>
        <w:t>ծրարները</w:t>
      </w:r>
      <w:r>
        <w:rPr>
          <w:rFonts w:ascii="GHEA Grapalat" w:hAnsi="GHEA Grapalat"/>
          <w:sz w:val="20"/>
          <w:szCs w:val="20"/>
          <w:lang w:val="hy-AM"/>
        </w:rPr>
        <w:t xml:space="preserve"> </w:t>
      </w:r>
      <w:r>
        <w:rPr>
          <w:rFonts w:ascii="GHEA Grapalat" w:hAnsi="GHEA Grapalat" w:cs="Sylfaen"/>
          <w:sz w:val="20"/>
          <w:szCs w:val="20"/>
          <w:lang w:val="hy-AM"/>
        </w:rPr>
        <w:t>կազմելու</w:t>
      </w:r>
      <w:r>
        <w:rPr>
          <w:rFonts w:ascii="GHEA Grapalat" w:hAnsi="GHEA Grapalat"/>
          <w:sz w:val="20"/>
          <w:szCs w:val="20"/>
          <w:lang w:val="hy-AM"/>
        </w:rPr>
        <w:t xml:space="preserve"> </w:t>
      </w:r>
      <w:r>
        <w:rPr>
          <w:rFonts w:ascii="GHEA Grapalat" w:hAnsi="GHEA Grapalat" w:cs="Sylfaen"/>
          <w:sz w:val="20"/>
          <w:szCs w:val="20"/>
          <w:lang w:val="hy-AM"/>
        </w:rPr>
        <w:t>և</w:t>
      </w:r>
      <w:r>
        <w:rPr>
          <w:rFonts w:ascii="GHEA Grapalat" w:hAnsi="GHEA Grapalat"/>
          <w:sz w:val="20"/>
          <w:szCs w:val="20"/>
          <w:lang w:val="hy-AM"/>
        </w:rPr>
        <w:t xml:space="preserve"> </w:t>
      </w:r>
      <w:r>
        <w:rPr>
          <w:rFonts w:ascii="GHEA Grapalat" w:hAnsi="GHEA Grapalat" w:cs="Sylfaen"/>
          <w:sz w:val="20"/>
          <w:szCs w:val="20"/>
          <w:lang w:val="hy-AM"/>
        </w:rPr>
        <w:t>ներկայացնելու</w:t>
      </w:r>
      <w:r>
        <w:rPr>
          <w:rFonts w:ascii="GHEA Grapalat" w:hAnsi="GHEA Grapalat"/>
          <w:sz w:val="20"/>
          <w:szCs w:val="20"/>
          <w:lang w:val="hy-AM"/>
        </w:rPr>
        <w:t xml:space="preserve"> </w:t>
      </w:r>
      <w:r>
        <w:rPr>
          <w:rFonts w:ascii="GHEA Grapalat" w:hAnsi="GHEA Grapalat" w:cs="Sylfaen"/>
          <w:sz w:val="20"/>
          <w:szCs w:val="20"/>
          <w:lang w:val="hy-AM"/>
        </w:rPr>
        <w:t>համապատասխանությունը</w:t>
      </w:r>
      <w:r>
        <w:rPr>
          <w:rFonts w:ascii="GHEA Grapalat" w:hAnsi="GHEA Grapalat"/>
          <w:sz w:val="20"/>
          <w:szCs w:val="20"/>
          <w:lang w:val="hy-AM"/>
        </w:rPr>
        <w:t xml:space="preserve"> </w:t>
      </w:r>
      <w:r>
        <w:rPr>
          <w:rFonts w:ascii="GHEA Grapalat" w:hAnsi="GHEA Grapalat" w:cs="Sylfaen"/>
          <w:sz w:val="20"/>
          <w:szCs w:val="20"/>
          <w:lang w:val="hy-AM"/>
        </w:rPr>
        <w:t>սահմանված</w:t>
      </w:r>
      <w:r>
        <w:rPr>
          <w:rFonts w:ascii="GHEA Grapalat" w:hAnsi="GHEA Grapalat"/>
          <w:sz w:val="20"/>
          <w:szCs w:val="20"/>
          <w:lang w:val="hy-AM"/>
        </w:rPr>
        <w:t xml:space="preserve"> </w:t>
      </w:r>
      <w:r>
        <w:rPr>
          <w:rFonts w:ascii="GHEA Grapalat" w:hAnsi="GHEA Grapalat" w:cs="Sylfaen"/>
          <w:sz w:val="20"/>
          <w:szCs w:val="20"/>
          <w:lang w:val="hy-AM"/>
        </w:rPr>
        <w:t>կարգին</w:t>
      </w:r>
      <w:r>
        <w:rPr>
          <w:rFonts w:ascii="GHEA Grapalat" w:hAnsi="GHEA Grapalat"/>
          <w:sz w:val="20"/>
          <w:szCs w:val="20"/>
          <w:lang w:val="hy-AM"/>
        </w:rPr>
        <w:t xml:space="preserve"> </w:t>
      </w:r>
      <w:r>
        <w:rPr>
          <w:rFonts w:ascii="GHEA Grapalat" w:hAnsi="GHEA Grapalat" w:cs="Sylfaen"/>
          <w:sz w:val="20"/>
          <w:szCs w:val="20"/>
          <w:lang w:val="hy-AM"/>
        </w:rPr>
        <w:t>և</w:t>
      </w:r>
      <w:r>
        <w:rPr>
          <w:rFonts w:ascii="GHEA Grapalat" w:hAnsi="GHEA Grapalat"/>
          <w:sz w:val="20"/>
          <w:szCs w:val="20"/>
          <w:lang w:val="hy-AM"/>
        </w:rPr>
        <w:t xml:space="preserve"> </w:t>
      </w:r>
      <w:r>
        <w:rPr>
          <w:rFonts w:ascii="GHEA Grapalat" w:hAnsi="GHEA Grapalat" w:cs="Sylfaen"/>
          <w:sz w:val="20"/>
          <w:szCs w:val="20"/>
          <w:lang w:val="hy-AM"/>
        </w:rPr>
        <w:t>բացում</w:t>
      </w:r>
      <w:r>
        <w:rPr>
          <w:rFonts w:ascii="GHEA Grapalat" w:hAnsi="GHEA Grapalat"/>
          <w:sz w:val="20"/>
          <w:szCs w:val="20"/>
          <w:lang w:val="hy-AM"/>
        </w:rPr>
        <w:t xml:space="preserve"> </w:t>
      </w:r>
      <w:r>
        <w:rPr>
          <w:rFonts w:ascii="GHEA Grapalat" w:hAnsi="GHEA Grapalat" w:cs="Sylfaen"/>
          <w:sz w:val="20"/>
          <w:szCs w:val="20"/>
          <w:lang w:val="hy-AM"/>
        </w:rPr>
        <w:t>համապատասխանող</w:t>
      </w:r>
      <w:r>
        <w:rPr>
          <w:rFonts w:ascii="GHEA Grapalat" w:hAnsi="GHEA Grapalat"/>
          <w:sz w:val="20"/>
          <w:szCs w:val="20"/>
          <w:lang w:val="hy-AM"/>
        </w:rPr>
        <w:t xml:space="preserve"> </w:t>
      </w:r>
      <w:r>
        <w:rPr>
          <w:rFonts w:ascii="GHEA Grapalat" w:hAnsi="GHEA Grapalat" w:cs="Sylfaen"/>
          <w:sz w:val="20"/>
          <w:szCs w:val="20"/>
          <w:lang w:val="hy-AM"/>
        </w:rPr>
        <w:t>գնահատված</w:t>
      </w:r>
      <w:r>
        <w:rPr>
          <w:rFonts w:ascii="GHEA Grapalat" w:hAnsi="GHEA Grapalat"/>
          <w:sz w:val="20"/>
          <w:szCs w:val="20"/>
          <w:lang w:val="hy-AM"/>
        </w:rPr>
        <w:t xml:space="preserve"> </w:t>
      </w:r>
      <w:r>
        <w:rPr>
          <w:rFonts w:ascii="GHEA Grapalat" w:hAnsi="GHEA Grapalat" w:cs="Sylfaen"/>
          <w:sz w:val="20"/>
          <w:szCs w:val="20"/>
          <w:lang w:val="hy-AM"/>
        </w:rPr>
        <w:t>հայտերը</w:t>
      </w:r>
      <w:r>
        <w:rPr>
          <w:rFonts w:ascii="GHEA Grapalat" w:hAnsi="GHEA Grapalat"/>
          <w:sz w:val="20"/>
          <w:szCs w:val="20"/>
          <w:lang w:val="hy-AM"/>
        </w:rPr>
        <w:t>,</w:t>
      </w:r>
    </w:p>
    <w:p w:rsidR="006E5207" w:rsidRDefault="006E5207" w:rsidP="00B001A1">
      <w:pPr>
        <w:jc w:val="both"/>
        <w:rPr>
          <w:rFonts w:ascii="GHEA Grapalat" w:hAnsi="GHEA Grapalat"/>
          <w:sz w:val="20"/>
          <w:szCs w:val="20"/>
          <w:lang w:val="hy-AM"/>
        </w:rPr>
      </w:pPr>
      <w:r>
        <w:rPr>
          <w:rFonts w:ascii="GHEA Grapalat" w:hAnsi="GHEA Grapalat" w:cs="Sylfaen"/>
          <w:sz w:val="20"/>
          <w:szCs w:val="20"/>
          <w:lang w:val="hy-AM"/>
        </w:rPr>
        <w:t>բ</w:t>
      </w:r>
      <w:r>
        <w:rPr>
          <w:rFonts w:ascii="GHEA Grapalat" w:hAnsi="GHEA Grapalat"/>
          <w:sz w:val="20"/>
          <w:szCs w:val="20"/>
          <w:lang w:val="hy-AM"/>
        </w:rPr>
        <w:t xml:space="preserve">. </w:t>
      </w:r>
      <w:r w:rsidR="00EC64BC">
        <w:rPr>
          <w:rFonts w:ascii="GHEA Grapalat" w:hAnsi="GHEA Grapalat" w:cs="Sylfaen"/>
          <w:sz w:val="20"/>
          <w:szCs w:val="20"/>
          <w:lang w:val="hy-AM"/>
        </w:rPr>
        <w:t>Բ</w:t>
      </w:r>
      <w:r>
        <w:rPr>
          <w:rFonts w:ascii="GHEA Grapalat" w:hAnsi="GHEA Grapalat" w:cs="Sylfaen"/>
          <w:sz w:val="20"/>
          <w:szCs w:val="20"/>
          <w:lang w:val="hy-AM"/>
        </w:rPr>
        <w:t>ացված</w:t>
      </w:r>
      <w:r>
        <w:rPr>
          <w:rFonts w:ascii="GHEA Grapalat" w:hAnsi="GHEA Grapalat"/>
          <w:sz w:val="20"/>
          <w:szCs w:val="20"/>
          <w:lang w:val="hy-AM"/>
        </w:rPr>
        <w:t xml:space="preserve"> </w:t>
      </w:r>
      <w:r>
        <w:rPr>
          <w:rFonts w:ascii="GHEA Grapalat" w:hAnsi="GHEA Grapalat" w:cs="Sylfaen"/>
          <w:sz w:val="20"/>
          <w:szCs w:val="20"/>
          <w:lang w:val="hy-AM"/>
        </w:rPr>
        <w:t>յուրաքանչյուր</w:t>
      </w:r>
      <w:r>
        <w:rPr>
          <w:rFonts w:ascii="GHEA Grapalat" w:hAnsi="GHEA Grapalat"/>
          <w:sz w:val="20"/>
          <w:szCs w:val="20"/>
          <w:lang w:val="hy-AM"/>
        </w:rPr>
        <w:t xml:space="preserve"> </w:t>
      </w:r>
      <w:r>
        <w:rPr>
          <w:rFonts w:ascii="GHEA Grapalat" w:hAnsi="GHEA Grapalat" w:cs="Sylfaen"/>
          <w:sz w:val="20"/>
          <w:szCs w:val="20"/>
          <w:lang w:val="hy-AM"/>
        </w:rPr>
        <w:t>ծրարում</w:t>
      </w:r>
      <w:r>
        <w:rPr>
          <w:rFonts w:ascii="GHEA Grapalat" w:hAnsi="GHEA Grapalat"/>
          <w:sz w:val="20"/>
          <w:szCs w:val="20"/>
          <w:lang w:val="hy-AM"/>
        </w:rPr>
        <w:t xml:space="preserve"> </w:t>
      </w:r>
      <w:r>
        <w:rPr>
          <w:rFonts w:ascii="GHEA Grapalat" w:hAnsi="GHEA Grapalat" w:cs="Sylfaen"/>
          <w:sz w:val="20"/>
          <w:szCs w:val="20"/>
          <w:lang w:val="hy-AM"/>
        </w:rPr>
        <w:t>պահանջվող</w:t>
      </w:r>
      <w:r>
        <w:rPr>
          <w:rFonts w:ascii="GHEA Grapalat" w:hAnsi="GHEA Grapalat"/>
          <w:sz w:val="20"/>
          <w:szCs w:val="20"/>
          <w:lang w:val="hy-AM"/>
        </w:rPr>
        <w:t xml:space="preserve"> (</w:t>
      </w:r>
      <w:r>
        <w:rPr>
          <w:rFonts w:ascii="GHEA Grapalat" w:hAnsi="GHEA Grapalat" w:cs="Sylfaen"/>
          <w:sz w:val="20"/>
          <w:szCs w:val="20"/>
          <w:lang w:val="hy-AM"/>
        </w:rPr>
        <w:t>նախատեսված</w:t>
      </w:r>
      <w:r>
        <w:rPr>
          <w:rFonts w:ascii="GHEA Grapalat" w:hAnsi="GHEA Grapalat"/>
          <w:sz w:val="20"/>
          <w:szCs w:val="20"/>
          <w:lang w:val="hy-AM"/>
        </w:rPr>
        <w:t xml:space="preserve">) </w:t>
      </w:r>
      <w:r>
        <w:rPr>
          <w:rFonts w:ascii="GHEA Grapalat" w:hAnsi="GHEA Grapalat" w:cs="Sylfaen"/>
          <w:sz w:val="20"/>
          <w:szCs w:val="20"/>
          <w:lang w:val="hy-AM"/>
        </w:rPr>
        <w:t>փաստաթղթերի</w:t>
      </w:r>
      <w:r>
        <w:rPr>
          <w:rFonts w:ascii="GHEA Grapalat" w:hAnsi="GHEA Grapalat"/>
          <w:sz w:val="20"/>
          <w:szCs w:val="20"/>
          <w:lang w:val="hy-AM"/>
        </w:rPr>
        <w:t xml:space="preserve"> </w:t>
      </w:r>
      <w:r>
        <w:rPr>
          <w:rFonts w:ascii="GHEA Grapalat" w:hAnsi="GHEA Grapalat" w:cs="Sylfaen"/>
          <w:sz w:val="20"/>
          <w:szCs w:val="20"/>
          <w:lang w:val="hy-AM"/>
        </w:rPr>
        <w:t>առկայությունը</w:t>
      </w:r>
      <w:r>
        <w:rPr>
          <w:rFonts w:ascii="GHEA Grapalat" w:hAnsi="GHEA Grapalat"/>
          <w:sz w:val="20"/>
          <w:szCs w:val="20"/>
          <w:lang w:val="hy-AM"/>
        </w:rPr>
        <w:t xml:space="preserve"> </w:t>
      </w:r>
      <w:r>
        <w:rPr>
          <w:rFonts w:ascii="GHEA Grapalat" w:hAnsi="GHEA Grapalat" w:cs="Sylfaen"/>
          <w:sz w:val="20"/>
          <w:szCs w:val="20"/>
          <w:lang w:val="hy-AM"/>
        </w:rPr>
        <w:t>և</w:t>
      </w:r>
      <w:r>
        <w:rPr>
          <w:rFonts w:ascii="GHEA Grapalat" w:hAnsi="GHEA Grapalat"/>
          <w:sz w:val="20"/>
          <w:szCs w:val="20"/>
          <w:lang w:val="hy-AM"/>
        </w:rPr>
        <w:t xml:space="preserve"> </w:t>
      </w:r>
      <w:r>
        <w:rPr>
          <w:rFonts w:ascii="GHEA Grapalat" w:hAnsi="GHEA Grapalat" w:cs="Sylfaen"/>
          <w:sz w:val="20"/>
          <w:szCs w:val="20"/>
          <w:lang w:val="hy-AM"/>
        </w:rPr>
        <w:t>դրանց</w:t>
      </w:r>
      <w:r>
        <w:rPr>
          <w:rFonts w:ascii="GHEA Grapalat" w:hAnsi="GHEA Grapalat"/>
          <w:sz w:val="20"/>
          <w:szCs w:val="20"/>
          <w:lang w:val="hy-AM"/>
        </w:rPr>
        <w:t xml:space="preserve"> </w:t>
      </w:r>
      <w:r>
        <w:rPr>
          <w:rFonts w:ascii="GHEA Grapalat" w:hAnsi="GHEA Grapalat" w:cs="Sylfaen"/>
          <w:sz w:val="20"/>
          <w:szCs w:val="20"/>
          <w:lang w:val="hy-AM"/>
        </w:rPr>
        <w:t>կազմման</w:t>
      </w:r>
      <w:r>
        <w:rPr>
          <w:rFonts w:ascii="GHEA Grapalat" w:hAnsi="GHEA Grapalat"/>
          <w:sz w:val="20"/>
          <w:szCs w:val="20"/>
          <w:lang w:val="hy-AM"/>
        </w:rPr>
        <w:t xml:space="preserve"> </w:t>
      </w:r>
      <w:r>
        <w:rPr>
          <w:rFonts w:ascii="GHEA Grapalat" w:hAnsi="GHEA Grapalat" w:cs="Sylfaen"/>
          <w:sz w:val="20"/>
          <w:szCs w:val="20"/>
          <w:lang w:val="hy-AM"/>
        </w:rPr>
        <w:t>համապատասխանությունը</w:t>
      </w:r>
      <w:r>
        <w:rPr>
          <w:rFonts w:ascii="GHEA Grapalat" w:hAnsi="GHEA Grapalat"/>
          <w:sz w:val="20"/>
          <w:szCs w:val="20"/>
          <w:lang w:val="hy-AM"/>
        </w:rPr>
        <w:t xml:space="preserve"> </w:t>
      </w:r>
      <w:r>
        <w:rPr>
          <w:rFonts w:ascii="GHEA Grapalat" w:hAnsi="GHEA Grapalat" w:cs="Sylfaen"/>
          <w:sz w:val="20"/>
          <w:szCs w:val="20"/>
          <w:lang w:val="hy-AM"/>
        </w:rPr>
        <w:t>հրավերով</w:t>
      </w:r>
      <w:r>
        <w:rPr>
          <w:rFonts w:ascii="GHEA Grapalat" w:hAnsi="GHEA Grapalat"/>
          <w:sz w:val="20"/>
          <w:szCs w:val="20"/>
          <w:lang w:val="hy-AM"/>
        </w:rPr>
        <w:t xml:space="preserve"> </w:t>
      </w:r>
      <w:r>
        <w:rPr>
          <w:rFonts w:ascii="GHEA Grapalat" w:hAnsi="GHEA Grapalat" w:cs="Sylfaen"/>
          <w:sz w:val="20"/>
          <w:szCs w:val="20"/>
          <w:lang w:val="hy-AM"/>
        </w:rPr>
        <w:t>սահմանված</w:t>
      </w:r>
      <w:r>
        <w:rPr>
          <w:rFonts w:ascii="GHEA Grapalat" w:hAnsi="GHEA Grapalat"/>
          <w:sz w:val="20"/>
          <w:szCs w:val="20"/>
          <w:lang w:val="hy-AM"/>
        </w:rPr>
        <w:t xml:space="preserve"> </w:t>
      </w:r>
      <w:r>
        <w:rPr>
          <w:rFonts w:ascii="GHEA Grapalat" w:hAnsi="GHEA Grapalat" w:cs="Sylfaen"/>
          <w:sz w:val="20"/>
          <w:szCs w:val="20"/>
          <w:lang w:val="hy-AM"/>
        </w:rPr>
        <w:t>վավերապայմաններին</w:t>
      </w:r>
      <w:r>
        <w:rPr>
          <w:rFonts w:ascii="GHEA Grapalat" w:hAnsi="GHEA Grapalat"/>
          <w:sz w:val="20"/>
          <w:szCs w:val="20"/>
          <w:lang w:val="hy-AM"/>
        </w:rPr>
        <w:t>.</w:t>
      </w:r>
    </w:p>
    <w:p w:rsidR="006E5207" w:rsidRDefault="006E5207" w:rsidP="00B001A1">
      <w:pPr>
        <w:jc w:val="both"/>
        <w:rPr>
          <w:rFonts w:ascii="GHEA Grapalat" w:hAnsi="GHEA Grapalat" w:cs="Sylfaen"/>
          <w:sz w:val="20"/>
          <w:lang w:val="hy-AM"/>
        </w:rPr>
      </w:pPr>
      <w:r>
        <w:rPr>
          <w:rFonts w:ascii="GHEA Grapalat" w:hAnsi="GHEA Grapalat"/>
          <w:sz w:val="20"/>
          <w:szCs w:val="20"/>
          <w:lang w:val="hy-AM"/>
        </w:rPr>
        <w:t xml:space="preserve">3) </w:t>
      </w:r>
      <w:r>
        <w:rPr>
          <w:rFonts w:ascii="GHEA Grapalat" w:hAnsi="GHEA Grapalat" w:cs="Sylfaen"/>
          <w:sz w:val="20"/>
          <w:szCs w:val="20"/>
          <w:lang w:val="hy-AM"/>
        </w:rPr>
        <w:t>հանձնաժողովի</w:t>
      </w:r>
      <w:r>
        <w:rPr>
          <w:rFonts w:ascii="GHEA Grapalat" w:hAnsi="GHEA Grapalat"/>
          <w:sz w:val="20"/>
          <w:szCs w:val="20"/>
          <w:lang w:val="hy-AM"/>
        </w:rPr>
        <w:t xml:space="preserve"> </w:t>
      </w:r>
      <w:r>
        <w:rPr>
          <w:rFonts w:ascii="GHEA Grapalat" w:hAnsi="GHEA Grapalat" w:cs="Sylfaen"/>
          <w:sz w:val="20"/>
          <w:szCs w:val="20"/>
          <w:lang w:val="hy-AM"/>
        </w:rPr>
        <w:t>նախագահը</w:t>
      </w:r>
      <w:r>
        <w:rPr>
          <w:rFonts w:ascii="GHEA Grapalat" w:hAnsi="GHEA Grapalat"/>
          <w:sz w:val="20"/>
          <w:szCs w:val="20"/>
          <w:lang w:val="hy-AM"/>
        </w:rPr>
        <w:t xml:space="preserve"> </w:t>
      </w:r>
      <w:r>
        <w:rPr>
          <w:rFonts w:ascii="GHEA Grapalat" w:hAnsi="GHEA Grapalat" w:cs="Sylfaen"/>
          <w:sz w:val="20"/>
          <w:szCs w:val="20"/>
          <w:lang w:val="hy-AM"/>
        </w:rPr>
        <w:t>հայտարարում</w:t>
      </w:r>
      <w:r>
        <w:rPr>
          <w:rFonts w:ascii="GHEA Grapalat" w:hAnsi="GHEA Grapalat"/>
          <w:sz w:val="20"/>
          <w:szCs w:val="20"/>
          <w:lang w:val="hy-AM"/>
        </w:rPr>
        <w:t xml:space="preserve"> </w:t>
      </w:r>
      <w:r>
        <w:rPr>
          <w:rFonts w:ascii="GHEA Grapalat" w:hAnsi="GHEA Grapalat" w:cs="Sylfaen"/>
          <w:sz w:val="20"/>
          <w:szCs w:val="20"/>
          <w:lang w:val="hy-AM"/>
        </w:rPr>
        <w:t>է</w:t>
      </w:r>
      <w:r>
        <w:rPr>
          <w:rFonts w:ascii="GHEA Grapalat" w:hAnsi="GHEA Grapalat"/>
          <w:sz w:val="20"/>
          <w:szCs w:val="20"/>
          <w:lang w:val="hy-AM"/>
        </w:rPr>
        <w:t xml:space="preserve"> </w:t>
      </w:r>
      <w:r>
        <w:rPr>
          <w:rFonts w:ascii="GHEA Grapalat" w:hAnsi="GHEA Grapalat" w:cs="Sylfaen"/>
          <w:sz w:val="20"/>
          <w:szCs w:val="20"/>
          <w:lang w:val="hy-AM"/>
        </w:rPr>
        <w:t>հայտեր</w:t>
      </w:r>
      <w:r>
        <w:rPr>
          <w:rFonts w:ascii="GHEA Grapalat" w:hAnsi="GHEA Grapalat"/>
          <w:sz w:val="20"/>
          <w:szCs w:val="20"/>
          <w:lang w:val="hy-AM"/>
        </w:rPr>
        <w:t xml:space="preserve"> </w:t>
      </w:r>
      <w:r>
        <w:rPr>
          <w:rFonts w:ascii="GHEA Grapalat" w:hAnsi="GHEA Grapalat" w:cs="Sylfaen"/>
          <w:sz w:val="20"/>
          <w:szCs w:val="20"/>
          <w:lang w:val="hy-AM"/>
        </w:rPr>
        <w:t>ներկայացրած</w:t>
      </w:r>
      <w:r>
        <w:rPr>
          <w:rFonts w:ascii="GHEA Grapalat" w:hAnsi="GHEA Grapalat"/>
          <w:sz w:val="20"/>
          <w:szCs w:val="20"/>
          <w:lang w:val="hy-AM"/>
        </w:rPr>
        <w:t xml:space="preserve"> </w:t>
      </w:r>
      <w:r>
        <w:rPr>
          <w:rFonts w:ascii="GHEA Grapalat" w:hAnsi="GHEA Grapalat" w:cs="Sylfaen"/>
          <w:sz w:val="20"/>
          <w:szCs w:val="20"/>
          <w:lang w:val="hy-AM"/>
        </w:rPr>
        <w:t>մասնակիցների</w:t>
      </w:r>
      <w:r>
        <w:rPr>
          <w:rFonts w:ascii="GHEA Grapalat" w:hAnsi="GHEA Grapalat"/>
          <w:sz w:val="20"/>
          <w:szCs w:val="20"/>
          <w:lang w:val="hy-AM"/>
        </w:rPr>
        <w:t xml:space="preserve"> </w:t>
      </w:r>
      <w:r>
        <w:rPr>
          <w:rFonts w:ascii="GHEA Grapalat" w:hAnsi="GHEA Grapalat" w:cs="Sylfaen"/>
          <w:sz w:val="20"/>
          <w:szCs w:val="20"/>
          <w:lang w:val="hy-AM"/>
        </w:rPr>
        <w:t>գնային</w:t>
      </w:r>
      <w:r>
        <w:rPr>
          <w:rFonts w:ascii="GHEA Grapalat" w:hAnsi="GHEA Grapalat"/>
          <w:sz w:val="20"/>
          <w:szCs w:val="20"/>
          <w:lang w:val="hy-AM"/>
        </w:rPr>
        <w:t xml:space="preserve"> </w:t>
      </w:r>
      <w:r>
        <w:rPr>
          <w:rFonts w:ascii="GHEA Grapalat" w:hAnsi="GHEA Grapalat" w:cs="Sylfaen"/>
          <w:sz w:val="20"/>
          <w:szCs w:val="20"/>
          <w:lang w:val="hy-AM"/>
        </w:rPr>
        <w:t>առաջարկները՝</w:t>
      </w:r>
      <w:r>
        <w:rPr>
          <w:rFonts w:ascii="GHEA Grapalat" w:hAnsi="GHEA Grapalat"/>
          <w:sz w:val="20"/>
          <w:szCs w:val="20"/>
          <w:lang w:val="hy-AM"/>
        </w:rPr>
        <w:t xml:space="preserve"> </w:t>
      </w:r>
      <w:r>
        <w:rPr>
          <w:rFonts w:ascii="GHEA Grapalat" w:hAnsi="GHEA Grapalat" w:cs="Sylfaen"/>
          <w:sz w:val="20"/>
          <w:szCs w:val="20"/>
          <w:lang w:val="hy-AM"/>
        </w:rPr>
        <w:t>մեկ</w:t>
      </w:r>
      <w:r>
        <w:rPr>
          <w:rFonts w:ascii="GHEA Grapalat" w:hAnsi="GHEA Grapalat"/>
          <w:sz w:val="20"/>
          <w:szCs w:val="20"/>
          <w:lang w:val="hy-AM"/>
        </w:rPr>
        <w:t xml:space="preserve"> </w:t>
      </w:r>
      <w:r>
        <w:rPr>
          <w:rFonts w:ascii="GHEA Grapalat" w:hAnsi="GHEA Grapalat" w:cs="Sylfaen"/>
          <w:sz w:val="20"/>
          <w:szCs w:val="20"/>
          <w:lang w:val="hy-AM"/>
        </w:rPr>
        <w:t>թվով</w:t>
      </w:r>
      <w:r>
        <w:rPr>
          <w:rFonts w:ascii="GHEA Grapalat" w:hAnsi="GHEA Grapalat"/>
          <w:sz w:val="20"/>
          <w:szCs w:val="20"/>
          <w:lang w:val="hy-AM"/>
        </w:rPr>
        <w:t xml:space="preserve"> </w:t>
      </w:r>
      <w:r>
        <w:rPr>
          <w:rFonts w:ascii="GHEA Grapalat" w:hAnsi="GHEA Grapalat" w:cs="Sylfaen"/>
          <w:sz w:val="20"/>
          <w:szCs w:val="20"/>
          <w:lang w:val="hy-AM"/>
        </w:rPr>
        <w:t>արտահայտված,</w:t>
      </w:r>
      <w:r>
        <w:rPr>
          <w:rFonts w:ascii="GHEA Grapalat" w:hAnsi="GHEA Grapalat"/>
          <w:sz w:val="20"/>
          <w:szCs w:val="20"/>
          <w:lang w:val="hy-AM"/>
        </w:rPr>
        <w:t xml:space="preserve"> </w:t>
      </w:r>
      <w:r>
        <w:rPr>
          <w:rFonts w:ascii="GHEA Grapalat" w:hAnsi="GHEA Grapalat" w:cs="Sylfaen"/>
          <w:sz w:val="20"/>
          <w:szCs w:val="20"/>
          <w:lang w:val="hy-AM"/>
        </w:rPr>
        <w:t>հիմք</w:t>
      </w:r>
      <w:r>
        <w:rPr>
          <w:rFonts w:ascii="GHEA Grapalat" w:hAnsi="GHEA Grapalat"/>
          <w:sz w:val="20"/>
          <w:szCs w:val="20"/>
          <w:lang w:val="hy-AM"/>
        </w:rPr>
        <w:t xml:space="preserve"> </w:t>
      </w:r>
      <w:r>
        <w:rPr>
          <w:rFonts w:ascii="GHEA Grapalat" w:hAnsi="GHEA Grapalat" w:cs="Sylfaen"/>
          <w:sz w:val="20"/>
          <w:szCs w:val="20"/>
          <w:lang w:val="hy-AM"/>
        </w:rPr>
        <w:t>ընդունելով</w:t>
      </w:r>
      <w:r>
        <w:rPr>
          <w:rFonts w:ascii="GHEA Grapalat" w:hAnsi="GHEA Grapalat"/>
          <w:sz w:val="20"/>
          <w:szCs w:val="20"/>
          <w:lang w:val="hy-AM"/>
        </w:rPr>
        <w:t xml:space="preserve"> </w:t>
      </w:r>
      <w:r>
        <w:rPr>
          <w:rFonts w:ascii="GHEA Grapalat" w:hAnsi="GHEA Grapalat" w:cs="Sylfaen"/>
          <w:sz w:val="20"/>
          <w:szCs w:val="20"/>
          <w:lang w:val="hy-AM"/>
        </w:rPr>
        <w:t>տառերով</w:t>
      </w:r>
      <w:r>
        <w:rPr>
          <w:rFonts w:ascii="GHEA Grapalat" w:hAnsi="GHEA Grapalat"/>
          <w:sz w:val="20"/>
          <w:szCs w:val="20"/>
          <w:lang w:val="hy-AM"/>
        </w:rPr>
        <w:t xml:space="preserve"> </w:t>
      </w:r>
      <w:r>
        <w:rPr>
          <w:rFonts w:ascii="GHEA Grapalat" w:hAnsi="GHEA Grapalat" w:cs="Sylfaen"/>
          <w:sz w:val="20"/>
          <w:szCs w:val="20"/>
          <w:lang w:val="hy-AM"/>
        </w:rPr>
        <w:t>գրվածը:</w:t>
      </w:r>
    </w:p>
    <w:p w:rsidR="006E5207" w:rsidRDefault="006E5207" w:rsidP="00B001A1">
      <w:pPr>
        <w:jc w:val="both"/>
        <w:rPr>
          <w:rFonts w:ascii="GHEA Grapalat" w:hAnsi="GHEA Grapalat" w:cs="Sylfaen"/>
          <w:sz w:val="20"/>
          <w:lang w:val="af-ZA"/>
        </w:rPr>
      </w:pPr>
      <w:r>
        <w:rPr>
          <w:rFonts w:ascii="GHEA Grapalat" w:hAnsi="GHEA Grapalat" w:cs="Sylfaen"/>
          <w:sz w:val="20"/>
          <w:lang w:val="af-ZA"/>
        </w:rPr>
        <w:t xml:space="preserve">8.2 </w:t>
      </w:r>
      <w:r>
        <w:rPr>
          <w:rFonts w:ascii="GHEA Grapalat" w:hAnsi="GHEA Grapalat" w:cs="Sylfaen"/>
          <w:sz w:val="20"/>
          <w:lang w:val="hy-AM"/>
        </w:rPr>
        <w:t>Հայտերը</w:t>
      </w:r>
      <w:r>
        <w:rPr>
          <w:rFonts w:ascii="GHEA Grapalat" w:hAnsi="GHEA Grapalat" w:cs="Sylfaen"/>
          <w:sz w:val="20"/>
          <w:lang w:val="af-ZA"/>
        </w:rPr>
        <w:t xml:space="preserve"> </w:t>
      </w:r>
      <w:r>
        <w:rPr>
          <w:rFonts w:ascii="GHEA Grapalat" w:hAnsi="GHEA Grapalat" w:cs="Sylfaen"/>
          <w:sz w:val="20"/>
          <w:lang w:val="hy-AM"/>
        </w:rPr>
        <w:t>գնահատվում</w:t>
      </w:r>
      <w:r>
        <w:rPr>
          <w:rFonts w:ascii="GHEA Grapalat" w:hAnsi="GHEA Grapalat" w:cs="Sylfaen"/>
          <w:sz w:val="20"/>
          <w:lang w:val="af-ZA"/>
        </w:rPr>
        <w:t xml:space="preserve"> </w:t>
      </w:r>
      <w:r>
        <w:rPr>
          <w:rFonts w:ascii="GHEA Grapalat" w:hAnsi="GHEA Grapalat" w:cs="Sylfaen"/>
          <w:sz w:val="20"/>
          <w:lang w:val="hy-AM"/>
        </w:rPr>
        <w:t>են</w:t>
      </w:r>
      <w:r>
        <w:rPr>
          <w:rFonts w:ascii="GHEA Grapalat" w:hAnsi="GHEA Grapalat" w:cs="Sylfaen"/>
          <w:sz w:val="20"/>
          <w:lang w:val="af-ZA"/>
        </w:rPr>
        <w:t xml:space="preserve"> </w:t>
      </w:r>
      <w:r>
        <w:rPr>
          <w:rFonts w:ascii="GHEA Grapalat" w:hAnsi="GHEA Grapalat" w:cs="Sylfaen"/>
          <w:sz w:val="20"/>
          <w:lang w:val="hy-AM"/>
        </w:rPr>
        <w:t>սույն</w:t>
      </w:r>
      <w:r>
        <w:rPr>
          <w:rFonts w:ascii="GHEA Grapalat" w:hAnsi="GHEA Grapalat" w:cs="Sylfaen"/>
          <w:sz w:val="20"/>
          <w:lang w:val="af-ZA"/>
        </w:rPr>
        <w:t xml:space="preserve"> </w:t>
      </w:r>
      <w:r>
        <w:rPr>
          <w:rFonts w:ascii="GHEA Grapalat" w:hAnsi="GHEA Grapalat" w:cs="Sylfaen"/>
          <w:sz w:val="20"/>
          <w:lang w:val="hy-AM"/>
        </w:rPr>
        <w:t>հրավերով</w:t>
      </w:r>
      <w:r>
        <w:rPr>
          <w:rFonts w:ascii="GHEA Grapalat" w:hAnsi="GHEA Grapalat" w:cs="Sylfaen"/>
          <w:sz w:val="20"/>
          <w:lang w:val="af-ZA"/>
        </w:rPr>
        <w:t xml:space="preserve"> </w:t>
      </w:r>
      <w:r>
        <w:rPr>
          <w:rFonts w:ascii="GHEA Grapalat" w:hAnsi="GHEA Grapalat" w:cs="Sylfaen"/>
          <w:sz w:val="20"/>
          <w:lang w:val="hy-AM"/>
        </w:rPr>
        <w:t>սահմանված</w:t>
      </w:r>
      <w:r>
        <w:rPr>
          <w:rFonts w:ascii="GHEA Grapalat" w:hAnsi="GHEA Grapalat" w:cs="Sylfaen"/>
          <w:sz w:val="20"/>
          <w:lang w:val="af-ZA"/>
        </w:rPr>
        <w:t xml:space="preserve"> </w:t>
      </w:r>
      <w:r>
        <w:rPr>
          <w:rFonts w:ascii="GHEA Grapalat" w:hAnsi="GHEA Grapalat" w:cs="Sylfaen"/>
          <w:sz w:val="20"/>
          <w:lang w:val="hy-AM"/>
        </w:rPr>
        <w:t>կարգով</w:t>
      </w:r>
      <w:r>
        <w:rPr>
          <w:rFonts w:ascii="GHEA Grapalat" w:hAnsi="GHEA Grapalat" w:cs="Sylfaen"/>
          <w:sz w:val="20"/>
          <w:lang w:val="af-ZA"/>
        </w:rPr>
        <w:t xml:space="preserve">: </w:t>
      </w:r>
    </w:p>
    <w:p w:rsidR="006E5207" w:rsidRDefault="006E5207" w:rsidP="006E5207">
      <w:pPr>
        <w:ind w:firstLine="567"/>
        <w:jc w:val="both"/>
        <w:rPr>
          <w:rFonts w:ascii="GHEA Grapalat" w:hAnsi="GHEA Grapalat" w:cs="Sylfaen"/>
          <w:sz w:val="20"/>
          <w:lang w:val="af-ZA"/>
        </w:rPr>
      </w:pPr>
      <w:r>
        <w:rPr>
          <w:rFonts w:ascii="GHEA Grapalat" w:hAnsi="GHEA Grapalat" w:cs="Sylfaen"/>
          <w:sz w:val="20"/>
        </w:rPr>
        <w:t>Գնման</w:t>
      </w:r>
      <w:r>
        <w:rPr>
          <w:rFonts w:ascii="GHEA Grapalat" w:hAnsi="GHEA Grapalat" w:cs="Sylfaen"/>
          <w:sz w:val="20"/>
          <w:lang w:val="af-ZA"/>
        </w:rPr>
        <w:t xml:space="preserve"> </w:t>
      </w:r>
      <w:r>
        <w:rPr>
          <w:rFonts w:ascii="GHEA Grapalat" w:hAnsi="GHEA Grapalat" w:cs="Sylfaen"/>
          <w:sz w:val="20"/>
        </w:rPr>
        <w:t>ընթացակարգի</w:t>
      </w:r>
      <w:r>
        <w:rPr>
          <w:rFonts w:ascii="GHEA Grapalat" w:hAnsi="GHEA Grapalat" w:cs="Sylfaen"/>
          <w:sz w:val="20"/>
          <w:lang w:val="af-ZA"/>
        </w:rPr>
        <w:t xml:space="preserve"> </w:t>
      </w:r>
      <w:r>
        <w:rPr>
          <w:rFonts w:ascii="GHEA Grapalat" w:hAnsi="GHEA Grapalat" w:cs="Sylfaen"/>
          <w:sz w:val="20"/>
        </w:rPr>
        <w:t>չափաբաժինների</w:t>
      </w:r>
      <w:r>
        <w:rPr>
          <w:rFonts w:ascii="GHEA Grapalat" w:hAnsi="GHEA Grapalat" w:cs="Sylfaen"/>
          <w:sz w:val="20"/>
          <w:lang w:val="af-ZA"/>
        </w:rPr>
        <w:t xml:space="preserve"> </w:t>
      </w:r>
      <w:r>
        <w:rPr>
          <w:rFonts w:ascii="GHEA Grapalat" w:hAnsi="GHEA Grapalat" w:cs="Sylfaen"/>
          <w:sz w:val="20"/>
        </w:rPr>
        <w:t>քանակը</w:t>
      </w:r>
      <w:r>
        <w:rPr>
          <w:rFonts w:ascii="GHEA Grapalat" w:hAnsi="GHEA Grapalat" w:cs="Sylfaen"/>
          <w:sz w:val="20"/>
          <w:lang w:val="af-ZA"/>
        </w:rPr>
        <w:t xml:space="preserve"> </w:t>
      </w:r>
      <w:r>
        <w:rPr>
          <w:rFonts w:ascii="GHEA Grapalat" w:hAnsi="GHEA Grapalat" w:cs="Sylfaen"/>
          <w:sz w:val="20"/>
        </w:rPr>
        <w:t>յոթանասունհինգը</w:t>
      </w:r>
      <w:r>
        <w:rPr>
          <w:rFonts w:ascii="GHEA Grapalat" w:hAnsi="GHEA Grapalat" w:cs="Sylfaen"/>
          <w:sz w:val="20"/>
          <w:lang w:val="af-ZA"/>
        </w:rPr>
        <w:t xml:space="preserve"> </w:t>
      </w:r>
      <w:r>
        <w:rPr>
          <w:rFonts w:ascii="GHEA Grapalat" w:hAnsi="GHEA Grapalat" w:cs="Sylfaen"/>
          <w:sz w:val="20"/>
        </w:rPr>
        <w:t>չգերազանցելու</w:t>
      </w:r>
      <w:r>
        <w:rPr>
          <w:rFonts w:ascii="GHEA Grapalat" w:hAnsi="GHEA Grapalat" w:cs="Sylfaen"/>
          <w:sz w:val="20"/>
          <w:lang w:val="af-ZA"/>
        </w:rPr>
        <w:t xml:space="preserve"> </w:t>
      </w:r>
      <w:r>
        <w:rPr>
          <w:rFonts w:ascii="GHEA Grapalat" w:hAnsi="GHEA Grapalat" w:cs="Sylfaen"/>
          <w:sz w:val="20"/>
        </w:rPr>
        <w:t>դեպքում</w:t>
      </w:r>
      <w:r>
        <w:rPr>
          <w:rFonts w:ascii="GHEA Grapalat" w:hAnsi="GHEA Grapalat" w:cs="Sylfaen"/>
          <w:sz w:val="20"/>
          <w:lang w:val="af-ZA"/>
        </w:rPr>
        <w:t xml:space="preserve"> </w:t>
      </w:r>
      <w:r>
        <w:rPr>
          <w:rFonts w:ascii="GHEA Grapalat" w:hAnsi="GHEA Grapalat" w:cs="Sylfaen"/>
          <w:sz w:val="20"/>
        </w:rPr>
        <w:t>հայտերի</w:t>
      </w:r>
      <w:r>
        <w:rPr>
          <w:rFonts w:ascii="GHEA Grapalat" w:hAnsi="GHEA Grapalat" w:cs="Sylfaen"/>
          <w:sz w:val="20"/>
          <w:lang w:val="af-ZA"/>
        </w:rPr>
        <w:t xml:space="preserve"> </w:t>
      </w:r>
      <w:r>
        <w:rPr>
          <w:rFonts w:ascii="GHEA Grapalat" w:hAnsi="GHEA Grapalat" w:cs="Sylfaen"/>
          <w:sz w:val="20"/>
        </w:rPr>
        <w:t>գնահատումն</w:t>
      </w:r>
      <w:r>
        <w:rPr>
          <w:rFonts w:ascii="GHEA Grapalat" w:hAnsi="GHEA Grapalat" w:cs="Sylfaen"/>
          <w:sz w:val="20"/>
          <w:lang w:val="af-ZA"/>
        </w:rPr>
        <w:t xml:space="preserve"> </w:t>
      </w:r>
      <w:r>
        <w:rPr>
          <w:rFonts w:ascii="GHEA Grapalat" w:hAnsi="GHEA Grapalat" w:cs="Sylfaen"/>
          <w:sz w:val="20"/>
        </w:rPr>
        <w:t>իրականացվում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դրանց</w:t>
      </w:r>
      <w:r>
        <w:rPr>
          <w:rFonts w:ascii="GHEA Grapalat" w:hAnsi="GHEA Grapalat" w:cs="Sylfaen"/>
          <w:sz w:val="20"/>
          <w:lang w:val="af-ZA"/>
        </w:rPr>
        <w:t xml:space="preserve"> </w:t>
      </w:r>
      <w:r>
        <w:rPr>
          <w:rFonts w:ascii="GHEA Grapalat" w:hAnsi="GHEA Grapalat" w:cs="Sylfaen"/>
          <w:sz w:val="20"/>
        </w:rPr>
        <w:t>ներկայացման</w:t>
      </w:r>
      <w:r>
        <w:rPr>
          <w:rFonts w:ascii="GHEA Grapalat" w:hAnsi="GHEA Grapalat" w:cs="Sylfaen"/>
          <w:sz w:val="20"/>
          <w:lang w:val="af-ZA"/>
        </w:rPr>
        <w:t xml:space="preserve"> </w:t>
      </w:r>
      <w:r>
        <w:rPr>
          <w:rFonts w:ascii="GHEA Grapalat" w:hAnsi="GHEA Grapalat" w:cs="Sylfaen"/>
          <w:sz w:val="20"/>
        </w:rPr>
        <w:t>վերջնաժամկետը</w:t>
      </w:r>
      <w:r>
        <w:rPr>
          <w:rFonts w:ascii="GHEA Grapalat" w:hAnsi="GHEA Grapalat" w:cs="Sylfaen"/>
          <w:sz w:val="20"/>
          <w:lang w:val="af-ZA"/>
        </w:rPr>
        <w:t xml:space="preserve"> </w:t>
      </w:r>
      <w:r>
        <w:rPr>
          <w:rFonts w:ascii="GHEA Grapalat" w:hAnsi="GHEA Grapalat" w:cs="Sylfaen"/>
          <w:sz w:val="20"/>
        </w:rPr>
        <w:t>լրանալու</w:t>
      </w:r>
      <w:r>
        <w:rPr>
          <w:rFonts w:ascii="GHEA Grapalat" w:hAnsi="GHEA Grapalat" w:cs="Sylfaen"/>
          <w:sz w:val="20"/>
          <w:lang w:val="af-ZA"/>
        </w:rPr>
        <w:t xml:space="preserve"> </w:t>
      </w:r>
      <w:r>
        <w:rPr>
          <w:rFonts w:ascii="GHEA Grapalat" w:hAnsi="GHEA Grapalat" w:cs="Sylfaen"/>
          <w:sz w:val="20"/>
        </w:rPr>
        <w:t>օրվանից</w:t>
      </w:r>
      <w:r>
        <w:rPr>
          <w:rFonts w:ascii="GHEA Grapalat" w:hAnsi="GHEA Grapalat" w:cs="Sylfaen"/>
          <w:sz w:val="20"/>
          <w:lang w:val="af-ZA"/>
        </w:rPr>
        <w:t xml:space="preserve"> </w:t>
      </w:r>
      <w:proofErr w:type="gramStart"/>
      <w:r>
        <w:rPr>
          <w:rFonts w:ascii="GHEA Grapalat" w:hAnsi="GHEA Grapalat" w:cs="Sylfaen"/>
          <w:sz w:val="20"/>
        </w:rPr>
        <w:t>հաշված</w:t>
      </w:r>
      <w:r>
        <w:rPr>
          <w:rFonts w:ascii="GHEA Grapalat" w:hAnsi="GHEA Grapalat" w:cs="Sylfaen"/>
          <w:sz w:val="20"/>
          <w:lang w:val="af-ZA"/>
        </w:rPr>
        <w:t xml:space="preserve">  </w:t>
      </w:r>
      <w:r>
        <w:rPr>
          <w:rFonts w:ascii="GHEA Grapalat" w:hAnsi="GHEA Grapalat" w:cs="Sylfaen"/>
          <w:sz w:val="20"/>
        </w:rPr>
        <w:t>տաս</w:t>
      </w:r>
      <w:proofErr w:type="gramEnd"/>
      <w:r>
        <w:rPr>
          <w:rFonts w:ascii="GHEA Grapalat" w:hAnsi="GHEA Grapalat" w:cs="Sylfaen"/>
          <w:sz w:val="20"/>
          <w:lang w:val="af-ZA"/>
        </w:rPr>
        <w:t xml:space="preserve">, </w:t>
      </w:r>
      <w:r>
        <w:rPr>
          <w:rFonts w:ascii="GHEA Grapalat" w:hAnsi="GHEA Grapalat" w:cs="Sylfaen"/>
          <w:sz w:val="20"/>
        </w:rPr>
        <w:t>իսկ</w:t>
      </w:r>
      <w:r>
        <w:rPr>
          <w:rFonts w:ascii="GHEA Grapalat" w:hAnsi="GHEA Grapalat" w:cs="Sylfaen"/>
          <w:sz w:val="20"/>
          <w:lang w:val="af-ZA"/>
        </w:rPr>
        <w:t xml:space="preserve"> </w:t>
      </w:r>
      <w:r>
        <w:rPr>
          <w:rFonts w:ascii="GHEA Grapalat" w:hAnsi="GHEA Grapalat" w:cs="Sylfaen"/>
          <w:sz w:val="20"/>
        </w:rPr>
        <w:t>գերազանցելու</w:t>
      </w:r>
      <w:r>
        <w:rPr>
          <w:rFonts w:ascii="GHEA Grapalat" w:hAnsi="GHEA Grapalat" w:cs="Sylfaen"/>
          <w:sz w:val="20"/>
          <w:lang w:val="af-ZA"/>
        </w:rPr>
        <w:t xml:space="preserve"> </w:t>
      </w:r>
      <w:r>
        <w:rPr>
          <w:rFonts w:ascii="GHEA Grapalat" w:hAnsi="GHEA Grapalat" w:cs="Sylfaen"/>
          <w:sz w:val="20"/>
        </w:rPr>
        <w:t>դեպքում՝</w:t>
      </w:r>
      <w:r>
        <w:rPr>
          <w:rFonts w:ascii="GHEA Grapalat" w:hAnsi="GHEA Grapalat" w:cs="Sylfaen"/>
          <w:sz w:val="20"/>
          <w:lang w:val="af-ZA"/>
        </w:rPr>
        <w:t xml:space="preserve"> տասնհինգ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rPr>
        <w:t>օրվա</w:t>
      </w:r>
      <w:r>
        <w:rPr>
          <w:rFonts w:ascii="GHEA Grapalat" w:hAnsi="GHEA Grapalat" w:cs="Sylfaen"/>
          <w:sz w:val="20"/>
          <w:lang w:val="af-ZA"/>
        </w:rPr>
        <w:t xml:space="preserve"> </w:t>
      </w:r>
      <w:r>
        <w:rPr>
          <w:rFonts w:ascii="GHEA Grapalat" w:hAnsi="GHEA Grapalat" w:cs="Sylfaen"/>
          <w:sz w:val="20"/>
        </w:rPr>
        <w:t>ընթացքում</w:t>
      </w:r>
      <w:r>
        <w:rPr>
          <w:rFonts w:ascii="GHEA Grapalat" w:hAnsi="GHEA Grapalat" w:cs="Sylfaen"/>
          <w:sz w:val="20"/>
          <w:lang w:val="af-ZA"/>
        </w:rPr>
        <w:t xml:space="preserve">: </w:t>
      </w:r>
    </w:p>
    <w:p w:rsidR="006E5207" w:rsidRDefault="006E5207" w:rsidP="006E5207">
      <w:pPr>
        <w:ind w:firstLine="567"/>
        <w:jc w:val="both"/>
        <w:rPr>
          <w:rFonts w:ascii="GHEA Grapalat" w:hAnsi="GHEA Grapalat" w:cs="Sylfaen"/>
          <w:sz w:val="20"/>
          <w:lang w:val="af-ZA"/>
        </w:rPr>
      </w:pPr>
      <w:r>
        <w:rPr>
          <w:rFonts w:ascii="GHEA Grapalat" w:hAnsi="GHEA Grapalat" w:cs="Sylfaen"/>
          <w:sz w:val="20"/>
        </w:rPr>
        <w:t>Բավարար</w:t>
      </w:r>
      <w:r>
        <w:rPr>
          <w:rFonts w:ascii="GHEA Grapalat" w:hAnsi="GHEA Grapalat" w:cs="Sylfaen"/>
          <w:sz w:val="20"/>
          <w:lang w:val="af-ZA"/>
        </w:rPr>
        <w:t xml:space="preserve"> </w:t>
      </w:r>
      <w:r>
        <w:rPr>
          <w:rFonts w:ascii="GHEA Grapalat" w:hAnsi="GHEA Grapalat" w:cs="Sylfaen"/>
          <w:sz w:val="20"/>
        </w:rPr>
        <w:t>են</w:t>
      </w:r>
      <w:r>
        <w:rPr>
          <w:rFonts w:ascii="GHEA Grapalat" w:hAnsi="GHEA Grapalat" w:cs="Sylfaen"/>
          <w:sz w:val="20"/>
          <w:lang w:val="af-ZA"/>
        </w:rPr>
        <w:t xml:space="preserve"> </w:t>
      </w:r>
      <w:r>
        <w:rPr>
          <w:rFonts w:ascii="GHEA Grapalat" w:hAnsi="GHEA Grapalat" w:cs="Sylfaen"/>
          <w:sz w:val="20"/>
        </w:rPr>
        <w:t>գնահատվում</w:t>
      </w:r>
      <w:r>
        <w:rPr>
          <w:rFonts w:ascii="GHEA Grapalat" w:hAnsi="GHEA Grapalat" w:cs="Sylfaen"/>
          <w:sz w:val="20"/>
          <w:lang w:val="af-ZA"/>
        </w:rPr>
        <w:t xml:space="preserve"> </w:t>
      </w:r>
      <w:r>
        <w:rPr>
          <w:rFonts w:ascii="GHEA Grapalat" w:hAnsi="GHEA Grapalat" w:cs="Sylfaen"/>
          <w:sz w:val="20"/>
        </w:rPr>
        <w:t>սույն</w:t>
      </w:r>
      <w:r>
        <w:rPr>
          <w:rFonts w:ascii="GHEA Grapalat" w:hAnsi="GHEA Grapalat" w:cs="Sylfaen"/>
          <w:sz w:val="20"/>
          <w:lang w:val="af-ZA"/>
        </w:rPr>
        <w:t xml:space="preserve"> </w:t>
      </w:r>
      <w:r>
        <w:rPr>
          <w:rFonts w:ascii="GHEA Grapalat" w:hAnsi="GHEA Grapalat" w:cs="Sylfaen"/>
          <w:sz w:val="20"/>
        </w:rPr>
        <w:t>հրավերով</w:t>
      </w:r>
      <w:r>
        <w:rPr>
          <w:rFonts w:ascii="GHEA Grapalat" w:hAnsi="GHEA Grapalat" w:cs="Sylfaen"/>
          <w:sz w:val="20"/>
          <w:lang w:val="af-ZA"/>
        </w:rPr>
        <w:t xml:space="preserve"> </w:t>
      </w:r>
      <w:r>
        <w:rPr>
          <w:rFonts w:ascii="GHEA Grapalat" w:hAnsi="GHEA Grapalat" w:cs="Sylfaen"/>
          <w:sz w:val="20"/>
        </w:rPr>
        <w:t>նախատեսված</w:t>
      </w:r>
      <w:r>
        <w:rPr>
          <w:rFonts w:ascii="GHEA Grapalat" w:hAnsi="GHEA Grapalat" w:cs="Sylfaen"/>
          <w:sz w:val="20"/>
          <w:lang w:val="af-ZA"/>
        </w:rPr>
        <w:t xml:space="preserve"> </w:t>
      </w:r>
      <w:r>
        <w:rPr>
          <w:rFonts w:ascii="GHEA Grapalat" w:hAnsi="GHEA Grapalat" w:cs="Sylfaen"/>
          <w:sz w:val="20"/>
        </w:rPr>
        <w:t>պայմաններին</w:t>
      </w:r>
      <w:r>
        <w:rPr>
          <w:rFonts w:ascii="GHEA Grapalat" w:hAnsi="GHEA Grapalat" w:cs="Sylfaen"/>
          <w:sz w:val="20"/>
          <w:lang w:val="af-ZA"/>
        </w:rPr>
        <w:t xml:space="preserve"> </w:t>
      </w:r>
      <w:r>
        <w:rPr>
          <w:rFonts w:ascii="GHEA Grapalat" w:hAnsi="GHEA Grapalat" w:cs="Sylfaen"/>
          <w:sz w:val="20"/>
        </w:rPr>
        <w:t>համապատասխանող</w:t>
      </w:r>
      <w:r>
        <w:rPr>
          <w:rFonts w:ascii="GHEA Grapalat" w:hAnsi="GHEA Grapalat" w:cs="Sylfaen"/>
          <w:sz w:val="20"/>
          <w:lang w:val="af-ZA"/>
        </w:rPr>
        <w:t xml:space="preserve"> </w:t>
      </w:r>
      <w:r>
        <w:rPr>
          <w:rFonts w:ascii="GHEA Grapalat" w:hAnsi="GHEA Grapalat" w:cs="Sylfaen"/>
          <w:sz w:val="20"/>
        </w:rPr>
        <w:t>հայտերը</w:t>
      </w:r>
      <w:r>
        <w:rPr>
          <w:rFonts w:ascii="GHEA Grapalat" w:hAnsi="GHEA Grapalat" w:cs="Sylfaen"/>
          <w:sz w:val="20"/>
          <w:lang w:val="af-ZA"/>
        </w:rPr>
        <w:t xml:space="preserve">, </w:t>
      </w:r>
      <w:r>
        <w:rPr>
          <w:rFonts w:ascii="GHEA Grapalat" w:hAnsi="GHEA Grapalat" w:cs="Sylfaen"/>
          <w:sz w:val="20"/>
        </w:rPr>
        <w:t>հակառակ</w:t>
      </w:r>
      <w:r>
        <w:rPr>
          <w:rFonts w:ascii="GHEA Grapalat" w:hAnsi="GHEA Grapalat" w:cs="Sylfaen"/>
          <w:sz w:val="20"/>
          <w:lang w:val="af-ZA"/>
        </w:rPr>
        <w:t xml:space="preserve"> </w:t>
      </w:r>
      <w:r>
        <w:rPr>
          <w:rFonts w:ascii="GHEA Grapalat" w:hAnsi="GHEA Grapalat" w:cs="Sylfaen"/>
          <w:sz w:val="20"/>
        </w:rPr>
        <w:t>դեպքում</w:t>
      </w:r>
      <w:r>
        <w:rPr>
          <w:rFonts w:ascii="GHEA Grapalat" w:hAnsi="GHEA Grapalat" w:cs="Sylfaen"/>
          <w:sz w:val="20"/>
          <w:lang w:val="af-ZA"/>
        </w:rPr>
        <w:t xml:space="preserve"> </w:t>
      </w:r>
      <w:r>
        <w:rPr>
          <w:rFonts w:ascii="GHEA Grapalat" w:hAnsi="GHEA Grapalat" w:cs="Sylfaen"/>
          <w:sz w:val="20"/>
        </w:rPr>
        <w:t>հայտերը</w:t>
      </w:r>
      <w:r>
        <w:rPr>
          <w:rFonts w:ascii="GHEA Grapalat" w:hAnsi="GHEA Grapalat" w:cs="Sylfaen"/>
          <w:sz w:val="20"/>
          <w:lang w:val="af-ZA"/>
        </w:rPr>
        <w:t xml:space="preserve"> </w:t>
      </w:r>
      <w:r>
        <w:rPr>
          <w:rFonts w:ascii="GHEA Grapalat" w:hAnsi="GHEA Grapalat" w:cs="Sylfaen"/>
          <w:sz w:val="20"/>
        </w:rPr>
        <w:t>գնահատվում</w:t>
      </w:r>
      <w:r>
        <w:rPr>
          <w:rFonts w:ascii="GHEA Grapalat" w:hAnsi="GHEA Grapalat" w:cs="Sylfaen"/>
          <w:sz w:val="20"/>
          <w:lang w:val="af-ZA"/>
        </w:rPr>
        <w:t xml:space="preserve"> </w:t>
      </w:r>
      <w:r>
        <w:rPr>
          <w:rFonts w:ascii="GHEA Grapalat" w:hAnsi="GHEA Grapalat" w:cs="Sylfaen"/>
          <w:sz w:val="20"/>
        </w:rPr>
        <w:t>են</w:t>
      </w:r>
      <w:r>
        <w:rPr>
          <w:rFonts w:ascii="GHEA Grapalat" w:hAnsi="GHEA Grapalat" w:cs="Sylfaen"/>
          <w:sz w:val="20"/>
          <w:lang w:val="af-ZA"/>
        </w:rPr>
        <w:t xml:space="preserve"> </w:t>
      </w:r>
      <w:r>
        <w:rPr>
          <w:rFonts w:ascii="GHEA Grapalat" w:hAnsi="GHEA Grapalat" w:cs="Sylfaen"/>
          <w:sz w:val="20"/>
        </w:rPr>
        <w:t>անբավարար</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մերժվում</w:t>
      </w:r>
      <w:r>
        <w:rPr>
          <w:rFonts w:ascii="GHEA Grapalat" w:hAnsi="GHEA Grapalat" w:cs="Sylfaen"/>
          <w:sz w:val="20"/>
          <w:lang w:val="af-ZA"/>
        </w:rPr>
        <w:t xml:space="preserve"> </w:t>
      </w:r>
      <w:r>
        <w:rPr>
          <w:rFonts w:ascii="GHEA Grapalat" w:hAnsi="GHEA Grapalat" w:cs="Sylfaen"/>
          <w:sz w:val="20"/>
        </w:rPr>
        <w:t>են</w:t>
      </w:r>
      <w:r>
        <w:rPr>
          <w:rFonts w:ascii="GHEA Grapalat" w:hAnsi="GHEA Grapalat" w:cs="Sylfaen"/>
          <w:sz w:val="20"/>
          <w:lang w:val="af-ZA"/>
        </w:rPr>
        <w:t xml:space="preserve">: </w:t>
      </w:r>
      <w:r>
        <w:rPr>
          <w:rFonts w:ascii="GHEA Grapalat" w:hAnsi="GHEA Grapalat" w:cs="Sylfaen"/>
          <w:sz w:val="20"/>
        </w:rPr>
        <w:t>Ընդ</w:t>
      </w:r>
      <w:r>
        <w:rPr>
          <w:rFonts w:ascii="GHEA Grapalat" w:hAnsi="GHEA Grapalat" w:cs="Sylfaen"/>
          <w:sz w:val="20"/>
          <w:lang w:val="af-ZA"/>
        </w:rPr>
        <w:t xml:space="preserve"> որում հայտերի բացման և գնահատման նիստում հանձնաժողովը մերժում է այն հայտերը, </w:t>
      </w:r>
      <w:r>
        <w:rPr>
          <w:rFonts w:ascii="GHEA Grapalat" w:hAnsi="GHEA Grapalat" w:cs="Sylfaen"/>
          <w:sz w:val="20"/>
        </w:rPr>
        <w:t>որոնցում</w:t>
      </w:r>
      <w:r>
        <w:rPr>
          <w:rFonts w:ascii="GHEA Grapalat" w:hAnsi="GHEA Grapalat" w:cs="Sylfaen"/>
          <w:sz w:val="20"/>
          <w:lang w:val="af-ZA"/>
        </w:rPr>
        <w:t xml:space="preserve"> </w:t>
      </w:r>
      <w:r>
        <w:rPr>
          <w:rFonts w:ascii="GHEA Grapalat" w:hAnsi="GHEA Grapalat" w:cs="Sylfaen"/>
          <w:sz w:val="20"/>
        </w:rPr>
        <w:t>բացակայում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rPr>
        <w:t>գնային</w:t>
      </w:r>
      <w:r>
        <w:rPr>
          <w:rFonts w:ascii="GHEA Grapalat" w:hAnsi="GHEA Grapalat" w:cs="Sylfaen"/>
          <w:sz w:val="20"/>
          <w:lang w:val="af-ZA"/>
        </w:rPr>
        <w:t xml:space="preserve"> </w:t>
      </w:r>
      <w:r>
        <w:rPr>
          <w:rFonts w:ascii="GHEA Grapalat" w:hAnsi="GHEA Grapalat" w:cs="Sylfaen"/>
          <w:sz w:val="20"/>
        </w:rPr>
        <w:t>առաջարկները</w:t>
      </w:r>
      <w:r>
        <w:rPr>
          <w:rFonts w:ascii="GHEA Grapalat" w:hAnsi="GHEA Grapalat" w:cs="Sylfaen"/>
          <w:sz w:val="20"/>
          <w:lang w:val="af-ZA"/>
        </w:rPr>
        <w:t xml:space="preserve"> </w:t>
      </w:r>
      <w:r>
        <w:rPr>
          <w:rFonts w:ascii="GHEA Grapalat" w:hAnsi="GHEA Grapalat" w:cs="Sylfaen"/>
          <w:sz w:val="20"/>
        </w:rPr>
        <w:t>կամ</w:t>
      </w:r>
      <w:r>
        <w:rPr>
          <w:rFonts w:ascii="GHEA Grapalat" w:hAnsi="GHEA Grapalat" w:cs="Sylfaen"/>
          <w:sz w:val="20"/>
          <w:lang w:val="af-ZA"/>
        </w:rPr>
        <w:t xml:space="preserve"> դրանք </w:t>
      </w:r>
      <w:r>
        <w:rPr>
          <w:rFonts w:ascii="GHEA Grapalat" w:hAnsi="GHEA Grapalat" w:cs="Sylfaen"/>
          <w:sz w:val="20"/>
        </w:rPr>
        <w:t>ներկայացված</w:t>
      </w:r>
      <w:r>
        <w:rPr>
          <w:rFonts w:ascii="GHEA Grapalat" w:hAnsi="GHEA Grapalat" w:cs="Sylfaen"/>
          <w:sz w:val="20"/>
          <w:lang w:val="af-ZA"/>
        </w:rPr>
        <w:t xml:space="preserve"> </w:t>
      </w:r>
      <w:r>
        <w:rPr>
          <w:rFonts w:ascii="GHEA Grapalat" w:hAnsi="GHEA Grapalat" w:cs="Sylfaen"/>
          <w:sz w:val="20"/>
        </w:rPr>
        <w:t>են</w:t>
      </w:r>
      <w:r>
        <w:rPr>
          <w:rFonts w:ascii="GHEA Grapalat" w:hAnsi="GHEA Grapalat" w:cs="Sylfaen"/>
          <w:sz w:val="20"/>
          <w:lang w:val="af-ZA"/>
        </w:rPr>
        <w:t xml:space="preserve"> </w:t>
      </w:r>
      <w:r>
        <w:rPr>
          <w:rFonts w:ascii="GHEA Grapalat" w:hAnsi="GHEA Grapalat" w:cs="Sylfaen"/>
          <w:sz w:val="20"/>
        </w:rPr>
        <w:t>հրավերի</w:t>
      </w:r>
      <w:r>
        <w:rPr>
          <w:rFonts w:ascii="GHEA Grapalat" w:hAnsi="GHEA Grapalat" w:cs="Sylfaen"/>
          <w:sz w:val="20"/>
          <w:lang w:val="af-ZA"/>
        </w:rPr>
        <w:t xml:space="preserve"> </w:t>
      </w:r>
      <w:r>
        <w:rPr>
          <w:rFonts w:ascii="GHEA Grapalat" w:hAnsi="GHEA Grapalat" w:cs="Sylfaen"/>
          <w:sz w:val="20"/>
        </w:rPr>
        <w:t>պահանջներին</w:t>
      </w:r>
      <w:r>
        <w:rPr>
          <w:rFonts w:ascii="GHEA Grapalat" w:hAnsi="GHEA Grapalat" w:cs="Sylfaen"/>
          <w:sz w:val="20"/>
          <w:lang w:val="af-ZA"/>
        </w:rPr>
        <w:t xml:space="preserve"> </w:t>
      </w:r>
      <w:r>
        <w:rPr>
          <w:rFonts w:ascii="GHEA Grapalat" w:hAnsi="GHEA Grapalat" w:cs="Sylfaen"/>
          <w:sz w:val="20"/>
        </w:rPr>
        <w:t>անհամապատասխան</w:t>
      </w:r>
      <w:r>
        <w:rPr>
          <w:rFonts w:ascii="GHEA Grapalat" w:hAnsi="GHEA Grapalat" w:cs="Sylfaen"/>
          <w:sz w:val="20"/>
          <w:lang w:val="af-ZA"/>
        </w:rPr>
        <w:t>:</w:t>
      </w:r>
    </w:p>
    <w:p w:rsidR="006E5207" w:rsidRDefault="006E5207" w:rsidP="00B001A1">
      <w:pPr>
        <w:pStyle w:val="23"/>
        <w:spacing w:line="240" w:lineRule="auto"/>
        <w:ind w:firstLine="0"/>
        <w:rPr>
          <w:rFonts w:ascii="GHEA Grapalat" w:hAnsi="GHEA Grapalat" w:cs="Sylfaen"/>
          <w:szCs w:val="24"/>
          <w:lang w:val="hy-AM"/>
        </w:rPr>
      </w:pPr>
      <w:r>
        <w:rPr>
          <w:rFonts w:ascii="GHEA Grapalat" w:hAnsi="GHEA Grapalat" w:cs="Sylfaen"/>
          <w:szCs w:val="24"/>
        </w:rPr>
        <w:t xml:space="preserve">8.3 </w:t>
      </w:r>
      <w:r>
        <w:rPr>
          <w:rFonts w:ascii="GHEA Grapalat" w:hAnsi="GHEA Grapalat" w:cs="Sylfaen"/>
          <w:szCs w:val="24"/>
          <w:lang w:val="hy-AM"/>
        </w:rPr>
        <w:t xml:space="preserve">Ընտրված </w:t>
      </w:r>
      <w:r>
        <w:rPr>
          <w:rFonts w:ascii="GHEA Grapalat" w:hAnsi="GHEA Grapalat" w:cs="Sylfaen"/>
          <w:szCs w:val="24"/>
          <w:lang w:val="ru-RU"/>
        </w:rPr>
        <w:t>մասնակիցը</w:t>
      </w:r>
      <w:r>
        <w:rPr>
          <w:rFonts w:ascii="GHEA Grapalat" w:hAnsi="GHEA Grapalat" w:cs="Sylfaen"/>
          <w:szCs w:val="24"/>
        </w:rPr>
        <w:t xml:space="preserve"> </w:t>
      </w:r>
      <w:r>
        <w:rPr>
          <w:rFonts w:ascii="GHEA Grapalat" w:hAnsi="GHEA Grapalat" w:cs="Sylfaen"/>
          <w:szCs w:val="24"/>
          <w:lang w:val="ru-RU"/>
        </w:rPr>
        <w:t>որոշվում</w:t>
      </w:r>
      <w:r>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r>
        <w:rPr>
          <w:rFonts w:ascii="GHEA Grapalat" w:hAnsi="GHEA Grapalat" w:cs="Sylfaen"/>
          <w:szCs w:val="24"/>
          <w:lang w:val="ru-RU"/>
        </w:rPr>
        <w:t>բավարար</w:t>
      </w:r>
      <w:r>
        <w:rPr>
          <w:rFonts w:ascii="GHEA Grapalat" w:hAnsi="GHEA Grapalat" w:cs="Sylfaen"/>
          <w:szCs w:val="24"/>
        </w:rPr>
        <w:t xml:space="preserve"> </w:t>
      </w:r>
      <w:r>
        <w:rPr>
          <w:rFonts w:ascii="GHEA Grapalat" w:hAnsi="GHEA Grapalat" w:cs="Sylfaen"/>
          <w:szCs w:val="24"/>
          <w:lang w:val="ru-RU"/>
        </w:rPr>
        <w:t>գնահատված</w:t>
      </w:r>
      <w:r>
        <w:rPr>
          <w:rFonts w:ascii="GHEA Grapalat" w:hAnsi="GHEA Grapalat" w:cs="Sylfaen"/>
          <w:szCs w:val="24"/>
        </w:rPr>
        <w:t xml:space="preserve"> </w:t>
      </w:r>
      <w:r>
        <w:rPr>
          <w:rFonts w:ascii="GHEA Grapalat" w:hAnsi="GHEA Grapalat" w:cs="Sylfaen"/>
          <w:szCs w:val="24"/>
          <w:lang w:val="ru-RU"/>
        </w:rPr>
        <w:t>հայտեր</w:t>
      </w:r>
      <w:r>
        <w:rPr>
          <w:rFonts w:ascii="GHEA Grapalat" w:hAnsi="GHEA Grapalat" w:cs="Sylfaen"/>
          <w:szCs w:val="24"/>
        </w:rPr>
        <w:t xml:space="preserve"> </w:t>
      </w:r>
      <w:r>
        <w:rPr>
          <w:rFonts w:ascii="GHEA Grapalat" w:hAnsi="GHEA Grapalat" w:cs="Sylfaen"/>
          <w:szCs w:val="24"/>
          <w:lang w:val="ru-RU"/>
        </w:rPr>
        <w:t>ներկայացրած</w:t>
      </w:r>
      <w:r>
        <w:rPr>
          <w:rFonts w:ascii="GHEA Grapalat" w:hAnsi="GHEA Grapalat" w:cs="Sylfaen"/>
          <w:szCs w:val="24"/>
        </w:rPr>
        <w:t xml:space="preserve"> </w:t>
      </w:r>
      <w:r>
        <w:rPr>
          <w:rFonts w:ascii="GHEA Grapalat" w:hAnsi="GHEA Grapalat" w:cs="Sylfaen"/>
          <w:szCs w:val="24"/>
          <w:lang w:val="ru-RU"/>
        </w:rPr>
        <w:t>մասնակիցների</w:t>
      </w:r>
      <w:r>
        <w:rPr>
          <w:rFonts w:ascii="GHEA Grapalat" w:hAnsi="GHEA Grapalat" w:cs="Sylfaen"/>
          <w:szCs w:val="24"/>
        </w:rPr>
        <w:t xml:space="preserve"> </w:t>
      </w:r>
      <w:r>
        <w:rPr>
          <w:rFonts w:ascii="GHEA Grapalat" w:hAnsi="GHEA Grapalat" w:cs="Sylfaen"/>
          <w:szCs w:val="24"/>
          <w:lang w:val="ru-RU"/>
        </w:rPr>
        <w:t>թվից</w:t>
      </w:r>
      <w:r>
        <w:rPr>
          <w:rFonts w:ascii="GHEA Grapalat" w:hAnsi="GHEA Grapalat" w:cs="Sylfaen"/>
          <w:szCs w:val="24"/>
        </w:rPr>
        <w:t xml:space="preserve">` </w:t>
      </w:r>
      <w:r>
        <w:rPr>
          <w:rFonts w:ascii="GHEA Grapalat" w:hAnsi="GHEA Grapalat" w:cs="Sylfaen"/>
          <w:szCs w:val="24"/>
          <w:lang w:val="ru-RU"/>
        </w:rPr>
        <w:t>նվազագույն</w:t>
      </w:r>
      <w:r>
        <w:rPr>
          <w:rFonts w:ascii="GHEA Grapalat" w:hAnsi="GHEA Grapalat" w:cs="Sylfaen"/>
          <w:szCs w:val="24"/>
        </w:rPr>
        <w:t xml:space="preserve"> </w:t>
      </w:r>
      <w:r>
        <w:rPr>
          <w:rFonts w:ascii="GHEA Grapalat" w:hAnsi="GHEA Grapalat" w:cs="Sylfaen"/>
          <w:szCs w:val="24"/>
          <w:lang w:val="ru-RU"/>
        </w:rPr>
        <w:t>գնային</w:t>
      </w:r>
      <w:r>
        <w:rPr>
          <w:rFonts w:ascii="GHEA Grapalat" w:hAnsi="GHEA Grapalat" w:cs="Sylfaen"/>
          <w:szCs w:val="24"/>
        </w:rPr>
        <w:t xml:space="preserve"> </w:t>
      </w:r>
      <w:r>
        <w:rPr>
          <w:rFonts w:ascii="GHEA Grapalat" w:hAnsi="GHEA Grapalat" w:cs="Sylfaen"/>
          <w:szCs w:val="24"/>
          <w:lang w:val="ru-RU"/>
        </w:rPr>
        <w:t>առաջարկ</w:t>
      </w:r>
      <w:r>
        <w:rPr>
          <w:rFonts w:ascii="GHEA Grapalat" w:hAnsi="GHEA Grapalat" w:cs="Sylfaen"/>
          <w:szCs w:val="24"/>
        </w:rPr>
        <w:t xml:space="preserve"> </w:t>
      </w:r>
      <w:r>
        <w:rPr>
          <w:rFonts w:ascii="GHEA Grapalat" w:hAnsi="GHEA Grapalat" w:cs="Sylfaen"/>
          <w:szCs w:val="24"/>
          <w:lang w:val="ru-RU"/>
        </w:rPr>
        <w:t>ներկայացրած</w:t>
      </w:r>
      <w:r>
        <w:rPr>
          <w:rFonts w:ascii="GHEA Grapalat" w:hAnsi="GHEA Grapalat" w:cs="Sylfaen"/>
          <w:szCs w:val="24"/>
        </w:rPr>
        <w:t xml:space="preserve"> </w:t>
      </w:r>
      <w:r>
        <w:rPr>
          <w:rFonts w:ascii="GHEA Grapalat" w:hAnsi="GHEA Grapalat" w:cs="Sylfaen"/>
          <w:szCs w:val="24"/>
          <w:lang w:val="en-US"/>
        </w:rPr>
        <w:t>մ</w:t>
      </w:r>
      <w:r>
        <w:rPr>
          <w:rFonts w:ascii="GHEA Grapalat" w:hAnsi="GHEA Grapalat" w:cs="Sylfaen"/>
          <w:szCs w:val="24"/>
          <w:lang w:val="ru-RU"/>
        </w:rPr>
        <w:t>ասնակցին</w:t>
      </w:r>
      <w:r>
        <w:rPr>
          <w:rFonts w:ascii="GHEA Grapalat" w:hAnsi="GHEA Grapalat" w:cs="Sylfaen"/>
          <w:szCs w:val="24"/>
        </w:rPr>
        <w:t xml:space="preserve"> </w:t>
      </w:r>
      <w:r>
        <w:rPr>
          <w:rFonts w:ascii="GHEA Grapalat" w:hAnsi="GHEA Grapalat" w:cs="Sylfaen"/>
          <w:szCs w:val="24"/>
          <w:lang w:val="ru-RU"/>
        </w:rPr>
        <w:t>նախապատվություն</w:t>
      </w:r>
      <w:r>
        <w:rPr>
          <w:rFonts w:ascii="GHEA Grapalat" w:hAnsi="GHEA Grapalat" w:cs="Sylfaen"/>
          <w:szCs w:val="24"/>
        </w:rPr>
        <w:t xml:space="preserve"> </w:t>
      </w:r>
      <w:r>
        <w:rPr>
          <w:rFonts w:ascii="GHEA Grapalat" w:hAnsi="GHEA Grapalat" w:cs="Sylfaen"/>
          <w:szCs w:val="24"/>
          <w:lang w:val="ru-RU"/>
        </w:rPr>
        <w:t>տալու</w:t>
      </w:r>
      <w:r>
        <w:rPr>
          <w:rFonts w:ascii="GHEA Grapalat" w:hAnsi="GHEA Grapalat" w:cs="Sylfaen"/>
          <w:szCs w:val="24"/>
        </w:rPr>
        <w:t xml:space="preserve"> </w:t>
      </w:r>
      <w:r>
        <w:rPr>
          <w:rFonts w:ascii="GHEA Grapalat" w:hAnsi="GHEA Grapalat" w:cs="Sylfaen"/>
          <w:szCs w:val="24"/>
          <w:lang w:val="ru-RU"/>
        </w:rPr>
        <w:t>սկզբունքով։</w:t>
      </w:r>
      <w:r>
        <w:rPr>
          <w:rFonts w:ascii="GHEA Grapalat" w:hAnsi="GHEA Grapalat" w:cs="Sylfaen"/>
          <w:szCs w:val="24"/>
        </w:rPr>
        <w:t xml:space="preserve"> </w:t>
      </w:r>
      <w:r>
        <w:rPr>
          <w:rFonts w:ascii="GHEA Grapalat" w:hAnsi="GHEA Grapalat" w:cs="Sylfaen"/>
          <w:szCs w:val="24"/>
          <w:lang w:val="ru-RU"/>
        </w:rPr>
        <w:t>Ընդ</w:t>
      </w:r>
      <w:r>
        <w:rPr>
          <w:rFonts w:ascii="GHEA Grapalat" w:hAnsi="GHEA Grapalat" w:cs="Sylfaen"/>
          <w:szCs w:val="24"/>
        </w:rPr>
        <w:t xml:space="preserve"> </w:t>
      </w:r>
      <w:r>
        <w:rPr>
          <w:rFonts w:ascii="GHEA Grapalat" w:hAnsi="GHEA Grapalat" w:cs="Sylfaen"/>
          <w:szCs w:val="24"/>
          <w:lang w:val="ru-RU"/>
        </w:rPr>
        <w:t>որում</w:t>
      </w:r>
      <w:r>
        <w:rPr>
          <w:rFonts w:ascii="GHEA Grapalat" w:hAnsi="GHEA Grapalat" w:cs="Sylfaen"/>
          <w:szCs w:val="24"/>
        </w:rPr>
        <w:t xml:space="preserve">, </w:t>
      </w:r>
      <w:r>
        <w:rPr>
          <w:rFonts w:ascii="GHEA Grapalat" w:hAnsi="GHEA Grapalat" w:cs="Sylfaen"/>
          <w:szCs w:val="24"/>
          <w:lang w:val="ru-RU"/>
        </w:rPr>
        <w:t>հանձնաժողովի</w:t>
      </w:r>
      <w:r>
        <w:rPr>
          <w:rFonts w:ascii="GHEA Grapalat" w:hAnsi="GHEA Grapalat" w:cs="Sylfaen"/>
          <w:szCs w:val="24"/>
        </w:rPr>
        <w:t xml:space="preserve"> </w:t>
      </w:r>
      <w:r>
        <w:rPr>
          <w:rFonts w:ascii="GHEA Grapalat" w:hAnsi="GHEA Grapalat" w:cs="Sylfaen"/>
          <w:szCs w:val="24"/>
          <w:lang w:val="ru-RU"/>
        </w:rPr>
        <w:t>կողմից</w:t>
      </w:r>
      <w:r>
        <w:rPr>
          <w:rFonts w:ascii="GHEA Grapalat" w:hAnsi="GHEA Grapalat" w:cs="Sylfaen"/>
          <w:szCs w:val="24"/>
        </w:rPr>
        <w:t xml:space="preserve"> </w:t>
      </w:r>
      <w:r>
        <w:rPr>
          <w:rFonts w:ascii="GHEA Grapalat" w:hAnsi="GHEA Grapalat" w:cs="Sylfaen"/>
          <w:szCs w:val="24"/>
          <w:lang w:val="hy-AM"/>
        </w:rPr>
        <w:t xml:space="preserve">ընտրված </w:t>
      </w:r>
      <w:r>
        <w:rPr>
          <w:rFonts w:ascii="GHEA Grapalat" w:hAnsi="GHEA Grapalat" w:cs="Sylfaen"/>
          <w:szCs w:val="24"/>
          <w:lang w:val="en-US"/>
        </w:rPr>
        <w:t>և</w:t>
      </w:r>
      <w:r w:rsidRPr="006E5207">
        <w:rPr>
          <w:rFonts w:ascii="GHEA Grapalat" w:hAnsi="GHEA Grapalat" w:cs="Sylfaen"/>
          <w:szCs w:val="24"/>
        </w:rPr>
        <w:t xml:space="preserve"> </w:t>
      </w:r>
      <w:r>
        <w:rPr>
          <w:rFonts w:ascii="GHEA Grapalat" w:hAnsi="GHEA Grapalat" w:cs="Sylfaen"/>
          <w:szCs w:val="24"/>
          <w:lang w:val="en-US"/>
        </w:rPr>
        <w:t>հաջորդաբար</w:t>
      </w:r>
      <w:r w:rsidRPr="006E5207">
        <w:rPr>
          <w:rFonts w:ascii="GHEA Grapalat" w:hAnsi="GHEA Grapalat" w:cs="Sylfaen"/>
          <w:szCs w:val="24"/>
        </w:rPr>
        <w:t xml:space="preserve"> </w:t>
      </w:r>
      <w:r>
        <w:rPr>
          <w:rFonts w:ascii="GHEA Grapalat" w:hAnsi="GHEA Grapalat" w:cs="Sylfaen"/>
          <w:szCs w:val="24"/>
          <w:lang w:val="en-US"/>
        </w:rPr>
        <w:t>տեղեր</w:t>
      </w:r>
      <w:r w:rsidRPr="006E5207">
        <w:rPr>
          <w:rFonts w:ascii="GHEA Grapalat" w:hAnsi="GHEA Grapalat" w:cs="Sylfaen"/>
          <w:szCs w:val="24"/>
        </w:rPr>
        <w:t xml:space="preserve"> </w:t>
      </w:r>
      <w:r>
        <w:rPr>
          <w:rFonts w:ascii="GHEA Grapalat" w:hAnsi="GHEA Grapalat" w:cs="Sylfaen"/>
          <w:szCs w:val="24"/>
          <w:lang w:val="ru-RU"/>
        </w:rPr>
        <w:t>զբաղեցրած</w:t>
      </w:r>
      <w:r>
        <w:rPr>
          <w:rFonts w:ascii="GHEA Grapalat" w:hAnsi="GHEA Grapalat" w:cs="Sylfaen"/>
          <w:szCs w:val="24"/>
        </w:rPr>
        <w:t xml:space="preserve"> </w:t>
      </w:r>
      <w:r>
        <w:rPr>
          <w:rFonts w:ascii="GHEA Grapalat" w:hAnsi="GHEA Grapalat" w:cs="Sylfaen"/>
          <w:szCs w:val="24"/>
          <w:lang w:val="ru-RU"/>
        </w:rPr>
        <w:t>մասնակիցներին</w:t>
      </w:r>
      <w:r>
        <w:rPr>
          <w:rFonts w:ascii="GHEA Grapalat" w:hAnsi="GHEA Grapalat" w:cs="Sylfaen"/>
          <w:szCs w:val="24"/>
        </w:rPr>
        <w:t xml:space="preserve"> </w:t>
      </w:r>
      <w:r>
        <w:rPr>
          <w:rFonts w:ascii="GHEA Grapalat" w:hAnsi="GHEA Grapalat" w:cs="Sylfaen"/>
          <w:szCs w:val="24"/>
          <w:lang w:val="ru-RU"/>
        </w:rPr>
        <w:t>որոշելիս</w:t>
      </w:r>
      <w:r>
        <w:rPr>
          <w:rFonts w:ascii="GHEA Grapalat" w:hAnsi="GHEA Grapalat" w:cs="Sylfaen"/>
          <w:szCs w:val="24"/>
        </w:rPr>
        <w:t xml:space="preserve"> </w:t>
      </w:r>
      <w:r>
        <w:rPr>
          <w:rFonts w:ascii="GHEA Grapalat" w:hAnsi="GHEA Grapalat" w:cs="Sylfaen"/>
          <w:szCs w:val="24"/>
          <w:lang w:val="ru-RU"/>
        </w:rPr>
        <w:t>գնային</w:t>
      </w:r>
      <w:r>
        <w:rPr>
          <w:rFonts w:ascii="GHEA Grapalat" w:hAnsi="GHEA Grapalat" w:cs="Sylfaen"/>
          <w:szCs w:val="24"/>
        </w:rPr>
        <w:t xml:space="preserve"> </w:t>
      </w:r>
      <w:r>
        <w:rPr>
          <w:rFonts w:ascii="GHEA Grapalat" w:hAnsi="GHEA Grapalat" w:cs="Sylfaen"/>
          <w:szCs w:val="24"/>
          <w:lang w:val="ru-RU"/>
        </w:rPr>
        <w:t>առաջարկների</w:t>
      </w:r>
      <w:r>
        <w:rPr>
          <w:rFonts w:ascii="GHEA Grapalat" w:hAnsi="GHEA Grapalat" w:cs="Sylfaen"/>
          <w:szCs w:val="24"/>
        </w:rPr>
        <w:t xml:space="preserve"> գնահատումը և </w:t>
      </w:r>
      <w:r>
        <w:rPr>
          <w:rFonts w:ascii="GHEA Grapalat" w:hAnsi="GHEA Grapalat" w:cs="Sylfaen"/>
          <w:szCs w:val="24"/>
          <w:lang w:val="ru-RU"/>
        </w:rPr>
        <w:t>համեմատումն</w:t>
      </w:r>
      <w:r>
        <w:rPr>
          <w:rFonts w:ascii="GHEA Grapalat" w:hAnsi="GHEA Grapalat" w:cs="Sylfaen"/>
          <w:szCs w:val="24"/>
        </w:rPr>
        <w:t xml:space="preserve"> </w:t>
      </w:r>
      <w:r>
        <w:rPr>
          <w:rFonts w:ascii="GHEA Grapalat" w:hAnsi="GHEA Grapalat" w:cs="Sylfaen"/>
          <w:szCs w:val="24"/>
          <w:lang w:val="ru-RU"/>
        </w:rPr>
        <w:t>իրականացվում</w:t>
      </w:r>
      <w:r>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r>
        <w:rPr>
          <w:rFonts w:ascii="GHEA Grapalat" w:hAnsi="GHEA Grapalat" w:cs="Sylfaen"/>
          <w:szCs w:val="24"/>
          <w:lang w:val="ru-RU"/>
        </w:rPr>
        <w:t>առանց</w:t>
      </w:r>
      <w:r>
        <w:rPr>
          <w:rFonts w:ascii="GHEA Grapalat" w:hAnsi="GHEA Grapalat" w:cs="Sylfaen"/>
          <w:szCs w:val="24"/>
        </w:rPr>
        <w:t xml:space="preserve"> </w:t>
      </w:r>
      <w:r>
        <w:rPr>
          <w:rFonts w:ascii="GHEA Grapalat" w:hAnsi="GHEA Grapalat" w:cs="Sylfaen"/>
          <w:szCs w:val="24"/>
          <w:lang w:val="ru-RU"/>
        </w:rPr>
        <w:t>սույն</w:t>
      </w:r>
      <w:r>
        <w:rPr>
          <w:rFonts w:ascii="GHEA Grapalat" w:hAnsi="GHEA Grapalat" w:cs="Sylfaen"/>
          <w:szCs w:val="24"/>
        </w:rPr>
        <w:t xml:space="preserve"> </w:t>
      </w:r>
      <w:r>
        <w:rPr>
          <w:rFonts w:ascii="GHEA Grapalat" w:hAnsi="GHEA Grapalat" w:cs="Sylfaen"/>
          <w:szCs w:val="24"/>
          <w:lang w:val="ru-RU"/>
        </w:rPr>
        <w:t>հրավերի</w:t>
      </w:r>
      <w:r>
        <w:rPr>
          <w:rFonts w:ascii="GHEA Grapalat" w:hAnsi="GHEA Grapalat" w:cs="Sylfaen"/>
          <w:szCs w:val="24"/>
        </w:rPr>
        <w:t xml:space="preserve"> 1-ին </w:t>
      </w:r>
      <w:r>
        <w:rPr>
          <w:rFonts w:ascii="GHEA Grapalat" w:hAnsi="GHEA Grapalat" w:cs="Sylfaen"/>
          <w:szCs w:val="24"/>
          <w:lang w:val="ru-RU"/>
        </w:rPr>
        <w:t>մասի</w:t>
      </w:r>
      <w:r>
        <w:rPr>
          <w:rFonts w:ascii="GHEA Grapalat" w:hAnsi="GHEA Grapalat" w:cs="Sylfaen"/>
          <w:szCs w:val="24"/>
        </w:rPr>
        <w:t xml:space="preserve"> 5.2-րդ </w:t>
      </w:r>
      <w:r>
        <w:rPr>
          <w:rFonts w:ascii="GHEA Grapalat" w:hAnsi="GHEA Grapalat" w:cs="Sylfaen"/>
          <w:szCs w:val="24"/>
          <w:lang w:val="ru-RU"/>
        </w:rPr>
        <w:t>կետում</w:t>
      </w:r>
      <w:r>
        <w:rPr>
          <w:rFonts w:ascii="GHEA Grapalat" w:hAnsi="GHEA Grapalat" w:cs="Sylfaen"/>
          <w:szCs w:val="24"/>
        </w:rPr>
        <w:t xml:space="preserve"> </w:t>
      </w:r>
      <w:r>
        <w:rPr>
          <w:rFonts w:ascii="GHEA Grapalat" w:hAnsi="GHEA Grapalat" w:cs="Sylfaen"/>
          <w:szCs w:val="24"/>
          <w:lang w:val="ru-RU"/>
        </w:rPr>
        <w:t>նշված</w:t>
      </w:r>
      <w:r>
        <w:rPr>
          <w:rFonts w:ascii="GHEA Grapalat" w:hAnsi="GHEA Grapalat" w:cs="Sylfaen"/>
          <w:szCs w:val="24"/>
        </w:rPr>
        <w:t xml:space="preserve"> </w:t>
      </w:r>
      <w:r>
        <w:rPr>
          <w:rFonts w:ascii="GHEA Grapalat" w:hAnsi="GHEA Grapalat" w:cs="Sylfaen"/>
          <w:szCs w:val="24"/>
          <w:lang w:val="ru-RU"/>
        </w:rPr>
        <w:t>հարկի</w:t>
      </w:r>
      <w:r>
        <w:rPr>
          <w:rFonts w:ascii="GHEA Grapalat" w:hAnsi="GHEA Grapalat" w:cs="Sylfaen"/>
          <w:szCs w:val="24"/>
        </w:rPr>
        <w:t xml:space="preserve"> </w:t>
      </w:r>
      <w:r>
        <w:rPr>
          <w:rFonts w:ascii="GHEA Grapalat" w:hAnsi="GHEA Grapalat" w:cs="Sylfaen"/>
          <w:szCs w:val="24"/>
          <w:lang w:val="ru-RU"/>
        </w:rPr>
        <w:t>գումարի</w:t>
      </w:r>
      <w:r>
        <w:rPr>
          <w:rFonts w:ascii="GHEA Grapalat" w:hAnsi="GHEA Grapalat" w:cs="Sylfaen"/>
          <w:szCs w:val="24"/>
        </w:rPr>
        <w:t xml:space="preserve"> </w:t>
      </w:r>
      <w:r>
        <w:rPr>
          <w:rFonts w:ascii="GHEA Grapalat" w:hAnsi="GHEA Grapalat" w:cs="Sylfaen"/>
          <w:szCs w:val="24"/>
          <w:lang w:val="ru-RU"/>
        </w:rPr>
        <w:t>հաշվարկման</w:t>
      </w:r>
      <w:r>
        <w:rPr>
          <w:rFonts w:ascii="GHEA Grapalat" w:hAnsi="GHEA Grapalat" w:cs="Sylfaen"/>
          <w:lang w:val="hy-AM"/>
        </w:rPr>
        <w:t>:</w:t>
      </w:r>
    </w:p>
    <w:p w:rsidR="0069073C" w:rsidRPr="0069073C" w:rsidRDefault="006E5207" w:rsidP="0069073C">
      <w:pPr>
        <w:pStyle w:val="af6"/>
        <w:spacing w:after="0" w:line="240" w:lineRule="auto"/>
        <w:ind w:firstLine="0"/>
        <w:rPr>
          <w:rFonts w:ascii="GHEA Grapalat" w:hAnsi="GHEA Grapalat" w:cs="Sylfaen"/>
          <w:i w:val="0"/>
          <w:sz w:val="20"/>
          <w:lang w:val="af-ZA"/>
        </w:rPr>
      </w:pPr>
      <w:r w:rsidRPr="0069073C">
        <w:rPr>
          <w:rFonts w:ascii="GHEA Grapalat" w:hAnsi="GHEA Grapalat" w:cs="Sylfaen"/>
          <w:i w:val="0"/>
          <w:sz w:val="20"/>
          <w:szCs w:val="24"/>
          <w:lang w:val="af-ZA"/>
        </w:rPr>
        <w:t xml:space="preserve">8.4 </w:t>
      </w:r>
      <w:r w:rsidRPr="0069073C">
        <w:rPr>
          <w:rFonts w:ascii="GHEA Grapalat" w:hAnsi="GHEA Grapalat" w:cs="Sylfaen"/>
          <w:i w:val="0"/>
          <w:sz w:val="20"/>
          <w:szCs w:val="24"/>
          <w:lang w:val="hy-AM"/>
        </w:rPr>
        <w:t>Եթե</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հայտում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անհամապատասխանություն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է</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տեղ</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գտել</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տառերով</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և</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թվերով</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գրված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գումարների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միջև</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ապա</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հիմք</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է</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ընդունվում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տառերով</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գրված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գումարը։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Եթե</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առաջարկվող</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գները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ներկայացված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երկու</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ավելի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արժույթներով</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ապա</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դրանք</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համեմատվում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են</w:t>
      </w:r>
      <w:r w:rsidRPr="0069073C">
        <w:rPr>
          <w:rFonts w:ascii="GHEA Grapalat" w:hAnsi="GHEA Grapalat" w:cs="Sylfaen"/>
          <w:i w:val="0"/>
          <w:sz w:val="20"/>
          <w:szCs w:val="24"/>
          <w:lang w:val="af-ZA"/>
        </w:rPr>
        <w:t xml:space="preserve"> </w:t>
      </w:r>
      <w:r w:rsidR="0069073C" w:rsidRPr="0069073C">
        <w:rPr>
          <w:rFonts w:ascii="GHEA Grapalat" w:hAnsi="GHEA Grapalat" w:cs="Sylfaen"/>
          <w:i w:val="0"/>
          <w:sz w:val="20"/>
          <w:szCs w:val="20"/>
          <w:lang w:val="ru-RU" w:eastAsia="ru-RU"/>
        </w:rPr>
        <w:t>Հայաստանի</w:t>
      </w:r>
      <w:r w:rsidR="0069073C" w:rsidRPr="0069073C">
        <w:rPr>
          <w:rFonts w:ascii="GHEA Grapalat" w:hAnsi="GHEA Grapalat" w:cs="Sylfaen"/>
          <w:i w:val="0"/>
          <w:sz w:val="20"/>
          <w:szCs w:val="20"/>
          <w:lang w:val="af-ZA" w:eastAsia="ru-RU"/>
        </w:rPr>
        <w:t xml:space="preserve"> </w:t>
      </w:r>
      <w:r w:rsidR="0069073C" w:rsidRPr="0069073C">
        <w:rPr>
          <w:rFonts w:ascii="GHEA Grapalat" w:hAnsi="GHEA Grapalat" w:cs="Sylfaen"/>
          <w:i w:val="0"/>
          <w:sz w:val="20"/>
          <w:szCs w:val="20"/>
          <w:lang w:val="ru-RU" w:eastAsia="ru-RU"/>
        </w:rPr>
        <w:t>Հանրապետության</w:t>
      </w:r>
      <w:r w:rsidR="0069073C" w:rsidRPr="0069073C">
        <w:rPr>
          <w:rFonts w:ascii="GHEA Grapalat" w:hAnsi="GHEA Grapalat" w:cs="Sylfaen"/>
          <w:i w:val="0"/>
          <w:sz w:val="20"/>
          <w:szCs w:val="20"/>
          <w:lang w:val="af-ZA" w:eastAsia="ru-RU"/>
        </w:rPr>
        <w:t xml:space="preserve"> </w:t>
      </w:r>
      <w:r w:rsidR="0069073C" w:rsidRPr="0069073C">
        <w:rPr>
          <w:rFonts w:ascii="GHEA Grapalat" w:hAnsi="GHEA Grapalat" w:cs="Sylfaen"/>
          <w:i w:val="0"/>
          <w:sz w:val="20"/>
          <w:szCs w:val="20"/>
          <w:lang w:val="ru-RU" w:eastAsia="ru-RU"/>
        </w:rPr>
        <w:t>դրամով</w:t>
      </w:r>
      <w:r w:rsidR="0069073C" w:rsidRPr="0069073C">
        <w:rPr>
          <w:rFonts w:ascii="GHEA Grapalat" w:hAnsi="GHEA Grapalat" w:cs="Sylfaen"/>
          <w:i w:val="0"/>
          <w:sz w:val="20"/>
          <w:szCs w:val="20"/>
          <w:lang w:val="af-ZA" w:eastAsia="ru-RU"/>
        </w:rPr>
        <w:t xml:space="preserve">` տվյալ օրվա Կենտրոնական Բանկի սահմանած </w:t>
      </w:r>
      <w:r w:rsidR="0069073C" w:rsidRPr="0069073C">
        <w:rPr>
          <w:rFonts w:ascii="GHEA Grapalat" w:hAnsi="GHEA Grapalat" w:cs="Sylfaen"/>
          <w:i w:val="0"/>
          <w:sz w:val="20"/>
          <w:szCs w:val="20"/>
          <w:lang w:val="ru-RU" w:eastAsia="ru-RU"/>
        </w:rPr>
        <w:t>փոխարժեքով</w:t>
      </w:r>
      <w:r w:rsidR="0069073C" w:rsidRPr="0069073C">
        <w:rPr>
          <w:rFonts w:ascii="GHEA Grapalat" w:hAnsi="GHEA Grapalat" w:cs="Sylfaen"/>
          <w:i w:val="0"/>
          <w:sz w:val="20"/>
          <w:lang w:val="af-ZA"/>
        </w:rPr>
        <w:t xml:space="preserve"> </w:t>
      </w:r>
    </w:p>
    <w:p w:rsidR="006E5207" w:rsidRPr="0069073C" w:rsidRDefault="006E5207" w:rsidP="0069073C">
      <w:pPr>
        <w:pStyle w:val="af6"/>
        <w:spacing w:after="0" w:line="240" w:lineRule="auto"/>
        <w:ind w:firstLine="0"/>
        <w:rPr>
          <w:rFonts w:ascii="GHEA Grapalat" w:hAnsi="GHEA Grapalat" w:cs="Sylfaen"/>
          <w:i w:val="0"/>
          <w:sz w:val="20"/>
          <w:lang w:val="af-ZA"/>
        </w:rPr>
      </w:pPr>
      <w:r w:rsidRPr="0069073C">
        <w:rPr>
          <w:rFonts w:ascii="GHEA Grapalat" w:hAnsi="GHEA Grapalat" w:cs="Sylfaen"/>
          <w:i w:val="0"/>
          <w:sz w:val="20"/>
          <w:szCs w:val="24"/>
          <w:lang w:val="af-ZA"/>
        </w:rPr>
        <w:t>8.5 Հ</w:t>
      </w:r>
      <w:r w:rsidRPr="0069073C">
        <w:rPr>
          <w:rFonts w:ascii="GHEA Grapalat" w:hAnsi="GHEA Grapalat" w:cs="Sylfaen"/>
          <w:i w:val="0"/>
          <w:sz w:val="20"/>
          <w:szCs w:val="24"/>
          <w:lang w:val="ru-RU"/>
        </w:rPr>
        <w:t>անձնաժողովի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rPr>
        <w:t>պ</w:t>
      </w:r>
      <w:r w:rsidRPr="0069073C">
        <w:rPr>
          <w:rFonts w:ascii="GHEA Grapalat" w:hAnsi="GHEA Grapalat" w:cs="Sylfaen"/>
          <w:i w:val="0"/>
          <w:sz w:val="20"/>
          <w:szCs w:val="24"/>
          <w:lang w:val="ru-RU"/>
        </w:rPr>
        <w:t>ատվիրատուի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և</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rPr>
        <w:t>մ</w:t>
      </w:r>
      <w:r w:rsidRPr="0069073C">
        <w:rPr>
          <w:rFonts w:ascii="GHEA Grapalat" w:hAnsi="GHEA Grapalat" w:cs="Sylfaen"/>
          <w:i w:val="0"/>
          <w:sz w:val="20"/>
          <w:szCs w:val="24"/>
          <w:lang w:val="ru-RU"/>
        </w:rPr>
        <w:t>ասնակիցների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միջև</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բանակցություններն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արգելվում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բացառությամբ</w:t>
      </w:r>
      <w:r w:rsidRPr="0069073C">
        <w:rPr>
          <w:rFonts w:ascii="GHEA Grapalat" w:hAnsi="GHEA Grapalat" w:cs="Sylfaen"/>
          <w:i w:val="0"/>
          <w:sz w:val="20"/>
          <w:szCs w:val="24"/>
          <w:lang w:val="af-ZA"/>
        </w:rPr>
        <w:t>`</w:t>
      </w:r>
    </w:p>
    <w:p w:rsidR="006E5207" w:rsidRPr="0069073C" w:rsidRDefault="006E5207" w:rsidP="0069073C">
      <w:pPr>
        <w:pStyle w:val="af6"/>
        <w:spacing w:after="0" w:line="240" w:lineRule="auto"/>
        <w:ind w:firstLine="0"/>
        <w:rPr>
          <w:rFonts w:ascii="GHEA Grapalat" w:hAnsi="GHEA Grapalat" w:cs="Sylfaen"/>
          <w:i w:val="0"/>
          <w:sz w:val="20"/>
          <w:szCs w:val="24"/>
          <w:lang w:val="af-ZA"/>
        </w:rPr>
      </w:pPr>
      <w:r w:rsidRPr="0069073C">
        <w:rPr>
          <w:rFonts w:ascii="GHEA Grapalat" w:hAnsi="GHEA Grapalat" w:cs="Sylfaen"/>
          <w:i w:val="0"/>
          <w:sz w:val="20"/>
          <w:szCs w:val="24"/>
          <w:lang w:val="af-ZA"/>
        </w:rPr>
        <w:t xml:space="preserve">1) </w:t>
      </w:r>
      <w:r w:rsidRPr="0069073C">
        <w:rPr>
          <w:rFonts w:ascii="GHEA Grapalat" w:hAnsi="GHEA Grapalat" w:cs="Sylfaen"/>
          <w:i w:val="0"/>
          <w:sz w:val="20"/>
          <w:szCs w:val="24"/>
          <w:lang w:val="ru-RU"/>
        </w:rPr>
        <w:t>երբ</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ընթացակարգին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մասնակցել</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է</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մեկ</w:t>
      </w:r>
      <w:r w:rsidRPr="0069073C">
        <w:rPr>
          <w:rFonts w:ascii="GHEA Grapalat" w:hAnsi="GHEA Grapalat" w:cs="Sylfaen"/>
          <w:i w:val="0"/>
          <w:sz w:val="20"/>
          <w:szCs w:val="24"/>
          <w:lang w:val="af-ZA"/>
        </w:rPr>
        <w:t xml:space="preserve"> մ</w:t>
      </w:r>
      <w:r w:rsidRPr="0069073C">
        <w:rPr>
          <w:rFonts w:ascii="GHEA Grapalat" w:hAnsi="GHEA Grapalat" w:cs="Sylfaen"/>
          <w:i w:val="0"/>
          <w:sz w:val="20"/>
          <w:szCs w:val="24"/>
          <w:lang w:val="ru-RU"/>
        </w:rPr>
        <w:t>ասնակից</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որի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ներկայացրած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հայտը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համապատասխանում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է</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հրավերի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պահանջներին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հայտերի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գնահատման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արդյունքում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հրավերի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պահանջներին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համապատասխան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է</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գնահատվել</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միայն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մեկ</w:t>
      </w:r>
      <w:r w:rsidRPr="0069073C">
        <w:rPr>
          <w:rFonts w:ascii="GHEA Grapalat" w:hAnsi="GHEA Grapalat" w:cs="Sylfaen"/>
          <w:i w:val="0"/>
          <w:sz w:val="20"/>
          <w:szCs w:val="24"/>
          <w:lang w:val="af-ZA"/>
        </w:rPr>
        <w:t xml:space="preserve"> մ</w:t>
      </w:r>
      <w:r w:rsidRPr="0069073C">
        <w:rPr>
          <w:rFonts w:ascii="GHEA Grapalat" w:hAnsi="GHEA Grapalat" w:cs="Sylfaen"/>
          <w:i w:val="0"/>
          <w:sz w:val="20"/>
          <w:szCs w:val="24"/>
          <w:lang w:val="ru-RU"/>
        </w:rPr>
        <w:t>ասնակցի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հայտ</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առաջարկված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նվազագույն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հավասարության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դեպքում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եթե</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ոչ</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գնային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պայմանները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բավարարող</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գնահատված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հայտեր</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ներկայացրած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բոլոր</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մասնակիցների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ներկայացրած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գնային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առաջարկները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գերազանցում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այդ</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գնումը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կատարելու</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համար</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նախատեսված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rPr>
        <w:t>սույն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rPr>
        <w:t>հրավերի</w:t>
      </w:r>
      <w:r w:rsidRPr="0069073C">
        <w:rPr>
          <w:rFonts w:ascii="GHEA Grapalat" w:hAnsi="GHEA Grapalat" w:cs="Sylfaen"/>
          <w:i w:val="0"/>
          <w:sz w:val="20"/>
          <w:szCs w:val="24"/>
          <w:lang w:val="af-ZA"/>
        </w:rPr>
        <w:t xml:space="preserve"> 1-</w:t>
      </w:r>
      <w:r w:rsidRPr="0069073C">
        <w:rPr>
          <w:rFonts w:ascii="GHEA Grapalat" w:hAnsi="GHEA Grapalat" w:cs="Sylfaen"/>
          <w:i w:val="0"/>
          <w:sz w:val="20"/>
          <w:szCs w:val="24"/>
        </w:rPr>
        <w:t>ին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rPr>
        <w:t>մասի</w:t>
      </w:r>
      <w:r w:rsidRPr="0069073C">
        <w:rPr>
          <w:rFonts w:ascii="GHEA Grapalat" w:hAnsi="GHEA Grapalat" w:cs="Sylfaen"/>
          <w:i w:val="0"/>
          <w:sz w:val="20"/>
          <w:szCs w:val="24"/>
          <w:lang w:val="af-ZA"/>
        </w:rPr>
        <w:t xml:space="preserve"> 8.1 </w:t>
      </w:r>
      <w:r w:rsidRPr="0069073C">
        <w:rPr>
          <w:rFonts w:ascii="GHEA Grapalat" w:hAnsi="GHEA Grapalat" w:cs="Sylfaen"/>
          <w:i w:val="0"/>
          <w:sz w:val="20"/>
          <w:szCs w:val="24"/>
        </w:rPr>
        <w:t>կետի</w:t>
      </w:r>
      <w:r w:rsidRPr="0069073C">
        <w:rPr>
          <w:rFonts w:ascii="GHEA Grapalat" w:hAnsi="GHEA Grapalat" w:cs="Sylfaen"/>
          <w:i w:val="0"/>
          <w:sz w:val="20"/>
          <w:szCs w:val="24"/>
          <w:lang w:val="af-ZA"/>
        </w:rPr>
        <w:t xml:space="preserve"> 2-</w:t>
      </w:r>
      <w:r w:rsidRPr="0069073C">
        <w:rPr>
          <w:rFonts w:ascii="GHEA Grapalat" w:hAnsi="GHEA Grapalat" w:cs="Sylfaen"/>
          <w:i w:val="0"/>
          <w:sz w:val="20"/>
          <w:szCs w:val="24"/>
        </w:rPr>
        <w:t>րդ</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rPr>
        <w:t>պարբերությամբ</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rPr>
        <w:t>նախատեսված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ֆինանսական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միջոցները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գնումն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իրականացվում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է</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Օրենքի</w:t>
      </w:r>
      <w:r w:rsidRPr="0069073C">
        <w:rPr>
          <w:rFonts w:ascii="GHEA Grapalat" w:hAnsi="GHEA Grapalat" w:cs="Sylfaen"/>
          <w:i w:val="0"/>
          <w:sz w:val="20"/>
          <w:szCs w:val="24"/>
          <w:lang w:val="af-ZA"/>
        </w:rPr>
        <w:t xml:space="preserve"> 15-</w:t>
      </w:r>
      <w:r w:rsidRPr="0069073C">
        <w:rPr>
          <w:rFonts w:ascii="GHEA Grapalat" w:hAnsi="GHEA Grapalat" w:cs="Sylfaen"/>
          <w:i w:val="0"/>
          <w:sz w:val="20"/>
          <w:szCs w:val="24"/>
          <w:lang w:val="ru-RU"/>
        </w:rPr>
        <w:t>րդ</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հոդվածի</w:t>
      </w:r>
      <w:r w:rsidRPr="0069073C">
        <w:rPr>
          <w:rFonts w:ascii="GHEA Grapalat" w:hAnsi="GHEA Grapalat" w:cs="Sylfaen"/>
          <w:i w:val="0"/>
          <w:sz w:val="20"/>
          <w:szCs w:val="24"/>
          <w:lang w:val="af-ZA"/>
        </w:rPr>
        <w:t xml:space="preserve"> 6-</w:t>
      </w:r>
      <w:r w:rsidRPr="0069073C">
        <w:rPr>
          <w:rFonts w:ascii="GHEA Grapalat" w:hAnsi="GHEA Grapalat" w:cs="Sylfaen"/>
          <w:i w:val="0"/>
          <w:sz w:val="20"/>
          <w:szCs w:val="24"/>
          <w:lang w:val="ru-RU"/>
        </w:rPr>
        <w:t>րդ</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մասի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հիման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վրա։</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Սույն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կետի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համաձայն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վարվող</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բանակցությունները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կարող</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հանգեցնել</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միայն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առաջարկված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նվազեցմանը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վճարման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պայմանների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փոփոխությանը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իսկ</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բանակցությունները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վարվում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միաժամանակյա</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բոլոր</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մասնակիցների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հետ</w:t>
      </w:r>
      <w:r w:rsidRPr="0069073C">
        <w:rPr>
          <w:rFonts w:ascii="GHEA Grapalat" w:hAnsi="GHEA Grapalat" w:cs="Sylfaen"/>
          <w:i w:val="0"/>
          <w:sz w:val="20"/>
          <w:szCs w:val="24"/>
          <w:lang w:val="af-ZA"/>
        </w:rPr>
        <w:t>.</w:t>
      </w:r>
    </w:p>
    <w:p w:rsidR="006E5207" w:rsidRDefault="006E5207" w:rsidP="00B001A1">
      <w:pPr>
        <w:pStyle w:val="23"/>
        <w:spacing w:line="240" w:lineRule="auto"/>
        <w:ind w:firstLine="0"/>
        <w:rPr>
          <w:rFonts w:ascii="GHEA Grapalat" w:hAnsi="GHEA Grapalat" w:cs="Sylfaen"/>
          <w:szCs w:val="24"/>
        </w:rPr>
      </w:pPr>
      <w:r>
        <w:rPr>
          <w:rFonts w:ascii="GHEA Grapalat" w:hAnsi="GHEA Grapalat" w:cs="Sylfaen"/>
          <w:szCs w:val="24"/>
        </w:rPr>
        <w:t xml:space="preserve">2)  </w:t>
      </w:r>
      <w:r>
        <w:rPr>
          <w:rFonts w:ascii="GHEA Grapalat" w:hAnsi="GHEA Grapalat" w:cs="Sylfaen"/>
          <w:szCs w:val="24"/>
          <w:lang w:val="ru-RU"/>
        </w:rPr>
        <w:t>Օրենքով</w:t>
      </w:r>
      <w:r>
        <w:rPr>
          <w:rFonts w:ascii="GHEA Grapalat" w:hAnsi="GHEA Grapalat" w:cs="Sylfaen"/>
          <w:szCs w:val="24"/>
        </w:rPr>
        <w:t xml:space="preserve"> </w:t>
      </w:r>
      <w:r>
        <w:rPr>
          <w:rFonts w:ascii="GHEA Grapalat" w:hAnsi="GHEA Grapalat" w:cs="Sylfaen"/>
          <w:szCs w:val="24"/>
          <w:lang w:val="ru-RU"/>
        </w:rPr>
        <w:t>նախատեսված</w:t>
      </w:r>
      <w:r>
        <w:rPr>
          <w:rFonts w:ascii="GHEA Grapalat" w:hAnsi="GHEA Grapalat" w:cs="Sylfaen"/>
          <w:szCs w:val="24"/>
        </w:rPr>
        <w:t xml:space="preserve"> </w:t>
      </w:r>
      <w:r>
        <w:rPr>
          <w:rFonts w:ascii="GHEA Grapalat" w:hAnsi="GHEA Grapalat" w:cs="Sylfaen"/>
          <w:szCs w:val="24"/>
          <w:lang w:val="ru-RU"/>
        </w:rPr>
        <w:t>այլ</w:t>
      </w:r>
      <w:r>
        <w:rPr>
          <w:rFonts w:ascii="GHEA Grapalat" w:hAnsi="GHEA Grapalat" w:cs="Sylfaen"/>
          <w:szCs w:val="24"/>
        </w:rPr>
        <w:t xml:space="preserve"> </w:t>
      </w:r>
      <w:r>
        <w:rPr>
          <w:rFonts w:ascii="GHEA Grapalat" w:hAnsi="GHEA Grapalat" w:cs="Sylfaen"/>
          <w:szCs w:val="24"/>
          <w:lang w:val="ru-RU"/>
        </w:rPr>
        <w:t>դեպքերի։</w:t>
      </w:r>
    </w:p>
    <w:p w:rsidR="006E5207" w:rsidRDefault="006E5207" w:rsidP="00B001A1">
      <w:pPr>
        <w:pStyle w:val="norm"/>
        <w:spacing w:line="240" w:lineRule="auto"/>
        <w:ind w:firstLine="0"/>
        <w:rPr>
          <w:rFonts w:ascii="GHEA Grapalat" w:hAnsi="GHEA Grapalat" w:cs="Sylfaen"/>
          <w:sz w:val="20"/>
          <w:szCs w:val="24"/>
          <w:lang w:val="af-ZA" w:eastAsia="en-US"/>
        </w:rPr>
      </w:pPr>
      <w:r>
        <w:rPr>
          <w:rFonts w:ascii="GHEA Grapalat" w:hAnsi="GHEA Grapalat"/>
          <w:sz w:val="20"/>
          <w:lang w:val="af-ZA" w:eastAsia="x-none"/>
        </w:rPr>
        <w:t>8.6 Հ</w:t>
      </w:r>
      <w:r>
        <w:rPr>
          <w:rFonts w:ascii="GHEA Grapalat" w:hAnsi="GHEA Grapalat" w:cs="Sylfaen"/>
          <w:sz w:val="20"/>
          <w:szCs w:val="24"/>
          <w:lang w:val="ru-RU" w:eastAsia="en-US"/>
        </w:rPr>
        <w:t>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պահանջների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նկատմամբ</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eastAsia="en-US"/>
        </w:rPr>
        <w:t>մ</w:t>
      </w:r>
      <w:r>
        <w:rPr>
          <w:rFonts w:ascii="GHEA Grapalat" w:hAnsi="GHEA Grapalat" w:cs="Sylfaen"/>
          <w:sz w:val="20"/>
          <w:szCs w:val="24"/>
          <w:lang w:val="ru-RU" w:eastAsia="en-US"/>
        </w:rPr>
        <w:t>ասնակիցներից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որոշում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հայտարարում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հաջորդաբար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տեղեր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զբաղեցրած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Ապրանքների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ապրանքի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ամբողջական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նկարագրերի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համապատասխանությունը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պահանջներին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նվազագույն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հավասարության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ոչ</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պայմաններին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բոլոր</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գերազանցում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ընթացակարգի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շրջանակում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գնվելիք</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ապրանքների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սահմանված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գինը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գնումն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իրականացվում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Օրենքի</w:t>
      </w:r>
      <w:r>
        <w:rPr>
          <w:rFonts w:ascii="GHEA Grapalat" w:hAnsi="GHEA Grapalat" w:cs="Sylfaen"/>
          <w:sz w:val="20"/>
          <w:szCs w:val="24"/>
          <w:lang w:val="af-ZA" w:eastAsia="en-US"/>
        </w:rPr>
        <w:t xml:space="preserve"> 15-</w:t>
      </w:r>
      <w:r>
        <w:rPr>
          <w:rFonts w:ascii="GHEA Grapalat" w:hAnsi="GHEA Grapalat" w:cs="Sylfaen"/>
          <w:sz w:val="20"/>
          <w:szCs w:val="24"/>
          <w:lang w:val="ru-RU" w:eastAsia="en-US"/>
        </w:rPr>
        <w:t>րդ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հոդվածի</w:t>
      </w:r>
      <w:r>
        <w:rPr>
          <w:rFonts w:ascii="GHEA Grapalat" w:hAnsi="GHEA Grapalat" w:cs="Sylfaen"/>
          <w:sz w:val="20"/>
          <w:szCs w:val="24"/>
          <w:lang w:val="af-ZA" w:eastAsia="en-US"/>
        </w:rPr>
        <w:t xml:space="preserve"> 6-</w:t>
      </w:r>
      <w:r>
        <w:rPr>
          <w:rFonts w:ascii="GHEA Grapalat" w:hAnsi="GHEA Grapalat" w:cs="Sylfaen"/>
          <w:sz w:val="20"/>
          <w:szCs w:val="24"/>
          <w:lang w:val="ru-RU" w:eastAsia="en-US"/>
        </w:rPr>
        <w:t>րդ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հիման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վրա՝</w:t>
      </w:r>
      <w:r>
        <w:rPr>
          <w:rFonts w:ascii="GHEA Grapalat" w:hAnsi="GHEA Grapalat" w:cs="Sylfaen"/>
          <w:sz w:val="20"/>
          <w:szCs w:val="24"/>
          <w:lang w:val="af-ZA" w:eastAsia="en-US"/>
        </w:rPr>
        <w:t xml:space="preserve"> </w:t>
      </w:r>
    </w:p>
    <w:p w:rsidR="006E5207" w:rsidRDefault="006E5207" w:rsidP="0069073C">
      <w:pPr>
        <w:pStyle w:val="norm"/>
        <w:spacing w:line="240" w:lineRule="auto"/>
        <w:ind w:firstLine="0"/>
        <w:rPr>
          <w:rFonts w:ascii="GHEA Grapalat" w:hAnsi="GHEA Grapalat" w:cs="Sylfaen"/>
          <w:sz w:val="20"/>
          <w:szCs w:val="24"/>
          <w:lang w:val="af-ZA" w:eastAsia="en-US"/>
        </w:rPr>
      </w:pPr>
      <w:r>
        <w:rPr>
          <w:rFonts w:ascii="GHEA Grapalat" w:hAnsi="GHEA Grapalat" w:cs="Sylfaen"/>
          <w:sz w:val="20"/>
          <w:szCs w:val="24"/>
          <w:lang w:val="ru-RU" w:eastAsia="en-US"/>
        </w:rPr>
        <w:t>ա</w:t>
      </w:r>
      <w:r>
        <w:rPr>
          <w:rFonts w:ascii="GHEA Grapalat" w:hAnsi="GHEA Grapalat" w:cs="Sylfaen"/>
          <w:sz w:val="20"/>
          <w:szCs w:val="24"/>
          <w:lang w:val="af-ZA" w:eastAsia="en-US"/>
        </w:rPr>
        <w:t xml:space="preserve">. </w:t>
      </w:r>
      <w:r w:rsidR="00EC64BC">
        <w:rPr>
          <w:rFonts w:ascii="GHEA Grapalat" w:hAnsi="GHEA Grapalat" w:cs="Sylfaen"/>
          <w:sz w:val="20"/>
          <w:szCs w:val="24"/>
          <w:lang w:val="hy-AM" w:eastAsia="en-US"/>
        </w:rPr>
        <w:t>Ը</w:t>
      </w:r>
      <w:r>
        <w:rPr>
          <w:rFonts w:ascii="GHEA Grapalat" w:hAnsi="GHEA Grapalat" w:cs="Sylfaen"/>
          <w:sz w:val="20"/>
          <w:szCs w:val="24"/>
          <w:lang w:val="hy-AM" w:eastAsia="en-US"/>
        </w:rPr>
        <w:t>նտրված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հաջորդաբար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տեղեր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զբաղեցրած</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որոշելու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նպատակով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նիստում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նվազեցման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նպատակով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ոչ</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պայման</w:t>
      </w:r>
      <w:r>
        <w:rPr>
          <w:rFonts w:ascii="GHEA Grapalat" w:hAnsi="GHEA Grapalat" w:cs="Sylfaen"/>
          <w:sz w:val="20"/>
          <w:szCs w:val="24"/>
          <w:lang w:val="af-ZA" w:eastAsia="en-US"/>
        </w:rPr>
        <w:softHyphen/>
      </w:r>
      <w:r>
        <w:rPr>
          <w:rFonts w:ascii="GHEA Grapalat" w:hAnsi="GHEA Grapalat" w:cs="Sylfaen"/>
          <w:sz w:val="20"/>
          <w:szCs w:val="24"/>
          <w:lang w:val="ru-RU" w:eastAsia="en-US"/>
        </w:rPr>
        <w:t>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բոլոր</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հետ</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վարվում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միաժամանակյա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նիստին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բոլոր</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համապատասխան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լիազորություն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ունեցող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ներկայացուցիչները</w:t>
      </w:r>
      <w:r>
        <w:rPr>
          <w:rFonts w:ascii="GHEA Grapalat" w:hAnsi="GHEA Grapalat" w:cs="Sylfaen"/>
          <w:sz w:val="20"/>
          <w:szCs w:val="24"/>
          <w:lang w:val="af-ZA" w:eastAsia="en-US"/>
        </w:rPr>
        <w:t>),</w:t>
      </w:r>
    </w:p>
    <w:p w:rsidR="006E5207" w:rsidRDefault="006E5207" w:rsidP="0069073C">
      <w:pPr>
        <w:pStyle w:val="norm"/>
        <w:spacing w:line="240" w:lineRule="auto"/>
        <w:ind w:firstLine="0"/>
        <w:rPr>
          <w:rFonts w:ascii="GHEA Grapalat" w:hAnsi="GHEA Grapalat" w:cs="Sylfaen"/>
          <w:sz w:val="20"/>
          <w:szCs w:val="24"/>
          <w:lang w:val="af-ZA" w:eastAsia="en-US"/>
        </w:rPr>
      </w:pPr>
      <w:r>
        <w:rPr>
          <w:rFonts w:ascii="GHEA Grapalat" w:hAnsi="GHEA Grapalat" w:cs="Sylfaen"/>
          <w:sz w:val="20"/>
          <w:szCs w:val="24"/>
          <w:lang w:val="ru-RU" w:eastAsia="en-US"/>
        </w:rPr>
        <w:t>բ</w:t>
      </w:r>
      <w:r>
        <w:rPr>
          <w:rFonts w:ascii="GHEA Grapalat" w:hAnsi="GHEA Grapalat" w:cs="Sylfaen"/>
          <w:sz w:val="20"/>
          <w:szCs w:val="24"/>
          <w:lang w:val="af-ZA" w:eastAsia="en-US"/>
        </w:rPr>
        <w:t xml:space="preserve">. </w:t>
      </w:r>
      <w:r w:rsidR="00EC64BC">
        <w:rPr>
          <w:rFonts w:ascii="GHEA Grapalat" w:hAnsi="GHEA Grapalat" w:cs="Sylfaen"/>
          <w:sz w:val="20"/>
          <w:szCs w:val="24"/>
          <w:lang w:val="ru-RU" w:eastAsia="en-US"/>
        </w:rPr>
        <w:t>Հ</w:t>
      </w:r>
      <w:r>
        <w:rPr>
          <w:rFonts w:ascii="GHEA Grapalat" w:hAnsi="GHEA Grapalat" w:cs="Sylfaen"/>
          <w:sz w:val="20"/>
          <w:szCs w:val="24"/>
          <w:lang w:val="ru-RU" w:eastAsia="en-US"/>
        </w:rPr>
        <w:t>ակառակ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նիստը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կասեցվում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մեկ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ընթացքում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քարտուղարը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բոլոր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մասնակիցներին</w:t>
      </w:r>
      <w:r>
        <w:rPr>
          <w:rFonts w:ascii="GHEA Grapalat" w:hAnsi="GHEA Grapalat" w:cs="Sylfaen"/>
          <w:sz w:val="20"/>
          <w:szCs w:val="24"/>
          <w:lang w:val="af-ZA" w:eastAsia="en-US"/>
        </w:rPr>
        <w:t xml:space="preserve"> </w:t>
      </w:r>
      <w:r>
        <w:rPr>
          <w:rFonts w:ascii="GHEA Grapalat" w:hAnsi="GHEA Grapalat" w:cs="Sylfaen"/>
          <w:sz w:val="20"/>
          <w:szCs w:val="24"/>
          <w:lang w:val="af-ZA" w:eastAsia="en-US"/>
        </w:rPr>
        <w:lastRenderedPageBreak/>
        <w:t xml:space="preserve">էլեկտրոնային եղանակով </w:t>
      </w:r>
      <w:r>
        <w:rPr>
          <w:rFonts w:ascii="GHEA Grapalat" w:hAnsi="GHEA Grapalat" w:cs="Sylfaen"/>
          <w:sz w:val="20"/>
          <w:szCs w:val="24"/>
          <w:lang w:val="ru-RU" w:eastAsia="en-US"/>
        </w:rPr>
        <w:t>միաժամանակ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ծանուցում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նվազեցման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շուրջ</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միաժամանակյա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վարման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ժամի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վայրի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մասին</w:t>
      </w:r>
      <w:r>
        <w:rPr>
          <w:rFonts w:ascii="GHEA Grapalat" w:hAnsi="GHEA Grapalat" w:cs="Sylfaen"/>
          <w:sz w:val="20"/>
          <w:szCs w:val="24"/>
          <w:lang w:val="af-ZA" w:eastAsia="en-US"/>
        </w:rPr>
        <w:t>,</w:t>
      </w:r>
    </w:p>
    <w:p w:rsidR="006E5207" w:rsidRDefault="006E5207" w:rsidP="0069073C">
      <w:pPr>
        <w:pStyle w:val="norm"/>
        <w:spacing w:line="240" w:lineRule="auto"/>
        <w:ind w:firstLine="0"/>
        <w:rPr>
          <w:rFonts w:ascii="GHEA Grapalat" w:hAnsi="GHEA Grapalat" w:cs="Sylfaen"/>
          <w:color w:val="FF0000"/>
          <w:sz w:val="20"/>
          <w:szCs w:val="24"/>
          <w:lang w:val="af-ZA" w:eastAsia="en-US"/>
        </w:rPr>
      </w:pPr>
      <w:r>
        <w:rPr>
          <w:rFonts w:ascii="GHEA Grapalat" w:hAnsi="GHEA Grapalat" w:cs="Sylfaen"/>
          <w:sz w:val="20"/>
          <w:szCs w:val="24"/>
          <w:lang w:val="ru-RU" w:eastAsia="en-US"/>
        </w:rPr>
        <w:t>գ</w:t>
      </w:r>
      <w:r>
        <w:rPr>
          <w:rFonts w:ascii="GHEA Grapalat" w:hAnsi="GHEA Grapalat" w:cs="Sylfaen"/>
          <w:sz w:val="20"/>
          <w:szCs w:val="24"/>
          <w:lang w:val="af-ZA" w:eastAsia="en-US"/>
        </w:rPr>
        <w:t xml:space="preserve">. </w:t>
      </w:r>
      <w:r w:rsidR="00EC64BC">
        <w:rPr>
          <w:rFonts w:ascii="GHEA Grapalat" w:hAnsi="GHEA Grapalat" w:cs="Sylfaen"/>
          <w:sz w:val="20"/>
          <w:szCs w:val="24"/>
          <w:lang w:val="ru-RU" w:eastAsia="en-US"/>
        </w:rPr>
        <w:t>Բ</w:t>
      </w:r>
      <w:r>
        <w:rPr>
          <w:rFonts w:ascii="GHEA Grapalat" w:hAnsi="GHEA Grapalat" w:cs="Sylfaen"/>
          <w:sz w:val="20"/>
          <w:szCs w:val="24"/>
          <w:lang w:val="ru-RU" w:eastAsia="en-US"/>
        </w:rPr>
        <w:t>անակցությունները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վարվում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ոչ</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շուտ</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ծանուցումն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ուղարկվելու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օրվանից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երկրորդ</w:t>
      </w:r>
      <w:r>
        <w:rPr>
          <w:rFonts w:ascii="GHEA Grapalat" w:hAnsi="GHEA Grapalat" w:cs="Sylfaen"/>
          <w:sz w:val="20"/>
          <w:szCs w:val="24"/>
          <w:lang w:val="af-ZA" w:eastAsia="en-US"/>
        </w:rPr>
        <w:t xml:space="preserve"> և ոչ ուշ, քան </w:t>
      </w:r>
      <w:r>
        <w:rPr>
          <w:rFonts w:ascii="GHEA Grapalat" w:hAnsi="GHEA Grapalat" w:cs="Sylfaen"/>
          <w:sz w:val="20"/>
          <w:szCs w:val="24"/>
          <w:lang w:val="hy-AM" w:eastAsia="en-US"/>
        </w:rPr>
        <w:t>հինգերորդ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օրը</w:t>
      </w:r>
      <w:r>
        <w:rPr>
          <w:rFonts w:ascii="GHEA Grapalat" w:hAnsi="GHEA Grapalat" w:cs="Sylfaen"/>
          <w:sz w:val="20"/>
          <w:szCs w:val="24"/>
          <w:lang w:val="af-ZA" w:eastAsia="en-US"/>
        </w:rPr>
        <w:t xml:space="preserve">, </w:t>
      </w:r>
    </w:p>
    <w:p w:rsidR="006E5207" w:rsidRDefault="006E5207" w:rsidP="0069073C">
      <w:pPr>
        <w:pStyle w:val="norm"/>
        <w:spacing w:line="240" w:lineRule="auto"/>
        <w:ind w:firstLine="0"/>
        <w:rPr>
          <w:rFonts w:ascii="GHEA Grapalat" w:hAnsi="GHEA Grapalat" w:cs="Sylfaen"/>
          <w:sz w:val="20"/>
          <w:szCs w:val="24"/>
          <w:lang w:val="af-ZA" w:eastAsia="en-US"/>
        </w:rPr>
      </w:pPr>
      <w:r>
        <w:rPr>
          <w:rFonts w:ascii="GHEA Grapalat" w:hAnsi="GHEA Grapalat" w:cs="Sylfaen"/>
          <w:sz w:val="20"/>
          <w:szCs w:val="24"/>
          <w:lang w:val="ru-RU" w:eastAsia="en-US"/>
        </w:rPr>
        <w:t>դ</w:t>
      </w:r>
      <w:r>
        <w:rPr>
          <w:rFonts w:ascii="GHEA Grapalat" w:hAnsi="GHEA Grapalat" w:cs="Sylfaen"/>
          <w:sz w:val="20"/>
          <w:szCs w:val="24"/>
          <w:lang w:val="af-ZA" w:eastAsia="en-US"/>
        </w:rPr>
        <w:t xml:space="preserve">. </w:t>
      </w:r>
      <w:r w:rsidR="00EC64BC">
        <w:rPr>
          <w:rFonts w:ascii="GHEA Grapalat" w:hAnsi="GHEA Grapalat" w:cs="Sylfaen"/>
          <w:sz w:val="20"/>
          <w:szCs w:val="24"/>
          <w:lang w:val="ru-RU" w:eastAsia="en-US"/>
        </w:rPr>
        <w:t>Յ</w:t>
      </w:r>
      <w:r>
        <w:rPr>
          <w:rFonts w:ascii="GHEA Grapalat" w:hAnsi="GHEA Grapalat" w:cs="Sylfaen"/>
          <w:sz w:val="20"/>
          <w:szCs w:val="24"/>
          <w:lang w:val="ru-RU" w:eastAsia="en-US"/>
        </w:rPr>
        <w:t>ուրաքանչյուր</w:t>
      </w:r>
      <w:r>
        <w:rPr>
          <w:rFonts w:ascii="GHEA Grapalat" w:hAnsi="GHEA Grapalat" w:cs="Sylfaen"/>
          <w:sz w:val="20"/>
          <w:szCs w:val="24"/>
          <w:lang w:val="af-ZA" w:eastAsia="en-US"/>
        </w:rPr>
        <w:t xml:space="preserve"> </w:t>
      </w:r>
      <w:r>
        <w:rPr>
          <w:rFonts w:ascii="GHEA Grapalat" w:hAnsi="GHEA Grapalat" w:cs="Sylfaen"/>
          <w:sz w:val="20"/>
          <w:szCs w:val="24"/>
          <w:lang w:eastAsia="en-US"/>
        </w:rPr>
        <w:t>մա</w:t>
      </w:r>
      <w:r>
        <w:rPr>
          <w:rFonts w:ascii="GHEA Grapalat" w:hAnsi="GHEA Grapalat" w:cs="Sylfaen"/>
          <w:sz w:val="20"/>
          <w:szCs w:val="24"/>
          <w:lang w:val="ru-RU" w:eastAsia="en-US"/>
        </w:rPr>
        <w:t>սնակցի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տվյալ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հրապարակվում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մյուս</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մինչև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վերջնաժամկետի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ավարտը</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կարող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վերանայել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իր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առաջարկը</w:t>
      </w:r>
      <w:r>
        <w:rPr>
          <w:rFonts w:ascii="GHEA Grapalat" w:hAnsi="GHEA Grapalat" w:cs="Sylfaen"/>
          <w:sz w:val="20"/>
          <w:szCs w:val="24"/>
          <w:lang w:val="af-ZA" w:eastAsia="en-US"/>
        </w:rPr>
        <w:t>,</w:t>
      </w:r>
    </w:p>
    <w:p w:rsidR="006E5207" w:rsidRDefault="006E5207" w:rsidP="0069073C">
      <w:pPr>
        <w:pStyle w:val="norm"/>
        <w:spacing w:line="240" w:lineRule="auto"/>
        <w:ind w:firstLine="0"/>
        <w:rPr>
          <w:rFonts w:ascii="GHEA Grapalat" w:hAnsi="GHEA Grapalat" w:cs="Sylfaen"/>
          <w:sz w:val="20"/>
          <w:szCs w:val="24"/>
          <w:lang w:val="af-ZA" w:eastAsia="en-US"/>
        </w:rPr>
      </w:pPr>
      <w:r>
        <w:rPr>
          <w:rFonts w:ascii="GHEA Grapalat" w:hAnsi="GHEA Grapalat" w:cs="Sylfaen"/>
          <w:sz w:val="20"/>
          <w:szCs w:val="24"/>
          <w:lang w:val="ru-RU" w:eastAsia="en-US"/>
        </w:rPr>
        <w:t>ե</w:t>
      </w:r>
      <w:r>
        <w:rPr>
          <w:rFonts w:ascii="GHEA Grapalat" w:hAnsi="GHEA Grapalat" w:cs="Sylfaen"/>
          <w:sz w:val="20"/>
          <w:szCs w:val="24"/>
          <w:lang w:val="af-ZA" w:eastAsia="en-US"/>
        </w:rPr>
        <w:t xml:space="preserve">. </w:t>
      </w:r>
      <w:r w:rsidR="00EC64BC">
        <w:rPr>
          <w:rFonts w:ascii="GHEA Grapalat" w:hAnsi="GHEA Grapalat" w:cs="Sylfaen"/>
          <w:sz w:val="20"/>
          <w:szCs w:val="24"/>
          <w:lang w:val="ru-RU" w:eastAsia="en-US"/>
        </w:rPr>
        <w:t>Բ</w:t>
      </w:r>
      <w:r>
        <w:rPr>
          <w:rFonts w:ascii="GHEA Grapalat" w:hAnsi="GHEA Grapalat" w:cs="Sylfaen"/>
          <w:sz w:val="20"/>
          <w:szCs w:val="24"/>
          <w:lang w:val="ru-RU" w:eastAsia="en-US"/>
        </w:rPr>
        <w:t>անակցությունների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սահմանված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վերջնաժամկետը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լրանալու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ըստ</w:t>
      </w:r>
      <w:r>
        <w:rPr>
          <w:rFonts w:ascii="GHEA Grapalat" w:hAnsi="GHEA Grapalat" w:cs="Sylfaen"/>
          <w:sz w:val="20"/>
          <w:szCs w:val="24"/>
          <w:lang w:val="hy-AM" w:eastAsia="en-US"/>
        </w:rPr>
        <w:t xml:space="preserve"> դրան ներկա</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որոնք չեն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գերազանցում</w:t>
      </w:r>
      <w:r>
        <w:rPr>
          <w:rFonts w:ascii="GHEA Grapalat" w:hAnsi="GHEA Grapalat" w:cs="Sylfaen"/>
          <w:sz w:val="20"/>
          <w:szCs w:val="24"/>
          <w:lang w:val="hy-AM" w:eastAsia="en-US"/>
        </w:rPr>
        <w:t xml:space="preserve"> գնման հայտով սահմանված գինը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որոշվում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հայտարարվում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հաջորդաբար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տեղերը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զբաղեցրած</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ասնակիցները</w:t>
      </w:r>
      <w:r>
        <w:rPr>
          <w:rFonts w:ascii="GHEA Grapalat" w:hAnsi="GHEA Grapalat" w:cs="Sylfaen"/>
          <w:sz w:val="20"/>
          <w:szCs w:val="24"/>
          <w:lang w:val="af-ZA" w:eastAsia="en-US"/>
        </w:rPr>
        <w:t>,</w:t>
      </w:r>
    </w:p>
    <w:p w:rsidR="006E5207" w:rsidRDefault="006E5207" w:rsidP="0069073C">
      <w:pPr>
        <w:shd w:val="clear" w:color="auto" w:fill="FFFFFF"/>
        <w:jc w:val="both"/>
        <w:rPr>
          <w:rFonts w:ascii="GHEA Grapalat" w:hAnsi="GHEA Grapalat" w:cs="Sylfaen"/>
          <w:sz w:val="20"/>
          <w:lang w:val="hy-AM"/>
        </w:rPr>
      </w:pPr>
      <w:r>
        <w:rPr>
          <w:rFonts w:ascii="GHEA Grapalat" w:hAnsi="GHEA Grapalat" w:cs="Sylfaen"/>
          <w:sz w:val="20"/>
          <w:lang w:val="ru-RU"/>
        </w:rPr>
        <w:t>զ</w:t>
      </w:r>
      <w:r>
        <w:rPr>
          <w:rFonts w:ascii="GHEA Grapalat" w:hAnsi="GHEA Grapalat" w:cs="Sylfaen"/>
          <w:sz w:val="20"/>
          <w:lang w:val="af-ZA"/>
        </w:rPr>
        <w:t xml:space="preserve">. </w:t>
      </w:r>
      <w:r w:rsidR="00EC64BC">
        <w:rPr>
          <w:rFonts w:ascii="GHEA Grapalat" w:hAnsi="GHEA Grapalat" w:cs="Sylfaen"/>
          <w:sz w:val="20"/>
          <w:lang w:val="ru-RU"/>
        </w:rPr>
        <w:t>Բ</w:t>
      </w:r>
      <w:r>
        <w:rPr>
          <w:rFonts w:ascii="GHEA Grapalat" w:hAnsi="GHEA Grapalat" w:cs="Sylfaen"/>
          <w:sz w:val="20"/>
          <w:lang w:val="ru-RU"/>
        </w:rPr>
        <w:t>անակցությունների</w:t>
      </w:r>
      <w:r>
        <w:rPr>
          <w:rFonts w:ascii="GHEA Grapalat" w:hAnsi="GHEA Grapalat" w:cs="Sylfaen"/>
          <w:sz w:val="20"/>
          <w:lang w:val="af-ZA"/>
        </w:rPr>
        <w:t xml:space="preserve"> </w:t>
      </w:r>
      <w:r>
        <w:rPr>
          <w:rFonts w:ascii="GHEA Grapalat" w:hAnsi="GHEA Grapalat" w:cs="Sylfaen"/>
          <w:sz w:val="20"/>
          <w:lang w:val="ru-RU"/>
        </w:rPr>
        <w:t>համար</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w:t>
      </w:r>
      <w:r>
        <w:rPr>
          <w:rFonts w:ascii="GHEA Grapalat" w:hAnsi="GHEA Grapalat" w:cs="Sylfaen"/>
          <w:sz w:val="20"/>
          <w:lang w:val="ru-RU"/>
        </w:rPr>
        <w:t>վերջնաժամկետը</w:t>
      </w:r>
      <w:r>
        <w:rPr>
          <w:rFonts w:ascii="GHEA Grapalat" w:hAnsi="GHEA Grapalat" w:cs="Sylfaen"/>
          <w:sz w:val="20"/>
          <w:lang w:val="af-ZA"/>
        </w:rPr>
        <w:t xml:space="preserve"> </w:t>
      </w:r>
      <w:r>
        <w:rPr>
          <w:rFonts w:ascii="GHEA Grapalat" w:hAnsi="GHEA Grapalat" w:cs="Sylfaen"/>
          <w:sz w:val="20"/>
          <w:lang w:val="ru-RU"/>
        </w:rPr>
        <w:t>լրանալու</w:t>
      </w:r>
      <w:r>
        <w:rPr>
          <w:rFonts w:ascii="GHEA Grapalat" w:hAnsi="GHEA Grapalat" w:cs="Sylfaen"/>
          <w:sz w:val="20"/>
          <w:lang w:val="af-ZA"/>
        </w:rPr>
        <w:t xml:space="preserve"> </w:t>
      </w:r>
      <w:r>
        <w:rPr>
          <w:rFonts w:ascii="GHEA Grapalat" w:hAnsi="GHEA Grapalat" w:cs="Sylfaen"/>
          <w:sz w:val="20"/>
          <w:lang w:val="ru-RU"/>
        </w:rPr>
        <w:t>պահին</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 xml:space="preserve"> </w:t>
      </w:r>
      <w:r>
        <w:rPr>
          <w:rFonts w:ascii="GHEA Grapalat" w:hAnsi="GHEA Grapalat" w:cs="Sylfaen"/>
          <w:sz w:val="20"/>
          <w:lang w:val="hy-AM"/>
        </w:rPr>
        <w:t xml:space="preserve">դրան ներկա </w:t>
      </w:r>
      <w:r>
        <w:rPr>
          <w:rFonts w:ascii="GHEA Grapalat" w:hAnsi="GHEA Grapalat" w:cs="Sylfaen"/>
          <w:sz w:val="20"/>
          <w:lang w:val="af-ZA"/>
        </w:rPr>
        <w:t>մ</w:t>
      </w:r>
      <w:r>
        <w:rPr>
          <w:rFonts w:ascii="GHEA Grapalat" w:hAnsi="GHEA Grapalat" w:cs="Sylfaen"/>
          <w:sz w:val="20"/>
          <w:lang w:val="ru-RU"/>
        </w:rPr>
        <w:t>ասնակիցների</w:t>
      </w:r>
      <w:r>
        <w:rPr>
          <w:rFonts w:ascii="GHEA Grapalat" w:hAnsi="GHEA Grapalat" w:cs="Sylfaen"/>
          <w:sz w:val="20"/>
          <w:lang w:val="af-ZA"/>
        </w:rPr>
        <w:t xml:space="preserve"> </w:t>
      </w:r>
      <w:r>
        <w:rPr>
          <w:rFonts w:ascii="GHEA Grapalat" w:hAnsi="GHEA Grapalat" w:cs="Sylfaen"/>
          <w:sz w:val="20"/>
          <w:lang w:val="ru-RU"/>
        </w:rPr>
        <w:t>ներկայացրած</w:t>
      </w:r>
      <w:r>
        <w:rPr>
          <w:rFonts w:ascii="GHEA Grapalat" w:hAnsi="GHEA Grapalat" w:cs="Sylfaen"/>
          <w:sz w:val="20"/>
          <w:lang w:val="af-ZA"/>
        </w:rPr>
        <w:t xml:space="preserve"> </w:t>
      </w:r>
      <w:r>
        <w:rPr>
          <w:rFonts w:ascii="GHEA Grapalat" w:hAnsi="GHEA Grapalat" w:cs="Sylfaen"/>
          <w:sz w:val="20"/>
          <w:lang w:val="ru-RU"/>
        </w:rPr>
        <w:t>գները</w:t>
      </w:r>
      <w:r>
        <w:rPr>
          <w:rFonts w:ascii="GHEA Grapalat" w:hAnsi="GHEA Grapalat" w:cs="Sylfaen"/>
          <w:sz w:val="20"/>
          <w:lang w:val="af-ZA"/>
        </w:rPr>
        <w:t xml:space="preserve"> </w:t>
      </w:r>
      <w:r>
        <w:rPr>
          <w:rFonts w:ascii="GHEA Grapalat" w:hAnsi="GHEA Grapalat" w:cs="Sylfaen"/>
          <w:sz w:val="20"/>
          <w:lang w:val="ru-RU"/>
        </w:rPr>
        <w:t>գերազանցում</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հայտով</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w:t>
      </w:r>
      <w:r>
        <w:rPr>
          <w:rFonts w:ascii="GHEA Grapalat" w:hAnsi="GHEA Grapalat" w:cs="Sylfaen"/>
          <w:sz w:val="20"/>
          <w:lang w:val="ru-RU"/>
        </w:rPr>
        <w:t>գինը</w:t>
      </w:r>
      <w:r>
        <w:rPr>
          <w:rFonts w:ascii="GHEA Grapalat" w:hAnsi="GHEA Grapalat" w:cs="Sylfaen"/>
          <w:sz w:val="20"/>
          <w:lang w:val="hy-AM"/>
        </w:rPr>
        <w:t>, ապա գնահատող հանձնաժողովը կարող է բանակցությունների արդյունքում ցածր գնային առաջարկ ներկայացրած մասնակցին հայտարարել ընտրված մասնակից՝ պայմանով, որ՝</w:t>
      </w:r>
    </w:p>
    <w:p w:rsidR="006E5207" w:rsidRDefault="006E5207" w:rsidP="0069073C">
      <w:pPr>
        <w:shd w:val="clear" w:color="auto" w:fill="FFFFFF"/>
        <w:jc w:val="both"/>
        <w:rPr>
          <w:rFonts w:ascii="GHEA Grapalat" w:hAnsi="GHEA Grapalat" w:cs="Sylfaen"/>
          <w:sz w:val="20"/>
          <w:lang w:val="hy-AM"/>
        </w:rPr>
      </w:pPr>
      <w:r>
        <w:rPr>
          <w:rFonts w:ascii="GHEA Grapalat" w:hAnsi="GHEA Grapalat" w:cs="Sylfaen"/>
          <w:sz w:val="20"/>
          <w:lang w:val="hy-AM"/>
        </w:rPr>
        <w:t>- միևնույն գնման առարկայի բնութագրերով տվյալ օրացուցային տարում արդեն իսկ կազմակերպվել է առնվազն մեկ գնման մրցակցային ընթացակարգ, որը չկայացած է հայտարարվել մասնակիցների ներկայացրած գները գնման հայտով սահմանված գինը գերազանցելու հիմքով պայմանավորված.</w:t>
      </w:r>
    </w:p>
    <w:p w:rsidR="006E5207" w:rsidRDefault="006E5207" w:rsidP="0069073C">
      <w:pPr>
        <w:shd w:val="clear" w:color="auto" w:fill="FFFFFF"/>
        <w:jc w:val="both"/>
        <w:rPr>
          <w:rFonts w:ascii="GHEA Grapalat" w:hAnsi="GHEA Grapalat" w:cs="Sylfaen"/>
          <w:sz w:val="20"/>
          <w:lang w:val="hy-AM"/>
        </w:rPr>
      </w:pPr>
      <w:r>
        <w:rPr>
          <w:rFonts w:ascii="GHEA Grapalat" w:hAnsi="GHEA Grapalat" w:cs="Sylfaen"/>
          <w:sz w:val="20"/>
          <w:lang w:val="hy-AM"/>
        </w:rPr>
        <w:t>- ընտրված մասնակցի հետ կնքվող պայմանագրով նախատեսված կողմերի իրավունքներն ու պարտականությունները ուժի մեջ են մտնում գնման հայտով սահմանված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երեք աշխատանքային օրվա ընթացքում՝  ապրանքի մատակարարման ժամկետները երկարաձգելով պայմանագրի կնքման օրվանից մինչև համաձայնագրի կնքման օրը ընկած ժամանակահատվածով: Սույն պարբերության համաձայն կնքված պայմանագիրը լուծվում է, եթե կնքելուն հաջորդող երեսուն օրացուցային օրվա ընթացքում լրացուցիչ ֆինանսական միջոցներ չեն նախատեսվում.</w:t>
      </w:r>
    </w:p>
    <w:p w:rsidR="006E5207" w:rsidRDefault="00EC64BC" w:rsidP="0069073C">
      <w:pPr>
        <w:jc w:val="both"/>
        <w:rPr>
          <w:rFonts w:ascii="GHEA Grapalat" w:hAnsi="GHEA Grapalat" w:cs="Sylfaen"/>
          <w:sz w:val="20"/>
          <w:lang w:val="hy-AM"/>
        </w:rPr>
      </w:pPr>
      <w:r>
        <w:rPr>
          <w:rFonts w:ascii="GHEA Grapalat" w:hAnsi="GHEA Grapalat" w:cs="Sylfaen"/>
          <w:sz w:val="20"/>
          <w:lang w:val="hy-AM"/>
        </w:rPr>
        <w:t>Է</w:t>
      </w:r>
      <w:r w:rsidR="006E5207">
        <w:rPr>
          <w:rFonts w:ascii="GHEA Grapalat" w:hAnsi="GHEA Grapalat" w:cs="Sylfaen"/>
          <w:sz w:val="20"/>
          <w:lang w:val="hy-AM"/>
        </w:rPr>
        <w:t xml:space="preserve">. </w:t>
      </w:r>
      <w:r>
        <w:rPr>
          <w:rFonts w:ascii="GHEA Grapalat" w:hAnsi="GHEA Grapalat" w:cs="Sylfaen"/>
          <w:sz w:val="20"/>
          <w:lang w:val="hy-AM"/>
        </w:rPr>
        <w:t>Բ</w:t>
      </w:r>
      <w:r w:rsidR="006E5207">
        <w:rPr>
          <w:rFonts w:ascii="GHEA Grapalat" w:hAnsi="GHEA Grapalat" w:cs="Sylfaen"/>
          <w:sz w:val="20"/>
          <w:lang w:val="hy-AM"/>
        </w:rPr>
        <w:t>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կամ</w:t>
      </w:r>
      <w:r w:rsidR="006E5207">
        <w:rPr>
          <w:rFonts w:ascii="GHEA Grapalat" w:hAnsi="GHEA Grapalat" w:cs="Sylfaen"/>
          <w:sz w:val="20"/>
          <w:lang w:val="af-ZA"/>
        </w:rPr>
        <w:t xml:space="preserve"> </w:t>
      </w:r>
      <w:r w:rsidR="006E5207">
        <w:rPr>
          <w:rFonts w:ascii="GHEA Grapalat" w:hAnsi="GHEA Grapalat" w:cs="Sylfaen"/>
          <w:sz w:val="20"/>
          <w:lang w:val="hy-AM"/>
        </w:rPr>
        <w:t>նվազագույն</w:t>
      </w:r>
      <w:r w:rsidR="006E5207">
        <w:rPr>
          <w:rFonts w:ascii="GHEA Grapalat" w:hAnsi="GHEA Grapalat" w:cs="Sylfaen"/>
          <w:sz w:val="20"/>
          <w:lang w:val="af-ZA"/>
        </w:rPr>
        <w:t xml:space="preserve"> </w:t>
      </w:r>
      <w:r w:rsidR="006E5207">
        <w:rPr>
          <w:rFonts w:ascii="GHEA Grapalat" w:hAnsi="GHEA Grapalat" w:cs="Sylfaen"/>
          <w:sz w:val="20"/>
          <w:lang w:val="hy-AM"/>
        </w:rPr>
        <w:t>գները</w:t>
      </w:r>
      <w:r w:rsidR="006E5207">
        <w:rPr>
          <w:rFonts w:ascii="GHEA Grapalat" w:hAnsi="GHEA Grapalat" w:cs="Sylfaen"/>
          <w:sz w:val="20"/>
          <w:lang w:val="af-ZA"/>
        </w:rPr>
        <w:t xml:space="preserve"> </w:t>
      </w:r>
      <w:r w:rsidR="006E5207">
        <w:rPr>
          <w:rFonts w:ascii="GHEA Grapalat" w:hAnsi="GHEA Grapalat" w:cs="Sylfaen"/>
          <w:sz w:val="20"/>
          <w:lang w:val="hy-AM"/>
        </w:rPr>
        <w:t>հավասար</w:t>
      </w:r>
      <w:r w:rsidR="006E5207">
        <w:rPr>
          <w:rFonts w:ascii="GHEA Grapalat" w:hAnsi="GHEA Grapalat" w:cs="Sylfaen"/>
          <w:sz w:val="20"/>
          <w:lang w:val="af-ZA"/>
        </w:rPr>
        <w:t xml:space="preserve"> </w:t>
      </w:r>
      <w:r w:rsidR="006E5207">
        <w:rPr>
          <w:rFonts w:ascii="GHEA Grapalat" w:hAnsi="GHEA Grapalat" w:cs="Sylfaen"/>
          <w:sz w:val="20"/>
          <w:lang w:val="hy-AM"/>
        </w:rPr>
        <w:t>են</w:t>
      </w:r>
      <w:r w:rsidR="006E5207">
        <w:rPr>
          <w:rFonts w:ascii="GHEA Grapalat" w:hAnsi="GHEA Grapalat" w:cs="Sylfaen"/>
          <w:sz w:val="20"/>
          <w:lang w:val="af-ZA"/>
        </w:rPr>
        <w:t xml:space="preserve">, </w:t>
      </w:r>
      <w:r w:rsidR="006E5207">
        <w:rPr>
          <w:rFonts w:ascii="GHEA Grapalat" w:hAnsi="GHEA Grapalat" w:cs="Sylfaen"/>
          <w:sz w:val="20"/>
          <w:lang w:val="hy-AM"/>
        </w:rPr>
        <w:t>գնման</w:t>
      </w:r>
      <w:r w:rsidR="006E5207">
        <w:rPr>
          <w:rFonts w:ascii="GHEA Grapalat" w:hAnsi="GHEA Grapalat" w:cs="Sylfaen"/>
          <w:sz w:val="20"/>
          <w:lang w:val="af-ZA"/>
        </w:rPr>
        <w:t xml:space="preserve"> </w:t>
      </w:r>
      <w:r w:rsidR="006E5207">
        <w:rPr>
          <w:rFonts w:ascii="GHEA Grapalat" w:hAnsi="GHEA Grapalat" w:cs="Sylfaen"/>
          <w:sz w:val="20"/>
          <w:lang w:val="hy-AM"/>
        </w:rPr>
        <w:t>ընթացակարգը</w:t>
      </w:r>
      <w:r w:rsidR="006E5207">
        <w:rPr>
          <w:rFonts w:ascii="GHEA Grapalat" w:hAnsi="GHEA Grapalat" w:cs="Sylfaen"/>
          <w:sz w:val="20"/>
          <w:lang w:val="af-ZA"/>
        </w:rPr>
        <w:t xml:space="preserve"> </w:t>
      </w:r>
      <w:r w:rsidR="006E5207">
        <w:rPr>
          <w:rFonts w:ascii="GHEA Grapalat" w:hAnsi="GHEA Grapalat" w:cs="Sylfaen"/>
          <w:sz w:val="20"/>
          <w:lang w:val="hy-AM"/>
        </w:rPr>
        <w:t>Օրենքի</w:t>
      </w:r>
      <w:r w:rsidR="006E5207">
        <w:rPr>
          <w:rFonts w:ascii="GHEA Grapalat" w:hAnsi="GHEA Grapalat" w:cs="Sylfaen"/>
          <w:sz w:val="20"/>
          <w:lang w:val="af-ZA"/>
        </w:rPr>
        <w:t xml:space="preserve"> 37-</w:t>
      </w:r>
      <w:r w:rsidR="006E5207">
        <w:rPr>
          <w:rFonts w:ascii="GHEA Grapalat" w:hAnsi="GHEA Grapalat" w:cs="Sylfaen"/>
          <w:sz w:val="20"/>
          <w:lang w:val="hy-AM"/>
        </w:rPr>
        <w:t>րդ</w:t>
      </w:r>
      <w:r w:rsidR="006E5207">
        <w:rPr>
          <w:rFonts w:ascii="GHEA Grapalat" w:hAnsi="GHEA Grapalat" w:cs="Sylfaen"/>
          <w:sz w:val="20"/>
          <w:lang w:val="af-ZA"/>
        </w:rPr>
        <w:t xml:space="preserve"> </w:t>
      </w:r>
      <w:r w:rsidR="006E5207">
        <w:rPr>
          <w:rFonts w:ascii="GHEA Grapalat" w:hAnsi="GHEA Grapalat" w:cs="Sylfaen"/>
          <w:sz w:val="20"/>
          <w:lang w:val="hy-AM"/>
        </w:rPr>
        <w:t>հոդվածի</w:t>
      </w:r>
      <w:r w:rsidR="006E5207">
        <w:rPr>
          <w:rFonts w:ascii="GHEA Grapalat" w:hAnsi="GHEA Grapalat" w:cs="Sylfaen"/>
          <w:sz w:val="20"/>
          <w:lang w:val="af-ZA"/>
        </w:rPr>
        <w:t xml:space="preserve"> 1-</w:t>
      </w:r>
      <w:r w:rsidR="006E5207">
        <w:rPr>
          <w:rFonts w:ascii="GHEA Grapalat" w:hAnsi="GHEA Grapalat" w:cs="Sylfaen"/>
          <w:sz w:val="20"/>
          <w:lang w:val="hy-AM"/>
        </w:rPr>
        <w:t>ին</w:t>
      </w:r>
      <w:r w:rsidR="006E5207">
        <w:rPr>
          <w:rFonts w:ascii="GHEA Grapalat" w:hAnsi="GHEA Grapalat" w:cs="Sylfaen"/>
          <w:sz w:val="20"/>
          <w:lang w:val="af-ZA"/>
        </w:rPr>
        <w:t xml:space="preserve"> </w:t>
      </w:r>
      <w:r w:rsidR="006E5207">
        <w:rPr>
          <w:rFonts w:ascii="GHEA Grapalat" w:hAnsi="GHEA Grapalat" w:cs="Sylfaen"/>
          <w:sz w:val="20"/>
          <w:lang w:val="hy-AM"/>
        </w:rPr>
        <w:t>մասի</w:t>
      </w:r>
      <w:r w:rsidR="006E5207">
        <w:rPr>
          <w:rFonts w:ascii="GHEA Grapalat" w:hAnsi="GHEA Grapalat" w:cs="Sylfaen"/>
          <w:sz w:val="20"/>
          <w:lang w:val="af-ZA"/>
        </w:rPr>
        <w:t xml:space="preserve"> 1-</w:t>
      </w:r>
      <w:r w:rsidR="006E5207">
        <w:rPr>
          <w:rFonts w:ascii="GHEA Grapalat" w:hAnsi="GHEA Grapalat" w:cs="Sylfaen"/>
          <w:sz w:val="20"/>
          <w:lang w:val="hy-AM"/>
        </w:rPr>
        <w:t>ին</w:t>
      </w:r>
      <w:r w:rsidR="006E5207">
        <w:rPr>
          <w:rFonts w:ascii="GHEA Grapalat" w:hAnsi="GHEA Grapalat" w:cs="Sylfaen"/>
          <w:sz w:val="20"/>
          <w:lang w:val="af-ZA"/>
        </w:rPr>
        <w:t xml:space="preserve"> </w:t>
      </w:r>
      <w:r w:rsidR="006E5207">
        <w:rPr>
          <w:rFonts w:ascii="GHEA Grapalat" w:hAnsi="GHEA Grapalat" w:cs="Sylfaen"/>
          <w:sz w:val="20"/>
          <w:lang w:val="hy-AM"/>
        </w:rPr>
        <w:t>կետի</w:t>
      </w:r>
      <w:r w:rsidR="006E5207">
        <w:rPr>
          <w:rFonts w:ascii="GHEA Grapalat" w:hAnsi="GHEA Grapalat" w:cs="Sylfaen"/>
          <w:sz w:val="20"/>
          <w:lang w:val="af-ZA"/>
        </w:rPr>
        <w:t xml:space="preserve"> </w:t>
      </w:r>
      <w:r w:rsidR="006E5207">
        <w:rPr>
          <w:rFonts w:ascii="GHEA Grapalat" w:hAnsi="GHEA Grapalat" w:cs="Sylfaen"/>
          <w:sz w:val="20"/>
          <w:lang w:val="hy-AM"/>
        </w:rPr>
        <w:t>հիման</w:t>
      </w:r>
      <w:r w:rsidR="006E5207">
        <w:rPr>
          <w:rFonts w:ascii="GHEA Grapalat" w:hAnsi="GHEA Grapalat" w:cs="Sylfaen"/>
          <w:sz w:val="20"/>
          <w:lang w:val="af-ZA"/>
        </w:rPr>
        <w:t xml:space="preserve"> </w:t>
      </w:r>
      <w:r w:rsidR="006E5207">
        <w:rPr>
          <w:rFonts w:ascii="GHEA Grapalat" w:hAnsi="GHEA Grapalat" w:cs="Sylfaen"/>
          <w:sz w:val="20"/>
          <w:lang w:val="hy-AM"/>
        </w:rPr>
        <w:t>վրա</w:t>
      </w:r>
      <w:r w:rsidR="006E5207">
        <w:rPr>
          <w:rFonts w:ascii="GHEA Grapalat" w:hAnsi="GHEA Grapalat" w:cs="Sylfaen"/>
          <w:sz w:val="20"/>
          <w:lang w:val="af-ZA"/>
        </w:rPr>
        <w:t xml:space="preserve"> </w:t>
      </w:r>
      <w:r w:rsidR="006E5207">
        <w:rPr>
          <w:rFonts w:ascii="GHEA Grapalat" w:hAnsi="GHEA Grapalat" w:cs="Sylfaen"/>
          <w:sz w:val="20"/>
          <w:lang w:val="hy-AM"/>
        </w:rPr>
        <w:t>հայտարարվում</w:t>
      </w:r>
      <w:r w:rsidR="006E5207">
        <w:rPr>
          <w:rFonts w:ascii="GHEA Grapalat" w:hAnsi="GHEA Grapalat" w:cs="Sylfaen"/>
          <w:sz w:val="20"/>
          <w:lang w:val="af-ZA"/>
        </w:rPr>
        <w:t xml:space="preserve"> </w:t>
      </w:r>
      <w:r w:rsidR="006E5207">
        <w:rPr>
          <w:rFonts w:ascii="GHEA Grapalat" w:hAnsi="GHEA Grapalat" w:cs="Sylfaen"/>
          <w:sz w:val="20"/>
          <w:lang w:val="hy-AM"/>
        </w:rPr>
        <w:t>է</w:t>
      </w:r>
      <w:r w:rsidR="006E5207">
        <w:rPr>
          <w:rFonts w:ascii="GHEA Grapalat" w:hAnsi="GHEA Grapalat" w:cs="Sylfaen"/>
          <w:sz w:val="20"/>
          <w:lang w:val="af-ZA"/>
        </w:rPr>
        <w:t xml:space="preserve"> </w:t>
      </w:r>
      <w:r w:rsidR="006E5207">
        <w:rPr>
          <w:rFonts w:ascii="GHEA Grapalat" w:hAnsi="GHEA Grapalat" w:cs="Sylfaen"/>
          <w:sz w:val="20"/>
          <w:lang w:val="hy-AM"/>
        </w:rPr>
        <w:t>չկայացած, բացառությամբ սույն ենթակետի «զ» պարբերությամբ նախատեսված դեպքի:</w:t>
      </w:r>
    </w:p>
    <w:p w:rsidR="006E5207" w:rsidRDefault="006E5207" w:rsidP="0069073C">
      <w:pPr>
        <w:jc w:val="both"/>
        <w:rPr>
          <w:rFonts w:ascii="GHEA Grapalat" w:hAnsi="GHEA Grapalat"/>
          <w:sz w:val="20"/>
          <w:szCs w:val="20"/>
          <w:lang w:val="hy-AM" w:eastAsia="x-none"/>
        </w:rPr>
      </w:pPr>
      <w:r>
        <w:rPr>
          <w:rFonts w:ascii="GHEA Grapalat" w:hAnsi="GHEA Grapalat"/>
          <w:sz w:val="20"/>
          <w:szCs w:val="20"/>
          <w:lang w:val="af-ZA" w:eastAsia="x-none"/>
        </w:rPr>
        <w:t>8.7 Պահանջի դեպքում որևէ մասնակցի հայտիպատճենները հանձնաժողովի քարտուղարն անհապաղ տրամադրում է նման պահանջ ներկայացրած այլ մասնակցին:</w:t>
      </w:r>
      <w:r>
        <w:rPr>
          <w:rFonts w:ascii="GHEA Grapalat" w:hAnsi="GHEA Grapalat"/>
          <w:sz w:val="20"/>
          <w:szCs w:val="20"/>
          <w:lang w:val="hy-AM" w:eastAsia="x-none"/>
        </w:rPr>
        <w:t xml:space="preserve"> </w:t>
      </w:r>
      <w:r>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Pr>
          <w:rFonts w:ascii="GHEA Grapalat" w:hAnsi="GHEA Grapalat"/>
          <w:sz w:val="20"/>
          <w:szCs w:val="20"/>
          <w:lang w:val="hy-AM" w:eastAsia="x-none"/>
        </w:rPr>
        <w:t xml:space="preserve">հայտում ներառված </w:t>
      </w:r>
      <w:r>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Pr>
          <w:rFonts w:ascii="GHEA Grapalat" w:hAnsi="GHEA Grapalat"/>
          <w:sz w:val="20"/>
          <w:szCs w:val="20"/>
          <w:lang w:val="hy-AM" w:eastAsia="x-none"/>
        </w:rPr>
        <w:t>:</w:t>
      </w:r>
    </w:p>
    <w:p w:rsidR="006E5207" w:rsidRDefault="006E5207" w:rsidP="0069073C">
      <w:pPr>
        <w:pStyle w:val="norm"/>
        <w:spacing w:line="240" w:lineRule="auto"/>
        <w:ind w:firstLine="0"/>
        <w:rPr>
          <w:rFonts w:ascii="GHEA Grapalat" w:hAnsi="GHEA Grapalat" w:cs="Sylfaen"/>
          <w:sz w:val="20"/>
          <w:szCs w:val="24"/>
          <w:lang w:val="af-ZA" w:eastAsia="en-US"/>
        </w:rPr>
      </w:pPr>
      <w:r>
        <w:rPr>
          <w:rFonts w:ascii="GHEA Grapalat" w:hAnsi="GHEA Grapalat"/>
          <w:sz w:val="20"/>
          <w:lang w:val="af-ZA" w:eastAsia="x-none"/>
        </w:rPr>
        <w:t>8.8 Եթե հայտերի բացման</w:t>
      </w:r>
      <w:r>
        <w:rPr>
          <w:rFonts w:ascii="GHEA Grapalat" w:hAnsi="GHEA Grapalat"/>
          <w:sz w:val="20"/>
          <w:lang w:val="hy-AM" w:eastAsia="x-none"/>
        </w:rPr>
        <w:t xml:space="preserve"> և գնահատման</w:t>
      </w:r>
      <w:r>
        <w:rPr>
          <w:rFonts w:ascii="GHEA Grapalat" w:hAnsi="GHEA Grapalat"/>
          <w:sz w:val="20"/>
          <w:lang w:val="af-ZA" w:eastAsia="x-none"/>
        </w:rPr>
        <w:t xml:space="preserve"> նիստի ընթացքում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իրականացված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արդյուն</w:t>
      </w:r>
      <w:r>
        <w:rPr>
          <w:rFonts w:ascii="GHEA Grapalat" w:hAnsi="GHEA Grapalat" w:cs="Sylfaen"/>
          <w:sz w:val="20"/>
          <w:szCs w:val="24"/>
          <w:lang w:val="af-ZA" w:eastAsia="en-US"/>
        </w:rPr>
        <w:softHyphen/>
      </w:r>
      <w:r>
        <w:rPr>
          <w:rFonts w:ascii="GHEA Grapalat" w:hAnsi="GHEA Grapalat" w:cs="Sylfaen"/>
          <w:sz w:val="20"/>
          <w:szCs w:val="24"/>
          <w:lang w:val="hy-AM" w:eastAsia="en-US"/>
        </w:rPr>
        <w:t>քում</w:t>
      </w:r>
      <w:r>
        <w:rPr>
          <w:rFonts w:ascii="GHEA Grapalat" w:hAnsi="GHEA Grapalat" w:cs="Sylfaen"/>
          <w:sz w:val="20"/>
          <w:szCs w:val="24"/>
          <w:lang w:val="af-ZA" w:eastAsia="en-US"/>
        </w:rPr>
        <w:t xml:space="preserve"> մասնակցի </w:t>
      </w:r>
      <w:r>
        <w:rPr>
          <w:rFonts w:ascii="GHEA Grapalat" w:hAnsi="GHEA Grapalat" w:cs="Sylfaen"/>
          <w:sz w:val="20"/>
          <w:szCs w:val="24"/>
          <w:lang w:val="hy-AM" w:eastAsia="en-US"/>
        </w:rPr>
        <w:t>հայտում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արձանագրվում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անհամապատասխանություններ՝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պահանջների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նկատմամբ,ապա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մեկ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օրով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կասեցնում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նիստը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իսկ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քարտուղարը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նույն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օրը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դրա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մասին</w:t>
      </w:r>
      <w:r>
        <w:rPr>
          <w:rFonts w:ascii="GHEA Grapalat" w:hAnsi="GHEA Grapalat" w:cs="Sylfaen"/>
          <w:sz w:val="20"/>
          <w:szCs w:val="24"/>
          <w:lang w:val="af-ZA" w:eastAsia="en-US"/>
        </w:rPr>
        <w:t xml:space="preserve"> էլեկտրոնային եղանակով </w:t>
      </w:r>
      <w:r>
        <w:rPr>
          <w:rFonts w:ascii="GHEA Grapalat" w:hAnsi="GHEA Grapalat" w:cs="Sylfaen"/>
          <w:sz w:val="20"/>
          <w:szCs w:val="24"/>
          <w:lang w:val="hy-AM" w:eastAsia="en-US"/>
        </w:rPr>
        <w:t>տեղեկացնում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մ</w:t>
      </w:r>
      <w:r>
        <w:rPr>
          <w:rFonts w:ascii="GHEA Grapalat" w:hAnsi="GHEA Grapalat" w:cs="Sylfaen"/>
          <w:sz w:val="20"/>
          <w:szCs w:val="24"/>
          <w:lang w:val="hy-AM" w:eastAsia="en-US"/>
        </w:rPr>
        <w:t>ասնակցին՝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առաջարկելով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մինչև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կասեցման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ժամկետի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ավարտը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շտկել</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անհամապատասխանությունը</w:t>
      </w:r>
      <w:r>
        <w:rPr>
          <w:rFonts w:ascii="GHEA Grapalat" w:hAnsi="GHEA Grapalat" w:cs="Sylfaen"/>
          <w:sz w:val="20"/>
          <w:szCs w:val="24"/>
          <w:lang w:val="af-ZA" w:eastAsia="en-US"/>
        </w:rPr>
        <w:t>:</w:t>
      </w:r>
    </w:p>
    <w:p w:rsidR="006E5207" w:rsidRDefault="006E5207" w:rsidP="0069073C">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af-ZA" w:eastAsia="en-US"/>
        </w:rPr>
        <w:t xml:space="preserve">Գնահատող հանձնաժողովը կարող է պատճառաբանված որոշման դեպքում Կարգի 67-րդ կետի հիման վրա ՀՀ պետական եկամուտների կոմիտեի միջոցով ստուգել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 </w:t>
      </w:r>
      <w:r>
        <w:rPr>
          <w:rFonts w:ascii="GHEA Grapalat" w:hAnsi="GHEA Grapalat" w:cs="Sylfaen"/>
          <w:sz w:val="20"/>
          <w:szCs w:val="24"/>
          <w:lang w:val="hy-AM" w:eastAsia="en-US"/>
        </w:rPr>
        <w:t>Եթե անհամապատասխանությունն արձանագրվել է ՀՀ պետական եկամուտների կոմիտեից ստացված տեղեկատվության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հայտի գն</w:t>
      </w:r>
      <w:r>
        <w:rPr>
          <w:rFonts w:ascii="GHEA Grapalat" w:hAnsi="GHEA Grapalat" w:cs="Sylfaen"/>
          <w:sz w:val="20"/>
          <w:szCs w:val="24"/>
          <w:lang w:eastAsia="en-US"/>
        </w:rPr>
        <w:t>ա</w:t>
      </w:r>
      <w:r>
        <w:rPr>
          <w:rFonts w:ascii="GHEA Grapalat" w:hAnsi="GHEA Grapalat" w:cs="Sylfaen"/>
          <w:sz w:val="20"/>
          <w:szCs w:val="24"/>
          <w:lang w:val="hy-AM" w:eastAsia="en-US"/>
        </w:rPr>
        <w:t xml:space="preserve">հատման ընթացքում հայտնաբերված բոլոր անհամապատասխանությունները:   </w:t>
      </w:r>
    </w:p>
    <w:p w:rsidR="006E5207" w:rsidRDefault="006E5207" w:rsidP="0069073C">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af-ZA" w:eastAsia="en-US"/>
        </w:rPr>
        <w:t xml:space="preserve">8.9 </w:t>
      </w:r>
      <w:r>
        <w:rPr>
          <w:rFonts w:ascii="GHEA Grapalat" w:hAnsi="GHEA Grapalat" w:cs="Sylfaen"/>
          <w:sz w:val="20"/>
          <w:szCs w:val="24"/>
          <w:lang w:val="hy-AM"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հրավերի</w:t>
      </w:r>
      <w:r>
        <w:rPr>
          <w:rFonts w:ascii="GHEA Grapalat" w:hAnsi="GHEA Grapalat" w:cs="Sylfaen"/>
          <w:sz w:val="20"/>
          <w:szCs w:val="24"/>
          <w:lang w:val="af-ZA" w:eastAsia="en-US"/>
        </w:rPr>
        <w:t xml:space="preserve"> 8.8-</w:t>
      </w:r>
      <w:r>
        <w:rPr>
          <w:rFonts w:ascii="GHEA Grapalat" w:hAnsi="GHEA Grapalat" w:cs="Sylfaen"/>
          <w:sz w:val="20"/>
          <w:szCs w:val="24"/>
          <w:lang w:val="hy-AM" w:eastAsia="en-US"/>
        </w:rPr>
        <w:t>րդ</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կետով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սահմանված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ժամկետում</w:t>
      </w:r>
      <w:r>
        <w:rPr>
          <w:rFonts w:ascii="GHEA Grapalat" w:hAnsi="GHEA Grapalat" w:cs="Sylfaen"/>
          <w:sz w:val="20"/>
          <w:szCs w:val="24"/>
          <w:lang w:val="af-ZA" w:eastAsia="en-US"/>
        </w:rPr>
        <w:t xml:space="preserve"> մ</w:t>
      </w:r>
      <w:r>
        <w:rPr>
          <w:rFonts w:ascii="GHEA Grapalat" w:hAnsi="GHEA Grapalat" w:cs="Sylfaen"/>
          <w:sz w:val="20"/>
          <w:szCs w:val="24"/>
          <w:lang w:val="hy-AM" w:eastAsia="en-US"/>
        </w:rPr>
        <w:t>ասնակիցը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շտկում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արձանագրված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ապա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վերջինիս</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հայտը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բավարար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Հակառակ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դեպքում տվյալ մասնակցի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հայտը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անբավարար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մերժվում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 իսկ ընտրված մասնակից է ճանաչվում հաջորդող տեղ զբաղեցրած մասնակիցը:</w:t>
      </w:r>
    </w:p>
    <w:p w:rsidR="006E5207" w:rsidRDefault="006E5207" w:rsidP="006E5207">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val="hy-AM" w:eastAsia="en-US"/>
        </w:rPr>
        <w:t xml:space="preserve">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ներկայացնում է տրամադրած տեղեկատվության մեջ նշված գումարի վճարումը հիմնավորող փաստաթղթի բնօրինակից արտատպված (սկանավորված) օրինակը:  </w:t>
      </w:r>
    </w:p>
    <w:p w:rsidR="006E5207" w:rsidRDefault="006E5207" w:rsidP="0069073C">
      <w:pPr>
        <w:pStyle w:val="23"/>
        <w:spacing w:line="240" w:lineRule="auto"/>
        <w:ind w:firstLine="0"/>
        <w:rPr>
          <w:rFonts w:ascii="GHEA Grapalat" w:hAnsi="GHEA Grapalat" w:cs="Sylfaen"/>
          <w:szCs w:val="24"/>
          <w:lang w:val="hy-AM"/>
        </w:rPr>
      </w:pPr>
      <w:r>
        <w:rPr>
          <w:rFonts w:ascii="GHEA Grapalat" w:hAnsi="GHEA Grapalat" w:cs="Sylfaen"/>
          <w:szCs w:val="24"/>
        </w:rPr>
        <w:t>8.</w:t>
      </w:r>
      <w:r>
        <w:rPr>
          <w:rFonts w:ascii="GHEA Grapalat" w:hAnsi="GHEA Grapalat" w:cs="Sylfaen"/>
          <w:szCs w:val="24"/>
          <w:lang w:val="hy-AM"/>
        </w:rPr>
        <w:t>10 Հանձնաժողովի անդամը կամ քարտուղարը չի կարող մասնակցել հանձնաժողովի աշխատանքներին</w:t>
      </w:r>
      <w:r>
        <w:rPr>
          <w:rFonts w:ascii="GHEA Grapalat" w:hAnsi="GHEA Grapalat" w:cs="Sylfaen"/>
          <w:szCs w:val="24"/>
        </w:rPr>
        <w:t xml:space="preserve">, </w:t>
      </w:r>
      <w:r>
        <w:rPr>
          <w:rFonts w:ascii="GHEA Grapalat" w:hAnsi="GHEA Grapalat" w:cs="Sylfaen"/>
          <w:szCs w:val="24"/>
          <w:lang w:val="hy-AM"/>
        </w:rPr>
        <w:t>եթե հայտերի բացման նիստում պարզվում է</w:t>
      </w:r>
      <w:r>
        <w:rPr>
          <w:rFonts w:ascii="GHEA Grapalat" w:hAnsi="GHEA Grapalat" w:cs="Sylfaen"/>
          <w:szCs w:val="24"/>
        </w:rPr>
        <w:t xml:space="preserve">, </w:t>
      </w:r>
      <w:r>
        <w:rPr>
          <w:rFonts w:ascii="GHEA Grapalat" w:hAnsi="GHEA Grapalat" w:cs="Sylfaen"/>
          <w:szCs w:val="24"/>
          <w:lang w:val="hy-AM"/>
        </w:rPr>
        <w:t>որ վերջիններիս կողմից հիմնադրված կամ բաժնեմաս</w:t>
      </w:r>
      <w:r>
        <w:rPr>
          <w:rFonts w:ascii="GHEA Grapalat" w:hAnsi="GHEA Grapalat" w:cs="Sylfaen"/>
          <w:szCs w:val="24"/>
        </w:rPr>
        <w:t xml:space="preserve"> (</w:t>
      </w:r>
      <w:r>
        <w:rPr>
          <w:rFonts w:ascii="GHEA Grapalat" w:hAnsi="GHEA Grapalat" w:cs="Sylfaen"/>
          <w:szCs w:val="24"/>
          <w:lang w:val="hy-AM"/>
        </w:rPr>
        <w:t>փայաբաժին</w:t>
      </w:r>
      <w:r>
        <w:rPr>
          <w:rFonts w:ascii="GHEA Grapalat" w:hAnsi="GHEA Grapalat" w:cs="Sylfaen"/>
          <w:szCs w:val="24"/>
        </w:rPr>
        <w:t xml:space="preserve">) </w:t>
      </w:r>
      <w:r>
        <w:rPr>
          <w:rFonts w:ascii="GHEA Grapalat" w:hAnsi="GHEA Grapalat" w:cs="Sylfaen"/>
          <w:szCs w:val="24"/>
          <w:lang w:val="hy-AM"/>
        </w:rPr>
        <w:t>ունեցող կազմակերպությունը</w:t>
      </w:r>
      <w:r>
        <w:rPr>
          <w:rFonts w:ascii="GHEA Grapalat" w:hAnsi="GHEA Grapalat" w:cs="Sylfaen"/>
          <w:szCs w:val="24"/>
        </w:rPr>
        <w:t xml:space="preserve">, </w:t>
      </w:r>
      <w:r>
        <w:rPr>
          <w:rFonts w:ascii="GHEA Grapalat" w:hAnsi="GHEA Grapalat" w:cs="Sylfaen"/>
          <w:szCs w:val="24"/>
          <w:lang w:val="hy-AM"/>
        </w:rPr>
        <w:t>կամ իրենց մերձավոր ազգակցությամբ կամ խնամիությամբ կապված անձը</w:t>
      </w:r>
      <w:r>
        <w:rPr>
          <w:rFonts w:ascii="GHEA Grapalat" w:hAnsi="GHEA Grapalat" w:cs="Sylfaen"/>
          <w:szCs w:val="24"/>
        </w:rPr>
        <w:t xml:space="preserve"> (</w:t>
      </w:r>
      <w:r>
        <w:rPr>
          <w:rFonts w:ascii="GHEA Grapalat" w:hAnsi="GHEA Grapalat" w:cs="Sylfaen"/>
          <w:szCs w:val="24"/>
          <w:lang w:val="hy-AM"/>
        </w:rPr>
        <w:t>ծնող</w:t>
      </w:r>
      <w:r>
        <w:rPr>
          <w:rFonts w:ascii="GHEA Grapalat" w:hAnsi="GHEA Grapalat" w:cs="Sylfaen"/>
          <w:szCs w:val="24"/>
        </w:rPr>
        <w:t xml:space="preserve">, </w:t>
      </w:r>
      <w:r>
        <w:rPr>
          <w:rFonts w:ascii="GHEA Grapalat" w:hAnsi="GHEA Grapalat" w:cs="Sylfaen"/>
          <w:szCs w:val="24"/>
          <w:lang w:val="hy-AM"/>
        </w:rPr>
        <w:t>ամուսին</w:t>
      </w:r>
      <w:r>
        <w:rPr>
          <w:rFonts w:ascii="GHEA Grapalat" w:hAnsi="GHEA Grapalat" w:cs="Sylfaen"/>
          <w:szCs w:val="24"/>
        </w:rPr>
        <w:t xml:space="preserve">, </w:t>
      </w:r>
      <w:r>
        <w:rPr>
          <w:rFonts w:ascii="GHEA Grapalat" w:hAnsi="GHEA Grapalat" w:cs="Sylfaen"/>
          <w:szCs w:val="24"/>
          <w:lang w:val="hy-AM"/>
        </w:rPr>
        <w:t>երեխա</w:t>
      </w:r>
      <w:r>
        <w:rPr>
          <w:rFonts w:ascii="GHEA Grapalat" w:hAnsi="GHEA Grapalat" w:cs="Sylfaen"/>
          <w:szCs w:val="24"/>
        </w:rPr>
        <w:t xml:space="preserve">, </w:t>
      </w:r>
      <w:r>
        <w:rPr>
          <w:rFonts w:ascii="GHEA Grapalat" w:hAnsi="GHEA Grapalat" w:cs="Sylfaen"/>
          <w:szCs w:val="24"/>
          <w:lang w:val="hy-AM"/>
        </w:rPr>
        <w:t>եղբայր</w:t>
      </w:r>
      <w:r>
        <w:rPr>
          <w:rFonts w:ascii="GHEA Grapalat" w:hAnsi="GHEA Grapalat" w:cs="Sylfaen"/>
          <w:szCs w:val="24"/>
        </w:rPr>
        <w:t xml:space="preserve">, </w:t>
      </w:r>
      <w:r>
        <w:rPr>
          <w:rFonts w:ascii="GHEA Grapalat" w:hAnsi="GHEA Grapalat" w:cs="Sylfaen"/>
          <w:szCs w:val="24"/>
          <w:lang w:val="hy-AM"/>
        </w:rPr>
        <w:t>քույր</w:t>
      </w:r>
      <w:r>
        <w:rPr>
          <w:rFonts w:ascii="GHEA Grapalat" w:hAnsi="GHEA Grapalat" w:cs="Sylfaen"/>
          <w:szCs w:val="24"/>
        </w:rPr>
        <w:t xml:space="preserve">, </w:t>
      </w:r>
      <w:r>
        <w:rPr>
          <w:rFonts w:ascii="GHEA Grapalat" w:hAnsi="GHEA Grapalat" w:cs="Sylfaen"/>
          <w:szCs w:val="24"/>
          <w:lang w:val="hy-AM"/>
        </w:rPr>
        <w:t>ինչպես նաև ամուսնու ծնող</w:t>
      </w:r>
      <w:r>
        <w:rPr>
          <w:rFonts w:ascii="GHEA Grapalat" w:hAnsi="GHEA Grapalat" w:cs="Sylfaen"/>
          <w:szCs w:val="24"/>
        </w:rPr>
        <w:t xml:space="preserve">, </w:t>
      </w:r>
      <w:r>
        <w:rPr>
          <w:rFonts w:ascii="GHEA Grapalat" w:hAnsi="GHEA Grapalat" w:cs="Sylfaen"/>
          <w:szCs w:val="24"/>
          <w:lang w:val="hy-AM"/>
        </w:rPr>
        <w:t>երեխա</w:t>
      </w:r>
      <w:r>
        <w:rPr>
          <w:rFonts w:ascii="GHEA Grapalat" w:hAnsi="GHEA Grapalat" w:cs="Sylfaen"/>
          <w:szCs w:val="24"/>
        </w:rPr>
        <w:t xml:space="preserve">, </w:t>
      </w:r>
      <w:r>
        <w:rPr>
          <w:rFonts w:ascii="GHEA Grapalat" w:hAnsi="GHEA Grapalat" w:cs="Sylfaen"/>
          <w:szCs w:val="24"/>
          <w:lang w:val="hy-AM"/>
        </w:rPr>
        <w:t>եղբայր կամ քույր</w:t>
      </w:r>
      <w:r>
        <w:rPr>
          <w:rFonts w:ascii="GHEA Grapalat" w:hAnsi="GHEA Grapalat" w:cs="Sylfaen"/>
          <w:szCs w:val="24"/>
        </w:rPr>
        <w:t xml:space="preserve">) </w:t>
      </w:r>
      <w:r>
        <w:rPr>
          <w:rFonts w:ascii="GHEA Grapalat" w:hAnsi="GHEA Grapalat" w:cs="Sylfaen"/>
          <w:szCs w:val="24"/>
          <w:lang w:val="hy-AM"/>
        </w:rPr>
        <w:t>կամ այդ անձի կողմից հիմնադրված կամ բաժնեմաս</w:t>
      </w:r>
      <w:r>
        <w:rPr>
          <w:rFonts w:ascii="GHEA Grapalat" w:hAnsi="GHEA Grapalat" w:cs="Sylfaen"/>
          <w:szCs w:val="24"/>
        </w:rPr>
        <w:t xml:space="preserve"> (</w:t>
      </w:r>
      <w:r>
        <w:rPr>
          <w:rFonts w:ascii="GHEA Grapalat" w:hAnsi="GHEA Grapalat" w:cs="Sylfaen"/>
          <w:szCs w:val="24"/>
          <w:lang w:val="hy-AM"/>
        </w:rPr>
        <w:t>փայաբաժին</w:t>
      </w:r>
      <w:r>
        <w:rPr>
          <w:rFonts w:ascii="GHEA Grapalat" w:hAnsi="GHEA Grapalat" w:cs="Sylfaen"/>
          <w:szCs w:val="24"/>
        </w:rPr>
        <w:t xml:space="preserve">) </w:t>
      </w:r>
      <w:r>
        <w:rPr>
          <w:rFonts w:ascii="GHEA Grapalat" w:hAnsi="GHEA Grapalat" w:cs="Sylfaen"/>
          <w:szCs w:val="24"/>
          <w:lang w:val="hy-AM"/>
        </w:rPr>
        <w:t>ունեցող կազմակերպությունը տվյալ ընթացակարգին մասնակցելու համար ներկայացրել է հայտ</w:t>
      </w:r>
      <w:r>
        <w:rPr>
          <w:rFonts w:ascii="GHEA Grapalat" w:hAnsi="GHEA Grapalat" w:cs="Sylfaen"/>
          <w:szCs w:val="24"/>
        </w:rPr>
        <w:t>:</w:t>
      </w:r>
      <w:r>
        <w:rPr>
          <w:rFonts w:ascii="GHEA Grapalat" w:hAnsi="GHEA Grapalat" w:cs="Sylfaen"/>
          <w:szCs w:val="24"/>
          <w:lang w:val="hy-AM"/>
        </w:rPr>
        <w:t xml:space="preserve"> Եթե առկա է սույն կետով նախատեսված պայմանը</w:t>
      </w:r>
      <w:r>
        <w:rPr>
          <w:rFonts w:ascii="GHEA Grapalat" w:hAnsi="GHEA Grapalat" w:cs="Sylfaen"/>
          <w:szCs w:val="24"/>
        </w:rPr>
        <w:t xml:space="preserve">, </w:t>
      </w:r>
      <w:r>
        <w:rPr>
          <w:rFonts w:ascii="GHEA Grapalat" w:hAnsi="GHEA Grapalat" w:cs="Sylfaen"/>
          <w:szCs w:val="24"/>
          <w:lang w:val="hy-AM"/>
        </w:rPr>
        <w:t>ապա հայտերի բացման նիստից անմիջապես հետո տվյալ ընթացակարգի առնչությամբ շահերի բախում ունեցող հանձնաժողովի անդամը կամ քարտուղարը ինքնաբացարկ է հայտնում տվյալ ընթացակարգից</w:t>
      </w:r>
      <w:r>
        <w:rPr>
          <w:rFonts w:ascii="GHEA Grapalat" w:hAnsi="GHEA Grapalat" w:cs="Sylfaen"/>
          <w:szCs w:val="24"/>
        </w:rPr>
        <w:t xml:space="preserve">: </w:t>
      </w:r>
    </w:p>
    <w:p w:rsidR="0069073C" w:rsidRPr="0069073C" w:rsidRDefault="006E5207" w:rsidP="0069073C">
      <w:pPr>
        <w:pStyle w:val="23"/>
        <w:spacing w:line="240" w:lineRule="auto"/>
        <w:ind w:firstLine="0"/>
        <w:rPr>
          <w:rFonts w:ascii="GHEA Grapalat" w:hAnsi="GHEA Grapalat" w:cs="Sylfaen"/>
          <w:szCs w:val="24"/>
          <w:lang w:val="hy-AM"/>
        </w:rPr>
      </w:pPr>
      <w:r>
        <w:rPr>
          <w:rFonts w:ascii="GHEA Grapalat" w:hAnsi="GHEA Grapalat" w:cs="Sylfaen"/>
          <w:szCs w:val="24"/>
          <w:lang w:val="hy-AM"/>
        </w:rPr>
        <w:t xml:space="preserve">8.11 </w:t>
      </w:r>
      <w:r>
        <w:rPr>
          <w:rFonts w:ascii="GHEA Grapalat" w:hAnsi="GHEA Grapalat" w:cs="Sylfaen"/>
          <w:szCs w:val="24"/>
          <w:lang w:val="es-ES"/>
        </w:rPr>
        <w:t>Հայտերը բացվելուց և գնահատվելուց հետո հետո կազմվում է արձանագրություն`</w:t>
      </w:r>
      <w:r>
        <w:rPr>
          <w:rFonts w:ascii="GHEA Grapalat" w:hAnsi="GHEA Grapalat" w:cs="Sylfaen"/>
        </w:rPr>
        <w:t xml:space="preserve"> գնումների մասին ՀՀ օրենսդրությամբ սահմանված կարգով</w:t>
      </w:r>
      <w:r>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w:t>
      </w:r>
      <w:r>
        <w:rPr>
          <w:rFonts w:ascii="GHEA Grapalat" w:hAnsi="GHEA Grapalat" w:cs="Sylfaen"/>
          <w:lang w:val="hy-AM"/>
        </w:rPr>
        <w:lastRenderedPageBreak/>
        <w:t xml:space="preserve">դրանցով պայմանավորված հայտերի մերժման հիմքերը: </w:t>
      </w:r>
      <w:r>
        <w:rPr>
          <w:rFonts w:ascii="GHEA Grapalat" w:hAnsi="GHEA Grapalat" w:cs="Sylfaen"/>
          <w:szCs w:val="24"/>
          <w:lang w:val="hy-AM"/>
        </w:rPr>
        <w:t>Արձանագրությունն ստորագրում են հանձնաժողովի նիստին ներկա անդամները։</w:t>
      </w:r>
    </w:p>
    <w:p w:rsidR="006E5207" w:rsidRDefault="006E5207" w:rsidP="0069073C">
      <w:pPr>
        <w:pStyle w:val="23"/>
        <w:spacing w:line="240" w:lineRule="auto"/>
        <w:ind w:firstLine="0"/>
        <w:rPr>
          <w:rFonts w:ascii="GHEA Grapalat" w:hAnsi="GHEA Grapalat" w:cs="Sylfaen"/>
          <w:szCs w:val="24"/>
          <w:lang w:val="hy-AM"/>
        </w:rPr>
      </w:pPr>
      <w:r>
        <w:rPr>
          <w:rFonts w:ascii="GHEA Grapalat" w:hAnsi="GHEA Grapalat" w:cs="Sylfaen"/>
          <w:szCs w:val="24"/>
          <w:lang w:val="hy-AM"/>
        </w:rPr>
        <w:t xml:space="preserve">8.12  </w:t>
      </w:r>
      <w:r>
        <w:rPr>
          <w:rFonts w:ascii="GHEA Grapalat" w:hAnsi="GHEA Grapalat" w:cs="Sylfaen"/>
          <w:szCs w:val="24"/>
        </w:rPr>
        <w:t>Հանձնաժողովի քարտուղարը հայտերի բացման</w:t>
      </w:r>
      <w:r>
        <w:rPr>
          <w:rFonts w:ascii="GHEA Grapalat" w:hAnsi="GHEA Grapalat" w:cs="Sylfaen"/>
          <w:szCs w:val="24"/>
          <w:lang w:val="hy-AM"/>
        </w:rPr>
        <w:t xml:space="preserve"> և գնահատման</w:t>
      </w:r>
      <w:r>
        <w:rPr>
          <w:rFonts w:ascii="GHEA Grapalat" w:hAnsi="GHEA Grapalat" w:cs="Sylfaen"/>
          <w:szCs w:val="24"/>
        </w:rPr>
        <w:t xml:space="preserve"> նիստի ավարտից հետո ոչ ուշ քան</w:t>
      </w:r>
      <w:r>
        <w:rPr>
          <w:rFonts w:ascii="GHEA Grapalat" w:hAnsi="GHEA Grapalat" w:cs="Arial"/>
          <w:spacing w:val="-8"/>
          <w:sz w:val="24"/>
          <w:szCs w:val="24"/>
        </w:rPr>
        <w:t xml:space="preserve"> </w:t>
      </w:r>
      <w:r>
        <w:rPr>
          <w:rFonts w:ascii="GHEA Grapalat" w:hAnsi="GHEA Grapalat" w:cs="Sylfaen"/>
          <w:szCs w:val="24"/>
        </w:rPr>
        <w:t xml:space="preserve">հաջորդող աշխատանքային օրը` </w:t>
      </w:r>
    </w:p>
    <w:p w:rsidR="006E5207" w:rsidRDefault="006E5207" w:rsidP="0069073C">
      <w:pPr>
        <w:pStyle w:val="23"/>
        <w:spacing w:line="240" w:lineRule="auto"/>
        <w:ind w:firstLine="0"/>
        <w:rPr>
          <w:rFonts w:ascii="GHEA Grapalat" w:hAnsi="GHEA Grapalat" w:cs="Sylfaen"/>
          <w:szCs w:val="24"/>
        </w:rPr>
      </w:pPr>
      <w:r>
        <w:rPr>
          <w:rFonts w:ascii="GHEA Grapalat" w:hAnsi="GHEA Grapalat" w:cs="Sylfaen"/>
        </w:rPr>
        <w:t>1)</w:t>
      </w:r>
      <w:r>
        <w:rPr>
          <w:rFonts w:ascii="GHEA Grapalat" w:hAnsi="GHEA Grapalat" w:cs="Sylfaen"/>
          <w:lang w:val="hy-AM"/>
        </w:rPr>
        <w:t xml:space="preserve"> հայտերի բացման</w:t>
      </w:r>
      <w:r>
        <w:rPr>
          <w:rFonts w:ascii="GHEA Grapalat" w:hAnsi="GHEA Grapalat" w:cs="Sylfaen"/>
        </w:rPr>
        <w:t xml:space="preserve"> և գնահատման</w:t>
      </w:r>
      <w:r>
        <w:rPr>
          <w:rFonts w:ascii="GHEA Grapalat" w:hAnsi="GHEA Grapalat" w:cs="Sylfaen"/>
          <w:lang w:val="hy-AM"/>
        </w:rPr>
        <w:t xml:space="preserve">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r>
        <w:rPr>
          <w:rFonts w:ascii="GHEA Grapalat" w:hAnsi="GHEA Grapalat" w:cs="Sylfaen"/>
          <w:szCs w:val="24"/>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69073C" w:rsidRPr="0069073C" w:rsidRDefault="006E5207" w:rsidP="0069073C">
      <w:pPr>
        <w:jc w:val="both"/>
        <w:rPr>
          <w:rFonts w:ascii="GHEA Grapalat" w:hAnsi="GHEA Grapalat" w:cs="Sylfaen"/>
          <w:sz w:val="20"/>
          <w:lang w:val="af-ZA"/>
        </w:rPr>
      </w:pPr>
      <w:r>
        <w:rPr>
          <w:rFonts w:ascii="GHEA Grapalat" w:hAnsi="GHEA Grapalat" w:cs="Sylfaen"/>
          <w:sz w:val="20"/>
          <w:lang w:val="af-ZA"/>
        </w:rPr>
        <w:t xml:space="preserve">8.13 </w:t>
      </w:r>
      <w:r>
        <w:rPr>
          <w:rFonts w:ascii="GHEA Grapalat" w:hAnsi="GHEA Grapalat" w:cs="Sylfaen"/>
          <w:sz w:val="20"/>
        </w:rPr>
        <w:t>Օրենքի</w:t>
      </w:r>
      <w:r>
        <w:rPr>
          <w:rFonts w:ascii="GHEA Grapalat" w:hAnsi="GHEA Grapalat" w:cs="Sylfaen"/>
          <w:sz w:val="20"/>
          <w:lang w:val="af-ZA"/>
        </w:rPr>
        <w:t xml:space="preserve"> 6-</w:t>
      </w:r>
      <w:r>
        <w:rPr>
          <w:rFonts w:ascii="GHEA Grapalat" w:hAnsi="GHEA Grapalat" w:cs="Sylfaen"/>
          <w:sz w:val="20"/>
        </w:rPr>
        <w:t>րդ</w:t>
      </w:r>
      <w:r>
        <w:rPr>
          <w:rFonts w:ascii="GHEA Grapalat" w:hAnsi="GHEA Grapalat" w:cs="Sylfaen"/>
          <w:sz w:val="20"/>
          <w:lang w:val="af-ZA"/>
        </w:rPr>
        <w:t xml:space="preserve"> </w:t>
      </w:r>
      <w:r>
        <w:rPr>
          <w:rFonts w:ascii="GHEA Grapalat" w:hAnsi="GHEA Grapalat" w:cs="Sylfaen"/>
          <w:sz w:val="20"/>
        </w:rPr>
        <w:t>հոդվածի</w:t>
      </w:r>
      <w:r>
        <w:rPr>
          <w:rFonts w:ascii="GHEA Grapalat" w:hAnsi="GHEA Grapalat" w:cs="Sylfaen"/>
          <w:sz w:val="20"/>
          <w:lang w:val="af-ZA"/>
        </w:rPr>
        <w:t xml:space="preserve"> 1-</w:t>
      </w:r>
      <w:r>
        <w:rPr>
          <w:rFonts w:ascii="GHEA Grapalat" w:hAnsi="GHEA Grapalat" w:cs="Sylfaen"/>
          <w:sz w:val="20"/>
        </w:rPr>
        <w:t>ին</w:t>
      </w:r>
      <w:r>
        <w:rPr>
          <w:rFonts w:ascii="GHEA Grapalat" w:hAnsi="GHEA Grapalat" w:cs="Sylfaen"/>
          <w:sz w:val="20"/>
          <w:lang w:val="af-ZA"/>
        </w:rPr>
        <w:t xml:space="preserve"> </w:t>
      </w:r>
      <w:r>
        <w:rPr>
          <w:rFonts w:ascii="GHEA Grapalat" w:hAnsi="GHEA Grapalat" w:cs="Sylfaen"/>
          <w:sz w:val="20"/>
        </w:rPr>
        <w:t>մասի</w:t>
      </w:r>
      <w:r>
        <w:rPr>
          <w:rFonts w:ascii="GHEA Grapalat" w:hAnsi="GHEA Grapalat" w:cs="Sylfaen"/>
          <w:sz w:val="20"/>
          <w:lang w:val="af-ZA"/>
        </w:rPr>
        <w:t xml:space="preserve"> 6-</w:t>
      </w:r>
      <w:r>
        <w:rPr>
          <w:rFonts w:ascii="GHEA Grapalat" w:hAnsi="GHEA Grapalat" w:cs="Sylfaen"/>
          <w:sz w:val="20"/>
        </w:rPr>
        <w:t>րդ</w:t>
      </w:r>
      <w:r>
        <w:rPr>
          <w:rFonts w:ascii="GHEA Grapalat" w:hAnsi="GHEA Grapalat" w:cs="Sylfaen"/>
          <w:sz w:val="20"/>
          <w:lang w:val="af-ZA"/>
        </w:rPr>
        <w:t xml:space="preserve"> </w:t>
      </w:r>
      <w:r>
        <w:rPr>
          <w:rFonts w:ascii="GHEA Grapalat" w:hAnsi="GHEA Grapalat" w:cs="Sylfaen"/>
          <w:sz w:val="20"/>
        </w:rPr>
        <w:t>կետով</w:t>
      </w:r>
      <w:r>
        <w:rPr>
          <w:rFonts w:ascii="GHEA Grapalat" w:hAnsi="GHEA Grapalat" w:cs="Sylfaen"/>
          <w:sz w:val="20"/>
          <w:lang w:val="af-ZA"/>
        </w:rPr>
        <w:t xml:space="preserve"> </w:t>
      </w:r>
      <w:r>
        <w:rPr>
          <w:rFonts w:ascii="GHEA Grapalat" w:hAnsi="GHEA Grapalat" w:cs="Sylfaen"/>
          <w:sz w:val="20"/>
        </w:rPr>
        <w:t>նախատեսված</w:t>
      </w:r>
      <w:r>
        <w:rPr>
          <w:rFonts w:ascii="GHEA Grapalat" w:hAnsi="GHEA Grapalat" w:cs="Sylfaen"/>
          <w:sz w:val="20"/>
          <w:lang w:val="af-ZA"/>
        </w:rPr>
        <w:t xml:space="preserve"> </w:t>
      </w:r>
      <w:r>
        <w:rPr>
          <w:rFonts w:ascii="GHEA Grapalat" w:hAnsi="GHEA Grapalat" w:cs="Sylfaen"/>
          <w:sz w:val="20"/>
        </w:rPr>
        <w:t>հիմքերն</w:t>
      </w:r>
      <w:r>
        <w:rPr>
          <w:rFonts w:ascii="GHEA Grapalat" w:hAnsi="GHEA Grapalat" w:cs="Sylfaen"/>
          <w:sz w:val="20"/>
          <w:lang w:val="af-ZA"/>
        </w:rPr>
        <w:t xml:space="preserve"> </w:t>
      </w:r>
      <w:r>
        <w:rPr>
          <w:rFonts w:ascii="GHEA Grapalat" w:hAnsi="GHEA Grapalat" w:cs="Sylfaen"/>
          <w:sz w:val="20"/>
        </w:rPr>
        <w:t>ի</w:t>
      </w:r>
      <w:r>
        <w:rPr>
          <w:rFonts w:ascii="GHEA Grapalat" w:hAnsi="GHEA Grapalat" w:cs="Sylfaen"/>
          <w:sz w:val="20"/>
          <w:lang w:val="af-ZA"/>
        </w:rPr>
        <w:t xml:space="preserve"> </w:t>
      </w:r>
      <w:r>
        <w:rPr>
          <w:rFonts w:ascii="GHEA Grapalat" w:hAnsi="GHEA Grapalat" w:cs="Sylfaen"/>
          <w:sz w:val="20"/>
        </w:rPr>
        <w:t>հայտ</w:t>
      </w:r>
      <w:r>
        <w:rPr>
          <w:rFonts w:ascii="GHEA Grapalat" w:hAnsi="GHEA Grapalat" w:cs="Sylfaen"/>
          <w:sz w:val="20"/>
          <w:lang w:val="af-ZA"/>
        </w:rPr>
        <w:t xml:space="preserve"> </w:t>
      </w:r>
      <w:r>
        <w:rPr>
          <w:rFonts w:ascii="GHEA Grapalat" w:hAnsi="GHEA Grapalat" w:cs="Sylfaen"/>
          <w:sz w:val="20"/>
        </w:rPr>
        <w:t>գալու</w:t>
      </w:r>
      <w:r>
        <w:rPr>
          <w:rFonts w:ascii="GHEA Grapalat" w:hAnsi="GHEA Grapalat" w:cs="Sylfaen"/>
          <w:sz w:val="20"/>
          <w:lang w:val="af-ZA"/>
        </w:rPr>
        <w:t xml:space="preserve"> </w:t>
      </w:r>
      <w:r>
        <w:rPr>
          <w:rFonts w:ascii="GHEA Grapalat" w:hAnsi="GHEA Grapalat" w:cs="Sylfaen"/>
          <w:sz w:val="20"/>
        </w:rPr>
        <w:t>օրվան</w:t>
      </w:r>
      <w:r>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w:t>
      </w:r>
      <w:r>
        <w:rPr>
          <w:rFonts w:ascii="GHEA Grapalat" w:hAnsi="GHEA Grapalat" w:cs="Sylfaen"/>
          <w:sz w:val="20"/>
        </w:rPr>
        <w:t>հինգ</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rPr>
        <w:t>օրվա</w:t>
      </w:r>
      <w:r>
        <w:rPr>
          <w:rFonts w:ascii="GHEA Grapalat" w:hAnsi="GHEA Grapalat" w:cs="Sylfaen"/>
          <w:sz w:val="20"/>
          <w:lang w:val="af-ZA"/>
        </w:rPr>
        <w:t xml:space="preserve"> </w:t>
      </w:r>
      <w:r>
        <w:rPr>
          <w:rFonts w:ascii="GHEA Grapalat" w:hAnsi="GHEA Grapalat" w:cs="Sylfaen"/>
          <w:sz w:val="20"/>
        </w:rPr>
        <w:t>ընթացքում</w:t>
      </w:r>
      <w:r>
        <w:rPr>
          <w:rFonts w:ascii="GHEA Grapalat" w:hAnsi="GHEA Grapalat" w:cs="Sylfaen"/>
          <w:sz w:val="20"/>
          <w:lang w:val="af-ZA"/>
        </w:rPr>
        <w:t xml:space="preserve"> </w:t>
      </w:r>
      <w:r>
        <w:rPr>
          <w:rFonts w:ascii="GHEA Grapalat" w:hAnsi="GHEA Grapalat" w:cs="Sylfaen"/>
          <w:sz w:val="20"/>
        </w:rPr>
        <w:t>պատվիրատուն</w:t>
      </w:r>
      <w:r>
        <w:rPr>
          <w:rFonts w:ascii="GHEA Grapalat" w:hAnsi="GHEA Grapalat" w:cs="Sylfaen"/>
          <w:sz w:val="20"/>
          <w:lang w:val="af-ZA"/>
        </w:rPr>
        <w:t xml:space="preserve"> </w:t>
      </w:r>
      <w:r>
        <w:rPr>
          <w:rFonts w:ascii="GHEA Grapalat" w:hAnsi="GHEA Grapalat" w:cs="Sylfaen"/>
          <w:sz w:val="20"/>
        </w:rPr>
        <w:t>տվյալ</w:t>
      </w:r>
      <w:r>
        <w:rPr>
          <w:rFonts w:ascii="GHEA Grapalat" w:hAnsi="GHEA Grapalat" w:cs="Sylfaen"/>
          <w:sz w:val="20"/>
          <w:lang w:val="af-ZA"/>
        </w:rPr>
        <w:t xml:space="preserve"> </w:t>
      </w:r>
      <w:r>
        <w:rPr>
          <w:rFonts w:ascii="GHEA Grapalat" w:hAnsi="GHEA Grapalat" w:cs="Sylfaen"/>
          <w:sz w:val="20"/>
        </w:rPr>
        <w:t>մասնակցի</w:t>
      </w:r>
      <w:r>
        <w:rPr>
          <w:rFonts w:ascii="GHEA Grapalat" w:hAnsi="GHEA Grapalat" w:cs="Sylfaen"/>
          <w:sz w:val="20"/>
          <w:lang w:val="af-ZA"/>
        </w:rPr>
        <w:t xml:space="preserve"> </w:t>
      </w:r>
      <w:r>
        <w:rPr>
          <w:rFonts w:ascii="GHEA Grapalat" w:hAnsi="GHEA Grapalat" w:cs="Sylfaen"/>
          <w:sz w:val="20"/>
        </w:rPr>
        <w:t>տվյալները</w:t>
      </w:r>
      <w:r>
        <w:rPr>
          <w:rFonts w:ascii="GHEA Grapalat" w:hAnsi="GHEA Grapalat" w:cs="Sylfaen"/>
          <w:sz w:val="20"/>
          <w:lang w:val="af-ZA"/>
        </w:rPr>
        <w:t xml:space="preserve">` </w:t>
      </w:r>
      <w:r>
        <w:rPr>
          <w:rFonts w:ascii="GHEA Grapalat" w:hAnsi="GHEA Grapalat" w:cs="Sylfaen"/>
          <w:sz w:val="20"/>
        </w:rPr>
        <w:t>համապատասխան</w:t>
      </w:r>
      <w:r>
        <w:rPr>
          <w:rFonts w:ascii="GHEA Grapalat" w:hAnsi="GHEA Grapalat" w:cs="Sylfaen"/>
          <w:sz w:val="20"/>
          <w:lang w:val="af-ZA"/>
        </w:rPr>
        <w:t xml:space="preserve"> </w:t>
      </w:r>
      <w:r>
        <w:rPr>
          <w:rFonts w:ascii="GHEA Grapalat" w:hAnsi="GHEA Grapalat" w:cs="Sylfaen"/>
          <w:sz w:val="20"/>
        </w:rPr>
        <w:t>հիմքերով</w:t>
      </w:r>
      <w:r>
        <w:rPr>
          <w:rFonts w:ascii="GHEA Grapalat" w:hAnsi="GHEA Grapalat" w:cs="Sylfaen"/>
          <w:sz w:val="20"/>
          <w:lang w:val="af-ZA"/>
        </w:rPr>
        <w:t xml:space="preserve">, </w:t>
      </w:r>
      <w:r>
        <w:rPr>
          <w:rFonts w:ascii="GHEA Grapalat" w:hAnsi="GHEA Grapalat" w:cs="Sylfaen"/>
          <w:sz w:val="20"/>
        </w:rPr>
        <w:t>գրավոր</w:t>
      </w:r>
      <w:r>
        <w:rPr>
          <w:rFonts w:ascii="GHEA Grapalat" w:hAnsi="GHEA Grapalat" w:cs="Sylfaen"/>
          <w:sz w:val="20"/>
          <w:lang w:val="af-ZA"/>
        </w:rPr>
        <w:t xml:space="preserve"> </w:t>
      </w:r>
      <w:r>
        <w:rPr>
          <w:rFonts w:ascii="GHEA Grapalat" w:hAnsi="GHEA Grapalat" w:cs="Sylfaen"/>
          <w:sz w:val="20"/>
        </w:rPr>
        <w:t>ուղարկում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լիազորված</w:t>
      </w:r>
      <w:r>
        <w:rPr>
          <w:rFonts w:ascii="GHEA Grapalat" w:hAnsi="GHEA Grapalat" w:cs="Sylfaen"/>
          <w:sz w:val="20"/>
          <w:lang w:val="af-ZA"/>
        </w:rPr>
        <w:t xml:space="preserve"> </w:t>
      </w:r>
      <w:r>
        <w:rPr>
          <w:rFonts w:ascii="GHEA Grapalat" w:hAnsi="GHEA Grapalat" w:cs="Sylfaen"/>
          <w:sz w:val="20"/>
        </w:rPr>
        <w:t>մարմին</w:t>
      </w:r>
      <w:r>
        <w:rPr>
          <w:rFonts w:ascii="GHEA Grapalat" w:hAnsi="GHEA Grapalat" w:cs="Sylfaen"/>
          <w:sz w:val="20"/>
          <w:lang w:val="hy-AM"/>
        </w:rPr>
        <w:t xml:space="preserve">, </w:t>
      </w:r>
      <w:r>
        <w:rPr>
          <w:rFonts w:ascii="GHEA Grapalat" w:hAnsi="GHEA Grapalat" w:cs="Sylfaen"/>
          <w:sz w:val="20"/>
        </w:rPr>
        <w:t>որը</w:t>
      </w:r>
      <w:r>
        <w:rPr>
          <w:rFonts w:ascii="GHEA Grapalat" w:hAnsi="GHEA Grapalat" w:cs="Sylfaen"/>
          <w:sz w:val="20"/>
          <w:lang w:val="af-ZA"/>
        </w:rPr>
        <w:t xml:space="preserve"> </w:t>
      </w:r>
      <w:r>
        <w:rPr>
          <w:rFonts w:ascii="GHEA Grapalat" w:hAnsi="GHEA Grapalat" w:cs="Sylfaen"/>
          <w:sz w:val="20"/>
        </w:rPr>
        <w:t>դրանք</w:t>
      </w:r>
      <w:r>
        <w:rPr>
          <w:rFonts w:ascii="GHEA Grapalat" w:hAnsi="GHEA Grapalat" w:cs="Sylfaen"/>
          <w:sz w:val="20"/>
          <w:lang w:val="af-ZA"/>
        </w:rPr>
        <w:t xml:space="preserve"> </w:t>
      </w:r>
      <w:r>
        <w:rPr>
          <w:rFonts w:ascii="GHEA Grapalat" w:hAnsi="GHEA Grapalat" w:cs="Sylfaen"/>
          <w:sz w:val="20"/>
        </w:rPr>
        <w:t>ստանալուն</w:t>
      </w:r>
      <w:r>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w:t>
      </w:r>
      <w:r>
        <w:rPr>
          <w:rFonts w:ascii="GHEA Grapalat" w:hAnsi="GHEA Grapalat" w:cs="Sylfaen"/>
          <w:sz w:val="20"/>
        </w:rPr>
        <w:t>հինգ</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rPr>
        <w:t>օրվա</w:t>
      </w:r>
      <w:r>
        <w:rPr>
          <w:rFonts w:ascii="GHEA Grapalat" w:hAnsi="GHEA Grapalat" w:cs="Sylfaen"/>
          <w:sz w:val="20"/>
          <w:lang w:val="af-ZA"/>
        </w:rPr>
        <w:t xml:space="preserve"> </w:t>
      </w:r>
      <w:r>
        <w:rPr>
          <w:rFonts w:ascii="GHEA Grapalat" w:hAnsi="GHEA Grapalat" w:cs="Sylfaen"/>
          <w:sz w:val="20"/>
        </w:rPr>
        <w:t>ընթացքում</w:t>
      </w:r>
      <w:r>
        <w:rPr>
          <w:rFonts w:ascii="GHEA Grapalat" w:hAnsi="GHEA Grapalat" w:cs="Sylfaen"/>
          <w:sz w:val="20"/>
          <w:lang w:val="af-ZA"/>
        </w:rPr>
        <w:t xml:space="preserve"> </w:t>
      </w:r>
      <w:bookmarkStart w:id="7" w:name="_Hlk9262748"/>
      <w:r>
        <w:rPr>
          <w:rFonts w:ascii="GHEA Grapalat" w:hAnsi="GHEA Grapalat" w:cs="Sylfaen"/>
          <w:sz w:val="20"/>
        </w:rPr>
        <w:t>նախաձեռնում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տվյալ</w:t>
      </w:r>
      <w:r>
        <w:rPr>
          <w:rFonts w:ascii="GHEA Grapalat" w:hAnsi="GHEA Grapalat" w:cs="Sylfaen"/>
          <w:sz w:val="20"/>
          <w:lang w:val="af-ZA"/>
        </w:rPr>
        <w:t xml:space="preserve"> </w:t>
      </w:r>
      <w:r>
        <w:rPr>
          <w:rFonts w:ascii="GHEA Grapalat" w:hAnsi="GHEA Grapalat" w:cs="Sylfaen"/>
          <w:sz w:val="20"/>
        </w:rPr>
        <w:t>մասնակցին</w:t>
      </w:r>
      <w:r>
        <w:rPr>
          <w:rFonts w:ascii="GHEA Grapalat" w:hAnsi="GHEA Grapalat" w:cs="Sylfaen"/>
          <w:sz w:val="20"/>
          <w:lang w:val="af-ZA"/>
        </w:rPr>
        <w:t xml:space="preserve"> </w:t>
      </w:r>
      <w:r>
        <w:rPr>
          <w:rFonts w:ascii="GHEA Grapalat" w:hAnsi="GHEA Grapalat" w:cs="Sylfaen"/>
          <w:sz w:val="20"/>
        </w:rPr>
        <w:t>գնումների</w:t>
      </w:r>
      <w:r>
        <w:rPr>
          <w:rFonts w:ascii="GHEA Grapalat" w:hAnsi="GHEA Grapalat" w:cs="Sylfaen"/>
          <w:sz w:val="20"/>
          <w:lang w:val="af-ZA"/>
        </w:rPr>
        <w:t xml:space="preserve"> </w:t>
      </w:r>
      <w:r>
        <w:rPr>
          <w:rFonts w:ascii="GHEA Grapalat" w:hAnsi="GHEA Grapalat" w:cs="Sylfaen"/>
          <w:sz w:val="20"/>
        </w:rPr>
        <w:t>գործընթացին</w:t>
      </w:r>
      <w:r>
        <w:rPr>
          <w:rFonts w:ascii="GHEA Grapalat" w:hAnsi="GHEA Grapalat" w:cs="Sylfaen"/>
          <w:sz w:val="20"/>
          <w:lang w:val="af-ZA"/>
        </w:rPr>
        <w:t xml:space="preserve"> </w:t>
      </w:r>
      <w:r>
        <w:rPr>
          <w:rFonts w:ascii="GHEA Grapalat" w:hAnsi="GHEA Grapalat" w:cs="Sylfaen"/>
          <w:sz w:val="20"/>
        </w:rPr>
        <w:t>մասնակցելու</w:t>
      </w:r>
      <w:r>
        <w:rPr>
          <w:rFonts w:ascii="GHEA Grapalat" w:hAnsi="GHEA Grapalat" w:cs="Sylfaen"/>
          <w:sz w:val="20"/>
          <w:lang w:val="af-ZA"/>
        </w:rPr>
        <w:t xml:space="preserve"> </w:t>
      </w:r>
      <w:r>
        <w:rPr>
          <w:rFonts w:ascii="GHEA Grapalat" w:hAnsi="GHEA Grapalat" w:cs="Sylfaen"/>
          <w:sz w:val="20"/>
        </w:rPr>
        <w:t>իրավունք</w:t>
      </w:r>
      <w:r>
        <w:rPr>
          <w:rFonts w:ascii="GHEA Grapalat" w:hAnsi="GHEA Grapalat" w:cs="Sylfaen"/>
          <w:sz w:val="20"/>
          <w:lang w:val="af-ZA"/>
        </w:rPr>
        <w:t xml:space="preserve"> </w:t>
      </w:r>
      <w:r>
        <w:rPr>
          <w:rFonts w:ascii="GHEA Grapalat" w:hAnsi="GHEA Grapalat" w:cs="Sylfaen"/>
          <w:sz w:val="20"/>
        </w:rPr>
        <w:t>չունեցող</w:t>
      </w:r>
      <w:r>
        <w:rPr>
          <w:rFonts w:ascii="GHEA Grapalat" w:hAnsi="GHEA Grapalat" w:cs="Sylfaen"/>
          <w:sz w:val="20"/>
          <w:lang w:val="af-ZA"/>
        </w:rPr>
        <w:t xml:space="preserve"> </w:t>
      </w:r>
      <w:r>
        <w:rPr>
          <w:rFonts w:ascii="GHEA Grapalat" w:hAnsi="GHEA Grapalat" w:cs="Sylfaen"/>
          <w:sz w:val="20"/>
        </w:rPr>
        <w:t>մասնակիցների</w:t>
      </w:r>
      <w:r>
        <w:rPr>
          <w:rFonts w:ascii="GHEA Grapalat" w:hAnsi="GHEA Grapalat" w:cs="Sylfaen"/>
          <w:sz w:val="20"/>
          <w:lang w:val="af-ZA"/>
        </w:rPr>
        <w:t xml:space="preserve"> </w:t>
      </w:r>
      <w:r>
        <w:rPr>
          <w:rFonts w:ascii="GHEA Grapalat" w:hAnsi="GHEA Grapalat" w:cs="Sylfaen"/>
          <w:sz w:val="20"/>
        </w:rPr>
        <w:t>ցուցակում</w:t>
      </w:r>
      <w:r>
        <w:rPr>
          <w:rFonts w:ascii="GHEA Grapalat" w:hAnsi="GHEA Grapalat" w:cs="Sylfaen"/>
          <w:sz w:val="20"/>
          <w:lang w:val="af-ZA"/>
        </w:rPr>
        <w:t xml:space="preserve"> </w:t>
      </w:r>
      <w:r>
        <w:rPr>
          <w:rFonts w:ascii="GHEA Grapalat" w:hAnsi="GHEA Grapalat" w:cs="Sylfaen"/>
          <w:sz w:val="20"/>
        </w:rPr>
        <w:t>ներառելու</w:t>
      </w:r>
      <w:r>
        <w:rPr>
          <w:rFonts w:ascii="GHEA Grapalat" w:hAnsi="GHEA Grapalat" w:cs="Sylfaen"/>
          <w:sz w:val="20"/>
          <w:lang w:val="af-ZA"/>
        </w:rPr>
        <w:t xml:space="preserve"> </w:t>
      </w:r>
      <w:r>
        <w:rPr>
          <w:rFonts w:ascii="GHEA Grapalat" w:hAnsi="GHEA Grapalat" w:cs="Sylfaen"/>
          <w:sz w:val="20"/>
        </w:rPr>
        <w:t>ընթացակարգ</w:t>
      </w:r>
      <w:bookmarkEnd w:id="7"/>
      <w:r>
        <w:rPr>
          <w:rFonts w:ascii="GHEA Grapalat" w:hAnsi="GHEA Grapalat" w:cs="Sylfaen"/>
          <w:sz w:val="20"/>
          <w:lang w:val="af-ZA"/>
        </w:rPr>
        <w:t xml:space="preserve">: </w:t>
      </w:r>
      <w:r>
        <w:rPr>
          <w:rFonts w:ascii="GHEA Grapalat" w:hAnsi="GHEA Grapalat" w:cs="Sylfaen"/>
          <w:sz w:val="20"/>
        </w:rPr>
        <w:t>Ընդ</w:t>
      </w:r>
      <w:r>
        <w:rPr>
          <w:rFonts w:ascii="GHEA Grapalat" w:hAnsi="GHEA Grapalat" w:cs="Sylfaen"/>
          <w:sz w:val="20"/>
          <w:lang w:val="af-ZA"/>
        </w:rPr>
        <w:t xml:space="preserve"> </w:t>
      </w:r>
      <w:r>
        <w:rPr>
          <w:rFonts w:ascii="GHEA Grapalat" w:hAnsi="GHEA Grapalat" w:cs="Sylfaen"/>
          <w:sz w:val="20"/>
        </w:rPr>
        <w:t>որում</w:t>
      </w:r>
      <w:r>
        <w:rPr>
          <w:rFonts w:ascii="GHEA Grapalat" w:hAnsi="GHEA Grapalat" w:cs="Sylfaen"/>
          <w:sz w:val="20"/>
          <w:lang w:val="af-ZA"/>
        </w:rPr>
        <w:t xml:space="preserve">, </w:t>
      </w:r>
      <w:r>
        <w:rPr>
          <w:rFonts w:ascii="GHEA Grapalat" w:hAnsi="GHEA Grapalat" w:cs="Sylfaen"/>
          <w:sz w:val="20"/>
        </w:rPr>
        <w:t>եթե</w:t>
      </w:r>
      <w:r>
        <w:rPr>
          <w:rFonts w:ascii="GHEA Grapalat" w:hAnsi="GHEA Grapalat" w:cs="Sylfaen"/>
          <w:sz w:val="20"/>
          <w:lang w:val="af-ZA"/>
        </w:rPr>
        <w:t xml:space="preserve"> </w:t>
      </w:r>
      <w:r>
        <w:rPr>
          <w:rFonts w:ascii="GHEA Grapalat" w:hAnsi="GHEA Grapalat" w:cs="Sylfaen"/>
          <w:sz w:val="20"/>
        </w:rPr>
        <w:t>մասնակցի</w:t>
      </w:r>
      <w:r>
        <w:rPr>
          <w:rFonts w:ascii="GHEA Grapalat" w:hAnsi="GHEA Grapalat" w:cs="Sylfaen"/>
          <w:sz w:val="20"/>
          <w:lang w:val="af-ZA"/>
        </w:rPr>
        <w:t xml:space="preserve"> </w:t>
      </w:r>
      <w:r>
        <w:rPr>
          <w:rFonts w:ascii="GHEA Grapalat" w:hAnsi="GHEA Grapalat" w:cs="Sylfaen"/>
          <w:sz w:val="20"/>
        </w:rPr>
        <w:t>գնումներին</w:t>
      </w:r>
      <w:r>
        <w:rPr>
          <w:rFonts w:ascii="GHEA Grapalat" w:hAnsi="GHEA Grapalat" w:cs="Sylfaen"/>
          <w:sz w:val="20"/>
          <w:lang w:val="af-ZA"/>
        </w:rPr>
        <w:t xml:space="preserve"> </w:t>
      </w:r>
      <w:r>
        <w:rPr>
          <w:rFonts w:ascii="GHEA Grapalat" w:hAnsi="GHEA Grapalat" w:cs="Sylfaen"/>
          <w:sz w:val="20"/>
        </w:rPr>
        <w:t>մասնակցելու</w:t>
      </w:r>
      <w:r>
        <w:rPr>
          <w:rFonts w:ascii="GHEA Grapalat" w:hAnsi="GHEA Grapalat" w:cs="Sylfaen"/>
          <w:sz w:val="20"/>
          <w:lang w:val="af-ZA"/>
        </w:rPr>
        <w:t xml:space="preserve"> </w:t>
      </w:r>
      <w:r>
        <w:rPr>
          <w:rFonts w:ascii="GHEA Grapalat" w:hAnsi="GHEA Grapalat" w:cs="Sylfaen"/>
          <w:sz w:val="20"/>
        </w:rPr>
        <w:t>իրավունք</w:t>
      </w:r>
      <w:r>
        <w:rPr>
          <w:rFonts w:ascii="GHEA Grapalat" w:hAnsi="GHEA Grapalat" w:cs="Sylfaen"/>
          <w:sz w:val="20"/>
          <w:lang w:val="af-ZA"/>
        </w:rPr>
        <w:t xml:space="preserve"> </w:t>
      </w:r>
      <w:r>
        <w:rPr>
          <w:rFonts w:ascii="GHEA Grapalat" w:hAnsi="GHEA Grapalat" w:cs="Sylfaen"/>
          <w:sz w:val="20"/>
        </w:rPr>
        <w:t>ունենալու</w:t>
      </w:r>
      <w:r>
        <w:rPr>
          <w:rFonts w:ascii="GHEA Grapalat" w:hAnsi="GHEA Grapalat" w:cs="Sylfaen"/>
          <w:sz w:val="20"/>
          <w:lang w:val="hy-AM"/>
        </w:rPr>
        <w:t xml:space="preserve"> մասին հավաստումը</w:t>
      </w:r>
      <w:r>
        <w:rPr>
          <w:rFonts w:ascii="GHEA Grapalat" w:hAnsi="GHEA Grapalat" w:cs="Sylfaen"/>
          <w:sz w:val="20"/>
          <w:lang w:val="af-ZA"/>
        </w:rPr>
        <w:t xml:space="preserve"> </w:t>
      </w:r>
      <w:r>
        <w:rPr>
          <w:rFonts w:ascii="GHEA Grapalat" w:hAnsi="GHEA Grapalat" w:cs="Sylfaen"/>
          <w:sz w:val="20"/>
        </w:rPr>
        <w:t>որակվում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rPr>
        <w:t>որպես</w:t>
      </w:r>
      <w:r>
        <w:rPr>
          <w:rFonts w:ascii="GHEA Grapalat" w:hAnsi="GHEA Grapalat" w:cs="Sylfaen"/>
          <w:sz w:val="20"/>
          <w:lang w:val="af-ZA"/>
        </w:rPr>
        <w:t xml:space="preserve"> </w:t>
      </w:r>
      <w:r>
        <w:rPr>
          <w:rFonts w:ascii="GHEA Grapalat" w:hAnsi="GHEA Grapalat" w:cs="Sylfaen"/>
          <w:sz w:val="20"/>
        </w:rPr>
        <w:t>իրականությանը</w:t>
      </w:r>
      <w:r>
        <w:rPr>
          <w:rFonts w:ascii="GHEA Grapalat" w:hAnsi="GHEA Grapalat" w:cs="Sylfaen"/>
          <w:sz w:val="20"/>
          <w:lang w:val="af-ZA"/>
        </w:rPr>
        <w:t xml:space="preserve"> </w:t>
      </w:r>
      <w:r>
        <w:rPr>
          <w:rFonts w:ascii="GHEA Grapalat" w:hAnsi="GHEA Grapalat" w:cs="Sylfaen"/>
          <w:sz w:val="20"/>
        </w:rPr>
        <w:t>չհամապատասխանող</w:t>
      </w:r>
      <w:r>
        <w:rPr>
          <w:rFonts w:ascii="GHEA Grapalat" w:hAnsi="GHEA Grapalat" w:cs="Sylfaen"/>
          <w:sz w:val="20"/>
          <w:lang w:val="af-ZA"/>
        </w:rPr>
        <w:t xml:space="preserve"> </w:t>
      </w:r>
      <w:r>
        <w:rPr>
          <w:rFonts w:ascii="GHEA Grapalat" w:hAnsi="GHEA Grapalat" w:cs="Sylfaen"/>
          <w:sz w:val="20"/>
        </w:rPr>
        <w:t>կամ</w:t>
      </w:r>
      <w:r>
        <w:rPr>
          <w:rFonts w:ascii="GHEA Grapalat" w:hAnsi="GHEA Grapalat" w:cs="Sylfaen"/>
          <w:sz w:val="20"/>
          <w:lang w:val="af-ZA"/>
        </w:rPr>
        <w:t xml:space="preserve"> </w:t>
      </w:r>
      <w:r>
        <w:rPr>
          <w:rFonts w:ascii="GHEA Grapalat" w:hAnsi="GHEA Grapalat" w:cs="Sylfaen"/>
          <w:sz w:val="20"/>
        </w:rPr>
        <w:t>մասնակիցը</w:t>
      </w:r>
      <w:r>
        <w:rPr>
          <w:rFonts w:ascii="GHEA Grapalat" w:hAnsi="GHEA Grapalat" w:cs="Sylfaen"/>
          <w:sz w:val="20"/>
          <w:lang w:val="af-ZA"/>
        </w:rPr>
        <w:t xml:space="preserve"> սույն </w:t>
      </w:r>
      <w:r>
        <w:rPr>
          <w:rFonts w:ascii="GHEA Grapalat" w:hAnsi="GHEA Grapalat" w:cs="Sylfaen"/>
          <w:sz w:val="20"/>
        </w:rPr>
        <w:t>հրավերով</w:t>
      </w:r>
      <w:r>
        <w:rPr>
          <w:rFonts w:ascii="GHEA Grapalat" w:hAnsi="GHEA Grapalat" w:cs="Sylfaen"/>
          <w:sz w:val="20"/>
          <w:lang w:val="af-ZA"/>
        </w:rPr>
        <w:t xml:space="preserve"> </w:t>
      </w:r>
      <w:r>
        <w:rPr>
          <w:rFonts w:ascii="GHEA Grapalat" w:hAnsi="GHEA Grapalat" w:cs="Sylfaen"/>
          <w:sz w:val="20"/>
        </w:rPr>
        <w:t>սահմանված</w:t>
      </w:r>
      <w:r>
        <w:rPr>
          <w:rFonts w:ascii="GHEA Grapalat" w:hAnsi="GHEA Grapalat" w:cs="Sylfaen"/>
          <w:sz w:val="20"/>
          <w:lang w:val="af-ZA"/>
        </w:rPr>
        <w:t xml:space="preserve"> </w:t>
      </w:r>
      <w:r>
        <w:rPr>
          <w:rFonts w:ascii="GHEA Grapalat" w:hAnsi="GHEA Grapalat" w:cs="Sylfaen"/>
          <w:sz w:val="20"/>
        </w:rPr>
        <w:t>կարգով</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ժամկետներում</w:t>
      </w:r>
      <w:r>
        <w:rPr>
          <w:rFonts w:ascii="GHEA Grapalat" w:hAnsi="GHEA Grapalat" w:cs="Sylfaen"/>
          <w:sz w:val="20"/>
          <w:lang w:val="af-ZA"/>
        </w:rPr>
        <w:t xml:space="preserve"> </w:t>
      </w:r>
      <w:r>
        <w:rPr>
          <w:rFonts w:ascii="GHEA Grapalat" w:hAnsi="GHEA Grapalat" w:cs="Sylfaen"/>
          <w:sz w:val="20"/>
        </w:rPr>
        <w:t>չի</w:t>
      </w:r>
      <w:r>
        <w:rPr>
          <w:rFonts w:ascii="GHEA Grapalat" w:hAnsi="GHEA Grapalat" w:cs="Sylfaen"/>
          <w:sz w:val="20"/>
          <w:lang w:val="af-ZA"/>
        </w:rPr>
        <w:t xml:space="preserve"> </w:t>
      </w:r>
      <w:r>
        <w:rPr>
          <w:rFonts w:ascii="GHEA Grapalat" w:hAnsi="GHEA Grapalat" w:cs="Sylfaen"/>
          <w:sz w:val="20"/>
        </w:rPr>
        <w:t>ներկայացնում</w:t>
      </w:r>
      <w:r>
        <w:rPr>
          <w:rFonts w:ascii="GHEA Grapalat" w:hAnsi="GHEA Grapalat" w:cs="Sylfaen"/>
          <w:sz w:val="20"/>
          <w:lang w:val="af-ZA"/>
        </w:rPr>
        <w:t xml:space="preserve"> </w:t>
      </w:r>
      <w:r>
        <w:rPr>
          <w:rFonts w:ascii="GHEA Grapalat" w:hAnsi="GHEA Grapalat" w:cs="Sylfaen"/>
          <w:sz w:val="20"/>
        </w:rPr>
        <w:t>հրավերով</w:t>
      </w:r>
      <w:r>
        <w:rPr>
          <w:rFonts w:ascii="GHEA Grapalat" w:hAnsi="GHEA Grapalat" w:cs="Sylfaen"/>
          <w:sz w:val="20"/>
          <w:lang w:val="af-ZA"/>
        </w:rPr>
        <w:t xml:space="preserve"> </w:t>
      </w:r>
      <w:r>
        <w:rPr>
          <w:rFonts w:ascii="GHEA Grapalat" w:hAnsi="GHEA Grapalat" w:cs="Sylfaen"/>
          <w:sz w:val="20"/>
        </w:rPr>
        <w:t>նախատեսված</w:t>
      </w:r>
      <w:r>
        <w:rPr>
          <w:rFonts w:ascii="GHEA Grapalat" w:hAnsi="GHEA Grapalat" w:cs="Sylfaen"/>
          <w:sz w:val="20"/>
          <w:lang w:val="af-ZA"/>
        </w:rPr>
        <w:t xml:space="preserve"> </w:t>
      </w:r>
      <w:r>
        <w:rPr>
          <w:rFonts w:ascii="GHEA Grapalat" w:hAnsi="GHEA Grapalat" w:cs="Sylfaen"/>
          <w:sz w:val="20"/>
        </w:rPr>
        <w:t>փաստաթղթերը</w:t>
      </w:r>
      <w:r>
        <w:rPr>
          <w:rFonts w:ascii="GHEA Grapalat" w:hAnsi="GHEA Grapalat" w:cs="Sylfaen"/>
          <w:sz w:val="20"/>
          <w:lang w:val="af-ZA"/>
        </w:rPr>
        <w:t xml:space="preserve">, </w:t>
      </w:r>
      <w:r>
        <w:rPr>
          <w:rFonts w:ascii="GHEA Grapalat" w:hAnsi="GHEA Grapalat" w:cs="Sylfaen"/>
          <w:sz w:val="20"/>
        </w:rPr>
        <w:t>կամ</w:t>
      </w:r>
      <w:r>
        <w:rPr>
          <w:rFonts w:ascii="GHEA Grapalat" w:hAnsi="GHEA Grapalat" w:cs="Sylfaen"/>
          <w:sz w:val="20"/>
          <w:lang w:val="af-ZA"/>
        </w:rPr>
        <w:t xml:space="preserve"> </w:t>
      </w:r>
      <w:r>
        <w:rPr>
          <w:rFonts w:ascii="GHEA Grapalat" w:hAnsi="GHEA Grapalat" w:cs="Sylfaen"/>
          <w:sz w:val="20"/>
        </w:rPr>
        <w:t>ընտրված</w:t>
      </w:r>
      <w:r>
        <w:rPr>
          <w:rFonts w:ascii="GHEA Grapalat" w:hAnsi="GHEA Grapalat" w:cs="Sylfaen"/>
          <w:sz w:val="20"/>
          <w:lang w:val="af-ZA"/>
        </w:rPr>
        <w:t xml:space="preserve"> </w:t>
      </w:r>
      <w:r>
        <w:rPr>
          <w:rFonts w:ascii="GHEA Grapalat" w:hAnsi="GHEA Grapalat" w:cs="Sylfaen"/>
          <w:sz w:val="20"/>
        </w:rPr>
        <w:t>մասնակիցը</w:t>
      </w:r>
      <w:r>
        <w:rPr>
          <w:rFonts w:ascii="GHEA Grapalat" w:hAnsi="GHEA Grapalat" w:cs="Sylfaen"/>
          <w:sz w:val="20"/>
          <w:lang w:val="af-ZA"/>
        </w:rPr>
        <w:t xml:space="preserve"> </w:t>
      </w:r>
      <w:r>
        <w:rPr>
          <w:rFonts w:ascii="GHEA Grapalat" w:hAnsi="GHEA Grapalat" w:cs="Sylfaen"/>
          <w:sz w:val="20"/>
        </w:rPr>
        <w:t>չի</w:t>
      </w:r>
      <w:r>
        <w:rPr>
          <w:rFonts w:ascii="GHEA Grapalat" w:hAnsi="GHEA Grapalat" w:cs="Sylfaen"/>
          <w:sz w:val="20"/>
          <w:lang w:val="af-ZA"/>
        </w:rPr>
        <w:t xml:space="preserve"> </w:t>
      </w:r>
      <w:r>
        <w:rPr>
          <w:rFonts w:ascii="GHEA Grapalat" w:hAnsi="GHEA Grapalat" w:cs="Sylfaen"/>
          <w:sz w:val="20"/>
        </w:rPr>
        <w:t>ներկայացնում</w:t>
      </w:r>
      <w:r>
        <w:rPr>
          <w:rFonts w:ascii="GHEA Grapalat" w:hAnsi="GHEA Grapalat" w:cs="Sylfaen"/>
          <w:sz w:val="20"/>
          <w:lang w:val="af-ZA"/>
        </w:rPr>
        <w:t xml:space="preserve"> </w:t>
      </w:r>
      <w:r>
        <w:rPr>
          <w:rFonts w:ascii="GHEA Grapalat" w:hAnsi="GHEA Grapalat" w:cs="Sylfaen"/>
          <w:sz w:val="20"/>
        </w:rPr>
        <w:t>որակավորման</w:t>
      </w:r>
      <w:r>
        <w:rPr>
          <w:rFonts w:ascii="GHEA Grapalat" w:hAnsi="GHEA Grapalat" w:cs="Sylfaen"/>
          <w:sz w:val="20"/>
          <w:lang w:val="af-ZA"/>
        </w:rPr>
        <w:t xml:space="preserve"> </w:t>
      </w:r>
      <w:r>
        <w:rPr>
          <w:rFonts w:ascii="GHEA Grapalat" w:hAnsi="GHEA Grapalat" w:cs="Sylfaen"/>
          <w:sz w:val="20"/>
        </w:rPr>
        <w:t>ապահովումը</w:t>
      </w:r>
      <w:r>
        <w:rPr>
          <w:rFonts w:ascii="GHEA Grapalat" w:hAnsi="GHEA Grapalat" w:cs="Sylfaen"/>
          <w:sz w:val="20"/>
          <w:lang w:val="af-ZA"/>
        </w:rPr>
        <w:t xml:space="preserve">, </w:t>
      </w:r>
      <w:r>
        <w:rPr>
          <w:rFonts w:ascii="GHEA Grapalat" w:hAnsi="GHEA Grapalat" w:cs="Sylfaen"/>
          <w:sz w:val="20"/>
        </w:rPr>
        <w:t>ապա</w:t>
      </w:r>
      <w:r>
        <w:rPr>
          <w:rFonts w:ascii="GHEA Grapalat" w:hAnsi="GHEA Grapalat" w:cs="Sylfaen"/>
          <w:sz w:val="20"/>
          <w:lang w:val="af-ZA"/>
        </w:rPr>
        <w:t xml:space="preserve"> </w:t>
      </w:r>
      <w:r>
        <w:rPr>
          <w:rFonts w:ascii="GHEA Grapalat" w:hAnsi="GHEA Grapalat" w:cs="Sylfaen"/>
          <w:sz w:val="20"/>
        </w:rPr>
        <w:t>այդ</w:t>
      </w:r>
      <w:r>
        <w:rPr>
          <w:rFonts w:ascii="GHEA Grapalat" w:hAnsi="GHEA Grapalat" w:cs="Sylfaen"/>
          <w:sz w:val="20"/>
          <w:lang w:val="af-ZA"/>
        </w:rPr>
        <w:t xml:space="preserve"> </w:t>
      </w:r>
      <w:r>
        <w:rPr>
          <w:rFonts w:ascii="GHEA Grapalat" w:hAnsi="GHEA Grapalat" w:cs="Sylfaen"/>
          <w:sz w:val="20"/>
        </w:rPr>
        <w:t>հանգամանքը</w:t>
      </w:r>
      <w:r>
        <w:rPr>
          <w:rFonts w:ascii="GHEA Grapalat" w:hAnsi="GHEA Grapalat" w:cs="Sylfaen"/>
          <w:sz w:val="20"/>
          <w:lang w:val="af-ZA"/>
        </w:rPr>
        <w:t xml:space="preserve"> </w:t>
      </w:r>
      <w:r>
        <w:rPr>
          <w:rFonts w:ascii="GHEA Grapalat" w:hAnsi="GHEA Grapalat" w:cs="Sylfaen"/>
          <w:sz w:val="20"/>
        </w:rPr>
        <w:t>համարվում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որպես</w:t>
      </w:r>
      <w:r>
        <w:rPr>
          <w:rFonts w:ascii="GHEA Grapalat" w:hAnsi="GHEA Grapalat" w:cs="Sylfaen"/>
          <w:sz w:val="20"/>
          <w:lang w:val="af-ZA"/>
        </w:rPr>
        <w:t xml:space="preserve"> </w:t>
      </w:r>
      <w:r>
        <w:rPr>
          <w:rFonts w:ascii="GHEA Grapalat" w:hAnsi="GHEA Grapalat" w:cs="Sylfaen"/>
          <w:sz w:val="20"/>
        </w:rPr>
        <w:t>գնման</w:t>
      </w:r>
      <w:r>
        <w:rPr>
          <w:rFonts w:ascii="GHEA Grapalat" w:hAnsi="GHEA Grapalat" w:cs="Sylfaen"/>
          <w:sz w:val="20"/>
          <w:lang w:val="af-ZA"/>
        </w:rPr>
        <w:t xml:space="preserve"> </w:t>
      </w:r>
      <w:r>
        <w:rPr>
          <w:rFonts w:ascii="GHEA Grapalat" w:hAnsi="GHEA Grapalat" w:cs="Sylfaen"/>
          <w:sz w:val="20"/>
        </w:rPr>
        <w:t>գործընթացի</w:t>
      </w:r>
      <w:r>
        <w:rPr>
          <w:rFonts w:ascii="GHEA Grapalat" w:hAnsi="GHEA Grapalat" w:cs="Sylfaen"/>
          <w:sz w:val="20"/>
          <w:lang w:val="af-ZA"/>
        </w:rPr>
        <w:t xml:space="preserve"> </w:t>
      </w:r>
      <w:r>
        <w:rPr>
          <w:rFonts w:ascii="GHEA Grapalat" w:hAnsi="GHEA Grapalat" w:cs="Sylfaen"/>
          <w:sz w:val="20"/>
        </w:rPr>
        <w:t>շրջանակում</w:t>
      </w:r>
      <w:r>
        <w:rPr>
          <w:rFonts w:ascii="GHEA Grapalat" w:hAnsi="GHEA Grapalat" w:cs="Sylfaen"/>
          <w:sz w:val="20"/>
          <w:lang w:val="af-ZA"/>
        </w:rPr>
        <w:t xml:space="preserve"> </w:t>
      </w:r>
      <w:r>
        <w:rPr>
          <w:rFonts w:ascii="GHEA Grapalat" w:hAnsi="GHEA Grapalat" w:cs="Sylfaen"/>
          <w:sz w:val="20"/>
        </w:rPr>
        <w:t>ստանձնված</w:t>
      </w:r>
      <w:r>
        <w:rPr>
          <w:rFonts w:ascii="GHEA Grapalat" w:hAnsi="GHEA Grapalat" w:cs="Sylfaen"/>
          <w:sz w:val="20"/>
          <w:lang w:val="af-ZA"/>
        </w:rPr>
        <w:t xml:space="preserve"> </w:t>
      </w:r>
      <w:r>
        <w:rPr>
          <w:rFonts w:ascii="GHEA Grapalat" w:hAnsi="GHEA Grapalat" w:cs="Sylfaen"/>
          <w:sz w:val="20"/>
        </w:rPr>
        <w:t>պարտավորության</w:t>
      </w:r>
      <w:r>
        <w:rPr>
          <w:rFonts w:ascii="GHEA Grapalat" w:hAnsi="GHEA Grapalat" w:cs="Sylfaen"/>
          <w:sz w:val="20"/>
          <w:lang w:val="af-ZA"/>
        </w:rPr>
        <w:t xml:space="preserve"> խախտում: </w:t>
      </w:r>
    </w:p>
    <w:p w:rsidR="006E5207" w:rsidRPr="0069073C" w:rsidRDefault="0069073C" w:rsidP="0069073C">
      <w:pPr>
        <w:jc w:val="both"/>
        <w:rPr>
          <w:rFonts w:ascii="GHEA Grapalat" w:hAnsi="GHEA Grapalat" w:cs="Sylfaen"/>
          <w:sz w:val="20"/>
          <w:lang w:val="af-ZA"/>
        </w:rPr>
      </w:pPr>
      <w:r>
        <w:rPr>
          <w:rFonts w:ascii="GHEA Grapalat" w:hAnsi="GHEA Grapalat"/>
          <w:color w:val="000000"/>
          <w:sz w:val="20"/>
          <w:szCs w:val="20"/>
          <w:lang w:val="af-ZA"/>
        </w:rPr>
        <w:t xml:space="preserve"> </w:t>
      </w:r>
      <w:r w:rsidR="006E5207">
        <w:rPr>
          <w:rFonts w:ascii="GHEA Grapalat" w:hAnsi="GHEA Grapalat"/>
          <w:color w:val="000000"/>
          <w:sz w:val="20"/>
          <w:szCs w:val="20"/>
          <w:lang w:val="af-ZA"/>
        </w:rPr>
        <w:t xml:space="preserve">8.14 </w:t>
      </w:r>
      <w:r w:rsidR="006E5207">
        <w:rPr>
          <w:rFonts w:ascii="GHEA Grapalat" w:hAnsi="GHEA Grapalat"/>
          <w:color w:val="000000"/>
          <w:sz w:val="20"/>
          <w:szCs w:val="20"/>
        </w:rPr>
        <w:t>Ե</w:t>
      </w:r>
      <w:r w:rsidR="006E5207">
        <w:rPr>
          <w:rFonts w:ascii="GHEA Grapalat" w:hAnsi="GHEA Grapalat"/>
          <w:color w:val="000000"/>
          <w:sz w:val="20"/>
          <w:szCs w:val="20"/>
          <w:lang w:val="hy-AM"/>
        </w:rPr>
        <w:t>թե մասնակից</w:t>
      </w:r>
      <w:r w:rsidR="006E5207">
        <w:rPr>
          <w:rFonts w:ascii="GHEA Grapalat" w:hAnsi="GHEA Grapalat"/>
          <w:color w:val="000000"/>
          <w:sz w:val="20"/>
          <w:szCs w:val="20"/>
        </w:rPr>
        <w:t>ն</w:t>
      </w:r>
      <w:r w:rsidR="006E5207">
        <w:rPr>
          <w:rFonts w:ascii="GHEA Grapalat" w:hAnsi="GHEA Grapalat"/>
          <w:color w:val="000000"/>
          <w:sz w:val="20"/>
          <w:szCs w:val="20"/>
          <w:lang w:val="hy-AM"/>
        </w:rPr>
        <w:t xml:space="preserve"> </w:t>
      </w:r>
      <w:r w:rsidR="006E5207">
        <w:rPr>
          <w:rFonts w:ascii="GHEA Grapalat" w:hAnsi="GHEA Grapalat"/>
          <w:color w:val="000000"/>
          <w:sz w:val="20"/>
          <w:szCs w:val="20"/>
        </w:rPr>
        <w:t>Օ</w:t>
      </w:r>
      <w:r w:rsidR="006E5207">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6E5207">
        <w:rPr>
          <w:rFonts w:ascii="GHEA Grapalat" w:hAnsi="GHEA Grapalat" w:cs="Sylfaen"/>
          <w:sz w:val="20"/>
          <w:szCs w:val="20"/>
          <w:lang w:val="af-ZA"/>
        </w:rPr>
        <w:t>:</w:t>
      </w:r>
    </w:p>
    <w:p w:rsidR="006E5207" w:rsidRDefault="006E5207" w:rsidP="0069073C">
      <w:pPr>
        <w:pStyle w:val="norm"/>
        <w:spacing w:line="240" w:lineRule="auto"/>
        <w:ind w:firstLine="0"/>
        <w:rPr>
          <w:rFonts w:ascii="GHEA Grapalat" w:hAnsi="GHEA Grapalat" w:cs="Sylfaen"/>
          <w:sz w:val="20"/>
          <w:szCs w:val="24"/>
          <w:lang w:val="af-ZA" w:eastAsia="en-US"/>
        </w:rPr>
      </w:pPr>
      <w:r>
        <w:rPr>
          <w:rFonts w:ascii="GHEA Grapalat" w:hAnsi="GHEA Grapalat" w:cs="Sylfaen"/>
          <w:sz w:val="20"/>
          <w:szCs w:val="24"/>
          <w:lang w:val="af-ZA" w:eastAsia="en-US"/>
        </w:rPr>
        <w:t xml:space="preserve">8.15 </w:t>
      </w: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1-</w:t>
      </w:r>
      <w:r>
        <w:rPr>
          <w:rFonts w:ascii="GHEA Grapalat" w:hAnsi="GHEA Grapalat" w:cs="Sylfaen"/>
          <w:sz w:val="20"/>
          <w:szCs w:val="24"/>
          <w:lang w:val="ru-RU" w:eastAsia="en-US"/>
        </w:rPr>
        <w:t>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մասի</w:t>
      </w:r>
      <w:r>
        <w:rPr>
          <w:rFonts w:ascii="GHEA Grapalat" w:hAnsi="GHEA Grapalat" w:cs="Sylfaen"/>
          <w:sz w:val="20"/>
          <w:szCs w:val="24"/>
          <w:lang w:val="af-ZA" w:eastAsia="en-US"/>
        </w:rPr>
        <w:t xml:space="preserve"> 8.8 և 8.9 </w:t>
      </w:r>
      <w:r>
        <w:rPr>
          <w:rFonts w:ascii="GHEA Grapalat" w:hAnsi="GHEA Grapalat" w:cs="Sylfaen"/>
          <w:sz w:val="20"/>
          <w:szCs w:val="24"/>
          <w:lang w:val="ru-RU" w:eastAsia="en-US"/>
        </w:rPr>
        <w:t>կետ</w:t>
      </w:r>
      <w:r>
        <w:rPr>
          <w:rFonts w:ascii="GHEA Grapalat" w:hAnsi="GHEA Grapalat" w:cs="Sylfaen"/>
          <w:sz w:val="20"/>
          <w:szCs w:val="24"/>
          <w:lang w:eastAsia="en-US"/>
        </w:rPr>
        <w:t>եր</w:t>
      </w:r>
      <w:r>
        <w:rPr>
          <w:rFonts w:ascii="GHEA Grapalat" w:hAnsi="GHEA Grapalat" w:cs="Sylfaen"/>
          <w:sz w:val="20"/>
          <w:szCs w:val="24"/>
          <w:lang w:val="ru-RU" w:eastAsia="en-US"/>
        </w:rPr>
        <w:t>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նշված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փաստաթղթերը</w:t>
      </w:r>
      <w:r>
        <w:rPr>
          <w:rFonts w:ascii="GHEA Grapalat" w:hAnsi="GHEA Grapalat" w:cs="Sylfaen"/>
          <w:sz w:val="20"/>
          <w:szCs w:val="24"/>
          <w:lang w:val="af-ZA" w:eastAsia="en-US"/>
        </w:rPr>
        <w:t xml:space="preserve"> մասնակիցը </w:t>
      </w:r>
      <w:r>
        <w:rPr>
          <w:rFonts w:ascii="GHEA Grapalat" w:hAnsi="GHEA Grapalat" w:cs="Sylfaen"/>
          <w:sz w:val="20"/>
          <w:szCs w:val="24"/>
          <w:lang w:eastAsia="en-US"/>
        </w:rPr>
        <w:t>սահմանված</w:t>
      </w:r>
      <w:r>
        <w:rPr>
          <w:rFonts w:ascii="GHEA Grapalat" w:hAnsi="GHEA Grapalat" w:cs="Sylfaen"/>
          <w:sz w:val="20"/>
          <w:szCs w:val="24"/>
          <w:lang w:val="af-ZA" w:eastAsia="en-US"/>
        </w:rPr>
        <w:t xml:space="preserve"> </w:t>
      </w:r>
      <w:r>
        <w:rPr>
          <w:rFonts w:ascii="GHEA Grapalat" w:hAnsi="GHEA Grapalat" w:cs="Sylfaen"/>
          <w:sz w:val="20"/>
          <w:szCs w:val="24"/>
          <w:lang w:eastAsia="en-US"/>
        </w:rPr>
        <w:t>ժամկետում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w:t>
      </w:r>
      <w:r>
        <w:rPr>
          <w:rFonts w:ascii="GHEA Grapalat" w:hAnsi="GHEA Grapalat" w:cs="Sylfaen"/>
          <w:sz w:val="20"/>
          <w:szCs w:val="24"/>
          <w:lang w:val="af-ZA" w:eastAsia="en-US"/>
        </w:rPr>
        <w:softHyphen/>
      </w:r>
      <w:r>
        <w:rPr>
          <w:rFonts w:ascii="GHEA Grapalat" w:hAnsi="GHEA Grapalat" w:cs="Sylfaen"/>
          <w:sz w:val="20"/>
          <w:szCs w:val="24"/>
          <w:lang w:val="ru-RU" w:eastAsia="en-US"/>
        </w:rPr>
        <w:t>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քարտուղարին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w:t>
      </w:r>
      <w:r>
        <w:rPr>
          <w:rFonts w:ascii="GHEA Grapalat" w:hAnsi="GHEA Grapalat" w:cs="Sylfaen"/>
          <w:sz w:val="20"/>
          <w:szCs w:val="24"/>
          <w:lang w:eastAsia="en-US"/>
        </w:rPr>
        <w:t>ն</w:t>
      </w:r>
      <w:r>
        <w:rPr>
          <w:rFonts w:ascii="GHEA Grapalat" w:hAnsi="GHEA Grapalat" w:cs="Sylfaen"/>
          <w:sz w:val="20"/>
          <w:szCs w:val="24"/>
          <w:lang w:val="ru-RU" w:eastAsia="en-US"/>
        </w:rPr>
        <w:t>ում</w:t>
      </w:r>
      <w:r>
        <w:rPr>
          <w:rFonts w:ascii="GHEA Grapalat" w:hAnsi="GHEA Grapalat" w:cs="Sylfaen"/>
          <w:sz w:val="20"/>
          <w:szCs w:val="24"/>
          <w:lang w:val="af-ZA" w:eastAsia="en-US"/>
        </w:rPr>
        <w:t xml:space="preserve"> </w:t>
      </w:r>
      <w:r>
        <w:rPr>
          <w:rFonts w:ascii="GHEA Grapalat" w:hAnsi="GHEA Grapalat" w:cs="Sylfaen"/>
          <w:sz w:val="20"/>
          <w:szCs w:val="24"/>
          <w:lang w:eastAsia="en-US"/>
        </w:rPr>
        <w:t>է</w:t>
      </w:r>
      <w:r>
        <w:rPr>
          <w:rFonts w:ascii="GHEA Grapalat" w:hAnsi="GHEA Grapalat" w:cs="Sylfaen"/>
          <w:sz w:val="20"/>
          <w:szCs w:val="24"/>
          <w:lang w:val="af-ZA" w:eastAsia="en-US"/>
        </w:rPr>
        <w:t xml:space="preserve"> վերջինիս՝ </w:t>
      </w: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էլեկտրոնային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փոստին</w:t>
      </w:r>
      <w:r>
        <w:rPr>
          <w:rFonts w:ascii="GHEA Grapalat" w:hAnsi="GHEA Grapalat" w:cs="Sylfaen"/>
          <w:sz w:val="20"/>
          <w:szCs w:val="24"/>
          <w:lang w:val="af-ZA" w:eastAsia="en-US"/>
        </w:rPr>
        <w:t xml:space="preserve"> </w:t>
      </w:r>
      <w:r>
        <w:rPr>
          <w:rFonts w:ascii="GHEA Grapalat" w:hAnsi="GHEA Grapalat" w:cs="Sylfaen"/>
          <w:sz w:val="20"/>
          <w:szCs w:val="24"/>
          <w:lang w:eastAsia="en-US"/>
        </w:rPr>
        <w:t>ուղարկելու</w:t>
      </w:r>
      <w:r>
        <w:rPr>
          <w:rFonts w:ascii="GHEA Grapalat" w:hAnsi="GHEA Grapalat" w:cs="Sylfaen"/>
          <w:sz w:val="20"/>
          <w:szCs w:val="24"/>
          <w:lang w:val="af-ZA" w:eastAsia="en-US"/>
        </w:rPr>
        <w:t xml:space="preserve"> </w:t>
      </w:r>
      <w:r>
        <w:rPr>
          <w:rFonts w:ascii="GHEA Grapalat" w:hAnsi="GHEA Grapalat" w:cs="Sylfaen"/>
          <w:sz w:val="20"/>
          <w:szCs w:val="24"/>
          <w:lang w:eastAsia="en-US"/>
        </w:rPr>
        <w:t>միջոցով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Քարտուղարը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պարտավոր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փաստաթղթերն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ստանալու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հաստատել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դրանց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ստանալու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հանգամանքը՝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սույն</w:t>
      </w:r>
      <w:r>
        <w:rPr>
          <w:rFonts w:ascii="GHEA Grapalat" w:hAnsi="GHEA Grapalat" w:cs="Sylfaen"/>
          <w:sz w:val="20"/>
          <w:szCs w:val="24"/>
          <w:lang w:val="hy-AM" w:eastAsia="en-US"/>
        </w:rPr>
        <w:t xml:space="preserve"> </w:t>
      </w:r>
      <w:r>
        <w:rPr>
          <w:rFonts w:ascii="GHEA Grapalat" w:hAnsi="GHEA Grapalat" w:cs="Sylfaen"/>
          <w:sz w:val="20"/>
          <w:szCs w:val="24"/>
          <w:lang w:val="ru-RU" w:eastAsia="en-US"/>
        </w:rPr>
        <w:t>հրավերում</w:t>
      </w:r>
      <w:r>
        <w:rPr>
          <w:rFonts w:ascii="GHEA Grapalat" w:hAnsi="GHEA Grapalat" w:cs="Sylfaen"/>
          <w:sz w:val="20"/>
          <w:szCs w:val="24"/>
          <w:lang w:val="hy-AM" w:eastAsia="en-US"/>
        </w:rPr>
        <w:t xml:space="preserve"> </w:t>
      </w:r>
      <w:r>
        <w:rPr>
          <w:rFonts w:ascii="GHEA Grapalat" w:hAnsi="GHEA Grapalat" w:cs="Sylfaen"/>
          <w:sz w:val="20"/>
          <w:szCs w:val="24"/>
          <w:lang w:val="ru-RU" w:eastAsia="en-US"/>
        </w:rPr>
        <w:t>նշված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իր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էլեկտրոնային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փոստից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մասնակցի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էլեկտրոնային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փոստին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հավաստում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ուղարկելու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միջոցով</w:t>
      </w:r>
      <w:r>
        <w:rPr>
          <w:rFonts w:ascii="GHEA Grapalat" w:hAnsi="GHEA Grapalat" w:cs="Sylfaen"/>
          <w:sz w:val="20"/>
          <w:szCs w:val="24"/>
          <w:lang w:val="af-ZA" w:eastAsia="en-US"/>
        </w:rPr>
        <w:t>:</w:t>
      </w:r>
    </w:p>
    <w:p w:rsidR="006E5207" w:rsidRDefault="006E5207" w:rsidP="0069073C">
      <w:pPr>
        <w:pStyle w:val="23"/>
        <w:spacing w:line="240" w:lineRule="auto"/>
        <w:ind w:firstLine="0"/>
        <w:rPr>
          <w:rFonts w:ascii="GHEA Grapalat" w:hAnsi="GHEA Grapalat" w:cs="Sylfaen"/>
          <w:szCs w:val="24"/>
        </w:rPr>
      </w:pPr>
      <w:r>
        <w:rPr>
          <w:rFonts w:ascii="GHEA Grapalat" w:hAnsi="GHEA Grapalat" w:cs="Sylfaen"/>
          <w:szCs w:val="24"/>
        </w:rPr>
        <w:t xml:space="preserve">8.16 </w:t>
      </w:r>
      <w:r>
        <w:rPr>
          <w:rFonts w:ascii="GHEA Grapalat" w:hAnsi="GHEA Grapalat" w:cs="Sylfaen"/>
          <w:szCs w:val="24"/>
          <w:lang w:val="ru-RU"/>
        </w:rPr>
        <w:t>Մասնակիցները</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նրանց</w:t>
      </w:r>
      <w:r>
        <w:rPr>
          <w:rFonts w:ascii="GHEA Grapalat" w:hAnsi="GHEA Grapalat" w:cs="Sylfaen"/>
          <w:szCs w:val="24"/>
        </w:rPr>
        <w:t xml:space="preserve"> </w:t>
      </w:r>
      <w:r>
        <w:rPr>
          <w:rFonts w:ascii="GHEA Grapalat" w:hAnsi="GHEA Grapalat" w:cs="Sylfaen"/>
          <w:szCs w:val="24"/>
          <w:lang w:val="ru-RU"/>
        </w:rPr>
        <w:t>ներկայացուցիչները</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ներկա</w:t>
      </w:r>
      <w:r>
        <w:rPr>
          <w:rFonts w:ascii="GHEA Grapalat" w:hAnsi="GHEA Grapalat" w:cs="Sylfaen"/>
          <w:szCs w:val="24"/>
        </w:rPr>
        <w:t xml:space="preserve"> լինել  </w:t>
      </w:r>
      <w:r>
        <w:rPr>
          <w:rFonts w:ascii="GHEA Grapalat" w:hAnsi="GHEA Grapalat" w:cs="Sylfaen"/>
          <w:szCs w:val="24"/>
          <w:lang w:val="ru-RU"/>
        </w:rPr>
        <w:t>հանձնաժողովի</w:t>
      </w:r>
      <w:r>
        <w:rPr>
          <w:rFonts w:ascii="GHEA Grapalat" w:hAnsi="GHEA Grapalat" w:cs="Sylfaen"/>
          <w:szCs w:val="24"/>
        </w:rPr>
        <w:t xml:space="preserve"> </w:t>
      </w:r>
      <w:r>
        <w:rPr>
          <w:rFonts w:ascii="GHEA Grapalat" w:hAnsi="GHEA Grapalat" w:cs="Sylfaen"/>
          <w:szCs w:val="24"/>
          <w:lang w:val="ru-RU"/>
        </w:rPr>
        <w:t>նիստերին։</w:t>
      </w:r>
      <w:r>
        <w:rPr>
          <w:rFonts w:ascii="GHEA Grapalat" w:hAnsi="GHEA Grapalat" w:cs="Sylfaen"/>
          <w:szCs w:val="24"/>
        </w:rPr>
        <w:t xml:space="preserve"> </w:t>
      </w:r>
      <w:r>
        <w:rPr>
          <w:rFonts w:ascii="GHEA Grapalat" w:hAnsi="GHEA Grapalat" w:cs="Sylfaen"/>
          <w:szCs w:val="24"/>
          <w:lang w:val="ru-RU"/>
        </w:rPr>
        <w:t>Մասնակիցները</w:t>
      </w:r>
      <w:r>
        <w:rPr>
          <w:rFonts w:ascii="GHEA Grapalat" w:hAnsi="GHEA Grapalat" w:cs="Sylfaen"/>
          <w:szCs w:val="24"/>
        </w:rPr>
        <w:t xml:space="preserve"> կամ </w:t>
      </w:r>
      <w:r>
        <w:rPr>
          <w:rFonts w:ascii="GHEA Grapalat" w:hAnsi="GHEA Grapalat" w:cs="Sylfaen"/>
          <w:szCs w:val="24"/>
          <w:lang w:val="ru-RU"/>
        </w:rPr>
        <w:t>նրանց</w:t>
      </w:r>
      <w:r>
        <w:rPr>
          <w:rFonts w:ascii="GHEA Grapalat" w:hAnsi="GHEA Grapalat" w:cs="Sylfaen"/>
          <w:szCs w:val="24"/>
        </w:rPr>
        <w:t xml:space="preserve"> </w:t>
      </w:r>
      <w:r>
        <w:rPr>
          <w:rFonts w:ascii="GHEA Grapalat" w:hAnsi="GHEA Grapalat" w:cs="Sylfaen"/>
          <w:szCs w:val="24"/>
          <w:lang w:val="ru-RU"/>
        </w:rPr>
        <w:t>ներկայացուցիչները</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պահանջել</w:t>
      </w:r>
      <w:r>
        <w:rPr>
          <w:rFonts w:ascii="GHEA Grapalat" w:hAnsi="GHEA Grapalat" w:cs="Sylfaen"/>
          <w:szCs w:val="24"/>
        </w:rPr>
        <w:t xml:space="preserve"> </w:t>
      </w:r>
      <w:r>
        <w:rPr>
          <w:rFonts w:ascii="GHEA Grapalat" w:hAnsi="GHEA Grapalat" w:cs="Sylfaen"/>
          <w:szCs w:val="24"/>
          <w:lang w:val="ru-RU"/>
        </w:rPr>
        <w:t>հանձնաժողովի</w:t>
      </w:r>
      <w:r>
        <w:rPr>
          <w:rFonts w:ascii="GHEA Grapalat" w:hAnsi="GHEA Grapalat" w:cs="Sylfaen"/>
          <w:szCs w:val="24"/>
        </w:rPr>
        <w:t xml:space="preserve"> </w:t>
      </w:r>
      <w:r>
        <w:rPr>
          <w:rFonts w:ascii="GHEA Grapalat" w:hAnsi="GHEA Grapalat" w:cs="Sylfaen"/>
          <w:szCs w:val="24"/>
          <w:lang w:val="ru-RU"/>
        </w:rPr>
        <w:t>նիստերի</w:t>
      </w:r>
      <w:r>
        <w:rPr>
          <w:rFonts w:ascii="GHEA Grapalat" w:hAnsi="GHEA Grapalat" w:cs="Sylfaen"/>
          <w:szCs w:val="24"/>
        </w:rPr>
        <w:t xml:space="preserve"> </w:t>
      </w:r>
      <w:r>
        <w:rPr>
          <w:rFonts w:ascii="GHEA Grapalat" w:hAnsi="GHEA Grapalat" w:cs="Sylfaen"/>
          <w:szCs w:val="24"/>
          <w:lang w:val="ru-RU"/>
        </w:rPr>
        <w:t>արձանագրությունների</w:t>
      </w:r>
      <w:r>
        <w:rPr>
          <w:rFonts w:ascii="GHEA Grapalat" w:hAnsi="GHEA Grapalat" w:cs="Sylfaen"/>
          <w:szCs w:val="24"/>
        </w:rPr>
        <w:t xml:space="preserve"> </w:t>
      </w:r>
      <w:r>
        <w:rPr>
          <w:rFonts w:ascii="GHEA Grapalat" w:hAnsi="GHEA Grapalat" w:cs="Sylfaen"/>
          <w:szCs w:val="24"/>
          <w:lang w:val="ru-RU"/>
        </w:rPr>
        <w:t>պատճենները</w:t>
      </w:r>
      <w:r>
        <w:rPr>
          <w:rFonts w:ascii="GHEA Grapalat" w:hAnsi="GHEA Grapalat" w:cs="Sylfaen"/>
          <w:szCs w:val="24"/>
        </w:rPr>
        <w:t xml:space="preserve">, </w:t>
      </w:r>
      <w:r>
        <w:rPr>
          <w:rFonts w:ascii="GHEA Grapalat" w:hAnsi="GHEA Grapalat" w:cs="Sylfaen"/>
          <w:szCs w:val="24"/>
          <w:lang w:val="ru-RU"/>
        </w:rPr>
        <w:t>որոնք</w:t>
      </w:r>
      <w:r>
        <w:rPr>
          <w:rFonts w:ascii="GHEA Grapalat" w:hAnsi="GHEA Grapalat" w:cs="Sylfaen"/>
          <w:szCs w:val="24"/>
        </w:rPr>
        <w:t xml:space="preserve"> </w:t>
      </w:r>
      <w:r>
        <w:rPr>
          <w:rFonts w:ascii="GHEA Grapalat" w:hAnsi="GHEA Grapalat" w:cs="Sylfaen"/>
          <w:szCs w:val="24"/>
          <w:lang w:val="ru-RU"/>
        </w:rPr>
        <w:t>տրամադրվում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մեկ</w:t>
      </w:r>
      <w:r>
        <w:rPr>
          <w:rFonts w:ascii="GHEA Grapalat" w:hAnsi="GHEA Grapalat" w:cs="Sylfaen"/>
          <w:szCs w:val="24"/>
        </w:rPr>
        <w:t xml:space="preserve"> </w:t>
      </w:r>
      <w:r>
        <w:rPr>
          <w:rFonts w:ascii="GHEA Grapalat" w:hAnsi="GHEA Grapalat" w:cs="Sylfaen"/>
          <w:szCs w:val="24"/>
          <w:lang w:val="ru-RU"/>
        </w:rPr>
        <w:t>օրացուցային</w:t>
      </w:r>
      <w:r>
        <w:rPr>
          <w:rFonts w:ascii="GHEA Grapalat" w:hAnsi="GHEA Grapalat" w:cs="Sylfaen"/>
          <w:szCs w:val="24"/>
        </w:rPr>
        <w:t xml:space="preserve"> </w:t>
      </w:r>
      <w:r>
        <w:rPr>
          <w:rFonts w:ascii="GHEA Grapalat" w:hAnsi="GHEA Grapalat" w:cs="Sylfaen"/>
          <w:szCs w:val="24"/>
          <w:lang w:val="ru-RU"/>
        </w:rPr>
        <w:t>օրվա</w:t>
      </w:r>
      <w:r>
        <w:rPr>
          <w:rFonts w:ascii="GHEA Grapalat" w:hAnsi="GHEA Grapalat" w:cs="Sylfaen"/>
          <w:szCs w:val="24"/>
        </w:rPr>
        <w:t xml:space="preserve"> </w:t>
      </w:r>
      <w:r>
        <w:rPr>
          <w:rFonts w:ascii="GHEA Grapalat" w:hAnsi="GHEA Grapalat" w:cs="Sylfaen"/>
          <w:szCs w:val="24"/>
          <w:lang w:val="ru-RU"/>
        </w:rPr>
        <w:t>ընթացքում։</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8.17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պատվիրատուի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ծանուցումներն</w:t>
      </w:r>
      <w:r>
        <w:rPr>
          <w:rFonts w:ascii="GHEA Grapalat" w:hAnsi="GHEA Grapalat" w:cs="Sylfaen"/>
          <w:sz w:val="20"/>
          <w:lang w:val="af-ZA"/>
        </w:rPr>
        <w:t xml:space="preserve"> </w:t>
      </w:r>
      <w:r>
        <w:rPr>
          <w:rFonts w:ascii="GHEA Grapalat" w:hAnsi="GHEA Grapalat" w:cs="Sylfaen"/>
          <w:sz w:val="20"/>
          <w:lang w:val="ru-RU"/>
        </w:rPr>
        <w:t>ուղարկվում</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հայտում նշված էլեկտրոնային փոստին ուղարկելու միջոցով, </w:t>
      </w:r>
      <w:r>
        <w:rPr>
          <w:rFonts w:ascii="GHEA Grapalat" w:hAnsi="GHEA Grapalat" w:cs="Sylfaen"/>
          <w:sz w:val="20"/>
          <w:lang w:val="ru-RU"/>
        </w:rPr>
        <w:t>իսկ</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իր</w:t>
      </w:r>
      <w:r>
        <w:rPr>
          <w:rFonts w:ascii="GHEA Grapalat" w:hAnsi="GHEA Grapalat" w:cs="Sylfaen"/>
          <w:sz w:val="20"/>
          <w:lang w:val="af-ZA"/>
        </w:rPr>
        <w:t xml:space="preserve"> </w:t>
      </w:r>
      <w:r>
        <w:rPr>
          <w:rFonts w:ascii="GHEA Grapalat" w:hAnsi="GHEA Grapalat" w:cs="Sylfaen"/>
          <w:sz w:val="20"/>
          <w:lang w:val="ru-RU"/>
        </w:rPr>
        <w:t>հայտում</w:t>
      </w:r>
      <w:r>
        <w:rPr>
          <w:rFonts w:ascii="GHEA Grapalat" w:hAnsi="GHEA Grapalat" w:cs="Sylfaen"/>
          <w:sz w:val="20"/>
          <w:lang w:val="af-ZA"/>
        </w:rPr>
        <w:t xml:space="preserve"> </w:t>
      </w:r>
      <w:r>
        <w:rPr>
          <w:rFonts w:ascii="GHEA Grapalat" w:hAnsi="GHEA Grapalat" w:cs="Sylfaen"/>
          <w:sz w:val="20"/>
          <w:lang w:val="ru-RU"/>
        </w:rPr>
        <w:t>նշված</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փոստից</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հրավերում</w:t>
      </w:r>
      <w:r>
        <w:rPr>
          <w:rFonts w:ascii="GHEA Grapalat" w:hAnsi="GHEA Grapalat" w:cs="Sylfaen"/>
          <w:sz w:val="20"/>
          <w:lang w:val="af-ZA"/>
        </w:rPr>
        <w:t xml:space="preserve"> </w:t>
      </w:r>
      <w:r>
        <w:rPr>
          <w:rFonts w:ascii="GHEA Grapalat" w:hAnsi="GHEA Grapalat" w:cs="Sylfaen"/>
          <w:sz w:val="20"/>
          <w:lang w:val="ru-RU"/>
        </w:rPr>
        <w:t>նշված</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քարտուղարի</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փոստին</w:t>
      </w:r>
      <w:r>
        <w:rPr>
          <w:rFonts w:ascii="GHEA Grapalat" w:hAnsi="GHEA Grapalat" w:cs="Sylfaen"/>
          <w:sz w:val="20"/>
          <w:lang w:val="af-ZA"/>
        </w:rPr>
        <w:t xml:space="preserve"> </w:t>
      </w:r>
      <w:r>
        <w:rPr>
          <w:rFonts w:ascii="GHEA Grapalat" w:hAnsi="GHEA Grapalat"/>
          <w:sz w:val="20"/>
          <w:szCs w:val="20"/>
          <w:lang w:val="af-ZA" w:eastAsia="x-none"/>
        </w:rPr>
        <w:t>ուղարկվելու միջոցով:</w:t>
      </w:r>
    </w:p>
    <w:p w:rsidR="006E5207" w:rsidRDefault="006E5207" w:rsidP="006E5207">
      <w:pPr>
        <w:ind w:firstLine="567"/>
        <w:jc w:val="both"/>
        <w:rPr>
          <w:rFonts w:ascii="GHEA Grapalat" w:hAnsi="GHEA Grapalat"/>
          <w:sz w:val="20"/>
          <w:szCs w:val="20"/>
          <w:lang w:val="af-ZA" w:eastAsia="x-none"/>
        </w:rPr>
      </w:pPr>
      <w:r>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6E5207" w:rsidRDefault="006E5207" w:rsidP="0069073C">
      <w:pPr>
        <w:pStyle w:val="23"/>
        <w:spacing w:line="240" w:lineRule="auto"/>
        <w:ind w:firstLine="0"/>
        <w:rPr>
          <w:rFonts w:ascii="GHEA Grapalat" w:hAnsi="GHEA Grapalat"/>
          <w:lang w:val="hy-AM"/>
        </w:rPr>
      </w:pPr>
      <w:r>
        <w:rPr>
          <w:rFonts w:ascii="GHEA Grapalat" w:hAnsi="GHEA Grapalat"/>
        </w:rPr>
        <w:t>8</w:t>
      </w:r>
      <w:r>
        <w:rPr>
          <w:rFonts w:ascii="GHEA Grapalat" w:hAnsi="GHEA Grapalat"/>
          <w:lang w:val="hy-AM"/>
        </w:rPr>
        <w:t>.</w:t>
      </w:r>
      <w:r>
        <w:rPr>
          <w:rFonts w:ascii="GHEA Grapalat" w:hAnsi="GHEA Grapalat"/>
        </w:rPr>
        <w:t xml:space="preserve">18 </w:t>
      </w:r>
      <w:r>
        <w:rPr>
          <w:rFonts w:ascii="GHEA Grapalat" w:hAnsi="GHEA Grapalat" w:cs="Sylfaen"/>
        </w:rPr>
        <w:t>Հայտերի</w:t>
      </w:r>
      <w:r>
        <w:rPr>
          <w:rFonts w:ascii="GHEA Grapalat" w:hAnsi="GHEA Grapalat" w:cs="Arial"/>
        </w:rPr>
        <w:t xml:space="preserve"> </w:t>
      </w:r>
      <w:r>
        <w:rPr>
          <w:rFonts w:ascii="GHEA Grapalat" w:hAnsi="GHEA Grapalat" w:cs="Sylfaen"/>
        </w:rPr>
        <w:t>գնահատումը</w:t>
      </w:r>
      <w:r>
        <w:rPr>
          <w:rFonts w:ascii="GHEA Grapalat" w:hAnsi="GHEA Grapalat" w:cs="Arial"/>
        </w:rPr>
        <w:t xml:space="preserve"> </w:t>
      </w:r>
      <w:r>
        <w:rPr>
          <w:rFonts w:ascii="GHEA Grapalat" w:hAnsi="GHEA Grapalat" w:cs="Sylfaen"/>
        </w:rPr>
        <w:t>և</w:t>
      </w:r>
      <w:r>
        <w:rPr>
          <w:rFonts w:ascii="GHEA Grapalat" w:hAnsi="GHEA Grapalat" w:cs="Arial"/>
        </w:rPr>
        <w:t xml:space="preserve"> </w:t>
      </w:r>
      <w:r>
        <w:rPr>
          <w:rFonts w:ascii="GHEA Grapalat" w:hAnsi="GHEA Grapalat" w:cs="Sylfaen"/>
        </w:rPr>
        <w:t>ընտրված մասնակցի որոշումն</w:t>
      </w:r>
      <w:r>
        <w:rPr>
          <w:rFonts w:ascii="GHEA Grapalat" w:hAnsi="GHEA Grapalat" w:cs="Arial"/>
        </w:rPr>
        <w:t xml:space="preserve"> </w:t>
      </w:r>
      <w:r>
        <w:rPr>
          <w:rFonts w:ascii="GHEA Grapalat" w:hAnsi="GHEA Grapalat" w:cs="Sylfaen"/>
        </w:rPr>
        <w:t>իրականացվում</w:t>
      </w:r>
      <w:r>
        <w:rPr>
          <w:rFonts w:ascii="GHEA Grapalat" w:hAnsi="GHEA Grapalat" w:cs="Arial"/>
        </w:rPr>
        <w:t xml:space="preserve"> </w:t>
      </w:r>
      <w:r>
        <w:rPr>
          <w:rFonts w:ascii="GHEA Grapalat" w:hAnsi="GHEA Grapalat" w:cs="Sylfaen"/>
        </w:rPr>
        <w:t>է</w:t>
      </w:r>
      <w:r>
        <w:rPr>
          <w:rFonts w:ascii="GHEA Grapalat" w:hAnsi="GHEA Grapalat" w:cs="Arial"/>
        </w:rPr>
        <w:t xml:space="preserve"> </w:t>
      </w:r>
      <w:r>
        <w:rPr>
          <w:rFonts w:ascii="GHEA Grapalat" w:hAnsi="GHEA Grapalat" w:cs="Sylfaen"/>
        </w:rPr>
        <w:t>ըստ</w:t>
      </w:r>
      <w:r>
        <w:rPr>
          <w:rFonts w:ascii="GHEA Grapalat" w:hAnsi="GHEA Grapalat" w:cs="Arial"/>
        </w:rPr>
        <w:t xml:space="preserve"> </w:t>
      </w:r>
      <w:r>
        <w:rPr>
          <w:rFonts w:ascii="GHEA Grapalat" w:hAnsi="GHEA Grapalat" w:cs="Sylfaen"/>
        </w:rPr>
        <w:t>առանձին</w:t>
      </w:r>
      <w:r>
        <w:rPr>
          <w:rFonts w:ascii="GHEA Grapalat" w:hAnsi="GHEA Grapalat" w:cs="Arial"/>
        </w:rPr>
        <w:t xml:space="preserve"> </w:t>
      </w:r>
      <w:r>
        <w:rPr>
          <w:rFonts w:ascii="GHEA Grapalat" w:hAnsi="GHEA Grapalat" w:cs="Sylfaen"/>
        </w:rPr>
        <w:t>չափաբաժինների</w:t>
      </w:r>
      <w:r>
        <w:rPr>
          <w:rStyle w:val="aff1"/>
          <w:rFonts w:ascii="GHEA Grapalat" w:hAnsi="GHEA Grapalat" w:cs="Sylfaen"/>
          <w:color w:val="FFFFFF"/>
        </w:rPr>
        <w:footnoteReference w:id="4"/>
      </w:r>
      <w:r>
        <w:rPr>
          <w:rFonts w:ascii="GHEA Grapalat" w:hAnsi="GHEA Grapalat" w:cs="Tahoma"/>
        </w:rPr>
        <w:t>։</w:t>
      </w:r>
      <w:r>
        <w:rPr>
          <w:rFonts w:ascii="GHEA Grapalat" w:hAnsi="GHEA Grapalat" w:cs="Tahoma"/>
          <w:vertAlign w:val="superscript"/>
        </w:rPr>
        <w:t>11</w:t>
      </w:r>
      <w:r>
        <w:rPr>
          <w:rFonts w:ascii="GHEA Grapalat" w:hAnsi="GHEA Grapalat" w:cs="Tahoma"/>
          <w:lang w:val="hy-AM"/>
        </w:rPr>
        <w:t xml:space="preserve"> </w:t>
      </w:r>
    </w:p>
    <w:p w:rsidR="006E5207" w:rsidRDefault="006E5207" w:rsidP="0069073C">
      <w:pPr>
        <w:jc w:val="both"/>
        <w:rPr>
          <w:rFonts w:ascii="GHEA Grapalat" w:hAnsi="GHEA Grapalat"/>
          <w:sz w:val="20"/>
          <w:szCs w:val="20"/>
          <w:lang w:val="af-ZA" w:eastAsia="x-none"/>
        </w:rPr>
      </w:pPr>
      <w:r>
        <w:rPr>
          <w:rFonts w:ascii="GHEA Grapalat" w:hAnsi="GHEA Grapalat"/>
          <w:sz w:val="20"/>
          <w:szCs w:val="20"/>
          <w:lang w:val="af-ZA" w:eastAsia="x-none"/>
        </w:rPr>
        <w:t xml:space="preserve">8.19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Pr>
          <w:rFonts w:ascii="GHEA Grapalat" w:hAnsi="GHEA Grapalat"/>
          <w:sz w:val="20"/>
          <w:szCs w:val="20"/>
          <w:lang w:val="hy-AM" w:eastAsia="x-none"/>
        </w:rPr>
        <w:t>հրավերի 1-ին մասի 8.12-ից 8.18-րդ կետերով սահմանված ընթացակարգի կիրառմամբ</w:t>
      </w:r>
      <w:r>
        <w:rPr>
          <w:rFonts w:ascii="GHEA Grapalat" w:hAnsi="GHEA Grapalat"/>
          <w:sz w:val="20"/>
          <w:szCs w:val="20"/>
          <w:lang w:val="af-ZA" w:eastAsia="x-none"/>
        </w:rPr>
        <w:t>:</w:t>
      </w:r>
    </w:p>
    <w:p w:rsidR="006E5207" w:rsidRDefault="006E5207" w:rsidP="0069073C">
      <w:pPr>
        <w:pStyle w:val="23"/>
        <w:spacing w:line="240" w:lineRule="auto"/>
        <w:ind w:firstLine="0"/>
        <w:rPr>
          <w:rFonts w:ascii="GHEA Grapalat" w:hAnsi="GHEA Grapalat" w:cs="Sylfaen"/>
          <w:szCs w:val="24"/>
        </w:rPr>
      </w:pPr>
      <w:r>
        <w:rPr>
          <w:rFonts w:ascii="GHEA Grapalat" w:hAnsi="GHEA Grapalat" w:cs="Sylfaen"/>
          <w:szCs w:val="24"/>
        </w:rPr>
        <w:t>8</w:t>
      </w:r>
      <w:r>
        <w:rPr>
          <w:rFonts w:ascii="GHEA Grapalat" w:hAnsi="GHEA Grapalat" w:cs="Sylfaen"/>
          <w:szCs w:val="24"/>
          <w:lang w:val="hy-AM"/>
        </w:rPr>
        <w:t>.</w:t>
      </w:r>
      <w:r>
        <w:rPr>
          <w:rFonts w:ascii="GHEA Grapalat" w:hAnsi="GHEA Grapalat" w:cs="Sylfaen"/>
          <w:szCs w:val="24"/>
        </w:rPr>
        <w:t xml:space="preserve">20 </w:t>
      </w:r>
      <w:r>
        <w:rPr>
          <w:rFonts w:ascii="GHEA Grapalat" w:hAnsi="GHEA Grapalat" w:cs="Sylfaen"/>
          <w:szCs w:val="24"/>
          <w:lang w:val="ru-RU"/>
        </w:rPr>
        <w:t>Մասնակից</w:t>
      </w:r>
      <w:r>
        <w:rPr>
          <w:rFonts w:ascii="GHEA Grapalat" w:hAnsi="GHEA Grapalat" w:cs="Sylfaen"/>
          <w:szCs w:val="24"/>
          <w:lang w:val="en-US"/>
        </w:rPr>
        <w:t>ն</w:t>
      </w:r>
      <w:r w:rsidRPr="006E5207">
        <w:rPr>
          <w:rFonts w:ascii="GHEA Grapalat" w:hAnsi="GHEA Grapalat" w:cs="Sylfaen"/>
          <w:szCs w:val="24"/>
        </w:rPr>
        <w:t xml:space="preserve"> </w:t>
      </w:r>
      <w:r>
        <w:rPr>
          <w:rFonts w:ascii="GHEA Grapalat" w:hAnsi="GHEA Grapalat" w:cs="Sylfaen"/>
          <w:szCs w:val="24"/>
          <w:lang w:val="ru-RU"/>
        </w:rPr>
        <w:t>իրեն</w:t>
      </w:r>
      <w:r>
        <w:rPr>
          <w:rFonts w:ascii="GHEA Grapalat" w:hAnsi="GHEA Grapalat" w:cs="Sylfaen"/>
          <w:szCs w:val="24"/>
        </w:rPr>
        <w:t xml:space="preserve"> </w:t>
      </w:r>
      <w:r>
        <w:rPr>
          <w:rFonts w:ascii="GHEA Grapalat" w:hAnsi="GHEA Grapalat" w:cs="Sylfaen"/>
          <w:szCs w:val="24"/>
          <w:lang w:val="ru-RU"/>
        </w:rPr>
        <w:t>ներկայացված</w:t>
      </w:r>
      <w:r>
        <w:rPr>
          <w:rFonts w:ascii="GHEA Grapalat" w:hAnsi="GHEA Grapalat" w:cs="Sylfaen"/>
          <w:szCs w:val="24"/>
        </w:rPr>
        <w:t xml:space="preserve"> </w:t>
      </w:r>
      <w:r>
        <w:rPr>
          <w:rFonts w:ascii="GHEA Grapalat" w:hAnsi="GHEA Grapalat" w:cs="Sylfaen"/>
          <w:szCs w:val="24"/>
          <w:lang w:val="ru-RU"/>
        </w:rPr>
        <w:t>պահանջների</w:t>
      </w:r>
      <w:r>
        <w:rPr>
          <w:rFonts w:ascii="GHEA Grapalat" w:hAnsi="GHEA Grapalat" w:cs="Sylfaen"/>
          <w:szCs w:val="24"/>
        </w:rPr>
        <w:t xml:space="preserve"> </w:t>
      </w:r>
      <w:r>
        <w:rPr>
          <w:rFonts w:ascii="GHEA Grapalat" w:hAnsi="GHEA Grapalat" w:cs="Sylfaen"/>
          <w:szCs w:val="24"/>
          <w:lang w:val="ru-RU"/>
        </w:rPr>
        <w:t>համապատասխանության</w:t>
      </w:r>
      <w:r>
        <w:rPr>
          <w:rFonts w:ascii="GHEA Grapalat" w:hAnsi="GHEA Grapalat" w:cs="Sylfaen"/>
          <w:szCs w:val="24"/>
        </w:rPr>
        <w:t xml:space="preserve"> </w:t>
      </w:r>
      <w:r>
        <w:rPr>
          <w:rFonts w:ascii="GHEA Grapalat" w:hAnsi="GHEA Grapalat" w:cs="Sylfaen"/>
          <w:szCs w:val="24"/>
          <w:lang w:val="ru-RU"/>
        </w:rPr>
        <w:t>հիմնավորման</w:t>
      </w:r>
      <w:r>
        <w:rPr>
          <w:rFonts w:ascii="GHEA Grapalat" w:hAnsi="GHEA Grapalat" w:cs="Sylfaen"/>
          <w:szCs w:val="24"/>
        </w:rPr>
        <w:t xml:space="preserve"> </w:t>
      </w:r>
      <w:r>
        <w:rPr>
          <w:rFonts w:ascii="GHEA Grapalat" w:hAnsi="GHEA Grapalat" w:cs="Sylfaen"/>
          <w:szCs w:val="24"/>
          <w:lang w:val="ru-RU"/>
        </w:rPr>
        <w:t>նպատակով</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r>
        <w:rPr>
          <w:rFonts w:ascii="GHEA Grapalat" w:hAnsi="GHEA Grapalat" w:cs="Sylfaen"/>
          <w:szCs w:val="24"/>
          <w:lang w:val="ru-RU"/>
        </w:rPr>
        <w:t>ներկայացնել</w:t>
      </w:r>
      <w:r>
        <w:rPr>
          <w:rFonts w:ascii="GHEA Grapalat" w:hAnsi="GHEA Grapalat" w:cs="Sylfaen"/>
          <w:szCs w:val="24"/>
        </w:rPr>
        <w:t xml:space="preserve"> </w:t>
      </w:r>
      <w:r>
        <w:rPr>
          <w:rFonts w:ascii="GHEA Grapalat" w:hAnsi="GHEA Grapalat" w:cs="Sylfaen"/>
          <w:szCs w:val="24"/>
          <w:lang w:val="ru-RU"/>
        </w:rPr>
        <w:t>լրացուցիչ</w:t>
      </w:r>
      <w:r>
        <w:rPr>
          <w:rFonts w:ascii="GHEA Grapalat" w:hAnsi="GHEA Grapalat" w:cs="Sylfaen"/>
          <w:szCs w:val="24"/>
        </w:rPr>
        <w:t xml:space="preserve"> </w:t>
      </w:r>
      <w:r>
        <w:rPr>
          <w:rFonts w:ascii="GHEA Grapalat" w:hAnsi="GHEA Grapalat" w:cs="Sylfaen"/>
          <w:szCs w:val="24"/>
          <w:lang w:val="ru-RU"/>
        </w:rPr>
        <w:t>այլ</w:t>
      </w:r>
      <w:r>
        <w:rPr>
          <w:rFonts w:ascii="GHEA Grapalat" w:hAnsi="GHEA Grapalat" w:cs="Sylfaen"/>
          <w:szCs w:val="24"/>
        </w:rPr>
        <w:t xml:space="preserve"> </w:t>
      </w:r>
      <w:r>
        <w:rPr>
          <w:rFonts w:ascii="GHEA Grapalat" w:hAnsi="GHEA Grapalat" w:cs="Sylfaen"/>
          <w:szCs w:val="24"/>
          <w:lang w:val="ru-RU"/>
        </w:rPr>
        <w:t>փաստաթղթեր</w:t>
      </w:r>
      <w:r>
        <w:rPr>
          <w:rFonts w:ascii="GHEA Grapalat" w:hAnsi="GHEA Grapalat" w:cs="Sylfaen"/>
          <w:szCs w:val="24"/>
        </w:rPr>
        <w:t xml:space="preserve">, </w:t>
      </w:r>
      <w:r>
        <w:rPr>
          <w:rFonts w:ascii="GHEA Grapalat" w:hAnsi="GHEA Grapalat" w:cs="Sylfaen"/>
          <w:szCs w:val="24"/>
          <w:lang w:val="ru-RU"/>
        </w:rPr>
        <w:t>տեղեկություններ</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նյութեր։</w:t>
      </w:r>
    </w:p>
    <w:p w:rsidR="006E5207" w:rsidRDefault="006E5207" w:rsidP="006E5207">
      <w:pPr>
        <w:pStyle w:val="23"/>
        <w:spacing w:line="240" w:lineRule="auto"/>
        <w:ind w:firstLine="567"/>
        <w:rPr>
          <w:rFonts w:ascii="GHEA Grapalat" w:hAnsi="GHEA Grapalat" w:cs="Sylfaen"/>
          <w:szCs w:val="24"/>
        </w:rPr>
      </w:pPr>
      <w:r>
        <w:rPr>
          <w:rFonts w:ascii="GHEA Grapalat" w:hAnsi="GHEA Grapalat" w:cs="Sylfaen"/>
          <w:szCs w:val="24"/>
          <w:lang w:val="en-US"/>
        </w:rPr>
        <w:t>Հ</w:t>
      </w:r>
      <w:r>
        <w:rPr>
          <w:rFonts w:ascii="GHEA Grapalat" w:hAnsi="GHEA Grapalat" w:cs="Sylfaen"/>
          <w:szCs w:val="24"/>
          <w:lang w:val="ru-RU"/>
        </w:rPr>
        <w:t>անձնաժողովը</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r>
        <w:rPr>
          <w:rFonts w:ascii="GHEA Grapalat" w:hAnsi="GHEA Grapalat" w:cs="Sylfaen"/>
          <w:szCs w:val="24"/>
          <w:lang w:val="ru-RU"/>
        </w:rPr>
        <w:t>ստուգել</w:t>
      </w:r>
      <w:r>
        <w:rPr>
          <w:rFonts w:ascii="GHEA Grapalat" w:hAnsi="GHEA Grapalat" w:cs="Sylfaen"/>
          <w:szCs w:val="24"/>
        </w:rPr>
        <w:t xml:space="preserve"> </w:t>
      </w:r>
      <w:r>
        <w:rPr>
          <w:rFonts w:ascii="GHEA Grapalat" w:hAnsi="GHEA Grapalat" w:cs="Sylfaen"/>
          <w:szCs w:val="24"/>
          <w:lang w:val="en-US"/>
        </w:rPr>
        <w:t>մ</w:t>
      </w:r>
      <w:r>
        <w:rPr>
          <w:rFonts w:ascii="GHEA Grapalat" w:hAnsi="GHEA Grapalat" w:cs="Sylfaen"/>
          <w:szCs w:val="24"/>
          <w:lang w:val="ru-RU"/>
        </w:rPr>
        <w:t>ասնակցի</w:t>
      </w:r>
      <w:r>
        <w:rPr>
          <w:rFonts w:ascii="GHEA Grapalat" w:hAnsi="GHEA Grapalat" w:cs="Sylfaen"/>
          <w:szCs w:val="24"/>
        </w:rPr>
        <w:t xml:space="preserve"> </w:t>
      </w:r>
      <w:r>
        <w:rPr>
          <w:rFonts w:ascii="GHEA Grapalat" w:hAnsi="GHEA Grapalat" w:cs="Sylfaen"/>
          <w:szCs w:val="24"/>
          <w:lang w:val="ru-RU"/>
        </w:rPr>
        <w:t>ներկայացրած</w:t>
      </w:r>
      <w:r>
        <w:rPr>
          <w:rFonts w:ascii="GHEA Grapalat" w:hAnsi="GHEA Grapalat" w:cs="Sylfaen"/>
          <w:szCs w:val="24"/>
        </w:rPr>
        <w:t xml:space="preserve"> </w:t>
      </w:r>
      <w:r>
        <w:rPr>
          <w:rFonts w:ascii="GHEA Grapalat" w:hAnsi="GHEA Grapalat" w:cs="Sylfaen"/>
          <w:szCs w:val="24"/>
          <w:lang w:val="ru-RU"/>
        </w:rPr>
        <w:t>տվյալների</w:t>
      </w:r>
      <w:r>
        <w:rPr>
          <w:rFonts w:ascii="GHEA Grapalat" w:hAnsi="GHEA Grapalat" w:cs="Sylfaen"/>
          <w:szCs w:val="24"/>
        </w:rPr>
        <w:t xml:space="preserve"> </w:t>
      </w:r>
      <w:r>
        <w:rPr>
          <w:rFonts w:ascii="GHEA Grapalat" w:hAnsi="GHEA Grapalat" w:cs="Sylfaen"/>
          <w:szCs w:val="24"/>
          <w:lang w:val="ru-RU"/>
        </w:rPr>
        <w:t>իսկությունը</w:t>
      </w:r>
      <w:r>
        <w:rPr>
          <w:rFonts w:ascii="GHEA Grapalat" w:hAnsi="GHEA Grapalat" w:cs="Sylfaen"/>
          <w:szCs w:val="24"/>
        </w:rPr>
        <w:t xml:space="preserve">` </w:t>
      </w:r>
      <w:r>
        <w:rPr>
          <w:rFonts w:ascii="GHEA Grapalat" w:hAnsi="GHEA Grapalat" w:cs="Sylfaen"/>
          <w:szCs w:val="24"/>
          <w:lang w:val="ru-RU"/>
        </w:rPr>
        <w:t>օգտագործելով</w:t>
      </w:r>
      <w:r>
        <w:rPr>
          <w:rFonts w:ascii="GHEA Grapalat" w:hAnsi="GHEA Grapalat" w:cs="Sylfaen"/>
          <w:szCs w:val="24"/>
        </w:rPr>
        <w:t xml:space="preserve"> </w:t>
      </w:r>
      <w:r>
        <w:rPr>
          <w:rFonts w:ascii="GHEA Grapalat" w:hAnsi="GHEA Grapalat" w:cs="Sylfaen"/>
          <w:szCs w:val="24"/>
          <w:lang w:val="ru-RU"/>
        </w:rPr>
        <w:t>պաշտոնական</w:t>
      </w:r>
      <w:r>
        <w:rPr>
          <w:rFonts w:ascii="GHEA Grapalat" w:hAnsi="GHEA Grapalat" w:cs="Sylfaen"/>
          <w:szCs w:val="24"/>
        </w:rPr>
        <w:t xml:space="preserve"> </w:t>
      </w:r>
      <w:r>
        <w:rPr>
          <w:rFonts w:ascii="GHEA Grapalat" w:hAnsi="GHEA Grapalat" w:cs="Sylfaen"/>
          <w:szCs w:val="24"/>
          <w:lang w:val="ru-RU"/>
        </w:rPr>
        <w:t>աղբյուրներից</w:t>
      </w:r>
      <w:r>
        <w:rPr>
          <w:rFonts w:ascii="GHEA Grapalat" w:hAnsi="GHEA Grapalat" w:cs="Sylfaen"/>
          <w:szCs w:val="24"/>
        </w:rPr>
        <w:t xml:space="preserve"> </w:t>
      </w:r>
      <w:r>
        <w:rPr>
          <w:rFonts w:ascii="GHEA Grapalat" w:hAnsi="GHEA Grapalat" w:cs="Sylfaen"/>
          <w:szCs w:val="24"/>
          <w:lang w:val="ru-RU"/>
        </w:rPr>
        <w:t>ստացված</w:t>
      </w:r>
      <w:r>
        <w:rPr>
          <w:rFonts w:ascii="GHEA Grapalat" w:hAnsi="GHEA Grapalat" w:cs="Sylfaen"/>
          <w:szCs w:val="24"/>
        </w:rPr>
        <w:t xml:space="preserve"> </w:t>
      </w:r>
      <w:r>
        <w:rPr>
          <w:rFonts w:ascii="GHEA Grapalat" w:hAnsi="GHEA Grapalat" w:cs="Sylfaen"/>
          <w:szCs w:val="24"/>
          <w:lang w:val="ru-RU"/>
        </w:rPr>
        <w:t>տվյալներ</w:t>
      </w:r>
      <w:r>
        <w:rPr>
          <w:rFonts w:ascii="GHEA Grapalat" w:hAnsi="GHEA Grapalat" w:cs="Sylfaen"/>
          <w:szCs w:val="24"/>
        </w:rPr>
        <w:t xml:space="preserve"> </w:t>
      </w:r>
      <w:r>
        <w:rPr>
          <w:rFonts w:ascii="GHEA Grapalat" w:hAnsi="GHEA Grapalat" w:cs="Sylfaen"/>
          <w:szCs w:val="24"/>
          <w:lang w:val="ru-RU"/>
        </w:rPr>
        <w:t>կամ</w:t>
      </w:r>
      <w:r>
        <w:rPr>
          <w:rFonts w:ascii="GHEA Grapalat" w:hAnsi="GHEA Grapalat" w:cs="Sylfaen"/>
          <w:szCs w:val="24"/>
        </w:rPr>
        <w:t xml:space="preserve"> </w:t>
      </w:r>
      <w:r>
        <w:rPr>
          <w:rFonts w:ascii="GHEA Grapalat" w:hAnsi="GHEA Grapalat" w:cs="Sylfaen"/>
          <w:szCs w:val="24"/>
          <w:lang w:val="ru-RU"/>
        </w:rPr>
        <w:t>դրա</w:t>
      </w:r>
      <w:r>
        <w:rPr>
          <w:rFonts w:ascii="GHEA Grapalat" w:hAnsi="GHEA Grapalat" w:cs="Sylfaen"/>
          <w:szCs w:val="24"/>
        </w:rPr>
        <w:t xml:space="preserve"> </w:t>
      </w:r>
      <w:r>
        <w:rPr>
          <w:rFonts w:ascii="GHEA Grapalat" w:hAnsi="GHEA Grapalat" w:cs="Sylfaen"/>
          <w:szCs w:val="24"/>
          <w:lang w:val="ru-RU"/>
        </w:rPr>
        <w:t>մասին</w:t>
      </w:r>
      <w:r>
        <w:rPr>
          <w:rFonts w:ascii="GHEA Grapalat" w:hAnsi="GHEA Grapalat" w:cs="Sylfaen"/>
          <w:szCs w:val="24"/>
        </w:rPr>
        <w:t xml:space="preserve"> </w:t>
      </w:r>
      <w:r>
        <w:rPr>
          <w:rFonts w:ascii="GHEA Grapalat" w:hAnsi="GHEA Grapalat" w:cs="Sylfaen"/>
          <w:szCs w:val="24"/>
          <w:lang w:val="ru-RU"/>
        </w:rPr>
        <w:t>ստանալով</w:t>
      </w:r>
      <w:r>
        <w:rPr>
          <w:rFonts w:ascii="GHEA Grapalat" w:hAnsi="GHEA Grapalat" w:cs="Sylfaen"/>
          <w:szCs w:val="24"/>
        </w:rPr>
        <w:t xml:space="preserve"> </w:t>
      </w:r>
      <w:r>
        <w:rPr>
          <w:rFonts w:ascii="GHEA Grapalat" w:hAnsi="GHEA Grapalat" w:cs="Sylfaen"/>
          <w:szCs w:val="24"/>
          <w:lang w:val="ru-RU"/>
        </w:rPr>
        <w:t>իրավասու</w:t>
      </w:r>
      <w:r>
        <w:rPr>
          <w:rFonts w:ascii="GHEA Grapalat" w:hAnsi="GHEA Grapalat" w:cs="Sylfaen"/>
          <w:szCs w:val="24"/>
        </w:rPr>
        <w:t xml:space="preserve"> </w:t>
      </w:r>
      <w:r>
        <w:rPr>
          <w:rFonts w:ascii="GHEA Grapalat" w:hAnsi="GHEA Grapalat" w:cs="Sylfaen"/>
          <w:szCs w:val="24"/>
          <w:lang w:val="ru-RU"/>
        </w:rPr>
        <w:t>մարմինների</w:t>
      </w:r>
      <w:r>
        <w:rPr>
          <w:rFonts w:ascii="GHEA Grapalat" w:hAnsi="GHEA Grapalat" w:cs="Sylfaen"/>
          <w:szCs w:val="24"/>
        </w:rPr>
        <w:t xml:space="preserve"> </w:t>
      </w:r>
      <w:r>
        <w:rPr>
          <w:rFonts w:ascii="GHEA Grapalat" w:hAnsi="GHEA Grapalat" w:cs="Sylfaen"/>
          <w:szCs w:val="24"/>
          <w:lang w:val="ru-RU"/>
        </w:rPr>
        <w:t>գրավոր</w:t>
      </w:r>
      <w:r>
        <w:rPr>
          <w:rFonts w:ascii="GHEA Grapalat" w:hAnsi="GHEA Grapalat" w:cs="Sylfaen"/>
          <w:szCs w:val="24"/>
        </w:rPr>
        <w:t xml:space="preserve"> </w:t>
      </w:r>
      <w:r>
        <w:rPr>
          <w:rFonts w:ascii="GHEA Grapalat" w:hAnsi="GHEA Grapalat" w:cs="Sylfaen"/>
          <w:szCs w:val="24"/>
          <w:lang w:val="ru-RU"/>
        </w:rPr>
        <w:t>եզրակացությունը</w:t>
      </w:r>
      <w:r>
        <w:rPr>
          <w:rFonts w:ascii="GHEA Grapalat" w:hAnsi="GHEA Grapalat" w:cs="Sylfaen"/>
          <w:szCs w:val="24"/>
        </w:rPr>
        <w:t xml:space="preserve">: </w:t>
      </w:r>
      <w:r>
        <w:rPr>
          <w:rFonts w:ascii="GHEA Grapalat" w:hAnsi="GHEA Grapalat" w:cs="Sylfaen"/>
          <w:szCs w:val="24"/>
          <w:lang w:val="ru-RU"/>
        </w:rPr>
        <w:t>Նման</w:t>
      </w:r>
      <w:r>
        <w:rPr>
          <w:rFonts w:ascii="GHEA Grapalat" w:hAnsi="GHEA Grapalat" w:cs="Sylfaen"/>
          <w:szCs w:val="24"/>
        </w:rPr>
        <w:t xml:space="preserve"> </w:t>
      </w:r>
      <w:r>
        <w:rPr>
          <w:rFonts w:ascii="GHEA Grapalat" w:hAnsi="GHEA Grapalat" w:cs="Sylfaen"/>
          <w:szCs w:val="24"/>
          <w:lang w:val="ru-RU"/>
        </w:rPr>
        <w:t>հարցում</w:t>
      </w:r>
      <w:r>
        <w:rPr>
          <w:rFonts w:ascii="GHEA Grapalat" w:hAnsi="GHEA Grapalat" w:cs="Sylfaen"/>
          <w:szCs w:val="24"/>
        </w:rPr>
        <w:t xml:space="preserve"> </w:t>
      </w:r>
      <w:r>
        <w:rPr>
          <w:rFonts w:ascii="GHEA Grapalat" w:hAnsi="GHEA Grapalat" w:cs="Sylfaen"/>
          <w:szCs w:val="24"/>
          <w:lang w:val="ru-RU"/>
        </w:rPr>
        <w:t>ուղարկվելու</w:t>
      </w:r>
      <w:r>
        <w:rPr>
          <w:rFonts w:ascii="GHEA Grapalat" w:hAnsi="GHEA Grapalat" w:cs="Sylfaen"/>
          <w:szCs w:val="24"/>
        </w:rPr>
        <w:t xml:space="preserve"> </w:t>
      </w:r>
      <w:r>
        <w:rPr>
          <w:rFonts w:ascii="GHEA Grapalat" w:hAnsi="GHEA Grapalat" w:cs="Sylfaen"/>
          <w:szCs w:val="24"/>
          <w:lang w:val="ru-RU"/>
        </w:rPr>
        <w:t>դեպքում</w:t>
      </w:r>
      <w:r>
        <w:rPr>
          <w:rFonts w:ascii="GHEA Grapalat" w:hAnsi="GHEA Grapalat" w:cs="Sylfaen"/>
          <w:szCs w:val="24"/>
        </w:rPr>
        <w:t xml:space="preserve"> </w:t>
      </w:r>
      <w:r>
        <w:rPr>
          <w:rFonts w:ascii="GHEA Grapalat" w:hAnsi="GHEA Grapalat" w:cs="Sylfaen"/>
          <w:szCs w:val="24"/>
          <w:lang w:val="ru-RU"/>
        </w:rPr>
        <w:t>համապատասխան</w:t>
      </w:r>
      <w:r>
        <w:rPr>
          <w:rFonts w:ascii="GHEA Grapalat" w:hAnsi="GHEA Grapalat" w:cs="Sylfaen"/>
          <w:szCs w:val="24"/>
        </w:rPr>
        <w:t xml:space="preserve"> </w:t>
      </w:r>
      <w:r>
        <w:rPr>
          <w:rFonts w:ascii="GHEA Grapalat" w:hAnsi="GHEA Grapalat" w:cs="Sylfaen"/>
          <w:szCs w:val="24"/>
          <w:lang w:val="ru-RU"/>
        </w:rPr>
        <w:t>պետական</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տեղական</w:t>
      </w:r>
      <w:r>
        <w:rPr>
          <w:rFonts w:ascii="GHEA Grapalat" w:hAnsi="GHEA Grapalat" w:cs="Sylfaen"/>
          <w:szCs w:val="24"/>
        </w:rPr>
        <w:t xml:space="preserve"> </w:t>
      </w:r>
      <w:r>
        <w:rPr>
          <w:rFonts w:ascii="GHEA Grapalat" w:hAnsi="GHEA Grapalat" w:cs="Sylfaen"/>
          <w:szCs w:val="24"/>
          <w:lang w:val="ru-RU"/>
        </w:rPr>
        <w:t>ինքնակառավարման</w:t>
      </w:r>
      <w:r>
        <w:rPr>
          <w:rFonts w:ascii="GHEA Grapalat" w:hAnsi="GHEA Grapalat" w:cs="Sylfaen"/>
          <w:szCs w:val="24"/>
        </w:rPr>
        <w:t xml:space="preserve"> </w:t>
      </w:r>
      <w:r>
        <w:rPr>
          <w:rFonts w:ascii="GHEA Grapalat" w:hAnsi="GHEA Grapalat" w:cs="Sylfaen"/>
          <w:szCs w:val="24"/>
          <w:lang w:val="ru-RU"/>
        </w:rPr>
        <w:t>մարմինները</w:t>
      </w:r>
      <w:r>
        <w:rPr>
          <w:rFonts w:ascii="GHEA Grapalat" w:hAnsi="GHEA Grapalat" w:cs="Sylfaen"/>
          <w:szCs w:val="24"/>
        </w:rPr>
        <w:t xml:space="preserve"> </w:t>
      </w:r>
      <w:r>
        <w:rPr>
          <w:rFonts w:ascii="GHEA Grapalat" w:hAnsi="GHEA Grapalat" w:cs="Sylfaen"/>
          <w:szCs w:val="24"/>
          <w:lang w:val="ru-RU"/>
        </w:rPr>
        <w:t>հարցումն</w:t>
      </w:r>
      <w:r>
        <w:rPr>
          <w:rFonts w:ascii="GHEA Grapalat" w:hAnsi="GHEA Grapalat" w:cs="Sylfaen"/>
          <w:szCs w:val="24"/>
        </w:rPr>
        <w:t xml:space="preserve"> </w:t>
      </w:r>
      <w:r>
        <w:rPr>
          <w:rFonts w:ascii="GHEA Grapalat" w:hAnsi="GHEA Grapalat" w:cs="Sylfaen"/>
          <w:szCs w:val="24"/>
          <w:lang w:val="ru-RU"/>
        </w:rPr>
        <w:t>ստանալու</w:t>
      </w:r>
      <w:r>
        <w:rPr>
          <w:rFonts w:ascii="GHEA Grapalat" w:hAnsi="GHEA Grapalat" w:cs="Sylfaen"/>
          <w:szCs w:val="24"/>
        </w:rPr>
        <w:t xml:space="preserve"> </w:t>
      </w:r>
      <w:r>
        <w:rPr>
          <w:rFonts w:ascii="GHEA Grapalat" w:hAnsi="GHEA Grapalat" w:cs="Sylfaen"/>
          <w:szCs w:val="24"/>
          <w:lang w:val="ru-RU"/>
        </w:rPr>
        <w:t>օրվան</w:t>
      </w:r>
      <w:r>
        <w:rPr>
          <w:rFonts w:ascii="GHEA Grapalat" w:hAnsi="GHEA Grapalat" w:cs="Sylfaen"/>
          <w:szCs w:val="24"/>
        </w:rPr>
        <w:t xml:space="preserve"> </w:t>
      </w:r>
      <w:r>
        <w:rPr>
          <w:rFonts w:ascii="GHEA Grapalat" w:hAnsi="GHEA Grapalat" w:cs="Sylfaen"/>
          <w:szCs w:val="24"/>
          <w:lang w:val="ru-RU"/>
        </w:rPr>
        <w:t>հաջորդող</w:t>
      </w:r>
      <w:r>
        <w:rPr>
          <w:rFonts w:ascii="GHEA Grapalat" w:hAnsi="GHEA Grapalat" w:cs="Sylfaen"/>
          <w:szCs w:val="24"/>
        </w:rPr>
        <w:t xml:space="preserve"> </w:t>
      </w:r>
      <w:r>
        <w:rPr>
          <w:rFonts w:ascii="GHEA Grapalat" w:hAnsi="GHEA Grapalat" w:cs="Sylfaen"/>
          <w:szCs w:val="24"/>
          <w:lang w:val="ru-RU"/>
        </w:rPr>
        <w:t>երկու</w:t>
      </w:r>
      <w:r>
        <w:rPr>
          <w:rFonts w:ascii="GHEA Grapalat" w:hAnsi="GHEA Grapalat" w:cs="Sylfaen"/>
          <w:szCs w:val="24"/>
        </w:rPr>
        <w:t xml:space="preserve"> </w:t>
      </w:r>
      <w:r>
        <w:rPr>
          <w:rFonts w:ascii="GHEA Grapalat" w:hAnsi="GHEA Grapalat" w:cs="Sylfaen"/>
          <w:szCs w:val="24"/>
          <w:lang w:val="ru-RU"/>
        </w:rPr>
        <w:t>աշխատանքային</w:t>
      </w:r>
      <w:r>
        <w:rPr>
          <w:rFonts w:ascii="GHEA Grapalat" w:hAnsi="GHEA Grapalat" w:cs="Sylfaen"/>
          <w:szCs w:val="24"/>
        </w:rPr>
        <w:t xml:space="preserve"> </w:t>
      </w:r>
      <w:r>
        <w:rPr>
          <w:rFonts w:ascii="GHEA Grapalat" w:hAnsi="GHEA Grapalat" w:cs="Sylfaen"/>
          <w:szCs w:val="24"/>
          <w:lang w:val="ru-RU"/>
        </w:rPr>
        <w:t>օրվա</w:t>
      </w:r>
      <w:r>
        <w:rPr>
          <w:rFonts w:ascii="GHEA Grapalat" w:hAnsi="GHEA Grapalat" w:cs="Sylfaen"/>
          <w:szCs w:val="24"/>
        </w:rPr>
        <w:t xml:space="preserve"> </w:t>
      </w:r>
      <w:r>
        <w:rPr>
          <w:rFonts w:ascii="GHEA Grapalat" w:hAnsi="GHEA Grapalat" w:cs="Sylfaen"/>
          <w:szCs w:val="24"/>
          <w:lang w:val="ru-RU"/>
        </w:rPr>
        <w:t>ընթացքում</w:t>
      </w:r>
      <w:r>
        <w:rPr>
          <w:rFonts w:ascii="GHEA Grapalat" w:hAnsi="GHEA Grapalat" w:cs="Sylfaen"/>
          <w:szCs w:val="24"/>
        </w:rPr>
        <w:t xml:space="preserve"> </w:t>
      </w:r>
      <w:r>
        <w:rPr>
          <w:rFonts w:ascii="GHEA Grapalat" w:hAnsi="GHEA Grapalat" w:cs="Sylfaen"/>
          <w:szCs w:val="24"/>
          <w:lang w:val="ru-RU"/>
        </w:rPr>
        <w:t>տրամադրում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գրավոր</w:t>
      </w:r>
      <w:r>
        <w:rPr>
          <w:rFonts w:ascii="GHEA Grapalat" w:hAnsi="GHEA Grapalat" w:cs="Sylfaen"/>
          <w:szCs w:val="24"/>
        </w:rPr>
        <w:t xml:space="preserve"> </w:t>
      </w:r>
      <w:r>
        <w:rPr>
          <w:rFonts w:ascii="GHEA Grapalat" w:hAnsi="GHEA Grapalat" w:cs="Sylfaen"/>
          <w:szCs w:val="24"/>
          <w:lang w:val="ru-RU"/>
        </w:rPr>
        <w:t>եզրակացություն</w:t>
      </w:r>
      <w:r>
        <w:rPr>
          <w:rFonts w:ascii="GHEA Grapalat" w:hAnsi="GHEA Grapalat" w:cs="Sylfaen"/>
          <w:szCs w:val="24"/>
        </w:rPr>
        <w:t xml:space="preserve">: </w:t>
      </w:r>
      <w:r>
        <w:rPr>
          <w:rFonts w:ascii="GHEA Grapalat" w:hAnsi="GHEA Grapalat" w:cs="Sylfaen"/>
          <w:szCs w:val="24"/>
          <w:lang w:val="ru-RU"/>
        </w:rPr>
        <w:t>Եթե</w:t>
      </w:r>
      <w:r>
        <w:rPr>
          <w:rFonts w:ascii="GHEA Grapalat" w:hAnsi="GHEA Grapalat" w:cs="Sylfaen"/>
          <w:szCs w:val="24"/>
        </w:rPr>
        <w:t xml:space="preserve"> </w:t>
      </w:r>
      <w:r>
        <w:rPr>
          <w:rFonts w:ascii="GHEA Grapalat" w:hAnsi="GHEA Grapalat" w:cs="Sylfaen"/>
          <w:szCs w:val="24"/>
          <w:lang w:val="en-US"/>
        </w:rPr>
        <w:t>մ</w:t>
      </w:r>
      <w:r>
        <w:rPr>
          <w:rFonts w:ascii="GHEA Grapalat" w:hAnsi="GHEA Grapalat" w:cs="Sylfaen"/>
          <w:szCs w:val="24"/>
          <w:lang w:val="ru-RU"/>
        </w:rPr>
        <w:t>ասնակցի</w:t>
      </w:r>
      <w:r>
        <w:rPr>
          <w:rFonts w:ascii="GHEA Grapalat" w:hAnsi="GHEA Grapalat" w:cs="Sylfaen"/>
          <w:szCs w:val="24"/>
        </w:rPr>
        <w:t xml:space="preserve"> </w:t>
      </w:r>
      <w:r>
        <w:rPr>
          <w:rFonts w:ascii="GHEA Grapalat" w:hAnsi="GHEA Grapalat" w:cs="Sylfaen"/>
          <w:szCs w:val="24"/>
          <w:lang w:val="ru-RU"/>
        </w:rPr>
        <w:t>ներկայացրած</w:t>
      </w:r>
      <w:r>
        <w:rPr>
          <w:rFonts w:ascii="GHEA Grapalat" w:hAnsi="GHEA Grapalat" w:cs="Sylfaen"/>
          <w:szCs w:val="24"/>
        </w:rPr>
        <w:t xml:space="preserve"> </w:t>
      </w:r>
      <w:r>
        <w:rPr>
          <w:rFonts w:ascii="GHEA Grapalat" w:hAnsi="GHEA Grapalat" w:cs="Sylfaen"/>
          <w:szCs w:val="24"/>
          <w:lang w:val="ru-RU"/>
        </w:rPr>
        <w:t>տվյալների</w:t>
      </w:r>
      <w:r>
        <w:rPr>
          <w:rFonts w:ascii="GHEA Grapalat" w:hAnsi="GHEA Grapalat" w:cs="Sylfaen"/>
          <w:szCs w:val="24"/>
        </w:rPr>
        <w:t xml:space="preserve"> </w:t>
      </w:r>
      <w:r>
        <w:rPr>
          <w:rFonts w:ascii="GHEA Grapalat" w:hAnsi="GHEA Grapalat" w:cs="Sylfaen"/>
          <w:szCs w:val="24"/>
          <w:lang w:val="ru-RU"/>
        </w:rPr>
        <w:t>իսկության</w:t>
      </w:r>
      <w:r>
        <w:rPr>
          <w:rFonts w:ascii="GHEA Grapalat" w:hAnsi="GHEA Grapalat" w:cs="Sylfaen"/>
          <w:szCs w:val="24"/>
        </w:rPr>
        <w:t xml:space="preserve"> </w:t>
      </w:r>
      <w:r>
        <w:rPr>
          <w:rFonts w:ascii="GHEA Grapalat" w:hAnsi="GHEA Grapalat" w:cs="Sylfaen"/>
          <w:szCs w:val="24"/>
          <w:lang w:val="ru-RU"/>
        </w:rPr>
        <w:t>ստուգման</w:t>
      </w:r>
      <w:r>
        <w:rPr>
          <w:rFonts w:ascii="GHEA Grapalat" w:hAnsi="GHEA Grapalat" w:cs="Sylfaen"/>
          <w:szCs w:val="24"/>
        </w:rPr>
        <w:t xml:space="preserve"> </w:t>
      </w:r>
      <w:r>
        <w:rPr>
          <w:rFonts w:ascii="GHEA Grapalat" w:hAnsi="GHEA Grapalat" w:cs="Sylfaen"/>
          <w:szCs w:val="24"/>
          <w:lang w:val="ru-RU"/>
        </w:rPr>
        <w:t>արդյունքում</w:t>
      </w:r>
      <w:r>
        <w:rPr>
          <w:rFonts w:ascii="GHEA Grapalat" w:hAnsi="GHEA Grapalat" w:cs="Sylfaen"/>
          <w:szCs w:val="24"/>
        </w:rPr>
        <w:t xml:space="preserve"> </w:t>
      </w:r>
      <w:r>
        <w:rPr>
          <w:rFonts w:ascii="GHEA Grapalat" w:hAnsi="GHEA Grapalat" w:cs="Sylfaen"/>
          <w:szCs w:val="24"/>
          <w:lang w:val="ru-RU"/>
        </w:rPr>
        <w:t>տվյալները</w:t>
      </w:r>
      <w:r>
        <w:rPr>
          <w:rFonts w:ascii="GHEA Grapalat" w:hAnsi="GHEA Grapalat" w:cs="Sylfaen"/>
          <w:szCs w:val="24"/>
        </w:rPr>
        <w:t xml:space="preserve"> </w:t>
      </w:r>
      <w:r>
        <w:rPr>
          <w:rFonts w:ascii="GHEA Grapalat" w:hAnsi="GHEA Grapalat" w:cs="Sylfaen"/>
          <w:szCs w:val="24"/>
          <w:lang w:val="ru-RU"/>
        </w:rPr>
        <w:t>որակվում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իրականությանը</w:t>
      </w:r>
      <w:r>
        <w:rPr>
          <w:rFonts w:ascii="GHEA Grapalat" w:hAnsi="GHEA Grapalat" w:cs="Sylfaen"/>
          <w:szCs w:val="24"/>
        </w:rPr>
        <w:t xml:space="preserve"> </w:t>
      </w:r>
      <w:r>
        <w:rPr>
          <w:rFonts w:ascii="GHEA Grapalat" w:hAnsi="GHEA Grapalat" w:cs="Sylfaen"/>
          <w:szCs w:val="24"/>
          <w:lang w:val="ru-RU"/>
        </w:rPr>
        <w:t>չհամապա</w:t>
      </w:r>
      <w:r>
        <w:rPr>
          <w:rFonts w:ascii="GHEA Grapalat" w:hAnsi="GHEA Grapalat" w:cs="Sylfaen"/>
          <w:szCs w:val="24"/>
        </w:rPr>
        <w:softHyphen/>
      </w:r>
      <w:r>
        <w:rPr>
          <w:rFonts w:ascii="GHEA Grapalat" w:hAnsi="GHEA Grapalat" w:cs="Sylfaen"/>
          <w:szCs w:val="24"/>
          <w:lang w:val="ru-RU"/>
        </w:rPr>
        <w:t>տասխանող</w:t>
      </w:r>
      <w:r>
        <w:rPr>
          <w:rFonts w:ascii="GHEA Grapalat" w:hAnsi="GHEA Grapalat" w:cs="Sylfaen"/>
          <w:szCs w:val="24"/>
        </w:rPr>
        <w:t xml:space="preserve">, </w:t>
      </w:r>
      <w:r>
        <w:rPr>
          <w:rFonts w:ascii="GHEA Grapalat" w:hAnsi="GHEA Grapalat" w:cs="Sylfaen"/>
          <w:szCs w:val="24"/>
          <w:lang w:val="ru-RU"/>
        </w:rPr>
        <w:t>ապա</w:t>
      </w:r>
      <w:r>
        <w:rPr>
          <w:rFonts w:ascii="GHEA Grapalat" w:hAnsi="GHEA Grapalat" w:cs="Sylfaen"/>
          <w:szCs w:val="24"/>
        </w:rPr>
        <w:t xml:space="preserve"> տվյալ մասնակցի հայտը մերժվում է:</w:t>
      </w:r>
    </w:p>
    <w:p w:rsidR="006E5207" w:rsidRDefault="006E5207" w:rsidP="0069073C">
      <w:pPr>
        <w:pStyle w:val="23"/>
        <w:spacing w:line="240" w:lineRule="auto"/>
        <w:ind w:firstLine="0"/>
        <w:rPr>
          <w:rFonts w:ascii="GHEA Grapalat" w:hAnsi="GHEA Grapalat" w:cs="Sylfaen"/>
          <w:szCs w:val="24"/>
        </w:rPr>
      </w:pPr>
      <w:r>
        <w:rPr>
          <w:rFonts w:ascii="GHEA Grapalat" w:hAnsi="GHEA Grapalat" w:cs="Sylfaen"/>
          <w:szCs w:val="24"/>
        </w:rPr>
        <w:t>8</w:t>
      </w:r>
      <w:r>
        <w:rPr>
          <w:rFonts w:ascii="GHEA Grapalat" w:hAnsi="GHEA Grapalat" w:cs="Sylfaen"/>
          <w:szCs w:val="24"/>
          <w:lang w:val="hy-AM"/>
        </w:rPr>
        <w:t>.</w:t>
      </w:r>
      <w:r>
        <w:rPr>
          <w:rFonts w:ascii="GHEA Grapalat" w:hAnsi="GHEA Grapalat" w:cs="Sylfaen"/>
          <w:szCs w:val="24"/>
        </w:rPr>
        <w:t xml:space="preserve">21 </w:t>
      </w:r>
      <w:r>
        <w:rPr>
          <w:rFonts w:ascii="GHEA Grapalat" w:hAnsi="GHEA Grapalat" w:cs="Sylfaen"/>
          <w:szCs w:val="24"/>
          <w:lang w:val="hy-AM"/>
        </w:rPr>
        <w:t>Սույն հրավերի</w:t>
      </w:r>
      <w:r>
        <w:rPr>
          <w:rFonts w:ascii="GHEA Grapalat" w:hAnsi="GHEA Grapalat" w:cs="Sylfaen"/>
          <w:szCs w:val="24"/>
        </w:rPr>
        <w:t xml:space="preserve"> 1-</w:t>
      </w:r>
      <w:r>
        <w:rPr>
          <w:rFonts w:ascii="GHEA Grapalat" w:hAnsi="GHEA Grapalat" w:cs="Sylfaen"/>
          <w:szCs w:val="24"/>
          <w:lang w:val="hy-AM"/>
        </w:rPr>
        <w:t xml:space="preserve">ին մասի </w:t>
      </w:r>
      <w:r>
        <w:rPr>
          <w:rFonts w:ascii="GHEA Grapalat" w:hAnsi="GHEA Grapalat" w:cs="Sylfaen"/>
          <w:szCs w:val="24"/>
        </w:rPr>
        <w:t xml:space="preserve">8.20 </w:t>
      </w:r>
      <w:r>
        <w:rPr>
          <w:rFonts w:ascii="GHEA Grapalat" w:hAnsi="GHEA Grapalat" w:cs="Sylfaen"/>
          <w:szCs w:val="24"/>
          <w:lang w:val="hy-AM"/>
        </w:rPr>
        <w:t xml:space="preserve">կետի կիրառման նպատակով </w:t>
      </w:r>
      <w:r>
        <w:rPr>
          <w:rFonts w:ascii="GHEA Grapalat" w:hAnsi="GHEA Grapalat" w:cs="Sylfaen"/>
          <w:szCs w:val="24"/>
        </w:rPr>
        <w:t xml:space="preserve">կարող է </w:t>
      </w:r>
      <w:r>
        <w:rPr>
          <w:rFonts w:ascii="GHEA Grapalat" w:hAnsi="GHEA Grapalat" w:cs="Sylfaen"/>
          <w:szCs w:val="24"/>
          <w:lang w:val="hy-AM"/>
        </w:rPr>
        <w:t>հրավիրվել հանձնաժողովի արտահերթ նիստ։</w:t>
      </w:r>
    </w:p>
    <w:p w:rsidR="006E5207" w:rsidRDefault="006E5207" w:rsidP="0069073C">
      <w:pPr>
        <w:pStyle w:val="norm"/>
        <w:spacing w:line="240" w:lineRule="auto"/>
        <w:ind w:firstLine="0"/>
        <w:rPr>
          <w:rFonts w:ascii="GHEA Grapalat" w:hAnsi="GHEA Grapalat" w:cs="Tahoma"/>
          <w:sz w:val="20"/>
          <w:lang w:val="hy-AM"/>
        </w:rPr>
      </w:pPr>
      <w:r>
        <w:rPr>
          <w:rFonts w:ascii="GHEA Grapalat" w:hAnsi="GHEA Grapalat"/>
          <w:spacing w:val="-6"/>
          <w:sz w:val="20"/>
          <w:lang w:val="hy-AM"/>
        </w:rPr>
        <w:t>8.</w:t>
      </w:r>
      <w:r>
        <w:rPr>
          <w:rFonts w:ascii="GHEA Grapalat" w:hAnsi="GHEA Grapalat"/>
          <w:spacing w:val="-6"/>
          <w:sz w:val="20"/>
          <w:lang w:val="af-ZA"/>
        </w:rPr>
        <w:t xml:space="preserve">22 </w:t>
      </w:r>
      <w:r>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Pr>
          <w:rFonts w:ascii="GHEA Grapalat" w:hAnsi="GHEA Grapalat" w:cs="Sylfaen"/>
          <w:lang w:val="hy-AM"/>
        </w:rPr>
        <w:t xml:space="preserve"> </w:t>
      </w:r>
      <w:r>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E5207" w:rsidRDefault="006E5207" w:rsidP="0069073C">
      <w:pPr>
        <w:pStyle w:val="23"/>
        <w:spacing w:line="240" w:lineRule="auto"/>
        <w:ind w:firstLine="0"/>
        <w:rPr>
          <w:rFonts w:ascii="GHEA Grapalat" w:hAnsi="GHEA Grapalat" w:cs="Sylfaen"/>
          <w:szCs w:val="24"/>
        </w:rPr>
      </w:pPr>
      <w:r>
        <w:rPr>
          <w:rFonts w:ascii="GHEA Grapalat" w:hAnsi="GHEA Grapalat" w:cs="Sylfaen"/>
          <w:szCs w:val="24"/>
          <w:lang w:val="hy-AM"/>
        </w:rPr>
        <w:t xml:space="preserve">8.23 Անգործության ժամկետը պայմանագիր կնքելու մասին որոշման հայտարարության հրապարակման օրվան հաջորդող օրվա և </w:t>
      </w:r>
      <w:r>
        <w:rPr>
          <w:rFonts w:ascii="GHEA Grapalat" w:hAnsi="GHEA Grapalat" w:cs="Sylfaen"/>
          <w:szCs w:val="24"/>
        </w:rPr>
        <w:t>պ</w:t>
      </w:r>
      <w:r>
        <w:rPr>
          <w:rFonts w:ascii="GHEA Grapalat" w:hAnsi="GHEA Grapalat" w:cs="Sylfaen"/>
          <w:szCs w:val="24"/>
          <w:lang w:val="hy-AM"/>
        </w:rPr>
        <w:t>ատվիրատուի կողմից պայմանագիրը կնքելու իրավասության առաջացման օրվա միջև ընկած ժամանակահատվածն է։</w:t>
      </w:r>
    </w:p>
    <w:p w:rsidR="006E5207" w:rsidRDefault="006E5207" w:rsidP="006E5207">
      <w:pPr>
        <w:pStyle w:val="23"/>
        <w:spacing w:line="240" w:lineRule="auto"/>
        <w:ind w:firstLine="567"/>
        <w:rPr>
          <w:rFonts w:ascii="GHEA Grapalat" w:hAnsi="GHEA Grapalat"/>
          <w:i/>
          <w:lang w:val="es-ES"/>
        </w:rPr>
      </w:pPr>
      <w:r>
        <w:rPr>
          <w:rFonts w:ascii="GHEA Grapalat" w:hAnsi="GHEA Grapalat" w:cs="Sylfaen"/>
          <w:lang w:val="es-ES"/>
        </w:rPr>
        <w:t>Անգործության</w:t>
      </w:r>
      <w:r>
        <w:rPr>
          <w:rFonts w:ascii="GHEA Grapalat" w:hAnsi="GHEA Grapalat" w:cs="Arial"/>
          <w:lang w:val="es-ES"/>
        </w:rPr>
        <w:t xml:space="preserve"> </w:t>
      </w:r>
      <w:r>
        <w:rPr>
          <w:rFonts w:ascii="GHEA Grapalat" w:hAnsi="GHEA Grapalat" w:cs="Sylfaen"/>
          <w:lang w:val="es-ES"/>
        </w:rPr>
        <w:t>ժամկետը</w:t>
      </w:r>
      <w:r>
        <w:rPr>
          <w:rFonts w:ascii="GHEA Grapalat" w:hAnsi="GHEA Grapalat" w:cs="Arial"/>
          <w:lang w:val="es-ES"/>
        </w:rPr>
        <w:t xml:space="preserve"> </w:t>
      </w:r>
      <w:r>
        <w:rPr>
          <w:rFonts w:ascii="GHEA Grapalat" w:hAnsi="GHEA Grapalat" w:cs="Sylfaen"/>
          <w:lang w:val="es-ES"/>
        </w:rPr>
        <w:t>սույն</w:t>
      </w:r>
      <w:r>
        <w:rPr>
          <w:rFonts w:ascii="GHEA Grapalat" w:hAnsi="GHEA Grapalat" w:cs="Arial"/>
          <w:lang w:val="es-ES"/>
        </w:rPr>
        <w:t xml:space="preserve"> </w:t>
      </w:r>
      <w:r>
        <w:rPr>
          <w:rFonts w:ascii="GHEA Grapalat" w:hAnsi="GHEA Grapalat" w:cs="Sylfaen"/>
          <w:lang w:val="es-ES"/>
        </w:rPr>
        <w:t>ընթացակարգի</w:t>
      </w:r>
      <w:r>
        <w:rPr>
          <w:rFonts w:ascii="GHEA Grapalat" w:hAnsi="GHEA Grapalat" w:cs="Arial"/>
          <w:lang w:val="es-ES"/>
        </w:rPr>
        <w:t xml:space="preserve"> </w:t>
      </w:r>
      <w:r w:rsidR="0069073C">
        <w:rPr>
          <w:rFonts w:ascii="GHEA Grapalat" w:hAnsi="GHEA Grapalat" w:cs="Sylfaen"/>
          <w:lang w:val="es-ES"/>
        </w:rPr>
        <w:t>դեպքում «</w:t>
      </w:r>
      <w:r w:rsidR="0069073C" w:rsidRPr="0069073C">
        <w:rPr>
          <w:rFonts w:ascii="GHEA Grapalat" w:hAnsi="GHEA Grapalat" w:cs="Sylfaen"/>
        </w:rPr>
        <w:t>5</w:t>
      </w:r>
      <w:r>
        <w:rPr>
          <w:rFonts w:ascii="GHEA Grapalat" w:hAnsi="GHEA Grapalat" w:cs="Sylfaen"/>
          <w:lang w:val="es-ES"/>
        </w:rPr>
        <w:t>» օրացուցային</w:t>
      </w:r>
      <w:r>
        <w:rPr>
          <w:rFonts w:ascii="GHEA Grapalat" w:hAnsi="GHEA Grapalat" w:cs="Arial"/>
          <w:lang w:val="es-ES"/>
        </w:rPr>
        <w:t xml:space="preserve"> </w:t>
      </w:r>
      <w:r>
        <w:rPr>
          <w:rFonts w:ascii="GHEA Grapalat" w:hAnsi="GHEA Grapalat" w:cs="Sylfaen"/>
          <w:lang w:val="es-ES"/>
        </w:rPr>
        <w:t>օր</w:t>
      </w:r>
      <w:r>
        <w:rPr>
          <w:rFonts w:ascii="GHEA Grapalat" w:hAnsi="GHEA Grapalat" w:cs="Arial"/>
          <w:lang w:val="es-ES"/>
        </w:rPr>
        <w:t xml:space="preserve"> </w:t>
      </w:r>
      <w:r>
        <w:rPr>
          <w:rFonts w:ascii="GHEA Grapalat" w:hAnsi="GHEA Grapalat" w:cs="Sylfaen"/>
          <w:lang w:val="es-ES"/>
        </w:rPr>
        <w:t>է</w:t>
      </w:r>
      <w:r>
        <w:rPr>
          <w:rFonts w:ascii="GHEA Grapalat" w:hAnsi="GHEA Grapalat" w:cs="Tahoma"/>
          <w:lang w:val="es-ES"/>
        </w:rPr>
        <w:t>։</w:t>
      </w:r>
      <w:r>
        <w:rPr>
          <w:rFonts w:ascii="GHEA Grapalat" w:hAnsi="GHEA Grapalat"/>
          <w:lang w:val="es-ES"/>
        </w:rPr>
        <w:t xml:space="preserve"> </w:t>
      </w:r>
      <w:r>
        <w:rPr>
          <w:rFonts w:ascii="GHEA Grapalat" w:hAnsi="GHEA Grapalat" w:cs="Sylfaen"/>
          <w:lang w:val="es-ES"/>
        </w:rPr>
        <w:t>Անգործության</w:t>
      </w:r>
      <w:r>
        <w:rPr>
          <w:rFonts w:ascii="GHEA Grapalat" w:hAnsi="GHEA Grapalat" w:cs="Arial"/>
          <w:lang w:val="es-ES"/>
        </w:rPr>
        <w:t xml:space="preserve"> </w:t>
      </w:r>
      <w:r>
        <w:rPr>
          <w:rFonts w:ascii="GHEA Grapalat" w:hAnsi="GHEA Grapalat" w:cs="Sylfaen"/>
          <w:lang w:val="es-ES"/>
        </w:rPr>
        <w:t>ժամկետը</w:t>
      </w:r>
      <w:r>
        <w:rPr>
          <w:rFonts w:ascii="GHEA Grapalat" w:hAnsi="GHEA Grapalat" w:cs="Arial"/>
          <w:lang w:val="es-ES"/>
        </w:rPr>
        <w:t xml:space="preserve"> </w:t>
      </w:r>
      <w:r>
        <w:rPr>
          <w:rFonts w:ascii="GHEA Grapalat" w:hAnsi="GHEA Grapalat" w:cs="Sylfaen"/>
          <w:lang w:val="es-ES"/>
        </w:rPr>
        <w:t>կիրառելի</w:t>
      </w:r>
      <w:r>
        <w:rPr>
          <w:rFonts w:ascii="GHEA Grapalat" w:hAnsi="GHEA Grapalat" w:cs="Arial"/>
          <w:lang w:val="es-ES"/>
        </w:rPr>
        <w:t xml:space="preserve"> </w:t>
      </w:r>
      <w:r>
        <w:rPr>
          <w:rFonts w:ascii="GHEA Grapalat" w:hAnsi="GHEA Grapalat" w:cs="Sylfaen"/>
          <w:lang w:val="es-ES"/>
        </w:rPr>
        <w:t>չէ</w:t>
      </w:r>
      <w:r>
        <w:rPr>
          <w:rFonts w:ascii="GHEA Grapalat" w:hAnsi="GHEA Grapalat" w:cs="Arial"/>
          <w:lang w:val="es-ES"/>
        </w:rPr>
        <w:t xml:space="preserve">, </w:t>
      </w:r>
      <w:r>
        <w:rPr>
          <w:rFonts w:ascii="GHEA Grapalat" w:hAnsi="GHEA Grapalat" w:cs="Sylfaen"/>
          <w:lang w:val="es-ES"/>
        </w:rPr>
        <w:t>եթե</w:t>
      </w:r>
      <w:r>
        <w:rPr>
          <w:rFonts w:ascii="GHEA Grapalat" w:hAnsi="GHEA Grapalat" w:cs="Arial"/>
          <w:lang w:val="es-ES"/>
        </w:rPr>
        <w:t xml:space="preserve"> </w:t>
      </w:r>
      <w:r>
        <w:rPr>
          <w:rFonts w:ascii="GHEA Grapalat" w:hAnsi="GHEA Grapalat" w:cs="Sylfaen"/>
          <w:lang w:val="es-ES"/>
        </w:rPr>
        <w:t>միայն</w:t>
      </w:r>
      <w:r>
        <w:rPr>
          <w:rFonts w:ascii="GHEA Grapalat" w:hAnsi="GHEA Grapalat" w:cs="Arial"/>
          <w:lang w:val="es-ES"/>
        </w:rPr>
        <w:t xml:space="preserve"> </w:t>
      </w:r>
      <w:r>
        <w:rPr>
          <w:rFonts w:ascii="GHEA Grapalat" w:hAnsi="GHEA Grapalat" w:cs="Sylfaen"/>
          <w:lang w:val="es-ES"/>
        </w:rPr>
        <w:t>մեկ</w:t>
      </w:r>
      <w:r>
        <w:rPr>
          <w:rFonts w:ascii="GHEA Grapalat" w:hAnsi="GHEA Grapalat" w:cs="Arial"/>
          <w:lang w:val="es-ES"/>
        </w:rPr>
        <w:t xml:space="preserve"> մ</w:t>
      </w:r>
      <w:r>
        <w:rPr>
          <w:rFonts w:ascii="GHEA Grapalat" w:hAnsi="GHEA Grapalat" w:cs="Sylfaen"/>
          <w:lang w:val="es-ES"/>
        </w:rPr>
        <w:t>ասնակից է հայտ ներկայացրել</w:t>
      </w:r>
      <w:r>
        <w:rPr>
          <w:rFonts w:ascii="GHEA Grapalat" w:hAnsi="GHEA Grapalat"/>
          <w:i/>
          <w:lang w:val="es-ES"/>
        </w:rPr>
        <w:t>,</w:t>
      </w:r>
      <w:r>
        <w:rPr>
          <w:rFonts w:ascii="GHEA Grapalat" w:hAnsi="GHEA Grapalat"/>
          <w:lang w:val="es-ES"/>
        </w:rPr>
        <w:t xml:space="preserve"> </w:t>
      </w:r>
      <w:r>
        <w:rPr>
          <w:rFonts w:ascii="GHEA Grapalat" w:hAnsi="GHEA Grapalat" w:cs="Sylfaen"/>
          <w:lang w:val="es-ES"/>
        </w:rPr>
        <w:t>որի</w:t>
      </w:r>
      <w:r>
        <w:rPr>
          <w:rFonts w:ascii="GHEA Grapalat" w:hAnsi="GHEA Grapalat" w:cs="Arial"/>
          <w:lang w:val="es-ES"/>
        </w:rPr>
        <w:t xml:space="preserve"> </w:t>
      </w:r>
      <w:r>
        <w:rPr>
          <w:rFonts w:ascii="GHEA Grapalat" w:hAnsi="GHEA Grapalat" w:cs="Sylfaen"/>
          <w:lang w:val="es-ES"/>
        </w:rPr>
        <w:t>հետ</w:t>
      </w:r>
      <w:r>
        <w:rPr>
          <w:rFonts w:ascii="GHEA Grapalat" w:hAnsi="GHEA Grapalat" w:cs="Arial"/>
          <w:lang w:val="es-ES"/>
        </w:rPr>
        <w:t xml:space="preserve"> </w:t>
      </w:r>
      <w:r>
        <w:rPr>
          <w:rFonts w:ascii="GHEA Grapalat" w:hAnsi="GHEA Grapalat" w:cs="Sylfaen"/>
          <w:lang w:val="es-ES"/>
        </w:rPr>
        <w:t>կնքվում</w:t>
      </w:r>
      <w:r>
        <w:rPr>
          <w:rFonts w:ascii="GHEA Grapalat" w:hAnsi="GHEA Grapalat" w:cs="Arial"/>
          <w:lang w:val="es-ES"/>
        </w:rPr>
        <w:t xml:space="preserve"> </w:t>
      </w:r>
      <w:r>
        <w:rPr>
          <w:rFonts w:ascii="GHEA Grapalat" w:hAnsi="GHEA Grapalat" w:cs="Sylfaen"/>
          <w:lang w:val="es-ES"/>
        </w:rPr>
        <w:t>է</w:t>
      </w:r>
      <w:r>
        <w:rPr>
          <w:rFonts w:ascii="GHEA Grapalat" w:hAnsi="GHEA Grapalat" w:cs="Arial"/>
          <w:lang w:val="es-ES"/>
        </w:rPr>
        <w:t xml:space="preserve"> </w:t>
      </w:r>
      <w:r>
        <w:rPr>
          <w:rFonts w:ascii="GHEA Grapalat" w:hAnsi="GHEA Grapalat" w:cs="Sylfaen"/>
          <w:lang w:val="es-ES"/>
        </w:rPr>
        <w:t>պայմանագիր</w:t>
      </w:r>
      <w:r>
        <w:rPr>
          <w:rFonts w:ascii="GHEA Grapalat" w:hAnsi="GHEA Grapalat" w:cs="Arial"/>
          <w:lang w:val="es-ES"/>
        </w:rPr>
        <w:t>:</w:t>
      </w:r>
    </w:p>
    <w:p w:rsidR="006E5207" w:rsidRDefault="006E5207" w:rsidP="006E5207">
      <w:pPr>
        <w:pStyle w:val="23"/>
        <w:spacing w:line="240" w:lineRule="auto"/>
        <w:ind w:firstLine="567"/>
        <w:rPr>
          <w:rFonts w:ascii="GHEA Grapalat" w:hAnsi="GHEA Grapalat" w:cs="Sylfaen"/>
          <w:szCs w:val="24"/>
          <w:lang w:val="es-ES"/>
        </w:rPr>
      </w:pPr>
      <w:r>
        <w:rPr>
          <w:rFonts w:ascii="GHEA Grapalat" w:hAnsi="GHEA Grapalat" w:cs="Sylfaen"/>
          <w:szCs w:val="24"/>
          <w:lang w:val="ru-RU"/>
        </w:rPr>
        <w:lastRenderedPageBreak/>
        <w:t>Պատվիրատուն</w:t>
      </w:r>
      <w:r>
        <w:rPr>
          <w:rFonts w:ascii="GHEA Grapalat" w:hAnsi="GHEA Grapalat" w:cs="Sylfaen"/>
          <w:szCs w:val="24"/>
          <w:lang w:val="es-ES"/>
        </w:rPr>
        <w:t xml:space="preserve"> </w:t>
      </w:r>
      <w:r>
        <w:rPr>
          <w:rFonts w:ascii="GHEA Grapalat" w:hAnsi="GHEA Grapalat" w:cs="Sylfaen"/>
          <w:szCs w:val="24"/>
          <w:lang w:val="ru-RU"/>
        </w:rPr>
        <w:t>պայմանագիրը</w:t>
      </w:r>
      <w:r>
        <w:rPr>
          <w:rFonts w:ascii="GHEA Grapalat" w:hAnsi="GHEA Grapalat" w:cs="Sylfaen"/>
          <w:szCs w:val="24"/>
          <w:lang w:val="es-ES"/>
        </w:rPr>
        <w:t xml:space="preserve"> </w:t>
      </w:r>
      <w:r>
        <w:rPr>
          <w:rFonts w:ascii="GHEA Grapalat" w:hAnsi="GHEA Grapalat" w:cs="Sylfaen"/>
          <w:szCs w:val="24"/>
          <w:lang w:val="ru-RU"/>
        </w:rPr>
        <w:t>կնքում</w:t>
      </w:r>
      <w:r>
        <w:rPr>
          <w:rFonts w:ascii="GHEA Grapalat" w:hAnsi="GHEA Grapalat" w:cs="Sylfaen"/>
          <w:szCs w:val="24"/>
          <w:lang w:val="es-ES"/>
        </w:rPr>
        <w:t xml:space="preserve"> </w:t>
      </w:r>
      <w:r>
        <w:rPr>
          <w:rFonts w:ascii="GHEA Grapalat" w:hAnsi="GHEA Grapalat" w:cs="Sylfaen"/>
          <w:szCs w:val="24"/>
          <w:lang w:val="ru-RU"/>
        </w:rPr>
        <w:t>է</w:t>
      </w:r>
      <w:r>
        <w:rPr>
          <w:rFonts w:ascii="GHEA Grapalat" w:hAnsi="GHEA Grapalat" w:cs="Sylfaen"/>
          <w:szCs w:val="24"/>
          <w:lang w:val="es-ES"/>
        </w:rPr>
        <w:t xml:space="preserve">, </w:t>
      </w:r>
      <w:r>
        <w:rPr>
          <w:rFonts w:ascii="GHEA Grapalat" w:hAnsi="GHEA Grapalat" w:cs="Sylfaen"/>
          <w:szCs w:val="24"/>
          <w:lang w:val="ru-RU"/>
        </w:rPr>
        <w:t>եթե</w:t>
      </w:r>
      <w:r>
        <w:rPr>
          <w:rFonts w:ascii="GHEA Grapalat" w:hAnsi="GHEA Grapalat" w:cs="Sylfaen"/>
          <w:szCs w:val="24"/>
          <w:lang w:val="es-ES"/>
        </w:rPr>
        <w:t xml:space="preserve"> </w:t>
      </w:r>
      <w:r>
        <w:rPr>
          <w:rFonts w:ascii="GHEA Grapalat" w:hAnsi="GHEA Grapalat" w:cs="Sylfaen"/>
          <w:szCs w:val="24"/>
          <w:lang w:val="ru-RU"/>
        </w:rPr>
        <w:t>սույն</w:t>
      </w:r>
      <w:r>
        <w:rPr>
          <w:rFonts w:ascii="GHEA Grapalat" w:hAnsi="GHEA Grapalat" w:cs="Sylfaen"/>
          <w:szCs w:val="24"/>
          <w:lang w:val="es-ES"/>
        </w:rPr>
        <w:t xml:space="preserve"> </w:t>
      </w:r>
      <w:r>
        <w:rPr>
          <w:rFonts w:ascii="GHEA Grapalat" w:hAnsi="GHEA Grapalat" w:cs="Sylfaen"/>
          <w:szCs w:val="24"/>
          <w:lang w:val="ru-RU"/>
        </w:rPr>
        <w:t>կետով</w:t>
      </w:r>
      <w:r>
        <w:rPr>
          <w:rFonts w:ascii="GHEA Grapalat" w:hAnsi="GHEA Grapalat" w:cs="Sylfaen"/>
          <w:szCs w:val="24"/>
          <w:lang w:val="es-ES"/>
        </w:rPr>
        <w:t xml:space="preserve"> </w:t>
      </w:r>
      <w:r>
        <w:rPr>
          <w:rFonts w:ascii="GHEA Grapalat" w:hAnsi="GHEA Grapalat" w:cs="Sylfaen"/>
          <w:szCs w:val="24"/>
          <w:lang w:val="ru-RU"/>
        </w:rPr>
        <w:t>նախատեսված</w:t>
      </w:r>
      <w:r>
        <w:rPr>
          <w:rFonts w:ascii="GHEA Grapalat" w:hAnsi="GHEA Grapalat" w:cs="Sylfaen"/>
          <w:szCs w:val="24"/>
          <w:lang w:val="es-ES"/>
        </w:rPr>
        <w:t xml:space="preserve"> </w:t>
      </w:r>
      <w:r>
        <w:rPr>
          <w:rFonts w:ascii="GHEA Grapalat" w:hAnsi="GHEA Grapalat" w:cs="Sylfaen"/>
          <w:szCs w:val="24"/>
          <w:lang w:val="ru-RU"/>
        </w:rPr>
        <w:t>անգործության</w:t>
      </w:r>
      <w:r>
        <w:rPr>
          <w:rFonts w:ascii="GHEA Grapalat" w:hAnsi="GHEA Grapalat" w:cs="Sylfaen"/>
          <w:szCs w:val="24"/>
          <w:lang w:val="es-ES"/>
        </w:rPr>
        <w:t xml:space="preserve"> </w:t>
      </w:r>
      <w:r>
        <w:rPr>
          <w:rFonts w:ascii="GHEA Grapalat" w:hAnsi="GHEA Grapalat" w:cs="Sylfaen"/>
          <w:szCs w:val="24"/>
          <w:lang w:val="ru-RU"/>
        </w:rPr>
        <w:t>ժամկետում</w:t>
      </w:r>
      <w:r>
        <w:rPr>
          <w:rFonts w:ascii="GHEA Grapalat" w:hAnsi="GHEA Grapalat" w:cs="Sylfaen"/>
          <w:szCs w:val="24"/>
          <w:lang w:val="es-ES"/>
        </w:rPr>
        <w:t xml:space="preserve"> </w:t>
      </w:r>
      <w:r>
        <w:rPr>
          <w:rFonts w:ascii="GHEA Grapalat" w:hAnsi="GHEA Grapalat" w:cs="Sylfaen"/>
          <w:szCs w:val="24"/>
          <w:lang w:val="ru-RU"/>
        </w:rPr>
        <w:t>որևէ</w:t>
      </w:r>
      <w:r>
        <w:rPr>
          <w:rFonts w:ascii="GHEA Grapalat" w:hAnsi="GHEA Grapalat" w:cs="Sylfaen"/>
          <w:szCs w:val="24"/>
          <w:lang w:val="es-ES"/>
        </w:rPr>
        <w:t xml:space="preserve"> մ</w:t>
      </w:r>
      <w:r>
        <w:rPr>
          <w:rFonts w:ascii="GHEA Grapalat" w:hAnsi="GHEA Grapalat" w:cs="Sylfaen"/>
          <w:szCs w:val="24"/>
          <w:lang w:val="ru-RU"/>
        </w:rPr>
        <w:t>ասնակից</w:t>
      </w:r>
      <w:r>
        <w:rPr>
          <w:rFonts w:ascii="GHEA Grapalat" w:hAnsi="GHEA Grapalat" w:cs="Sylfaen"/>
          <w:szCs w:val="24"/>
          <w:lang w:val="es-ES"/>
        </w:rPr>
        <w:t xml:space="preserve"> </w:t>
      </w:r>
      <w:r>
        <w:rPr>
          <w:rFonts w:ascii="GHEA Grapalat" w:hAnsi="GHEA Grapalat" w:cs="Sylfaen"/>
        </w:rPr>
        <w:t>գնումների հետ կապված բողոքներ քննող անձին</w:t>
      </w:r>
      <w:r>
        <w:rPr>
          <w:rFonts w:ascii="GHEA Grapalat" w:hAnsi="GHEA Grapalat" w:cs="Sylfaen"/>
          <w:szCs w:val="24"/>
          <w:lang w:val="es-ES"/>
        </w:rPr>
        <w:t xml:space="preserve"> </w:t>
      </w:r>
      <w:r>
        <w:rPr>
          <w:rFonts w:ascii="GHEA Grapalat" w:hAnsi="GHEA Grapalat" w:cs="Sylfaen"/>
          <w:szCs w:val="24"/>
          <w:lang w:val="ru-RU"/>
        </w:rPr>
        <w:t>չի</w:t>
      </w:r>
      <w:r>
        <w:rPr>
          <w:rFonts w:ascii="GHEA Grapalat" w:hAnsi="GHEA Grapalat" w:cs="Sylfaen"/>
          <w:szCs w:val="24"/>
          <w:lang w:val="es-ES"/>
        </w:rPr>
        <w:t xml:space="preserve"> </w:t>
      </w:r>
      <w:r>
        <w:rPr>
          <w:rFonts w:ascii="GHEA Grapalat" w:hAnsi="GHEA Grapalat" w:cs="Sylfaen"/>
          <w:szCs w:val="24"/>
          <w:lang w:val="ru-RU"/>
        </w:rPr>
        <w:t>բողոքարկում</w:t>
      </w:r>
      <w:r>
        <w:rPr>
          <w:rFonts w:ascii="GHEA Grapalat" w:hAnsi="GHEA Grapalat" w:cs="Sylfaen"/>
          <w:szCs w:val="24"/>
          <w:lang w:val="es-ES"/>
        </w:rPr>
        <w:t xml:space="preserve"> </w:t>
      </w:r>
      <w:r>
        <w:rPr>
          <w:rFonts w:ascii="GHEA Grapalat" w:hAnsi="GHEA Grapalat" w:cs="Sylfaen"/>
          <w:szCs w:val="24"/>
          <w:lang w:val="ru-RU"/>
        </w:rPr>
        <w:t>պայմանագիր</w:t>
      </w:r>
      <w:r>
        <w:rPr>
          <w:rFonts w:ascii="GHEA Grapalat" w:hAnsi="GHEA Grapalat" w:cs="Sylfaen"/>
          <w:szCs w:val="24"/>
          <w:lang w:val="es-ES"/>
        </w:rPr>
        <w:t xml:space="preserve"> </w:t>
      </w:r>
      <w:r>
        <w:rPr>
          <w:rFonts w:ascii="GHEA Grapalat" w:hAnsi="GHEA Grapalat" w:cs="Sylfaen"/>
          <w:szCs w:val="24"/>
          <w:lang w:val="ru-RU"/>
        </w:rPr>
        <w:t>կնքելու</w:t>
      </w:r>
      <w:r>
        <w:rPr>
          <w:rFonts w:ascii="GHEA Grapalat" w:hAnsi="GHEA Grapalat" w:cs="Sylfaen"/>
          <w:szCs w:val="24"/>
          <w:lang w:val="es-ES"/>
        </w:rPr>
        <w:t xml:space="preserve"> </w:t>
      </w:r>
      <w:r>
        <w:rPr>
          <w:rFonts w:ascii="GHEA Grapalat" w:hAnsi="GHEA Grapalat" w:cs="Sylfaen"/>
          <w:szCs w:val="24"/>
          <w:lang w:val="ru-RU"/>
        </w:rPr>
        <w:t>մասին</w:t>
      </w:r>
      <w:r>
        <w:rPr>
          <w:rFonts w:ascii="GHEA Grapalat" w:hAnsi="GHEA Grapalat" w:cs="Sylfaen"/>
          <w:szCs w:val="24"/>
          <w:lang w:val="es-ES"/>
        </w:rPr>
        <w:t xml:space="preserve"> </w:t>
      </w:r>
      <w:r>
        <w:rPr>
          <w:rFonts w:ascii="GHEA Grapalat" w:hAnsi="GHEA Grapalat" w:cs="Sylfaen"/>
          <w:szCs w:val="24"/>
          <w:lang w:val="ru-RU"/>
        </w:rPr>
        <w:t>որոշումը։</w:t>
      </w:r>
      <w:r>
        <w:rPr>
          <w:rFonts w:ascii="GHEA Grapalat" w:hAnsi="GHEA Grapalat" w:cs="Sylfaen"/>
          <w:szCs w:val="24"/>
          <w:lang w:val="es-ES"/>
        </w:rPr>
        <w:t xml:space="preserve"> </w:t>
      </w:r>
      <w:r>
        <w:rPr>
          <w:rFonts w:ascii="GHEA Grapalat" w:hAnsi="GHEA Grapalat" w:cs="Sylfaen"/>
          <w:szCs w:val="24"/>
          <w:lang w:val="ru-RU"/>
        </w:rPr>
        <w:t>Մինչև</w:t>
      </w:r>
      <w:r>
        <w:rPr>
          <w:rFonts w:ascii="GHEA Grapalat" w:hAnsi="GHEA Grapalat" w:cs="Sylfaen"/>
          <w:szCs w:val="24"/>
          <w:lang w:val="es-ES"/>
        </w:rPr>
        <w:t xml:space="preserve"> </w:t>
      </w:r>
      <w:r>
        <w:rPr>
          <w:rFonts w:ascii="GHEA Grapalat" w:hAnsi="GHEA Grapalat" w:cs="Sylfaen"/>
          <w:szCs w:val="24"/>
          <w:lang w:val="ru-RU"/>
        </w:rPr>
        <w:t>անգործության</w:t>
      </w:r>
      <w:r>
        <w:rPr>
          <w:rFonts w:ascii="GHEA Grapalat" w:hAnsi="GHEA Grapalat" w:cs="Sylfaen"/>
          <w:szCs w:val="24"/>
          <w:lang w:val="es-ES"/>
        </w:rPr>
        <w:t xml:space="preserve"> </w:t>
      </w:r>
      <w:r>
        <w:rPr>
          <w:rFonts w:ascii="GHEA Grapalat" w:hAnsi="GHEA Grapalat" w:cs="Sylfaen"/>
          <w:szCs w:val="24"/>
          <w:lang w:val="ru-RU"/>
        </w:rPr>
        <w:t>ժամկետը</w:t>
      </w:r>
      <w:r>
        <w:rPr>
          <w:rFonts w:ascii="GHEA Grapalat" w:hAnsi="GHEA Grapalat" w:cs="Sylfaen"/>
          <w:szCs w:val="24"/>
          <w:lang w:val="es-ES"/>
        </w:rPr>
        <w:t xml:space="preserve"> </w:t>
      </w:r>
      <w:r>
        <w:rPr>
          <w:rFonts w:ascii="GHEA Grapalat" w:hAnsi="GHEA Grapalat" w:cs="Sylfaen"/>
          <w:szCs w:val="24"/>
          <w:lang w:val="ru-RU"/>
        </w:rPr>
        <w:t>լրանալը</w:t>
      </w:r>
      <w:r>
        <w:rPr>
          <w:rFonts w:ascii="GHEA Grapalat" w:hAnsi="GHEA Grapalat" w:cs="Sylfaen"/>
          <w:szCs w:val="24"/>
          <w:lang w:val="es-ES"/>
        </w:rPr>
        <w:t xml:space="preserve"> </w:t>
      </w:r>
      <w:r>
        <w:rPr>
          <w:rFonts w:ascii="GHEA Grapalat" w:hAnsi="GHEA Grapalat" w:cs="Sylfaen"/>
          <w:szCs w:val="24"/>
          <w:lang w:val="ru-RU"/>
        </w:rPr>
        <w:t>կամ</w:t>
      </w:r>
      <w:r>
        <w:rPr>
          <w:rFonts w:ascii="GHEA Grapalat" w:hAnsi="GHEA Grapalat" w:cs="Sylfaen"/>
          <w:szCs w:val="24"/>
          <w:lang w:val="es-ES"/>
        </w:rPr>
        <w:t xml:space="preserve"> </w:t>
      </w:r>
      <w:r>
        <w:rPr>
          <w:rFonts w:ascii="GHEA Grapalat" w:hAnsi="GHEA Grapalat" w:cs="Sylfaen"/>
          <w:szCs w:val="24"/>
          <w:lang w:val="ru-RU"/>
        </w:rPr>
        <w:t>առանց</w:t>
      </w:r>
      <w:r>
        <w:rPr>
          <w:rFonts w:ascii="GHEA Grapalat" w:hAnsi="GHEA Grapalat" w:cs="Sylfaen"/>
          <w:szCs w:val="24"/>
          <w:lang w:val="es-ES"/>
        </w:rPr>
        <w:t xml:space="preserve"> </w:t>
      </w:r>
      <w:r>
        <w:rPr>
          <w:rFonts w:ascii="GHEA Grapalat" w:hAnsi="GHEA Grapalat" w:cs="Sylfaen"/>
          <w:szCs w:val="24"/>
          <w:lang w:val="ru-RU"/>
        </w:rPr>
        <w:t>պայմանագիր</w:t>
      </w:r>
      <w:r>
        <w:rPr>
          <w:rFonts w:ascii="GHEA Grapalat" w:hAnsi="GHEA Grapalat" w:cs="Sylfaen"/>
          <w:szCs w:val="24"/>
          <w:lang w:val="es-ES"/>
        </w:rPr>
        <w:t xml:space="preserve"> </w:t>
      </w:r>
      <w:r>
        <w:rPr>
          <w:rFonts w:ascii="GHEA Grapalat" w:hAnsi="GHEA Grapalat" w:cs="Sylfaen"/>
          <w:szCs w:val="24"/>
          <w:lang w:val="ru-RU"/>
        </w:rPr>
        <w:t>կնքելու</w:t>
      </w:r>
      <w:r>
        <w:rPr>
          <w:rFonts w:ascii="GHEA Grapalat" w:hAnsi="GHEA Grapalat" w:cs="Sylfaen"/>
          <w:szCs w:val="24"/>
          <w:lang w:val="es-ES"/>
        </w:rPr>
        <w:t xml:space="preserve"> </w:t>
      </w:r>
      <w:r>
        <w:rPr>
          <w:rFonts w:ascii="GHEA Grapalat" w:hAnsi="GHEA Grapalat" w:cs="Sylfaen"/>
          <w:szCs w:val="24"/>
          <w:lang w:val="ru-RU"/>
        </w:rPr>
        <w:t>մասին</w:t>
      </w:r>
      <w:r>
        <w:rPr>
          <w:rFonts w:ascii="GHEA Grapalat" w:hAnsi="GHEA Grapalat" w:cs="Sylfaen"/>
          <w:szCs w:val="24"/>
          <w:lang w:val="es-ES"/>
        </w:rPr>
        <w:t xml:space="preserve"> </w:t>
      </w:r>
      <w:r>
        <w:rPr>
          <w:rFonts w:ascii="GHEA Grapalat" w:hAnsi="GHEA Grapalat" w:cs="Sylfaen"/>
          <w:szCs w:val="24"/>
          <w:lang w:val="ru-RU"/>
        </w:rPr>
        <w:t>հայտարարության</w:t>
      </w:r>
      <w:r>
        <w:rPr>
          <w:rFonts w:ascii="GHEA Grapalat" w:hAnsi="GHEA Grapalat" w:cs="Sylfaen"/>
          <w:szCs w:val="24"/>
          <w:lang w:val="es-ES"/>
        </w:rPr>
        <w:t xml:space="preserve"> </w:t>
      </w:r>
      <w:r>
        <w:rPr>
          <w:rFonts w:ascii="GHEA Grapalat" w:hAnsi="GHEA Grapalat" w:cs="Sylfaen"/>
          <w:szCs w:val="24"/>
          <w:lang w:val="ru-RU"/>
        </w:rPr>
        <w:t>հրապարակման</w:t>
      </w:r>
      <w:r>
        <w:rPr>
          <w:rFonts w:ascii="GHEA Grapalat" w:hAnsi="GHEA Grapalat" w:cs="Sylfaen"/>
          <w:szCs w:val="24"/>
          <w:lang w:val="es-ES"/>
        </w:rPr>
        <w:t xml:space="preserve"> </w:t>
      </w:r>
      <w:r>
        <w:rPr>
          <w:rFonts w:ascii="GHEA Grapalat" w:hAnsi="GHEA Grapalat" w:cs="Sylfaen"/>
          <w:szCs w:val="24"/>
          <w:lang w:val="ru-RU"/>
        </w:rPr>
        <w:t>կնք</w:t>
      </w:r>
      <w:r>
        <w:rPr>
          <w:rFonts w:ascii="GHEA Grapalat" w:hAnsi="GHEA Grapalat" w:cs="Sylfaen"/>
          <w:szCs w:val="24"/>
          <w:lang w:val="en-US"/>
        </w:rPr>
        <w:t>վ</w:t>
      </w:r>
      <w:r>
        <w:rPr>
          <w:rFonts w:ascii="GHEA Grapalat" w:hAnsi="GHEA Grapalat" w:cs="Sylfaen"/>
          <w:szCs w:val="24"/>
          <w:lang w:val="ru-RU"/>
        </w:rPr>
        <w:t>ած</w:t>
      </w:r>
      <w:r>
        <w:rPr>
          <w:rFonts w:ascii="GHEA Grapalat" w:hAnsi="GHEA Grapalat" w:cs="Sylfaen"/>
          <w:szCs w:val="24"/>
          <w:lang w:val="es-ES"/>
        </w:rPr>
        <w:t xml:space="preserve"> </w:t>
      </w:r>
      <w:r>
        <w:rPr>
          <w:rFonts w:ascii="GHEA Grapalat" w:hAnsi="GHEA Grapalat" w:cs="Sylfaen"/>
          <w:szCs w:val="24"/>
          <w:lang w:val="ru-RU"/>
        </w:rPr>
        <w:t>պայմանագիրն</w:t>
      </w:r>
      <w:r>
        <w:rPr>
          <w:rFonts w:ascii="GHEA Grapalat" w:hAnsi="GHEA Grapalat" w:cs="Sylfaen"/>
          <w:szCs w:val="24"/>
          <w:lang w:val="es-ES"/>
        </w:rPr>
        <w:t xml:space="preserve"> </w:t>
      </w:r>
      <w:r>
        <w:rPr>
          <w:rFonts w:ascii="GHEA Grapalat" w:hAnsi="GHEA Grapalat" w:cs="Sylfaen"/>
          <w:szCs w:val="24"/>
          <w:lang w:val="ru-RU"/>
        </w:rPr>
        <w:t>առ</w:t>
      </w:r>
      <w:r>
        <w:rPr>
          <w:rFonts w:ascii="GHEA Grapalat" w:hAnsi="GHEA Grapalat" w:cs="Sylfaen"/>
          <w:szCs w:val="24"/>
          <w:lang w:val="es-ES"/>
        </w:rPr>
        <w:t xml:space="preserve"> </w:t>
      </w:r>
      <w:r>
        <w:rPr>
          <w:rFonts w:ascii="GHEA Grapalat" w:hAnsi="GHEA Grapalat" w:cs="Sylfaen"/>
          <w:szCs w:val="24"/>
          <w:lang w:val="ru-RU"/>
        </w:rPr>
        <w:t>ոչինչ</w:t>
      </w:r>
      <w:r>
        <w:rPr>
          <w:rFonts w:ascii="GHEA Grapalat" w:hAnsi="GHEA Grapalat" w:cs="Sylfaen"/>
          <w:szCs w:val="24"/>
          <w:lang w:val="es-ES"/>
        </w:rPr>
        <w:t xml:space="preserve"> </w:t>
      </w:r>
      <w:r>
        <w:rPr>
          <w:rFonts w:ascii="GHEA Grapalat" w:hAnsi="GHEA Grapalat" w:cs="Sylfaen"/>
          <w:szCs w:val="24"/>
          <w:lang w:val="ru-RU"/>
        </w:rPr>
        <w:t>է։</w:t>
      </w:r>
    </w:p>
    <w:p w:rsidR="006E5207" w:rsidRDefault="006E5207" w:rsidP="006E5207">
      <w:pPr>
        <w:ind w:firstLine="567"/>
        <w:jc w:val="center"/>
        <w:rPr>
          <w:rFonts w:ascii="GHEA Grapalat" w:hAnsi="GHEA Grapalat"/>
          <w:b/>
          <w:sz w:val="20"/>
          <w:lang w:val="es-ES"/>
        </w:rPr>
      </w:pPr>
    </w:p>
    <w:p w:rsidR="006E5207" w:rsidRDefault="006E5207" w:rsidP="006E5207">
      <w:pPr>
        <w:ind w:firstLine="567"/>
        <w:jc w:val="center"/>
        <w:rPr>
          <w:rFonts w:ascii="GHEA Grapalat" w:hAnsi="GHEA Grapalat"/>
          <w:b/>
          <w:sz w:val="20"/>
          <w:lang w:val="es-ES"/>
        </w:rPr>
      </w:pPr>
    </w:p>
    <w:p w:rsidR="006E5207" w:rsidRDefault="006E5207" w:rsidP="006E5207">
      <w:pPr>
        <w:jc w:val="center"/>
        <w:rPr>
          <w:rFonts w:ascii="GHEA Grapalat" w:hAnsi="GHEA Grapalat" w:cs="Arial"/>
          <w:b/>
          <w:iCs/>
          <w:sz w:val="20"/>
          <w:lang w:val="af-ZA"/>
        </w:rPr>
      </w:pPr>
      <w:r>
        <w:rPr>
          <w:rFonts w:ascii="GHEA Grapalat" w:hAnsi="GHEA Grapalat"/>
          <w:b/>
          <w:iCs/>
          <w:sz w:val="20"/>
          <w:lang w:val="es-ES"/>
        </w:rPr>
        <w:t>9</w:t>
      </w:r>
      <w:r>
        <w:rPr>
          <w:rFonts w:ascii="GHEA Grapalat" w:hAnsi="GHEA Grapalat"/>
          <w:b/>
          <w:iCs/>
          <w:sz w:val="20"/>
          <w:lang w:val="af-ZA"/>
        </w:rPr>
        <w:t xml:space="preserve">. </w:t>
      </w:r>
      <w:r>
        <w:rPr>
          <w:rFonts w:ascii="GHEA Grapalat" w:hAnsi="GHEA Grapalat" w:cs="Sylfaen"/>
          <w:b/>
          <w:iCs/>
          <w:sz w:val="20"/>
          <w:lang w:val="af-ZA"/>
        </w:rPr>
        <w:t>ՊԱՅՄԱՆԱԳՐԻ</w:t>
      </w:r>
      <w:r>
        <w:rPr>
          <w:rFonts w:ascii="GHEA Grapalat" w:hAnsi="GHEA Grapalat" w:cs="Arial"/>
          <w:b/>
          <w:iCs/>
          <w:sz w:val="20"/>
          <w:lang w:val="af-ZA"/>
        </w:rPr>
        <w:t xml:space="preserve"> </w:t>
      </w:r>
      <w:r>
        <w:rPr>
          <w:rFonts w:ascii="GHEA Grapalat" w:hAnsi="GHEA Grapalat" w:cs="Sylfaen"/>
          <w:b/>
          <w:iCs/>
          <w:sz w:val="20"/>
          <w:lang w:val="af-ZA"/>
        </w:rPr>
        <w:t>ԿՆՔՈՒՄԸ</w:t>
      </w:r>
      <w:r>
        <w:rPr>
          <w:rFonts w:ascii="GHEA Grapalat" w:hAnsi="GHEA Grapalat" w:cs="Arial"/>
          <w:b/>
          <w:iCs/>
          <w:sz w:val="20"/>
          <w:lang w:val="af-ZA"/>
        </w:rPr>
        <w:t xml:space="preserve"> </w:t>
      </w:r>
    </w:p>
    <w:p w:rsidR="006E5207" w:rsidRDefault="006E5207" w:rsidP="006E5207">
      <w:pPr>
        <w:jc w:val="center"/>
        <w:rPr>
          <w:rFonts w:ascii="GHEA Grapalat" w:hAnsi="GHEA Grapalat"/>
          <w:b/>
          <w:iCs/>
          <w:sz w:val="20"/>
          <w:lang w:val="af-ZA"/>
        </w:rPr>
      </w:pPr>
    </w:p>
    <w:p w:rsidR="006E5207" w:rsidRDefault="006E5207" w:rsidP="0069073C">
      <w:pPr>
        <w:jc w:val="both"/>
        <w:rPr>
          <w:rFonts w:ascii="GHEA Grapalat" w:hAnsi="GHEA Grapalat" w:cs="Sylfaen"/>
          <w:sz w:val="20"/>
          <w:lang w:val="af-ZA"/>
        </w:rPr>
      </w:pPr>
      <w:r>
        <w:rPr>
          <w:rFonts w:ascii="GHEA Grapalat" w:hAnsi="GHEA Grapalat"/>
          <w:iCs/>
          <w:sz w:val="20"/>
          <w:lang w:val="es-ES"/>
        </w:rPr>
        <w:t>9</w:t>
      </w:r>
      <w:r>
        <w:rPr>
          <w:rFonts w:ascii="GHEA Grapalat" w:hAnsi="GHEA Grapalat"/>
          <w:iCs/>
          <w:sz w:val="20"/>
          <w:lang w:val="af-ZA"/>
        </w:rPr>
        <w:t xml:space="preserve">.1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որոշման</w:t>
      </w:r>
      <w:r>
        <w:rPr>
          <w:rFonts w:ascii="GHEA Grapalat" w:hAnsi="GHEA Grapalat" w:cs="Sylfaen"/>
          <w:sz w:val="20"/>
          <w:lang w:val="af-ZA"/>
        </w:rPr>
        <w:t xml:space="preserve"> </w:t>
      </w:r>
      <w:r>
        <w:rPr>
          <w:rFonts w:ascii="GHEA Grapalat" w:hAnsi="GHEA Grapalat" w:cs="Sylfaen"/>
          <w:sz w:val="20"/>
          <w:lang w:val="ru-RU"/>
        </w:rPr>
        <w:t>հիման</w:t>
      </w:r>
      <w:r>
        <w:rPr>
          <w:rFonts w:ascii="GHEA Grapalat" w:hAnsi="GHEA Grapalat" w:cs="Sylfaen"/>
          <w:sz w:val="20"/>
          <w:lang w:val="af-ZA"/>
        </w:rPr>
        <w:t xml:space="preserve"> </w:t>
      </w:r>
      <w:r>
        <w:rPr>
          <w:rFonts w:ascii="GHEA Grapalat" w:hAnsi="GHEA Grapalat" w:cs="Sylfaen"/>
          <w:sz w:val="20"/>
          <w:lang w:val="ru-RU"/>
        </w:rPr>
        <w:t>վրա</w:t>
      </w:r>
      <w:r>
        <w:rPr>
          <w:rFonts w:ascii="GHEA Grapalat" w:hAnsi="GHEA Grapalat" w:cs="Sylfaen"/>
          <w:sz w:val="20"/>
          <w:lang w:val="af-ZA"/>
        </w:rPr>
        <w:t xml:space="preserve">` </w:t>
      </w:r>
      <w:r>
        <w:rPr>
          <w:rFonts w:ascii="GHEA Grapalat" w:hAnsi="GHEA Grapalat" w:cs="Sylfaen"/>
          <w:sz w:val="20"/>
        </w:rPr>
        <w:t>պ</w:t>
      </w:r>
      <w:r>
        <w:rPr>
          <w:rFonts w:ascii="GHEA Grapalat" w:hAnsi="GHEA Grapalat" w:cs="Sylfaen"/>
          <w:sz w:val="20"/>
          <w:lang w:val="ru-RU"/>
        </w:rPr>
        <w:t>ատվիրատուի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Պայմանագիրը</w:t>
      </w:r>
      <w:r>
        <w:rPr>
          <w:rFonts w:ascii="GHEA Grapalat" w:hAnsi="GHEA Grapalat" w:cs="Sylfaen"/>
          <w:sz w:val="20"/>
          <w:lang w:val="af-ZA"/>
        </w:rPr>
        <w:t xml:space="preserve"> </w:t>
      </w:r>
      <w:r>
        <w:rPr>
          <w:rFonts w:ascii="GHEA Grapalat" w:hAnsi="GHEA Grapalat" w:cs="Sylfaen"/>
          <w:sz w:val="20"/>
          <w:lang w:val="ru-RU"/>
        </w:rPr>
        <w:t>կնքվում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գրավոր</w:t>
      </w:r>
      <w:r>
        <w:rPr>
          <w:rFonts w:ascii="GHEA Grapalat" w:hAnsi="GHEA Grapalat" w:cs="Sylfaen"/>
          <w:sz w:val="20"/>
          <w:lang w:val="af-ZA"/>
        </w:rPr>
        <w:t xml:space="preserve">` </w:t>
      </w:r>
      <w:r>
        <w:rPr>
          <w:rFonts w:ascii="GHEA Grapalat" w:hAnsi="GHEA Grapalat" w:cs="Sylfaen"/>
          <w:sz w:val="20"/>
          <w:lang w:val="ru-RU"/>
        </w:rPr>
        <w:t>մեկ</w:t>
      </w:r>
      <w:r>
        <w:rPr>
          <w:rFonts w:ascii="GHEA Grapalat" w:hAnsi="GHEA Grapalat" w:cs="Sylfaen"/>
          <w:sz w:val="20"/>
          <w:lang w:val="af-ZA"/>
        </w:rPr>
        <w:t xml:space="preserve"> </w:t>
      </w:r>
      <w:r>
        <w:rPr>
          <w:rFonts w:ascii="GHEA Grapalat" w:hAnsi="GHEA Grapalat" w:cs="Sylfaen"/>
          <w:sz w:val="20"/>
          <w:lang w:val="ru-RU"/>
        </w:rPr>
        <w:t>փաստաթուղթ</w:t>
      </w:r>
      <w:r>
        <w:rPr>
          <w:rFonts w:ascii="GHEA Grapalat" w:hAnsi="GHEA Grapalat" w:cs="Sylfaen"/>
          <w:sz w:val="20"/>
          <w:lang w:val="af-ZA"/>
        </w:rPr>
        <w:t xml:space="preserve"> </w:t>
      </w:r>
      <w:r>
        <w:rPr>
          <w:rFonts w:ascii="GHEA Grapalat" w:hAnsi="GHEA Grapalat" w:cs="Sylfaen"/>
          <w:sz w:val="20"/>
          <w:lang w:val="ru-RU"/>
        </w:rPr>
        <w:t>կազմելու</w:t>
      </w:r>
      <w:r>
        <w:rPr>
          <w:rFonts w:ascii="GHEA Grapalat" w:hAnsi="GHEA Grapalat" w:cs="Sylfaen"/>
          <w:sz w:val="20"/>
          <w:lang w:val="af-ZA"/>
        </w:rPr>
        <w:t xml:space="preserve"> </w:t>
      </w:r>
      <w:r>
        <w:rPr>
          <w:rFonts w:ascii="GHEA Grapalat" w:hAnsi="GHEA Grapalat" w:cs="Sylfaen"/>
          <w:sz w:val="20"/>
          <w:lang w:val="ru-RU"/>
        </w:rPr>
        <w:t>միջոցով։</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9.2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1-</w:t>
      </w:r>
      <w:r>
        <w:rPr>
          <w:rFonts w:ascii="GHEA Grapalat" w:hAnsi="GHEA Grapalat" w:cs="Sylfaen"/>
          <w:sz w:val="20"/>
        </w:rPr>
        <w:t>ին</w:t>
      </w:r>
      <w:r>
        <w:rPr>
          <w:rFonts w:ascii="GHEA Grapalat" w:hAnsi="GHEA Grapalat" w:cs="Sylfaen"/>
          <w:sz w:val="20"/>
          <w:lang w:val="af-ZA"/>
        </w:rPr>
        <w:t xml:space="preserve"> </w:t>
      </w:r>
      <w:r>
        <w:rPr>
          <w:rFonts w:ascii="GHEA Grapalat" w:hAnsi="GHEA Grapalat" w:cs="Sylfaen"/>
          <w:sz w:val="20"/>
        </w:rPr>
        <w:t>մասի</w:t>
      </w:r>
      <w:r>
        <w:rPr>
          <w:rFonts w:ascii="GHEA Grapalat" w:hAnsi="GHEA Grapalat" w:cs="Sylfaen"/>
          <w:sz w:val="20"/>
          <w:lang w:val="af-ZA"/>
        </w:rPr>
        <w:t xml:space="preserve"> 8</w:t>
      </w:r>
      <w:r>
        <w:rPr>
          <w:rFonts w:ascii="GHEA Grapalat" w:hAnsi="GHEA Grapalat" w:cs="Sylfaen"/>
          <w:sz w:val="20"/>
          <w:lang w:val="hy-AM"/>
        </w:rPr>
        <w:t>.</w:t>
      </w:r>
      <w:r>
        <w:rPr>
          <w:rFonts w:ascii="GHEA Grapalat" w:hAnsi="GHEA Grapalat" w:cs="Sylfaen"/>
          <w:sz w:val="20"/>
          <w:lang w:val="af-ZA"/>
        </w:rPr>
        <w:t xml:space="preserve">23 </w:t>
      </w:r>
      <w:r>
        <w:rPr>
          <w:rFonts w:ascii="GHEA Grapalat" w:hAnsi="GHEA Grapalat" w:cs="Sylfaen"/>
          <w:sz w:val="20"/>
          <w:lang w:val="ru-RU"/>
        </w:rPr>
        <w:t>կետով</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w:t>
      </w:r>
      <w:r>
        <w:rPr>
          <w:rFonts w:ascii="GHEA Grapalat" w:hAnsi="GHEA Grapalat" w:cs="Sylfaen"/>
          <w:sz w:val="20"/>
          <w:lang w:val="ru-RU"/>
        </w:rPr>
        <w:t>անգործության</w:t>
      </w:r>
      <w:r>
        <w:rPr>
          <w:rFonts w:ascii="GHEA Grapalat" w:hAnsi="GHEA Grapalat" w:cs="Sylfaen"/>
          <w:sz w:val="20"/>
          <w:lang w:val="af-ZA"/>
        </w:rPr>
        <w:t xml:space="preserve"> </w:t>
      </w:r>
      <w:r>
        <w:rPr>
          <w:rFonts w:ascii="GHEA Grapalat" w:hAnsi="GHEA Grapalat" w:cs="Sylfaen"/>
          <w:sz w:val="20"/>
          <w:lang w:val="ru-RU"/>
        </w:rPr>
        <w:t>ժամկետը</w:t>
      </w:r>
      <w:r>
        <w:rPr>
          <w:rFonts w:ascii="GHEA Grapalat" w:hAnsi="GHEA Grapalat" w:cs="Sylfaen"/>
          <w:sz w:val="20"/>
          <w:lang w:val="af-ZA"/>
        </w:rPr>
        <w:t xml:space="preserve"> </w:t>
      </w:r>
      <w:r>
        <w:rPr>
          <w:rFonts w:ascii="GHEA Grapalat" w:hAnsi="GHEA Grapalat" w:cs="Sylfaen"/>
          <w:sz w:val="20"/>
          <w:lang w:val="ru-RU"/>
        </w:rPr>
        <w:t>լրանալուն</w:t>
      </w:r>
      <w:r>
        <w:rPr>
          <w:rFonts w:ascii="GHEA Grapalat" w:hAnsi="GHEA Grapalat" w:cs="Sylfaen"/>
          <w:sz w:val="20"/>
          <w:lang w:val="af-ZA"/>
        </w:rPr>
        <w:t xml:space="preserve"> </w:t>
      </w:r>
      <w:r>
        <w:rPr>
          <w:rFonts w:ascii="GHEA Grapalat" w:hAnsi="GHEA Grapalat" w:cs="Sylfaen"/>
          <w:sz w:val="20"/>
          <w:lang w:val="ru-RU"/>
        </w:rPr>
        <w:t>հաջորդող</w:t>
      </w:r>
      <w:r>
        <w:rPr>
          <w:rFonts w:ascii="GHEA Grapalat" w:hAnsi="GHEA Grapalat" w:cs="Sylfaen"/>
          <w:sz w:val="20"/>
          <w:lang w:val="af-ZA"/>
        </w:rPr>
        <w:t xml:space="preserve"> </w:t>
      </w:r>
      <w:r>
        <w:rPr>
          <w:rFonts w:ascii="GHEA Grapalat" w:hAnsi="GHEA Grapalat" w:cs="Sylfaen"/>
          <w:sz w:val="20"/>
          <w:lang w:val="ru-RU"/>
        </w:rPr>
        <w:t>չորս</w:t>
      </w:r>
      <w:r>
        <w:rPr>
          <w:rFonts w:ascii="GHEA Grapalat" w:hAnsi="GHEA Grapalat" w:cs="Sylfaen"/>
          <w:sz w:val="20"/>
          <w:lang w:val="af-ZA"/>
        </w:rPr>
        <w:t xml:space="preserve"> </w:t>
      </w:r>
      <w:r>
        <w:rPr>
          <w:rFonts w:ascii="GHEA Grapalat" w:hAnsi="GHEA Grapalat" w:cs="Sylfaen"/>
          <w:sz w:val="20"/>
          <w:lang w:val="ru-RU"/>
        </w:rPr>
        <w:t>աշխատանքային</w:t>
      </w:r>
      <w:r>
        <w:rPr>
          <w:rFonts w:ascii="GHEA Grapalat" w:hAnsi="GHEA Grapalat" w:cs="Sylfaen"/>
          <w:sz w:val="20"/>
          <w:lang w:val="af-ZA"/>
        </w:rPr>
        <w:t xml:space="preserve"> </w:t>
      </w:r>
      <w:r>
        <w:rPr>
          <w:rFonts w:ascii="GHEA Grapalat" w:hAnsi="GHEA Grapalat" w:cs="Sylfaen"/>
          <w:sz w:val="20"/>
          <w:lang w:val="ru-RU"/>
        </w:rPr>
        <w:t>օրվա</w:t>
      </w:r>
      <w:r>
        <w:rPr>
          <w:rFonts w:ascii="GHEA Grapalat" w:hAnsi="GHEA Grapalat" w:cs="Sylfaen"/>
          <w:sz w:val="20"/>
          <w:lang w:val="af-ZA"/>
        </w:rPr>
        <w:t xml:space="preserve"> </w:t>
      </w:r>
      <w:r>
        <w:rPr>
          <w:rFonts w:ascii="GHEA Grapalat" w:hAnsi="GHEA Grapalat" w:cs="Sylfaen"/>
          <w:sz w:val="20"/>
          <w:lang w:val="ru-RU"/>
        </w:rPr>
        <w:t>ընթացքում</w:t>
      </w:r>
      <w:r>
        <w:rPr>
          <w:rFonts w:ascii="GHEA Grapalat" w:hAnsi="GHEA Grapalat" w:cs="Sylfaen"/>
          <w:sz w:val="20"/>
          <w:lang w:val="af-ZA"/>
        </w:rPr>
        <w:t xml:space="preserve"> </w:t>
      </w:r>
      <w:r>
        <w:rPr>
          <w:rFonts w:ascii="GHEA Grapalat" w:hAnsi="GHEA Grapalat" w:cs="Sylfaen"/>
          <w:sz w:val="20"/>
        </w:rPr>
        <w:t>պ</w:t>
      </w:r>
      <w:r>
        <w:rPr>
          <w:rFonts w:ascii="GHEA Grapalat" w:hAnsi="GHEA Grapalat" w:cs="Sylfaen"/>
          <w:sz w:val="20"/>
          <w:lang w:val="ru-RU"/>
        </w:rPr>
        <w:t>ատվիրատուն</w:t>
      </w:r>
      <w:r>
        <w:rPr>
          <w:rFonts w:ascii="GHEA Grapalat" w:hAnsi="GHEA Grapalat" w:cs="Sylfaen"/>
          <w:sz w:val="20"/>
          <w:lang w:val="af-ZA"/>
        </w:rPr>
        <w:t xml:space="preserve"> </w:t>
      </w:r>
      <w:r>
        <w:rPr>
          <w:rFonts w:ascii="GHEA Grapalat" w:hAnsi="GHEA Grapalat" w:cs="Sylfaen"/>
          <w:sz w:val="20"/>
          <w:lang w:val="ru-RU"/>
        </w:rPr>
        <w:t>ծանուցում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rPr>
        <w:t>մ</w:t>
      </w:r>
      <w:r>
        <w:rPr>
          <w:rFonts w:ascii="GHEA Grapalat" w:hAnsi="GHEA Grapalat" w:cs="Sylfaen"/>
          <w:sz w:val="20"/>
          <w:lang w:val="ru-RU"/>
        </w:rPr>
        <w:t>ասնակցին</w:t>
      </w:r>
      <w:r>
        <w:rPr>
          <w:rFonts w:ascii="GHEA Grapalat" w:hAnsi="GHEA Grapalat" w:cs="Sylfaen"/>
          <w:sz w:val="20"/>
          <w:lang w:val="af-ZA"/>
        </w:rPr>
        <w:t xml:space="preserve">` </w:t>
      </w:r>
      <w:r>
        <w:rPr>
          <w:rFonts w:ascii="GHEA Grapalat" w:hAnsi="GHEA Grapalat" w:cs="Sylfaen"/>
          <w:sz w:val="20"/>
          <w:lang w:val="ru-RU"/>
        </w:rPr>
        <w:t>ներկայացնելով</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առաջարկը</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lang w:val="ru-RU"/>
        </w:rPr>
        <w:t>նախագիծը</w:t>
      </w:r>
      <w:r>
        <w:rPr>
          <w:rFonts w:ascii="GHEA Grapalat" w:hAnsi="GHEA Grapalat" w:cs="Sylfaen"/>
          <w:sz w:val="20"/>
          <w:lang w:val="af-ZA"/>
        </w:rPr>
        <w:t xml:space="preserve">: </w:t>
      </w:r>
      <w:r>
        <w:rPr>
          <w:rFonts w:ascii="GHEA Grapalat" w:hAnsi="GHEA Grapalat" w:cs="Sylfaen"/>
          <w:sz w:val="20"/>
          <w:lang w:val="ru-RU"/>
        </w:rPr>
        <w:t>Ընդ</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w:t>
      </w:r>
      <w:r>
        <w:rPr>
          <w:rFonts w:ascii="GHEA Grapalat" w:hAnsi="GHEA Grapalat" w:cs="Sylfaen"/>
          <w:sz w:val="20"/>
          <w:lang w:val="ru-RU"/>
        </w:rPr>
        <w:t>պայմանագիրը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կնքվել</w:t>
      </w:r>
      <w:r>
        <w:rPr>
          <w:rFonts w:ascii="GHEA Grapalat" w:hAnsi="GHEA Grapalat" w:cs="Sylfaen"/>
          <w:sz w:val="20"/>
          <w:lang w:val="af-ZA"/>
        </w:rPr>
        <w:t xml:space="preserve"> </w:t>
      </w:r>
      <w:r>
        <w:rPr>
          <w:rFonts w:ascii="GHEA Grapalat" w:hAnsi="GHEA Grapalat" w:cs="Sylfaen"/>
          <w:sz w:val="20"/>
          <w:lang w:val="ru-RU"/>
        </w:rPr>
        <w:t>ոչ</w:t>
      </w:r>
      <w:r>
        <w:rPr>
          <w:rFonts w:ascii="GHEA Grapalat" w:hAnsi="GHEA Grapalat" w:cs="Sylfaen"/>
          <w:sz w:val="20"/>
          <w:lang w:val="af-ZA"/>
        </w:rPr>
        <w:t xml:space="preserve"> </w:t>
      </w:r>
      <w:r>
        <w:rPr>
          <w:rFonts w:ascii="GHEA Grapalat" w:hAnsi="GHEA Grapalat" w:cs="Sylfaen"/>
          <w:sz w:val="20"/>
          <w:lang w:val="ru-RU"/>
        </w:rPr>
        <w:t>շուտ</w:t>
      </w:r>
      <w:r>
        <w:rPr>
          <w:rFonts w:ascii="GHEA Grapalat" w:hAnsi="GHEA Grapalat" w:cs="Sylfaen"/>
          <w:sz w:val="20"/>
          <w:lang w:val="af-ZA"/>
        </w:rPr>
        <w:t xml:space="preserve">, </w:t>
      </w:r>
      <w:r>
        <w:rPr>
          <w:rFonts w:ascii="GHEA Grapalat" w:hAnsi="GHEA Grapalat" w:cs="Sylfaen"/>
          <w:sz w:val="20"/>
          <w:lang w:val="ru-RU"/>
        </w:rPr>
        <w:t>քան</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1-</w:t>
      </w:r>
      <w:r>
        <w:rPr>
          <w:rFonts w:ascii="GHEA Grapalat" w:hAnsi="GHEA Grapalat" w:cs="Sylfaen"/>
          <w:sz w:val="20"/>
        </w:rPr>
        <w:t>ին</w:t>
      </w:r>
      <w:r>
        <w:rPr>
          <w:rFonts w:ascii="GHEA Grapalat" w:hAnsi="GHEA Grapalat" w:cs="Sylfaen"/>
          <w:sz w:val="20"/>
          <w:lang w:val="af-ZA"/>
        </w:rPr>
        <w:t xml:space="preserve"> </w:t>
      </w:r>
      <w:r>
        <w:rPr>
          <w:rFonts w:ascii="GHEA Grapalat" w:hAnsi="GHEA Grapalat" w:cs="Sylfaen"/>
          <w:sz w:val="20"/>
        </w:rPr>
        <w:t>մասի</w:t>
      </w:r>
      <w:r>
        <w:rPr>
          <w:rFonts w:ascii="GHEA Grapalat" w:hAnsi="GHEA Grapalat" w:cs="Sylfaen"/>
          <w:sz w:val="20"/>
          <w:lang w:val="af-ZA"/>
        </w:rPr>
        <w:t xml:space="preserve"> 8</w:t>
      </w:r>
      <w:r>
        <w:rPr>
          <w:rFonts w:ascii="GHEA Grapalat" w:hAnsi="GHEA Grapalat" w:cs="Sylfaen"/>
          <w:sz w:val="20"/>
          <w:lang w:val="hy-AM"/>
        </w:rPr>
        <w:t>.</w:t>
      </w:r>
      <w:r>
        <w:rPr>
          <w:rFonts w:ascii="GHEA Grapalat" w:hAnsi="GHEA Grapalat" w:cs="Sylfaen"/>
          <w:sz w:val="20"/>
          <w:lang w:val="af-ZA"/>
        </w:rPr>
        <w:t xml:space="preserve">23 </w:t>
      </w:r>
      <w:r>
        <w:rPr>
          <w:rFonts w:ascii="GHEA Grapalat" w:hAnsi="GHEA Grapalat" w:cs="Sylfaen"/>
          <w:sz w:val="20"/>
          <w:lang w:val="ru-RU"/>
        </w:rPr>
        <w:t>կետով</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w:t>
      </w:r>
      <w:r>
        <w:rPr>
          <w:rFonts w:ascii="GHEA Grapalat" w:hAnsi="GHEA Grapalat" w:cs="Sylfaen"/>
          <w:sz w:val="20"/>
          <w:lang w:val="ru-RU"/>
        </w:rPr>
        <w:t>անգործության</w:t>
      </w:r>
      <w:r>
        <w:rPr>
          <w:rFonts w:ascii="GHEA Grapalat" w:hAnsi="GHEA Grapalat" w:cs="Sylfaen"/>
          <w:sz w:val="20"/>
          <w:lang w:val="af-ZA"/>
        </w:rPr>
        <w:t xml:space="preserve"> </w:t>
      </w:r>
      <w:r>
        <w:rPr>
          <w:rFonts w:ascii="GHEA Grapalat" w:hAnsi="GHEA Grapalat" w:cs="Sylfaen"/>
          <w:sz w:val="20"/>
          <w:lang w:val="ru-RU"/>
        </w:rPr>
        <w:t>ժամկետը</w:t>
      </w:r>
      <w:r>
        <w:rPr>
          <w:rFonts w:ascii="GHEA Grapalat" w:hAnsi="GHEA Grapalat" w:cs="Sylfaen"/>
          <w:sz w:val="20"/>
          <w:lang w:val="af-ZA"/>
        </w:rPr>
        <w:t xml:space="preserve"> </w:t>
      </w:r>
      <w:r>
        <w:rPr>
          <w:rFonts w:ascii="GHEA Grapalat" w:hAnsi="GHEA Grapalat" w:cs="Sylfaen"/>
          <w:sz w:val="20"/>
          <w:lang w:val="ru-RU"/>
        </w:rPr>
        <w:t>լրանալու</w:t>
      </w:r>
      <w:r>
        <w:rPr>
          <w:rFonts w:ascii="GHEA Grapalat" w:hAnsi="GHEA Grapalat" w:cs="Sylfaen"/>
          <w:sz w:val="20"/>
          <w:lang w:val="af-ZA"/>
        </w:rPr>
        <w:t xml:space="preserve"> </w:t>
      </w:r>
      <w:r>
        <w:rPr>
          <w:rFonts w:ascii="GHEA Grapalat" w:hAnsi="GHEA Grapalat" w:cs="Sylfaen"/>
          <w:sz w:val="20"/>
          <w:lang w:val="ru-RU"/>
        </w:rPr>
        <w:t>օրվան</w:t>
      </w:r>
      <w:r>
        <w:rPr>
          <w:rFonts w:ascii="GHEA Grapalat" w:hAnsi="GHEA Grapalat" w:cs="Sylfaen"/>
          <w:sz w:val="20"/>
          <w:lang w:val="af-ZA"/>
        </w:rPr>
        <w:t xml:space="preserve"> </w:t>
      </w:r>
      <w:r>
        <w:rPr>
          <w:rFonts w:ascii="GHEA Grapalat" w:hAnsi="GHEA Grapalat" w:cs="Sylfaen"/>
          <w:sz w:val="20"/>
          <w:lang w:val="ru-RU"/>
        </w:rPr>
        <w:t>հաջորդող</w:t>
      </w:r>
      <w:r>
        <w:rPr>
          <w:rFonts w:ascii="GHEA Grapalat" w:hAnsi="GHEA Grapalat" w:cs="Sylfaen"/>
          <w:sz w:val="20"/>
          <w:lang w:val="af-ZA"/>
        </w:rPr>
        <w:t xml:space="preserve"> </w:t>
      </w:r>
      <w:r>
        <w:rPr>
          <w:rFonts w:ascii="GHEA Grapalat" w:hAnsi="GHEA Grapalat" w:cs="Sylfaen"/>
          <w:sz w:val="20"/>
          <w:lang w:val="ru-RU"/>
        </w:rPr>
        <w:t>երկրորդ</w:t>
      </w:r>
      <w:r>
        <w:rPr>
          <w:rFonts w:ascii="GHEA Grapalat" w:hAnsi="GHEA Grapalat" w:cs="Sylfaen"/>
          <w:sz w:val="20"/>
          <w:lang w:val="af-ZA"/>
        </w:rPr>
        <w:t xml:space="preserve"> </w:t>
      </w:r>
      <w:r>
        <w:rPr>
          <w:rFonts w:ascii="GHEA Grapalat" w:hAnsi="GHEA Grapalat" w:cs="Sylfaen"/>
          <w:sz w:val="20"/>
          <w:lang w:val="ru-RU"/>
        </w:rPr>
        <w:t>աշխատանքային</w:t>
      </w:r>
      <w:r>
        <w:rPr>
          <w:rFonts w:ascii="GHEA Grapalat" w:hAnsi="GHEA Grapalat" w:cs="Sylfaen"/>
          <w:sz w:val="20"/>
          <w:lang w:val="af-ZA"/>
        </w:rPr>
        <w:t xml:space="preserve"> </w:t>
      </w:r>
      <w:r>
        <w:rPr>
          <w:rFonts w:ascii="GHEA Grapalat" w:hAnsi="GHEA Grapalat" w:cs="Sylfaen"/>
          <w:sz w:val="20"/>
          <w:lang w:val="ru-RU"/>
        </w:rPr>
        <w:t>օրը</w:t>
      </w:r>
      <w:r>
        <w:rPr>
          <w:rFonts w:ascii="GHEA Grapalat" w:hAnsi="GHEA Grapalat" w:cs="Sylfaen"/>
          <w:sz w:val="20"/>
          <w:lang w:val="af-ZA"/>
        </w:rPr>
        <w:t>:</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9</w:t>
      </w:r>
      <w:r>
        <w:rPr>
          <w:rFonts w:ascii="GHEA Grapalat" w:hAnsi="GHEA Grapalat" w:cs="Sylfaen"/>
          <w:sz w:val="20"/>
          <w:lang w:val="hy-AM"/>
        </w:rPr>
        <w:t>.3</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rPr>
        <w:t>մ</w:t>
      </w:r>
      <w:r>
        <w:rPr>
          <w:rFonts w:ascii="GHEA Grapalat" w:hAnsi="GHEA Grapalat" w:cs="Sylfaen"/>
          <w:sz w:val="20"/>
          <w:lang w:val="ru-RU"/>
        </w:rPr>
        <w:t>ասնակցին</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առաջարկը</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կնքվելիք</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lang w:val="ru-RU"/>
        </w:rPr>
        <w:t>նախագիծը</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քարտուղարը</w:t>
      </w:r>
      <w:r>
        <w:rPr>
          <w:rFonts w:ascii="GHEA Grapalat" w:hAnsi="GHEA Grapalat" w:cs="Sylfaen"/>
          <w:sz w:val="20"/>
          <w:lang w:val="af-ZA"/>
        </w:rPr>
        <w:t xml:space="preserve"> </w:t>
      </w:r>
      <w:r>
        <w:rPr>
          <w:rFonts w:ascii="GHEA Grapalat" w:hAnsi="GHEA Grapalat" w:cs="Sylfaen"/>
          <w:sz w:val="20"/>
          <w:lang w:val="ru-RU"/>
        </w:rPr>
        <w:t>տրամադրում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եղանակով</w:t>
      </w:r>
      <w:r>
        <w:rPr>
          <w:rFonts w:ascii="GHEA Grapalat" w:hAnsi="GHEA Grapalat" w:cs="Sylfaen"/>
          <w:sz w:val="20"/>
          <w:lang w:val="af-ZA"/>
        </w:rPr>
        <w:t xml:space="preserve">: </w:t>
      </w:r>
      <w:r>
        <w:rPr>
          <w:rFonts w:ascii="GHEA Grapalat" w:hAnsi="GHEA Grapalat" w:cs="Sylfaen"/>
          <w:sz w:val="20"/>
          <w:lang w:val="ru-RU"/>
        </w:rPr>
        <w:t>Ընդ</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w:t>
      </w:r>
      <w:r>
        <w:rPr>
          <w:rFonts w:ascii="GHEA Grapalat" w:hAnsi="GHEA Grapalat" w:cs="Sylfaen"/>
          <w:sz w:val="20"/>
          <w:lang w:val="ru-RU"/>
        </w:rPr>
        <w:t>պայմանագրում</w:t>
      </w:r>
      <w:r>
        <w:rPr>
          <w:rFonts w:ascii="GHEA Grapalat" w:hAnsi="GHEA Grapalat" w:cs="Sylfaen"/>
          <w:sz w:val="20"/>
          <w:lang w:val="af-ZA"/>
        </w:rPr>
        <w:t xml:space="preserve"> </w:t>
      </w:r>
      <w:r>
        <w:rPr>
          <w:rFonts w:ascii="GHEA Grapalat" w:hAnsi="GHEA Grapalat" w:cs="Sylfaen"/>
          <w:sz w:val="20"/>
          <w:lang w:val="ru-RU"/>
        </w:rPr>
        <w:t>ներառվում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հայտով</w:t>
      </w:r>
      <w:r>
        <w:rPr>
          <w:rFonts w:ascii="GHEA Grapalat" w:hAnsi="GHEA Grapalat" w:cs="Sylfaen"/>
          <w:sz w:val="20"/>
          <w:lang w:val="af-ZA"/>
        </w:rPr>
        <w:t xml:space="preserve"> </w:t>
      </w:r>
      <w:r>
        <w:rPr>
          <w:rFonts w:ascii="GHEA Grapalat" w:hAnsi="GHEA Grapalat" w:cs="Sylfaen"/>
          <w:sz w:val="20"/>
          <w:lang w:val="ru-RU"/>
        </w:rPr>
        <w:t>ներկայացված</w:t>
      </w:r>
      <w:r>
        <w:rPr>
          <w:rFonts w:ascii="GHEA Grapalat" w:hAnsi="GHEA Grapalat" w:cs="Sylfaen"/>
          <w:sz w:val="20"/>
          <w:lang w:val="af-ZA"/>
        </w:rPr>
        <w:t xml:space="preserve"> </w:t>
      </w:r>
      <w:r>
        <w:rPr>
          <w:rFonts w:ascii="GHEA Grapalat" w:hAnsi="GHEA Grapalat" w:cs="Sylfaen"/>
          <w:sz w:val="20"/>
          <w:lang w:val="ru-RU"/>
        </w:rPr>
        <w:t>ապրանքի</w:t>
      </w:r>
      <w:r>
        <w:rPr>
          <w:rFonts w:ascii="GHEA Grapalat" w:hAnsi="GHEA Grapalat" w:cs="Sylfaen"/>
          <w:sz w:val="20"/>
          <w:lang w:val="af-ZA"/>
        </w:rPr>
        <w:t xml:space="preserve"> </w:t>
      </w:r>
      <w:r>
        <w:rPr>
          <w:rFonts w:ascii="GHEA Grapalat" w:hAnsi="GHEA Grapalat"/>
          <w:sz w:val="20"/>
          <w:szCs w:val="20"/>
          <w:lang w:val="hy-AM" w:eastAsia="x-none"/>
        </w:rPr>
        <w:t>ամբողջական նկարագիրը</w:t>
      </w:r>
      <w:r>
        <w:rPr>
          <w:rFonts w:ascii="GHEA Grapalat" w:hAnsi="GHEA Grapalat" w:cs="Sylfaen"/>
          <w:sz w:val="20"/>
          <w:lang w:val="af-ZA"/>
        </w:rPr>
        <w:t xml:space="preserve">: </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9</w:t>
      </w:r>
      <w:r>
        <w:rPr>
          <w:rFonts w:ascii="GHEA Grapalat" w:hAnsi="GHEA Grapalat" w:cs="Sylfaen"/>
          <w:sz w:val="20"/>
          <w:lang w:val="hy-AM"/>
        </w:rPr>
        <w:t>.</w:t>
      </w:r>
      <w:r>
        <w:rPr>
          <w:rFonts w:ascii="GHEA Grapalat" w:hAnsi="GHEA Grapalat" w:cs="Sylfaen"/>
          <w:sz w:val="20"/>
          <w:lang w:val="af-ZA"/>
        </w:rPr>
        <w:t xml:space="preserve">4 </w:t>
      </w:r>
      <w:r>
        <w:rPr>
          <w:rFonts w:ascii="GHEA Grapalat" w:hAnsi="GHEA Grapalat" w:cs="Sylfaen"/>
          <w:sz w:val="20"/>
          <w:lang w:val="hy-AM"/>
        </w:rPr>
        <w:t>Եթե</w:t>
      </w:r>
      <w:r>
        <w:rPr>
          <w:rFonts w:ascii="GHEA Grapalat" w:hAnsi="GHEA Grapalat" w:cs="Sylfaen"/>
          <w:sz w:val="20"/>
          <w:lang w:val="af-ZA"/>
        </w:rPr>
        <w:t xml:space="preserve"> </w:t>
      </w:r>
      <w:r>
        <w:rPr>
          <w:rFonts w:ascii="GHEA Grapalat" w:hAnsi="GHEA Grapalat" w:cs="Sylfaen"/>
          <w:sz w:val="20"/>
          <w:lang w:val="hy-AM"/>
        </w:rPr>
        <w:t>ընտրված</w:t>
      </w:r>
      <w:r>
        <w:rPr>
          <w:rFonts w:ascii="GHEA Grapalat" w:hAnsi="GHEA Grapalat" w:cs="Sylfaen"/>
          <w:sz w:val="20"/>
          <w:lang w:val="af-ZA"/>
        </w:rPr>
        <w:t xml:space="preserve"> </w:t>
      </w:r>
      <w:r>
        <w:rPr>
          <w:rFonts w:ascii="GHEA Grapalat" w:hAnsi="GHEA Grapalat" w:cs="Sylfaen"/>
          <w:sz w:val="20"/>
          <w:lang w:val="hy-AM"/>
        </w:rPr>
        <w:t>մասնակիցը</w:t>
      </w:r>
      <w:r>
        <w:rPr>
          <w:rFonts w:ascii="GHEA Grapalat" w:hAnsi="GHEA Grapalat" w:cs="Sylfaen"/>
          <w:sz w:val="20"/>
          <w:lang w:val="af-ZA"/>
        </w:rPr>
        <w:t xml:space="preserve"> </w:t>
      </w:r>
      <w:r>
        <w:rPr>
          <w:rFonts w:ascii="GHEA Grapalat" w:hAnsi="GHEA Grapalat" w:cs="Sylfaen"/>
          <w:sz w:val="20"/>
          <w:lang w:val="hy-AM"/>
        </w:rPr>
        <w:t>պայմանագիր</w:t>
      </w:r>
      <w:r>
        <w:rPr>
          <w:rFonts w:ascii="GHEA Grapalat" w:hAnsi="GHEA Grapalat" w:cs="Sylfaen"/>
          <w:sz w:val="20"/>
          <w:lang w:val="af-ZA"/>
        </w:rPr>
        <w:t xml:space="preserve"> </w:t>
      </w:r>
      <w:r>
        <w:rPr>
          <w:rFonts w:ascii="GHEA Grapalat" w:hAnsi="GHEA Grapalat" w:cs="Sylfaen"/>
          <w:sz w:val="20"/>
          <w:lang w:val="hy-AM"/>
        </w:rPr>
        <w:t>կնքելու</w:t>
      </w:r>
      <w:r>
        <w:rPr>
          <w:rFonts w:ascii="GHEA Grapalat" w:hAnsi="GHEA Grapalat" w:cs="Sylfaen"/>
          <w:sz w:val="20"/>
          <w:lang w:val="af-ZA"/>
        </w:rPr>
        <w:t xml:space="preserve"> </w:t>
      </w:r>
      <w:r>
        <w:rPr>
          <w:rFonts w:ascii="GHEA Grapalat" w:hAnsi="GHEA Grapalat" w:cs="Sylfaen"/>
          <w:sz w:val="20"/>
          <w:lang w:val="hy-AM"/>
        </w:rPr>
        <w:t>մասին</w:t>
      </w:r>
      <w:r>
        <w:rPr>
          <w:rFonts w:ascii="GHEA Grapalat" w:hAnsi="GHEA Grapalat" w:cs="Sylfaen"/>
          <w:sz w:val="20"/>
          <w:lang w:val="af-ZA"/>
        </w:rPr>
        <w:t xml:space="preserve"> </w:t>
      </w:r>
      <w:r>
        <w:rPr>
          <w:rFonts w:ascii="GHEA Grapalat" w:hAnsi="GHEA Grapalat" w:cs="Sylfaen"/>
          <w:sz w:val="20"/>
          <w:lang w:val="hy-AM"/>
        </w:rPr>
        <w:t>ծանուցումը</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նախագիծ</w:t>
      </w:r>
      <w:r>
        <w:rPr>
          <w:rFonts w:ascii="GHEA Grapalat" w:hAnsi="GHEA Grapalat" w:cs="Sylfaen"/>
          <w:sz w:val="20"/>
        </w:rPr>
        <w:t>ն</w:t>
      </w:r>
      <w:r>
        <w:rPr>
          <w:rFonts w:ascii="GHEA Grapalat" w:hAnsi="GHEA Grapalat" w:cs="Sylfaen"/>
          <w:sz w:val="20"/>
          <w:lang w:val="af-ZA"/>
        </w:rPr>
        <w:t xml:space="preserve"> </w:t>
      </w:r>
      <w:r>
        <w:rPr>
          <w:rFonts w:ascii="GHEA Grapalat" w:hAnsi="GHEA Grapalat" w:cs="Sylfaen"/>
          <w:sz w:val="20"/>
          <w:lang w:val="hy-AM"/>
        </w:rPr>
        <w:t>ստանալուց</w:t>
      </w:r>
      <w:r>
        <w:rPr>
          <w:rFonts w:ascii="GHEA Grapalat" w:hAnsi="GHEA Grapalat" w:cs="Sylfaen"/>
          <w:sz w:val="20"/>
          <w:lang w:val="af-ZA"/>
        </w:rPr>
        <w:t xml:space="preserve"> </w:t>
      </w:r>
      <w:r>
        <w:rPr>
          <w:rFonts w:ascii="GHEA Grapalat" w:hAnsi="GHEA Grapalat" w:cs="Sylfaen"/>
          <w:sz w:val="20"/>
          <w:lang w:val="hy-AM"/>
        </w:rPr>
        <w:t>հետո</w:t>
      </w:r>
      <w:r>
        <w:rPr>
          <w:rFonts w:ascii="GHEA Grapalat" w:hAnsi="GHEA Grapalat" w:cs="Sylfaen"/>
          <w:sz w:val="20"/>
          <w:lang w:val="af-ZA"/>
        </w:rPr>
        <w:t xml:space="preserve">` 10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lang w:val="hy-AM"/>
        </w:rPr>
        <w:t>օրվա</w:t>
      </w:r>
      <w:r>
        <w:rPr>
          <w:rFonts w:ascii="GHEA Grapalat" w:hAnsi="GHEA Grapalat" w:cs="Sylfaen"/>
          <w:sz w:val="20"/>
          <w:lang w:val="af-ZA"/>
        </w:rPr>
        <w:t xml:space="preserve"> </w:t>
      </w:r>
      <w:r>
        <w:rPr>
          <w:rFonts w:ascii="GHEA Grapalat" w:hAnsi="GHEA Grapalat" w:cs="Sylfaen"/>
          <w:sz w:val="20"/>
          <w:lang w:val="hy-AM"/>
        </w:rPr>
        <w:t>ընթացքում</w:t>
      </w:r>
      <w:r>
        <w:rPr>
          <w:rFonts w:ascii="GHEA Grapalat" w:hAnsi="GHEA Grapalat" w:cs="Sylfaen"/>
          <w:sz w:val="20"/>
          <w:lang w:val="af-ZA"/>
        </w:rPr>
        <w:t xml:space="preserve">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ստորագրում</w:t>
      </w:r>
      <w:r>
        <w:rPr>
          <w:rFonts w:ascii="GHEA Grapalat" w:hAnsi="GHEA Grapalat" w:cs="Sylfaen"/>
          <w:sz w:val="20"/>
          <w:lang w:val="af-ZA"/>
        </w:rPr>
        <w:t xml:space="preserve"> </w:t>
      </w:r>
      <w:r>
        <w:rPr>
          <w:rFonts w:ascii="GHEA Grapalat" w:hAnsi="GHEA Grapalat" w:cs="Sylfaen"/>
          <w:sz w:val="20"/>
          <w:lang w:val="hy-AM"/>
        </w:rPr>
        <w:t>պայմանագիրը</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պ</w:t>
      </w:r>
      <w:r>
        <w:rPr>
          <w:rFonts w:ascii="GHEA Grapalat" w:hAnsi="GHEA Grapalat" w:cs="Sylfaen"/>
          <w:sz w:val="20"/>
          <w:lang w:val="ru-RU"/>
        </w:rPr>
        <w:t>ատվիրատուին</w:t>
      </w:r>
      <w:r>
        <w:rPr>
          <w:rFonts w:ascii="GHEA Grapalat" w:hAnsi="GHEA Grapalat" w:cs="Sylfaen"/>
          <w:sz w:val="20"/>
          <w:lang w:val="af-ZA"/>
        </w:rPr>
        <w:t xml:space="preserve"> </w:t>
      </w:r>
      <w:r>
        <w:rPr>
          <w:rFonts w:ascii="GHEA Grapalat" w:hAnsi="GHEA Grapalat" w:cs="Sylfaen"/>
          <w:sz w:val="20"/>
          <w:lang w:val="ru-RU"/>
        </w:rPr>
        <w:t>ներկայացնում</w:t>
      </w:r>
      <w:r>
        <w:rPr>
          <w:rFonts w:ascii="GHEA Grapalat" w:hAnsi="GHEA Grapalat" w:cs="Sylfaen"/>
          <w:sz w:val="20"/>
          <w:lang w:val="af-ZA"/>
        </w:rPr>
        <w:t xml:space="preserve"> որակավորման և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rPr>
        <w:t>ապահովումը</w:t>
      </w:r>
      <w:r>
        <w:rPr>
          <w:rFonts w:ascii="GHEA Grapalat" w:hAnsi="GHEA Grapalat" w:cs="Sylfaen"/>
          <w:sz w:val="20"/>
          <w:lang w:val="af-ZA"/>
        </w:rPr>
        <w:t>,</w:t>
      </w:r>
      <w:r>
        <w:rPr>
          <w:rFonts w:ascii="GHEA Grapalat" w:hAnsi="GHEA Grapalat" w:cs="Sylfaen"/>
          <w:i/>
          <w:sz w:val="20"/>
          <w:lang w:val="af-ZA"/>
        </w:rPr>
        <w:t xml:space="preserve"> </w:t>
      </w:r>
      <w:r>
        <w:rPr>
          <w:rFonts w:ascii="GHEA Grapalat" w:hAnsi="GHEA Grapalat" w:cs="Sylfaen"/>
          <w:sz w:val="20"/>
          <w:lang w:val="hy-AM"/>
        </w:rPr>
        <w:t>ապա նա զրկվում է պայմանագիրը ստորագրելու իրավունքից։</w:t>
      </w:r>
      <w:r>
        <w:rPr>
          <w:rFonts w:ascii="GHEA Grapalat" w:hAnsi="GHEA Grapalat" w:cs="Sylfaen"/>
          <w:sz w:val="20"/>
          <w:lang w:val="af-ZA"/>
        </w:rPr>
        <w:t xml:space="preserve"> </w:t>
      </w:r>
      <w:r>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6E5207" w:rsidRDefault="006E5207" w:rsidP="006E5207">
      <w:pPr>
        <w:ind w:firstLine="567"/>
        <w:jc w:val="both"/>
        <w:rPr>
          <w:rFonts w:ascii="GHEA Grapalat" w:hAnsi="GHEA Grapalat" w:cs="Sylfaen"/>
          <w:sz w:val="20"/>
          <w:lang w:val="af-ZA"/>
        </w:rPr>
      </w:pPr>
      <w:r>
        <w:rPr>
          <w:rFonts w:ascii="GHEA Grapalat" w:hAnsi="GHEA Grapalat" w:cs="Sylfaen"/>
          <w:sz w:val="20"/>
          <w:lang w:val="hy-AM"/>
        </w:rPr>
        <w:t>Ընդ</w:t>
      </w:r>
      <w:r>
        <w:rPr>
          <w:rFonts w:ascii="GHEA Grapalat" w:hAnsi="GHEA Grapalat" w:cs="Sylfaen"/>
          <w:sz w:val="20"/>
          <w:lang w:val="af-ZA"/>
        </w:rPr>
        <w:t xml:space="preserve"> </w:t>
      </w:r>
      <w:r>
        <w:rPr>
          <w:rFonts w:ascii="GHEA Grapalat" w:hAnsi="GHEA Grapalat" w:cs="Sylfaen"/>
          <w:sz w:val="20"/>
          <w:lang w:val="hy-AM"/>
        </w:rPr>
        <w:t>որում</w:t>
      </w:r>
      <w:r>
        <w:rPr>
          <w:rFonts w:ascii="GHEA Grapalat" w:hAnsi="GHEA Grapalat" w:cs="Sylfaen"/>
          <w:sz w:val="20"/>
          <w:lang w:val="af-ZA"/>
        </w:rPr>
        <w:t xml:space="preserve"> </w:t>
      </w:r>
      <w:r>
        <w:rPr>
          <w:rFonts w:ascii="GHEA Grapalat" w:hAnsi="GHEA Grapalat" w:cs="Sylfaen"/>
          <w:sz w:val="20"/>
          <w:lang w:val="hy-AM"/>
        </w:rPr>
        <w:t xml:space="preserve">ընտրված մասնակցի կողմից հաստատված պայմանագրի նախագիծը </w:t>
      </w:r>
      <w:r>
        <w:rPr>
          <w:rFonts w:ascii="GHEA Grapalat" w:hAnsi="GHEA Grapalat" w:cs="Sylfaen"/>
          <w:sz w:val="20"/>
        </w:rPr>
        <w:t>պ</w:t>
      </w:r>
      <w:r>
        <w:rPr>
          <w:rFonts w:ascii="GHEA Grapalat" w:hAnsi="GHEA Grapalat" w:cs="Sylfaen"/>
          <w:sz w:val="20"/>
          <w:lang w:val="hy-AM"/>
        </w:rPr>
        <w:t xml:space="preserve">ատվիրատուին ներկայացվում է գրավոր և դրա ներկայացման գրությունը հաշվառվում է </w:t>
      </w:r>
      <w:r>
        <w:rPr>
          <w:rFonts w:ascii="GHEA Grapalat" w:hAnsi="GHEA Grapalat" w:cs="Sylfaen"/>
          <w:sz w:val="20"/>
        </w:rPr>
        <w:t>պ</w:t>
      </w:r>
      <w:r>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հաստատմանը</w:t>
      </w:r>
      <w:r>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rPr>
        <w:t>օրը</w:t>
      </w:r>
      <w:r>
        <w:rPr>
          <w:rFonts w:ascii="GHEA Grapalat" w:hAnsi="GHEA Grapalat" w:cs="Sylfaen"/>
          <w:sz w:val="20"/>
          <w:lang w:val="af-ZA"/>
        </w:rPr>
        <w:t xml:space="preserve"> </w:t>
      </w:r>
      <w:r>
        <w:rPr>
          <w:rFonts w:ascii="GHEA Grapalat" w:hAnsi="GHEA Grapalat" w:cs="Sylfaen"/>
          <w:sz w:val="20"/>
        </w:rPr>
        <w:t>ուղեկցող</w:t>
      </w:r>
      <w:r>
        <w:rPr>
          <w:rFonts w:ascii="GHEA Grapalat" w:hAnsi="GHEA Grapalat" w:cs="Sylfaen"/>
          <w:sz w:val="20"/>
          <w:lang w:val="af-ZA"/>
        </w:rPr>
        <w:t xml:space="preserve"> </w:t>
      </w:r>
      <w:r>
        <w:rPr>
          <w:rFonts w:ascii="GHEA Grapalat" w:hAnsi="GHEA Grapalat" w:cs="Sylfaen"/>
          <w:sz w:val="20"/>
        </w:rPr>
        <w:t>գրությամբ</w:t>
      </w:r>
      <w:r>
        <w:rPr>
          <w:rFonts w:ascii="GHEA Grapalat" w:hAnsi="GHEA Grapalat" w:cs="Sylfaen"/>
          <w:sz w:val="20"/>
          <w:lang w:val="af-ZA"/>
        </w:rPr>
        <w:t xml:space="preserve"> </w:t>
      </w:r>
      <w:r>
        <w:rPr>
          <w:rFonts w:ascii="GHEA Grapalat" w:hAnsi="GHEA Grapalat" w:cs="Sylfaen"/>
          <w:sz w:val="20"/>
        </w:rPr>
        <w:t>տրամադրվում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ընտրված</w:t>
      </w:r>
      <w:r>
        <w:rPr>
          <w:rFonts w:ascii="GHEA Grapalat" w:hAnsi="GHEA Grapalat" w:cs="Sylfaen"/>
          <w:sz w:val="20"/>
          <w:lang w:val="af-ZA"/>
        </w:rPr>
        <w:t xml:space="preserve"> </w:t>
      </w:r>
      <w:r>
        <w:rPr>
          <w:rFonts w:ascii="GHEA Grapalat" w:hAnsi="GHEA Grapalat" w:cs="Sylfaen"/>
          <w:sz w:val="20"/>
        </w:rPr>
        <w:t>մասնակցին</w:t>
      </w:r>
      <w:r>
        <w:rPr>
          <w:rFonts w:ascii="GHEA Grapalat" w:hAnsi="GHEA Grapalat" w:cs="Sylfaen"/>
          <w:sz w:val="20"/>
          <w:lang w:val="hy-AM"/>
        </w:rPr>
        <w:t>:</w:t>
      </w:r>
    </w:p>
    <w:p w:rsidR="006E5207" w:rsidRDefault="006E5207" w:rsidP="0069073C">
      <w:pPr>
        <w:pStyle w:val="af6"/>
        <w:spacing w:after="0" w:line="240" w:lineRule="auto"/>
        <w:ind w:firstLine="0"/>
        <w:rPr>
          <w:rFonts w:ascii="GHEA Grapalat" w:hAnsi="GHEA Grapalat" w:cs="Sylfaen"/>
          <w:sz w:val="20"/>
          <w:szCs w:val="24"/>
          <w:lang w:val="af-ZA"/>
        </w:rPr>
      </w:pPr>
      <w:r>
        <w:rPr>
          <w:rFonts w:ascii="GHEA Grapalat" w:hAnsi="GHEA Grapalat" w:cs="Sylfaen"/>
          <w:sz w:val="20"/>
          <w:szCs w:val="24"/>
          <w:lang w:val="af-ZA"/>
        </w:rPr>
        <w:t xml:space="preserve">9.5 </w:t>
      </w:r>
      <w:r>
        <w:rPr>
          <w:rFonts w:ascii="GHEA Grapalat" w:hAnsi="GHEA Grapalat" w:cs="Sylfaen"/>
          <w:sz w:val="20"/>
          <w:szCs w:val="24"/>
          <w:lang w:val="ru-RU"/>
        </w:rPr>
        <w:t>Մինչև</w:t>
      </w:r>
      <w:r>
        <w:rPr>
          <w:rFonts w:ascii="GHEA Grapalat" w:hAnsi="GHEA Grapalat" w:cs="Sylfaen"/>
          <w:sz w:val="20"/>
          <w:szCs w:val="24"/>
          <w:lang w:val="af-ZA"/>
        </w:rPr>
        <w:t xml:space="preserve"> </w:t>
      </w:r>
      <w:r>
        <w:rPr>
          <w:rFonts w:ascii="GHEA Grapalat" w:hAnsi="GHEA Grapalat" w:cs="Sylfaen"/>
          <w:sz w:val="20"/>
          <w:szCs w:val="24"/>
          <w:lang w:val="ru-RU"/>
        </w:rPr>
        <w:t>սույն</w:t>
      </w:r>
      <w:r>
        <w:rPr>
          <w:rFonts w:ascii="GHEA Grapalat" w:hAnsi="GHEA Grapalat" w:cs="Sylfaen"/>
          <w:sz w:val="20"/>
          <w:szCs w:val="24"/>
          <w:lang w:val="af-ZA"/>
        </w:rPr>
        <w:t xml:space="preserve"> </w:t>
      </w:r>
      <w:r>
        <w:rPr>
          <w:rFonts w:ascii="GHEA Grapalat" w:hAnsi="GHEA Grapalat" w:cs="Sylfaen"/>
          <w:sz w:val="20"/>
          <w:szCs w:val="24"/>
          <w:lang w:val="ru-RU"/>
        </w:rPr>
        <w:t>հրավերի</w:t>
      </w:r>
      <w:r>
        <w:rPr>
          <w:rFonts w:ascii="GHEA Grapalat" w:hAnsi="GHEA Grapalat" w:cs="Sylfaen"/>
          <w:sz w:val="20"/>
          <w:szCs w:val="24"/>
          <w:lang w:val="af-ZA"/>
        </w:rPr>
        <w:t xml:space="preserve"> 1-ին մասի 9</w:t>
      </w:r>
      <w:r>
        <w:rPr>
          <w:rFonts w:ascii="GHEA Grapalat" w:hAnsi="GHEA Grapalat" w:cs="Sylfaen"/>
          <w:sz w:val="20"/>
          <w:szCs w:val="24"/>
          <w:lang w:val="hy-AM"/>
        </w:rPr>
        <w:t>.</w:t>
      </w:r>
      <w:r>
        <w:rPr>
          <w:rFonts w:ascii="GHEA Grapalat" w:hAnsi="GHEA Grapalat" w:cs="Sylfaen"/>
          <w:sz w:val="20"/>
          <w:szCs w:val="24"/>
          <w:lang w:val="af-ZA"/>
        </w:rPr>
        <w:t xml:space="preserve">4 </w:t>
      </w:r>
      <w:r>
        <w:rPr>
          <w:rFonts w:ascii="GHEA Grapalat" w:hAnsi="GHEA Grapalat" w:cs="Sylfaen"/>
          <w:sz w:val="20"/>
          <w:szCs w:val="24"/>
          <w:lang w:val="ru-RU"/>
        </w:rPr>
        <w:t>կետով</w:t>
      </w:r>
      <w:r>
        <w:rPr>
          <w:rFonts w:ascii="GHEA Grapalat" w:hAnsi="GHEA Grapalat" w:cs="Sylfaen"/>
          <w:sz w:val="20"/>
          <w:szCs w:val="24"/>
          <w:lang w:val="af-ZA"/>
        </w:rPr>
        <w:t xml:space="preserve"> </w:t>
      </w:r>
      <w:r>
        <w:rPr>
          <w:rFonts w:ascii="GHEA Grapalat" w:hAnsi="GHEA Grapalat" w:cs="Sylfaen"/>
          <w:sz w:val="20"/>
          <w:szCs w:val="24"/>
          <w:lang w:val="ru-RU"/>
        </w:rPr>
        <w:t>նախատեսված</w:t>
      </w:r>
      <w:r>
        <w:rPr>
          <w:rFonts w:ascii="GHEA Grapalat" w:hAnsi="GHEA Grapalat" w:cs="Sylfaen"/>
          <w:sz w:val="20"/>
          <w:szCs w:val="24"/>
          <w:lang w:val="af-ZA"/>
        </w:rPr>
        <w:t xml:space="preserve"> </w:t>
      </w:r>
      <w:r>
        <w:rPr>
          <w:rFonts w:ascii="GHEA Grapalat" w:hAnsi="GHEA Grapalat" w:cs="Sylfaen"/>
          <w:sz w:val="20"/>
          <w:szCs w:val="24"/>
          <w:lang w:val="ru-RU"/>
        </w:rPr>
        <w:t>ժամկետի</w:t>
      </w:r>
      <w:r>
        <w:rPr>
          <w:rFonts w:ascii="GHEA Grapalat" w:hAnsi="GHEA Grapalat" w:cs="Sylfaen"/>
          <w:sz w:val="20"/>
          <w:szCs w:val="24"/>
          <w:lang w:val="af-ZA"/>
        </w:rPr>
        <w:t xml:space="preserve"> </w:t>
      </w:r>
      <w:r>
        <w:rPr>
          <w:rFonts w:ascii="GHEA Grapalat" w:hAnsi="GHEA Grapalat" w:cs="Sylfaen"/>
          <w:sz w:val="20"/>
          <w:szCs w:val="24"/>
          <w:lang w:val="ru-RU"/>
        </w:rPr>
        <w:t>ավարտը</w:t>
      </w:r>
      <w:r>
        <w:rPr>
          <w:rFonts w:ascii="GHEA Grapalat" w:hAnsi="GHEA Grapalat" w:cs="Sylfaen"/>
          <w:sz w:val="20"/>
          <w:szCs w:val="24"/>
          <w:lang w:val="af-ZA"/>
        </w:rPr>
        <w:t xml:space="preserve">, </w:t>
      </w:r>
      <w:r>
        <w:rPr>
          <w:rFonts w:ascii="GHEA Grapalat" w:hAnsi="GHEA Grapalat" w:cs="Sylfaen"/>
          <w:sz w:val="20"/>
          <w:szCs w:val="24"/>
          <w:lang w:val="ru-RU"/>
        </w:rPr>
        <w:t>կողմերի</w:t>
      </w:r>
      <w:r>
        <w:rPr>
          <w:rFonts w:ascii="GHEA Grapalat" w:hAnsi="GHEA Grapalat" w:cs="Sylfaen"/>
          <w:sz w:val="20"/>
          <w:szCs w:val="24"/>
          <w:lang w:val="af-ZA"/>
        </w:rPr>
        <w:t xml:space="preserve"> </w:t>
      </w:r>
      <w:r>
        <w:rPr>
          <w:rFonts w:ascii="GHEA Grapalat" w:hAnsi="GHEA Grapalat" w:cs="Sylfaen"/>
          <w:sz w:val="20"/>
          <w:szCs w:val="24"/>
          <w:lang w:val="ru-RU"/>
        </w:rPr>
        <w:t>համաձայնությամբ</w:t>
      </w:r>
      <w:r>
        <w:rPr>
          <w:rFonts w:ascii="GHEA Grapalat" w:hAnsi="GHEA Grapalat" w:cs="Sylfaen"/>
          <w:sz w:val="20"/>
          <w:szCs w:val="24"/>
          <w:lang w:val="af-ZA"/>
        </w:rPr>
        <w:t xml:space="preserve">, </w:t>
      </w:r>
      <w:r>
        <w:rPr>
          <w:rFonts w:ascii="GHEA Grapalat" w:hAnsi="GHEA Grapalat" w:cs="Sylfaen"/>
          <w:sz w:val="20"/>
          <w:szCs w:val="24"/>
          <w:lang w:val="ru-RU"/>
        </w:rPr>
        <w:t>կարող</w:t>
      </w:r>
      <w:r>
        <w:rPr>
          <w:rFonts w:ascii="GHEA Grapalat" w:hAnsi="GHEA Grapalat" w:cs="Sylfaen"/>
          <w:sz w:val="20"/>
          <w:szCs w:val="24"/>
          <w:lang w:val="af-ZA"/>
        </w:rPr>
        <w:t xml:space="preserve"> </w:t>
      </w:r>
      <w:r>
        <w:rPr>
          <w:rFonts w:ascii="GHEA Grapalat" w:hAnsi="GHEA Grapalat" w:cs="Sylfaen"/>
          <w:sz w:val="20"/>
          <w:szCs w:val="24"/>
          <w:lang w:val="ru-RU"/>
        </w:rPr>
        <w:t>են</w:t>
      </w:r>
      <w:r>
        <w:rPr>
          <w:rFonts w:ascii="GHEA Grapalat" w:hAnsi="GHEA Grapalat" w:cs="Sylfaen"/>
          <w:sz w:val="20"/>
          <w:szCs w:val="24"/>
          <w:lang w:val="af-ZA"/>
        </w:rPr>
        <w:t xml:space="preserve"> </w:t>
      </w:r>
      <w:r>
        <w:rPr>
          <w:rFonts w:ascii="GHEA Grapalat" w:hAnsi="GHEA Grapalat" w:cs="Sylfaen"/>
          <w:sz w:val="20"/>
          <w:szCs w:val="24"/>
          <w:lang w:val="ru-RU"/>
        </w:rPr>
        <w:t>պայմանագրի</w:t>
      </w:r>
      <w:r>
        <w:rPr>
          <w:rFonts w:ascii="GHEA Grapalat" w:hAnsi="GHEA Grapalat" w:cs="Sylfaen"/>
          <w:sz w:val="20"/>
          <w:szCs w:val="24"/>
          <w:lang w:val="af-ZA"/>
        </w:rPr>
        <w:t xml:space="preserve"> </w:t>
      </w:r>
      <w:r>
        <w:rPr>
          <w:rFonts w:ascii="GHEA Grapalat" w:hAnsi="GHEA Grapalat" w:cs="Sylfaen"/>
          <w:sz w:val="20"/>
          <w:szCs w:val="24"/>
          <w:lang w:val="ru-RU"/>
        </w:rPr>
        <w:t>նախագծում</w:t>
      </w:r>
      <w:r>
        <w:rPr>
          <w:rFonts w:ascii="GHEA Grapalat" w:hAnsi="GHEA Grapalat" w:cs="Sylfaen"/>
          <w:sz w:val="20"/>
          <w:szCs w:val="24"/>
          <w:lang w:val="af-ZA"/>
        </w:rPr>
        <w:t xml:space="preserve"> </w:t>
      </w:r>
      <w:r>
        <w:rPr>
          <w:rFonts w:ascii="GHEA Grapalat" w:hAnsi="GHEA Grapalat" w:cs="Sylfaen"/>
          <w:sz w:val="20"/>
          <w:szCs w:val="24"/>
          <w:lang w:val="ru-RU"/>
        </w:rPr>
        <w:t>կատարվել</w:t>
      </w:r>
      <w:r>
        <w:rPr>
          <w:rFonts w:ascii="GHEA Grapalat" w:hAnsi="GHEA Grapalat" w:cs="Sylfaen"/>
          <w:sz w:val="20"/>
          <w:szCs w:val="24"/>
          <w:lang w:val="af-ZA"/>
        </w:rPr>
        <w:t xml:space="preserve"> </w:t>
      </w:r>
      <w:r>
        <w:rPr>
          <w:rFonts w:ascii="GHEA Grapalat" w:hAnsi="GHEA Grapalat" w:cs="Sylfaen"/>
          <w:sz w:val="20"/>
          <w:szCs w:val="24"/>
          <w:lang w:val="ru-RU"/>
        </w:rPr>
        <w:t>փոփոխություններ</w:t>
      </w:r>
      <w:r>
        <w:rPr>
          <w:rFonts w:ascii="GHEA Grapalat" w:hAnsi="GHEA Grapalat" w:cs="Sylfaen"/>
          <w:sz w:val="20"/>
          <w:szCs w:val="24"/>
          <w:lang w:val="af-ZA"/>
        </w:rPr>
        <w:t xml:space="preserve">, </w:t>
      </w:r>
      <w:r>
        <w:rPr>
          <w:rFonts w:ascii="GHEA Grapalat" w:hAnsi="GHEA Grapalat" w:cs="Sylfaen"/>
          <w:sz w:val="20"/>
          <w:szCs w:val="24"/>
          <w:lang w:val="ru-RU"/>
        </w:rPr>
        <w:t>սակայն</w:t>
      </w:r>
      <w:r>
        <w:rPr>
          <w:rFonts w:ascii="GHEA Grapalat" w:hAnsi="GHEA Grapalat" w:cs="Sylfaen"/>
          <w:sz w:val="20"/>
          <w:szCs w:val="24"/>
          <w:lang w:val="af-ZA"/>
        </w:rPr>
        <w:t xml:space="preserve"> </w:t>
      </w:r>
      <w:r>
        <w:rPr>
          <w:rFonts w:ascii="GHEA Grapalat" w:hAnsi="GHEA Grapalat" w:cs="Sylfaen"/>
          <w:sz w:val="20"/>
          <w:szCs w:val="24"/>
          <w:lang w:val="ru-RU"/>
        </w:rPr>
        <w:t>դրանք</w:t>
      </w:r>
      <w:r>
        <w:rPr>
          <w:rFonts w:ascii="GHEA Grapalat" w:hAnsi="GHEA Grapalat" w:cs="Sylfaen"/>
          <w:sz w:val="20"/>
          <w:szCs w:val="24"/>
          <w:lang w:val="af-ZA"/>
        </w:rPr>
        <w:t xml:space="preserve"> </w:t>
      </w:r>
      <w:r>
        <w:rPr>
          <w:rFonts w:ascii="GHEA Grapalat" w:hAnsi="GHEA Grapalat" w:cs="Sylfaen"/>
          <w:sz w:val="20"/>
          <w:szCs w:val="24"/>
          <w:lang w:val="ru-RU"/>
        </w:rPr>
        <w:t>չեն</w:t>
      </w:r>
      <w:r>
        <w:rPr>
          <w:rFonts w:ascii="GHEA Grapalat" w:hAnsi="GHEA Grapalat" w:cs="Sylfaen"/>
          <w:sz w:val="20"/>
          <w:szCs w:val="24"/>
          <w:lang w:val="af-ZA"/>
        </w:rPr>
        <w:t xml:space="preserve"> </w:t>
      </w:r>
      <w:r>
        <w:rPr>
          <w:rFonts w:ascii="GHEA Grapalat" w:hAnsi="GHEA Grapalat" w:cs="Sylfaen"/>
          <w:sz w:val="20"/>
          <w:szCs w:val="24"/>
          <w:lang w:val="ru-RU"/>
        </w:rPr>
        <w:t>կարող</w:t>
      </w:r>
      <w:r>
        <w:rPr>
          <w:rFonts w:ascii="GHEA Grapalat" w:hAnsi="GHEA Grapalat" w:cs="Sylfaen"/>
          <w:sz w:val="20"/>
          <w:szCs w:val="24"/>
          <w:lang w:val="af-ZA"/>
        </w:rPr>
        <w:t xml:space="preserve"> </w:t>
      </w:r>
      <w:r>
        <w:rPr>
          <w:rFonts w:ascii="GHEA Grapalat" w:hAnsi="GHEA Grapalat" w:cs="Sylfaen"/>
          <w:sz w:val="20"/>
          <w:szCs w:val="24"/>
          <w:lang w:val="ru-RU"/>
        </w:rPr>
        <w:t>հանգեցնել</w:t>
      </w:r>
      <w:r>
        <w:rPr>
          <w:rFonts w:ascii="GHEA Grapalat" w:hAnsi="GHEA Grapalat" w:cs="Sylfaen"/>
          <w:sz w:val="20"/>
          <w:szCs w:val="24"/>
          <w:lang w:val="af-ZA"/>
        </w:rPr>
        <w:t xml:space="preserve"> </w:t>
      </w:r>
      <w:r>
        <w:rPr>
          <w:rFonts w:ascii="GHEA Grapalat" w:hAnsi="GHEA Grapalat" w:cs="Sylfaen"/>
          <w:sz w:val="20"/>
          <w:szCs w:val="24"/>
          <w:lang w:val="ru-RU"/>
        </w:rPr>
        <w:t>գնման</w:t>
      </w:r>
      <w:r>
        <w:rPr>
          <w:rFonts w:ascii="GHEA Grapalat" w:hAnsi="GHEA Grapalat" w:cs="Sylfaen"/>
          <w:sz w:val="20"/>
          <w:szCs w:val="24"/>
          <w:lang w:val="af-ZA"/>
        </w:rPr>
        <w:t xml:space="preserve"> </w:t>
      </w:r>
      <w:r>
        <w:rPr>
          <w:rFonts w:ascii="GHEA Grapalat" w:hAnsi="GHEA Grapalat" w:cs="Sylfaen"/>
          <w:sz w:val="20"/>
          <w:szCs w:val="24"/>
          <w:lang w:val="ru-RU"/>
        </w:rPr>
        <w:t>առարկայի</w:t>
      </w:r>
      <w:r>
        <w:rPr>
          <w:rFonts w:ascii="GHEA Grapalat" w:hAnsi="GHEA Grapalat" w:cs="Sylfaen"/>
          <w:sz w:val="20"/>
          <w:szCs w:val="24"/>
          <w:lang w:val="af-ZA"/>
        </w:rPr>
        <w:t xml:space="preserve"> </w:t>
      </w:r>
      <w:r>
        <w:rPr>
          <w:rFonts w:ascii="GHEA Grapalat" w:hAnsi="GHEA Grapalat" w:cs="Sylfaen"/>
          <w:sz w:val="20"/>
          <w:szCs w:val="24"/>
          <w:lang w:val="ru-RU"/>
        </w:rPr>
        <w:t>բնութագրերի</w:t>
      </w:r>
      <w:r>
        <w:rPr>
          <w:rFonts w:ascii="GHEA Grapalat" w:hAnsi="GHEA Grapalat" w:cs="Sylfaen"/>
          <w:sz w:val="20"/>
          <w:szCs w:val="24"/>
          <w:lang w:val="af-ZA"/>
        </w:rPr>
        <w:t xml:space="preserve"> </w:t>
      </w:r>
      <w:r>
        <w:rPr>
          <w:rFonts w:ascii="GHEA Grapalat" w:hAnsi="GHEA Grapalat" w:cs="Sylfaen"/>
          <w:sz w:val="20"/>
          <w:szCs w:val="24"/>
          <w:lang w:val="ru-RU"/>
        </w:rPr>
        <w:t>փոփոխմանը</w:t>
      </w:r>
      <w:r>
        <w:rPr>
          <w:rFonts w:ascii="GHEA Grapalat" w:hAnsi="GHEA Grapalat" w:cs="Sylfaen"/>
          <w:sz w:val="20"/>
          <w:szCs w:val="24"/>
          <w:lang w:val="af-ZA"/>
        </w:rPr>
        <w:t xml:space="preserve">, </w:t>
      </w:r>
      <w:r>
        <w:rPr>
          <w:rFonts w:ascii="GHEA Grapalat" w:hAnsi="GHEA Grapalat" w:cs="Sylfaen"/>
          <w:sz w:val="20"/>
          <w:szCs w:val="24"/>
          <w:lang w:val="ru-RU"/>
        </w:rPr>
        <w:t>ներառյալ</w:t>
      </w:r>
      <w:r>
        <w:rPr>
          <w:rFonts w:ascii="GHEA Grapalat" w:hAnsi="GHEA Grapalat" w:cs="Sylfaen"/>
          <w:sz w:val="20"/>
          <w:szCs w:val="24"/>
          <w:lang w:val="af-ZA"/>
        </w:rPr>
        <w:t xml:space="preserve"> </w:t>
      </w:r>
      <w:r>
        <w:rPr>
          <w:rFonts w:ascii="GHEA Grapalat" w:hAnsi="GHEA Grapalat" w:cs="Sylfaen"/>
          <w:sz w:val="20"/>
          <w:szCs w:val="24"/>
          <w:lang w:val="ru-RU"/>
        </w:rPr>
        <w:t>ընտրված</w:t>
      </w:r>
      <w:r>
        <w:rPr>
          <w:rFonts w:ascii="GHEA Grapalat" w:hAnsi="GHEA Grapalat" w:cs="Sylfaen"/>
          <w:sz w:val="20"/>
          <w:szCs w:val="24"/>
          <w:lang w:val="af-ZA"/>
        </w:rPr>
        <w:t xml:space="preserve"> </w:t>
      </w:r>
      <w:r>
        <w:rPr>
          <w:rFonts w:ascii="GHEA Grapalat" w:hAnsi="GHEA Grapalat" w:cs="Sylfaen"/>
          <w:sz w:val="20"/>
          <w:szCs w:val="24"/>
          <w:lang w:val="ru-RU"/>
        </w:rPr>
        <w:t>մասնակցի</w:t>
      </w:r>
      <w:r>
        <w:rPr>
          <w:rFonts w:ascii="GHEA Grapalat" w:hAnsi="GHEA Grapalat" w:cs="Sylfaen"/>
          <w:sz w:val="20"/>
          <w:szCs w:val="24"/>
          <w:lang w:val="af-ZA"/>
        </w:rPr>
        <w:t xml:space="preserve"> </w:t>
      </w:r>
      <w:r>
        <w:rPr>
          <w:rFonts w:ascii="GHEA Grapalat" w:hAnsi="GHEA Grapalat" w:cs="Sylfaen"/>
          <w:sz w:val="20"/>
          <w:szCs w:val="24"/>
          <w:lang w:val="ru-RU"/>
        </w:rPr>
        <w:t>առաջարկած</w:t>
      </w:r>
      <w:r>
        <w:rPr>
          <w:rFonts w:ascii="GHEA Grapalat" w:hAnsi="GHEA Grapalat" w:cs="Sylfaen"/>
          <w:sz w:val="20"/>
          <w:szCs w:val="24"/>
          <w:lang w:val="af-ZA"/>
        </w:rPr>
        <w:t xml:space="preserve"> </w:t>
      </w:r>
      <w:r>
        <w:rPr>
          <w:rFonts w:ascii="GHEA Grapalat" w:hAnsi="GHEA Grapalat" w:cs="Sylfaen"/>
          <w:sz w:val="20"/>
          <w:szCs w:val="24"/>
          <w:lang w:val="ru-RU"/>
        </w:rPr>
        <w:t>գնի</w:t>
      </w:r>
      <w:r>
        <w:rPr>
          <w:rFonts w:ascii="GHEA Grapalat" w:hAnsi="GHEA Grapalat" w:cs="Sylfaen"/>
          <w:sz w:val="20"/>
          <w:szCs w:val="24"/>
          <w:lang w:val="af-ZA"/>
        </w:rPr>
        <w:t xml:space="preserve"> </w:t>
      </w:r>
      <w:r>
        <w:rPr>
          <w:rFonts w:ascii="GHEA Grapalat" w:hAnsi="GHEA Grapalat" w:cs="Sylfaen"/>
          <w:sz w:val="20"/>
          <w:szCs w:val="24"/>
          <w:lang w:val="ru-RU"/>
        </w:rPr>
        <w:t>ավելացմանը։</w:t>
      </w:r>
      <w:r>
        <w:rPr>
          <w:rFonts w:ascii="GHEA Mariam" w:hAnsi="GHEA Mariam" w:cs="Times New Roman"/>
          <w:i w:val="0"/>
          <w:spacing w:val="-8"/>
          <w:sz w:val="20"/>
          <w:lang w:val="af-ZA"/>
        </w:rPr>
        <w:t xml:space="preserve"> </w:t>
      </w:r>
    </w:p>
    <w:p w:rsidR="006E5207" w:rsidRDefault="006E5207" w:rsidP="006E5207">
      <w:pPr>
        <w:jc w:val="center"/>
        <w:rPr>
          <w:rFonts w:ascii="GHEA Grapalat" w:hAnsi="GHEA Grapalat"/>
          <w:b/>
          <w:iCs/>
          <w:sz w:val="20"/>
          <w:lang w:val="af-ZA"/>
        </w:rPr>
      </w:pPr>
    </w:p>
    <w:p w:rsidR="006E5207" w:rsidRDefault="006E5207" w:rsidP="006E5207">
      <w:pPr>
        <w:jc w:val="center"/>
        <w:rPr>
          <w:rFonts w:ascii="GHEA Grapalat" w:hAnsi="GHEA Grapalat" w:cs="Arial"/>
          <w:b/>
          <w:iCs/>
          <w:sz w:val="20"/>
          <w:lang w:val="af-ZA"/>
        </w:rPr>
      </w:pPr>
      <w:r>
        <w:rPr>
          <w:rFonts w:ascii="GHEA Grapalat" w:hAnsi="GHEA Grapalat"/>
          <w:b/>
          <w:iCs/>
          <w:sz w:val="20"/>
          <w:lang w:val="af-ZA"/>
        </w:rPr>
        <w:t xml:space="preserve">10. </w:t>
      </w:r>
      <w:r>
        <w:rPr>
          <w:rFonts w:ascii="GHEA Grapalat" w:hAnsi="GHEA Grapalat" w:cs="Sylfaen"/>
          <w:b/>
          <w:iCs/>
          <w:sz w:val="20"/>
          <w:lang w:val="hy-AM"/>
        </w:rPr>
        <w:t>ՈՐԱԿԱՎՈՐՄԱՆ</w:t>
      </w:r>
      <w:r>
        <w:rPr>
          <w:rFonts w:ascii="GHEA Grapalat" w:hAnsi="GHEA Grapalat" w:cs="Arial"/>
          <w:b/>
          <w:iCs/>
          <w:sz w:val="20"/>
          <w:lang w:val="af-ZA"/>
        </w:rPr>
        <w:t xml:space="preserve"> </w:t>
      </w:r>
      <w:r>
        <w:rPr>
          <w:rFonts w:ascii="GHEA Grapalat" w:hAnsi="GHEA Grapalat" w:cs="Sylfaen"/>
          <w:b/>
          <w:iCs/>
          <w:sz w:val="20"/>
          <w:lang w:val="hy-AM"/>
        </w:rPr>
        <w:t>ԵՎ</w:t>
      </w:r>
      <w:r>
        <w:rPr>
          <w:rFonts w:ascii="GHEA Grapalat" w:hAnsi="GHEA Grapalat" w:cs="Sylfaen"/>
          <w:b/>
          <w:iCs/>
          <w:sz w:val="20"/>
          <w:lang w:val="af-ZA"/>
        </w:rPr>
        <w:t xml:space="preserve"> ՊԱՅՄԱՆԱԳՐԻ</w:t>
      </w:r>
      <w:r>
        <w:rPr>
          <w:rFonts w:ascii="GHEA Grapalat" w:hAnsi="GHEA Grapalat" w:cs="Sylfaen"/>
          <w:b/>
          <w:iCs/>
          <w:sz w:val="20"/>
          <w:lang w:val="hy-AM"/>
        </w:rPr>
        <w:t xml:space="preserve"> </w:t>
      </w:r>
      <w:r>
        <w:rPr>
          <w:rFonts w:ascii="GHEA Grapalat" w:hAnsi="GHEA Grapalat" w:cs="Sylfaen"/>
          <w:b/>
          <w:iCs/>
          <w:sz w:val="20"/>
          <w:lang w:val="af-ZA"/>
        </w:rPr>
        <w:t>ԱՊԱՀՈՎՈՒՄ</w:t>
      </w:r>
      <w:r>
        <w:rPr>
          <w:rFonts w:ascii="GHEA Grapalat" w:hAnsi="GHEA Grapalat" w:cs="Sylfaen"/>
          <w:b/>
          <w:iCs/>
          <w:sz w:val="20"/>
          <w:lang w:val="hy-AM"/>
        </w:rPr>
        <w:t>ՆԵՐ</w:t>
      </w:r>
      <w:r>
        <w:rPr>
          <w:rFonts w:ascii="GHEA Grapalat" w:hAnsi="GHEA Grapalat" w:cs="Sylfaen"/>
          <w:b/>
          <w:iCs/>
          <w:sz w:val="20"/>
          <w:lang w:val="af-ZA"/>
        </w:rPr>
        <w:t>Ը</w:t>
      </w:r>
      <w:r>
        <w:rPr>
          <w:rFonts w:ascii="GHEA Grapalat" w:hAnsi="GHEA Grapalat" w:cs="Arial"/>
          <w:b/>
          <w:iCs/>
          <w:sz w:val="20"/>
          <w:lang w:val="af-ZA"/>
        </w:rPr>
        <w:t xml:space="preserve"> </w:t>
      </w:r>
    </w:p>
    <w:p w:rsidR="006E5207" w:rsidRDefault="006E5207" w:rsidP="006E5207">
      <w:pPr>
        <w:jc w:val="center"/>
        <w:rPr>
          <w:rFonts w:ascii="GHEA Grapalat" w:hAnsi="GHEA Grapalat"/>
          <w:b/>
          <w:iCs/>
          <w:sz w:val="20"/>
          <w:lang w:val="af-ZA"/>
        </w:rPr>
      </w:pPr>
    </w:p>
    <w:p w:rsidR="006E5207" w:rsidRDefault="006E5207" w:rsidP="006E5207">
      <w:pPr>
        <w:ind w:firstLine="567"/>
        <w:jc w:val="both"/>
        <w:rPr>
          <w:rFonts w:ascii="GHEA Grapalat" w:hAnsi="GHEA Grapalat" w:cs="Sylfaen"/>
          <w:sz w:val="20"/>
          <w:lang w:val="af-ZA"/>
        </w:rPr>
      </w:pPr>
      <w:r>
        <w:rPr>
          <w:rFonts w:ascii="GHEA Grapalat" w:hAnsi="GHEA Grapalat"/>
          <w:iCs/>
          <w:sz w:val="20"/>
          <w:lang w:val="af-ZA"/>
        </w:rPr>
        <w:t>10.</w:t>
      </w:r>
      <w:r>
        <w:rPr>
          <w:rFonts w:ascii="GHEA Grapalat" w:hAnsi="GHEA Grapalat" w:cs="Sylfaen"/>
          <w:sz w:val="20"/>
          <w:lang w:val="af-ZA"/>
        </w:rPr>
        <w:t xml:space="preserve">1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պ</w:t>
      </w:r>
      <w:r>
        <w:rPr>
          <w:rFonts w:ascii="GHEA Grapalat" w:hAnsi="GHEA Grapalat" w:cs="Sylfaen"/>
          <w:sz w:val="20"/>
          <w:lang w:val="ru-RU"/>
        </w:rPr>
        <w:t>այմանագրի</w:t>
      </w:r>
      <w:r>
        <w:rPr>
          <w:rFonts w:ascii="GHEA Grapalat" w:hAnsi="GHEA Grapalat" w:cs="Sylfaen"/>
          <w:sz w:val="20"/>
          <w:lang w:val="hy-AM"/>
        </w:rPr>
        <w:t xml:space="preserve"> </w:t>
      </w:r>
      <w:r>
        <w:rPr>
          <w:rFonts w:ascii="GHEA Grapalat" w:hAnsi="GHEA Grapalat" w:cs="Sylfaen"/>
          <w:sz w:val="20"/>
          <w:lang w:val="ru-RU"/>
        </w:rPr>
        <w:t>ապահովում</w:t>
      </w:r>
      <w:r>
        <w:rPr>
          <w:rFonts w:ascii="GHEA Grapalat" w:hAnsi="GHEA Grapalat" w:cs="Sylfaen"/>
          <w:sz w:val="20"/>
          <w:lang w:val="hy-AM"/>
        </w:rPr>
        <w:t>ները</w:t>
      </w:r>
      <w:r>
        <w:rPr>
          <w:rFonts w:ascii="GHEA Grapalat" w:hAnsi="GHEA Grapalat" w:cs="Sylfaen"/>
          <w:sz w:val="20"/>
          <w:lang w:val="af-ZA"/>
        </w:rPr>
        <w:t xml:space="preserve"> </w:t>
      </w:r>
      <w:r>
        <w:rPr>
          <w:rFonts w:ascii="GHEA Grapalat" w:hAnsi="GHEA Grapalat" w:cs="Sylfaen"/>
          <w:sz w:val="20"/>
          <w:lang w:val="ru-RU"/>
        </w:rPr>
        <w:t>ներկայացնելու</w:t>
      </w:r>
      <w:r>
        <w:rPr>
          <w:rFonts w:ascii="GHEA Grapalat" w:hAnsi="GHEA Grapalat" w:cs="Sylfaen"/>
          <w:sz w:val="20"/>
          <w:lang w:val="af-ZA"/>
        </w:rPr>
        <w:t xml:space="preserve"> </w:t>
      </w:r>
      <w:r>
        <w:rPr>
          <w:rFonts w:ascii="GHEA Grapalat" w:hAnsi="GHEA Grapalat" w:cs="Sylfaen"/>
          <w:sz w:val="20"/>
          <w:lang w:val="ru-RU"/>
        </w:rPr>
        <w:t>պահանջի</w:t>
      </w:r>
      <w:r>
        <w:rPr>
          <w:rFonts w:ascii="GHEA Grapalat" w:hAnsi="GHEA Grapalat" w:cs="Sylfaen"/>
          <w:sz w:val="20"/>
          <w:lang w:val="af-ZA"/>
        </w:rPr>
        <w:t xml:space="preserve"> </w:t>
      </w:r>
      <w:r>
        <w:rPr>
          <w:rFonts w:ascii="GHEA Grapalat" w:hAnsi="GHEA Grapalat" w:cs="Sylfaen"/>
          <w:sz w:val="20"/>
          <w:lang w:val="ru-RU"/>
        </w:rPr>
        <w:t>հիման</w:t>
      </w:r>
      <w:r>
        <w:rPr>
          <w:rFonts w:ascii="GHEA Grapalat" w:hAnsi="GHEA Grapalat" w:cs="Sylfaen"/>
          <w:sz w:val="20"/>
          <w:lang w:val="af-ZA"/>
        </w:rPr>
        <w:t xml:space="preserve"> </w:t>
      </w:r>
      <w:r>
        <w:rPr>
          <w:rFonts w:ascii="GHEA Grapalat" w:hAnsi="GHEA Grapalat" w:cs="Sylfaen"/>
          <w:sz w:val="20"/>
          <w:lang w:val="ru-RU"/>
        </w:rPr>
        <w:t>վրա</w:t>
      </w:r>
      <w:r>
        <w:rPr>
          <w:rFonts w:ascii="GHEA Grapalat" w:hAnsi="GHEA Grapalat" w:cs="Sylfaen"/>
          <w:sz w:val="20"/>
          <w:lang w:val="af-ZA"/>
        </w:rPr>
        <w:t xml:space="preserve">, </w:t>
      </w:r>
      <w:r>
        <w:rPr>
          <w:rFonts w:ascii="GHEA Grapalat" w:hAnsi="GHEA Grapalat" w:cs="Sylfaen"/>
          <w:sz w:val="20"/>
          <w:lang w:val="ru-RU"/>
        </w:rPr>
        <w:t>այն</w:t>
      </w:r>
      <w:r>
        <w:rPr>
          <w:rFonts w:ascii="GHEA Grapalat" w:hAnsi="GHEA Grapalat" w:cs="Sylfaen"/>
          <w:sz w:val="20"/>
          <w:lang w:val="af-ZA"/>
        </w:rPr>
        <w:t xml:space="preserve"> </w:t>
      </w:r>
      <w:r>
        <w:rPr>
          <w:rFonts w:ascii="GHEA Grapalat" w:hAnsi="GHEA Grapalat" w:cs="Sylfaen"/>
          <w:sz w:val="20"/>
          <w:lang w:val="ru-RU"/>
        </w:rPr>
        <w:t>ստանալու</w:t>
      </w:r>
      <w:r>
        <w:rPr>
          <w:rFonts w:ascii="GHEA Grapalat" w:hAnsi="GHEA Grapalat" w:cs="Sylfaen"/>
          <w:sz w:val="20"/>
          <w:lang w:val="af-ZA"/>
        </w:rPr>
        <w:t xml:space="preserve"> </w:t>
      </w:r>
      <w:r>
        <w:rPr>
          <w:rFonts w:ascii="GHEA Grapalat" w:hAnsi="GHEA Grapalat" w:cs="Sylfaen"/>
          <w:sz w:val="20"/>
          <w:lang w:val="ru-RU"/>
        </w:rPr>
        <w:t>օրվանից</w:t>
      </w:r>
      <w:r>
        <w:rPr>
          <w:rFonts w:ascii="GHEA Grapalat" w:hAnsi="GHEA Grapalat" w:cs="Sylfaen"/>
          <w:sz w:val="20"/>
          <w:lang w:val="af-ZA"/>
        </w:rPr>
        <w:t xml:space="preserve"> 10, իսկ կնքվելիք պայմանագրով կանխավճար նախատեսված լինելու դեպքում  15  աշխատանքային </w:t>
      </w:r>
      <w:r>
        <w:rPr>
          <w:rFonts w:ascii="GHEA Grapalat" w:hAnsi="GHEA Grapalat" w:cs="Sylfaen"/>
          <w:sz w:val="20"/>
          <w:lang w:val="ru-RU"/>
        </w:rPr>
        <w:t>օրվա</w:t>
      </w:r>
      <w:r>
        <w:rPr>
          <w:rFonts w:ascii="GHEA Grapalat" w:hAnsi="GHEA Grapalat" w:cs="Sylfaen"/>
          <w:sz w:val="20"/>
          <w:lang w:val="af-ZA"/>
        </w:rPr>
        <w:t xml:space="preserve"> </w:t>
      </w:r>
      <w:r>
        <w:rPr>
          <w:rFonts w:ascii="GHEA Grapalat" w:hAnsi="GHEA Grapalat" w:cs="Sylfaen"/>
          <w:sz w:val="20"/>
          <w:lang w:val="ru-RU"/>
        </w:rPr>
        <w:t>ընթացքում</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մասնակիցը</w:t>
      </w:r>
      <w:r>
        <w:rPr>
          <w:rFonts w:ascii="GHEA Grapalat" w:hAnsi="GHEA Grapalat" w:cs="Sylfaen"/>
          <w:sz w:val="20"/>
          <w:lang w:val="af-ZA"/>
        </w:rPr>
        <w:t xml:space="preserve"> </w:t>
      </w:r>
      <w:r>
        <w:rPr>
          <w:rFonts w:ascii="GHEA Grapalat" w:hAnsi="GHEA Grapalat" w:cs="Sylfaen"/>
          <w:sz w:val="20"/>
          <w:lang w:val="ru-RU"/>
        </w:rPr>
        <w:t>պարտավոր</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ներկայացնել</w:t>
      </w:r>
      <w:r>
        <w:rPr>
          <w:rFonts w:ascii="GHEA Grapalat" w:hAnsi="GHEA Grapalat" w:cs="Sylfaen"/>
          <w:sz w:val="20"/>
          <w:lang w:val="af-ZA"/>
        </w:rPr>
        <w:t xml:space="preserve">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hy-AM"/>
        </w:rPr>
        <w:t xml:space="preserve"> </w:t>
      </w:r>
      <w:r>
        <w:rPr>
          <w:rFonts w:ascii="GHEA Grapalat" w:hAnsi="GHEA Grapalat" w:cs="Sylfaen"/>
          <w:sz w:val="20"/>
          <w:lang w:val="ru-RU"/>
        </w:rPr>
        <w:t>ապահովում</w:t>
      </w:r>
      <w:r>
        <w:rPr>
          <w:rFonts w:ascii="GHEA Grapalat" w:hAnsi="GHEA Grapalat" w:cs="Sylfaen"/>
          <w:sz w:val="20"/>
          <w:lang w:val="hy-AM"/>
        </w:rPr>
        <w:t>ներ</w:t>
      </w:r>
      <w:r>
        <w:rPr>
          <w:rFonts w:ascii="GHEA Grapalat" w:hAnsi="GHEA Grapalat" w:cs="Sylfaen"/>
          <w:sz w:val="20"/>
          <w:lang w:val="ru-RU"/>
        </w:rPr>
        <w:t>։</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հետ</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 xml:space="preserve"> </w:t>
      </w:r>
      <w:r>
        <w:rPr>
          <w:rFonts w:ascii="GHEA Grapalat" w:hAnsi="GHEA Grapalat" w:cs="Sylfaen"/>
          <w:sz w:val="20"/>
          <w:lang w:val="ru-RU"/>
        </w:rPr>
        <w:t>վերջինս</w:t>
      </w:r>
      <w:r>
        <w:rPr>
          <w:rFonts w:ascii="GHEA Grapalat" w:hAnsi="GHEA Grapalat" w:cs="Sylfaen"/>
          <w:sz w:val="20"/>
          <w:lang w:val="af-ZA"/>
        </w:rPr>
        <w:t xml:space="preserve"> </w:t>
      </w:r>
      <w:r>
        <w:rPr>
          <w:rFonts w:ascii="GHEA Grapalat" w:hAnsi="GHEA Grapalat" w:cs="Sylfaen"/>
          <w:sz w:val="20"/>
          <w:lang w:val="ru-RU"/>
        </w:rPr>
        <w:t>ներկայացնում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hy-AM"/>
        </w:rPr>
        <w:t>որակավորման և</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hy-AM"/>
        </w:rPr>
        <w:t xml:space="preserve"> </w:t>
      </w:r>
      <w:r>
        <w:rPr>
          <w:rFonts w:ascii="GHEA Grapalat" w:hAnsi="GHEA Grapalat" w:cs="Sylfaen"/>
          <w:sz w:val="20"/>
          <w:lang w:val="ru-RU"/>
        </w:rPr>
        <w:t>ապահովում</w:t>
      </w:r>
      <w:r>
        <w:rPr>
          <w:rFonts w:ascii="GHEA Grapalat" w:hAnsi="GHEA Grapalat" w:cs="Sylfaen"/>
          <w:sz w:val="20"/>
          <w:lang w:val="hy-AM"/>
        </w:rPr>
        <w:t>ներ</w:t>
      </w:r>
      <w:r>
        <w:rPr>
          <w:rFonts w:ascii="GHEA Grapalat" w:hAnsi="GHEA Grapalat" w:cs="Sylfaen"/>
          <w:sz w:val="20"/>
        </w:rPr>
        <w:t>ը</w:t>
      </w:r>
      <w:r>
        <w:rPr>
          <w:rFonts w:ascii="GHEA Grapalat" w:hAnsi="GHEA Grapalat" w:cs="Sylfaen"/>
          <w:sz w:val="20"/>
          <w:lang w:val="ru-RU"/>
        </w:rPr>
        <w:t>։</w:t>
      </w:r>
    </w:p>
    <w:p w:rsidR="006E5207" w:rsidRDefault="006E5207" w:rsidP="006E5207">
      <w:pPr>
        <w:ind w:firstLine="567"/>
        <w:jc w:val="both"/>
        <w:rPr>
          <w:rFonts w:ascii="GHEA Grapalat" w:hAnsi="GHEA Grapalat" w:cs="Arial"/>
          <w:color w:val="FFFFFF"/>
          <w:sz w:val="20"/>
          <w:lang w:val="af-ZA"/>
        </w:rPr>
      </w:pPr>
      <w:r>
        <w:rPr>
          <w:rFonts w:ascii="GHEA Grapalat" w:hAnsi="GHEA Grapalat" w:cs="Sylfaen"/>
          <w:sz w:val="20"/>
          <w:lang w:val="hy-AM"/>
        </w:rPr>
        <w:t>10.2</w:t>
      </w:r>
      <w:r>
        <w:rPr>
          <w:rFonts w:ascii="GHEA Grapalat" w:hAnsi="GHEA Grapalat" w:cs="Sylfaen"/>
          <w:sz w:val="20"/>
          <w:lang w:val="af-ZA"/>
        </w:rPr>
        <w:t xml:space="preserve"> </w:t>
      </w:r>
      <w:r>
        <w:rPr>
          <w:rFonts w:ascii="GHEA Grapalat" w:hAnsi="GHEA Grapalat" w:cs="Sylfaen"/>
          <w:sz w:val="20"/>
        </w:rPr>
        <w:t>Որակավորման</w:t>
      </w:r>
      <w:r>
        <w:rPr>
          <w:rFonts w:ascii="GHEA Grapalat" w:hAnsi="GHEA Grapalat" w:cs="Sylfaen"/>
          <w:sz w:val="20"/>
          <w:lang w:val="af-ZA"/>
        </w:rPr>
        <w:t xml:space="preserve"> </w:t>
      </w:r>
      <w:r>
        <w:rPr>
          <w:rFonts w:ascii="GHEA Grapalat" w:hAnsi="GHEA Grapalat" w:cs="Sylfaen"/>
          <w:sz w:val="20"/>
        </w:rPr>
        <w:t>ապահովման</w:t>
      </w:r>
      <w:r>
        <w:rPr>
          <w:rFonts w:ascii="GHEA Grapalat" w:hAnsi="GHEA Grapalat" w:cs="Sylfaen"/>
          <w:sz w:val="20"/>
          <w:lang w:val="af-ZA"/>
        </w:rPr>
        <w:t xml:space="preserve"> </w:t>
      </w:r>
      <w:r>
        <w:rPr>
          <w:rFonts w:ascii="GHEA Grapalat" w:hAnsi="GHEA Grapalat" w:cs="Sylfaen"/>
          <w:sz w:val="20"/>
        </w:rPr>
        <w:t>չափը</w:t>
      </w:r>
      <w:r>
        <w:rPr>
          <w:rFonts w:ascii="GHEA Grapalat" w:hAnsi="GHEA Grapalat" w:cs="Sylfaen"/>
          <w:sz w:val="20"/>
          <w:lang w:val="af-ZA"/>
        </w:rPr>
        <w:t xml:space="preserve"> </w:t>
      </w:r>
      <w:r>
        <w:rPr>
          <w:rFonts w:ascii="GHEA Grapalat" w:hAnsi="GHEA Grapalat" w:cs="Sylfaen"/>
          <w:sz w:val="20"/>
        </w:rPr>
        <w:t>հավասար</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ընտրված</w:t>
      </w:r>
      <w:r>
        <w:rPr>
          <w:rFonts w:ascii="GHEA Grapalat" w:hAnsi="GHEA Grapalat" w:cs="Sylfaen"/>
          <w:sz w:val="20"/>
          <w:lang w:val="af-ZA"/>
        </w:rPr>
        <w:t xml:space="preserve"> </w:t>
      </w:r>
      <w:r>
        <w:rPr>
          <w:rFonts w:ascii="GHEA Grapalat" w:hAnsi="GHEA Grapalat" w:cs="Sylfaen"/>
          <w:sz w:val="20"/>
        </w:rPr>
        <w:t>մասնակցի</w:t>
      </w:r>
      <w:r>
        <w:rPr>
          <w:rFonts w:ascii="GHEA Grapalat" w:hAnsi="GHEA Grapalat" w:cs="Sylfaen"/>
          <w:sz w:val="20"/>
          <w:lang w:val="af-ZA"/>
        </w:rPr>
        <w:t xml:space="preserve"> </w:t>
      </w:r>
      <w:r>
        <w:rPr>
          <w:rFonts w:ascii="GHEA Grapalat" w:hAnsi="GHEA Grapalat" w:cs="Sylfaen"/>
          <w:sz w:val="20"/>
        </w:rPr>
        <w:t>գնային</w:t>
      </w:r>
      <w:r>
        <w:rPr>
          <w:rFonts w:ascii="GHEA Grapalat" w:hAnsi="GHEA Grapalat" w:cs="Sylfaen"/>
          <w:sz w:val="20"/>
          <w:lang w:val="af-ZA"/>
        </w:rPr>
        <w:t xml:space="preserve"> </w:t>
      </w:r>
      <w:r>
        <w:rPr>
          <w:rFonts w:ascii="GHEA Grapalat" w:hAnsi="GHEA Grapalat" w:cs="Sylfaen"/>
          <w:sz w:val="20"/>
        </w:rPr>
        <w:t>առաջարկի</w:t>
      </w:r>
      <w:r>
        <w:rPr>
          <w:rFonts w:ascii="GHEA Grapalat" w:hAnsi="GHEA Grapalat" w:cs="Sylfaen"/>
          <w:sz w:val="20"/>
          <w:lang w:val="af-ZA"/>
        </w:rPr>
        <w:t xml:space="preserve"> </w:t>
      </w:r>
      <w:r>
        <w:rPr>
          <w:rFonts w:ascii="GHEA Grapalat" w:hAnsi="GHEA Grapalat" w:cs="Sylfaen"/>
          <w:sz w:val="20"/>
        </w:rPr>
        <w:t>չափին</w:t>
      </w:r>
      <w:r>
        <w:rPr>
          <w:rFonts w:ascii="GHEA Grapalat" w:hAnsi="GHEA Grapalat" w:cs="Sylfaen"/>
          <w:sz w:val="20"/>
          <w:lang w:val="af-ZA"/>
        </w:rPr>
        <w:t xml:space="preserve">: </w:t>
      </w:r>
      <w:r>
        <w:rPr>
          <w:rFonts w:ascii="GHEA Grapalat" w:hAnsi="GHEA Grapalat" w:cs="Sylfaen"/>
          <w:sz w:val="20"/>
        </w:rPr>
        <w:t>Որակավորման</w:t>
      </w:r>
      <w:r>
        <w:rPr>
          <w:rFonts w:ascii="GHEA Grapalat" w:hAnsi="GHEA Grapalat" w:cs="Sylfaen"/>
          <w:sz w:val="20"/>
          <w:lang w:val="af-ZA"/>
        </w:rPr>
        <w:t xml:space="preserve"> </w:t>
      </w:r>
      <w:r>
        <w:rPr>
          <w:rFonts w:ascii="GHEA Grapalat" w:hAnsi="GHEA Grapalat" w:cs="Sylfaen"/>
          <w:sz w:val="20"/>
        </w:rPr>
        <w:t>ապահովումը</w:t>
      </w:r>
      <w:r>
        <w:rPr>
          <w:rFonts w:ascii="GHEA Grapalat" w:hAnsi="GHEA Grapalat" w:cs="Sylfaen"/>
          <w:sz w:val="20"/>
          <w:lang w:val="af-ZA"/>
        </w:rPr>
        <w:t xml:space="preserve"> </w:t>
      </w:r>
      <w:r>
        <w:rPr>
          <w:rFonts w:ascii="GHEA Grapalat" w:hAnsi="GHEA Grapalat" w:cs="Sylfaen"/>
          <w:sz w:val="20"/>
        </w:rPr>
        <w:t>ներկայացվում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sidR="0069073C" w:rsidRPr="0069073C">
        <w:rPr>
          <w:rFonts w:ascii="GHEA Grapalat" w:hAnsi="GHEA Grapalat" w:cs="Sylfaen"/>
          <w:sz w:val="20"/>
          <w:szCs w:val="20"/>
        </w:rPr>
        <w:t>միակողմանի</w:t>
      </w:r>
      <w:r w:rsidR="0069073C" w:rsidRPr="0069073C">
        <w:rPr>
          <w:rFonts w:ascii="GHEA Grapalat" w:hAnsi="GHEA Grapalat" w:cs="Sylfaen"/>
          <w:sz w:val="20"/>
          <w:szCs w:val="20"/>
          <w:lang w:val="af-ZA"/>
        </w:rPr>
        <w:t xml:space="preserve"> </w:t>
      </w:r>
      <w:r w:rsidR="0069073C" w:rsidRPr="0069073C">
        <w:rPr>
          <w:rFonts w:ascii="GHEA Grapalat" w:hAnsi="GHEA Grapalat" w:cs="Sylfaen"/>
          <w:sz w:val="20"/>
          <w:szCs w:val="20"/>
        </w:rPr>
        <w:t>հաստատված</w:t>
      </w:r>
      <w:r w:rsidR="0069073C" w:rsidRPr="0069073C">
        <w:rPr>
          <w:rFonts w:ascii="GHEA Grapalat" w:hAnsi="GHEA Grapalat" w:cs="Sylfaen"/>
          <w:sz w:val="20"/>
          <w:szCs w:val="20"/>
          <w:lang w:val="af-ZA"/>
        </w:rPr>
        <w:t xml:space="preserve"> </w:t>
      </w:r>
      <w:r w:rsidR="0069073C" w:rsidRPr="0069073C">
        <w:rPr>
          <w:rFonts w:ascii="GHEA Grapalat" w:hAnsi="GHEA Grapalat" w:cs="Sylfaen"/>
          <w:sz w:val="20"/>
          <w:szCs w:val="20"/>
        </w:rPr>
        <w:t>հայտարարության՝</w:t>
      </w:r>
      <w:r w:rsidR="0069073C" w:rsidRPr="0069073C">
        <w:rPr>
          <w:rFonts w:ascii="GHEA Grapalat" w:hAnsi="GHEA Grapalat" w:cs="Sylfaen"/>
          <w:sz w:val="20"/>
          <w:szCs w:val="20"/>
          <w:lang w:val="af-ZA"/>
        </w:rPr>
        <w:t xml:space="preserve"> </w:t>
      </w:r>
      <w:r w:rsidR="0069073C" w:rsidRPr="0069073C">
        <w:rPr>
          <w:rFonts w:ascii="GHEA Grapalat" w:hAnsi="GHEA Grapalat" w:cs="Sylfaen"/>
          <w:sz w:val="20"/>
          <w:szCs w:val="20"/>
        </w:rPr>
        <w:t>տուժանքի</w:t>
      </w:r>
      <w:r w:rsidR="0069073C" w:rsidRPr="0069073C">
        <w:rPr>
          <w:rFonts w:ascii="GHEA Grapalat" w:hAnsi="GHEA Grapalat" w:cs="Sylfaen"/>
          <w:sz w:val="20"/>
          <w:szCs w:val="20"/>
          <w:lang w:val="af-ZA"/>
        </w:rPr>
        <w:t xml:space="preserve"> (</w:t>
      </w:r>
      <w:r w:rsidR="0069073C" w:rsidRPr="0069073C">
        <w:rPr>
          <w:rFonts w:ascii="GHEA Grapalat" w:hAnsi="GHEA Grapalat" w:cs="Sylfaen"/>
          <w:sz w:val="20"/>
          <w:szCs w:val="20"/>
        </w:rPr>
        <w:t>հավելված</w:t>
      </w:r>
      <w:r w:rsidR="0069073C" w:rsidRPr="0069073C">
        <w:rPr>
          <w:rFonts w:ascii="GHEA Grapalat" w:hAnsi="GHEA Grapalat" w:cs="Sylfaen"/>
          <w:sz w:val="20"/>
          <w:szCs w:val="20"/>
          <w:lang w:val="af-ZA"/>
        </w:rPr>
        <w:t xml:space="preserve"> 4.1) </w:t>
      </w:r>
      <w:r w:rsidR="0069073C" w:rsidRPr="0069073C">
        <w:rPr>
          <w:rFonts w:ascii="GHEA Grapalat" w:hAnsi="GHEA Grapalat" w:cs="Sylfaen"/>
          <w:sz w:val="20"/>
          <w:szCs w:val="20"/>
        </w:rPr>
        <w:t>կամ</w:t>
      </w:r>
      <w:r w:rsidR="0069073C" w:rsidRPr="0069073C">
        <w:rPr>
          <w:rFonts w:ascii="GHEA Grapalat" w:hAnsi="GHEA Grapalat" w:cs="Sylfaen"/>
          <w:sz w:val="20"/>
          <w:szCs w:val="20"/>
          <w:lang w:val="af-ZA"/>
        </w:rPr>
        <w:t xml:space="preserve"> </w:t>
      </w:r>
      <w:r w:rsidR="0069073C" w:rsidRPr="0069073C">
        <w:rPr>
          <w:rFonts w:ascii="GHEA Grapalat" w:hAnsi="GHEA Grapalat" w:cs="Sylfaen"/>
          <w:sz w:val="20"/>
          <w:szCs w:val="20"/>
        </w:rPr>
        <w:t>կանխիկ</w:t>
      </w:r>
      <w:r w:rsidR="0069073C" w:rsidRPr="0069073C">
        <w:rPr>
          <w:rFonts w:ascii="GHEA Grapalat" w:hAnsi="GHEA Grapalat" w:cs="Sylfaen"/>
          <w:sz w:val="20"/>
          <w:szCs w:val="20"/>
          <w:lang w:val="af-ZA"/>
        </w:rPr>
        <w:t xml:space="preserve"> </w:t>
      </w:r>
      <w:r w:rsidR="0069073C" w:rsidRPr="0069073C">
        <w:rPr>
          <w:rFonts w:ascii="GHEA Grapalat" w:hAnsi="GHEA Grapalat" w:cs="Sylfaen"/>
          <w:sz w:val="20"/>
          <w:szCs w:val="20"/>
        </w:rPr>
        <w:t>փողի</w:t>
      </w:r>
      <w:r w:rsidR="0069073C" w:rsidRPr="0069073C">
        <w:rPr>
          <w:rFonts w:ascii="GHEA Grapalat" w:hAnsi="GHEA Grapalat" w:cs="Sylfaen"/>
          <w:sz w:val="20"/>
          <w:szCs w:val="20"/>
          <w:lang w:val="af-ZA"/>
        </w:rPr>
        <w:t xml:space="preserve"> </w:t>
      </w:r>
      <w:r w:rsidR="0069073C" w:rsidRPr="0069073C">
        <w:rPr>
          <w:rFonts w:ascii="GHEA Grapalat" w:hAnsi="GHEA Grapalat" w:cs="Sylfaen"/>
          <w:sz w:val="20"/>
          <w:szCs w:val="20"/>
        </w:rPr>
        <w:t>ձևով</w:t>
      </w:r>
      <w:r w:rsidR="0069073C" w:rsidRPr="0069073C">
        <w:rPr>
          <w:rFonts w:ascii="GHEA Grapalat" w:hAnsi="GHEA Grapalat" w:cs="Sylfaen"/>
          <w:sz w:val="20"/>
          <w:szCs w:val="20"/>
          <w:lang w:val="af-ZA"/>
        </w:rPr>
        <w:t xml:space="preserve">” </w:t>
      </w:r>
      <w:r>
        <w:rPr>
          <w:rFonts w:ascii="GHEA Grapalat" w:hAnsi="GHEA Grapalat" w:cs="Sylfaen"/>
          <w:sz w:val="20"/>
        </w:rPr>
        <w:t>որը</w:t>
      </w:r>
      <w:r>
        <w:rPr>
          <w:rFonts w:ascii="GHEA Grapalat" w:hAnsi="GHEA Grapalat" w:cs="Sylfaen"/>
          <w:sz w:val="20"/>
          <w:lang w:val="af-ZA"/>
        </w:rPr>
        <w:t xml:space="preserve"> </w:t>
      </w:r>
      <w:r>
        <w:rPr>
          <w:rFonts w:ascii="GHEA Grapalat" w:hAnsi="GHEA Grapalat" w:cs="Sylfaen"/>
          <w:sz w:val="20"/>
        </w:rPr>
        <w:t>պետք</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վավեր</w:t>
      </w:r>
      <w:r>
        <w:rPr>
          <w:rFonts w:ascii="GHEA Grapalat" w:hAnsi="GHEA Grapalat" w:cs="Sylfaen"/>
          <w:sz w:val="20"/>
          <w:lang w:val="af-ZA"/>
        </w:rPr>
        <w:t xml:space="preserve"> </w:t>
      </w:r>
      <w:r>
        <w:rPr>
          <w:rFonts w:ascii="GHEA Grapalat" w:hAnsi="GHEA Grapalat" w:cs="Sylfaen"/>
          <w:sz w:val="20"/>
        </w:rPr>
        <w:t>լինի</w:t>
      </w:r>
      <w:r>
        <w:rPr>
          <w:rFonts w:ascii="GHEA Grapalat" w:hAnsi="GHEA Grapalat" w:cs="Sylfaen"/>
          <w:sz w:val="20"/>
          <w:lang w:val="af-ZA"/>
        </w:rPr>
        <w:t xml:space="preserve"> </w:t>
      </w:r>
      <w:r>
        <w:rPr>
          <w:rFonts w:ascii="GHEA Grapalat" w:hAnsi="GHEA Grapalat" w:cs="Sylfaen"/>
          <w:sz w:val="20"/>
        </w:rPr>
        <w:t>առնվազն</w:t>
      </w:r>
      <w:r>
        <w:rPr>
          <w:rFonts w:ascii="GHEA Grapalat" w:hAnsi="GHEA Grapalat" w:cs="Sylfaen"/>
          <w:sz w:val="20"/>
          <w:lang w:val="af-ZA"/>
        </w:rPr>
        <w:t xml:space="preserve"> </w:t>
      </w:r>
      <w:r>
        <w:rPr>
          <w:rFonts w:ascii="GHEA Grapalat" w:hAnsi="GHEA Grapalat" w:cs="Sylfaen"/>
          <w:sz w:val="20"/>
        </w:rPr>
        <w:t>մինչև</w:t>
      </w:r>
      <w:r>
        <w:rPr>
          <w:rFonts w:ascii="GHEA Grapalat" w:hAnsi="GHEA Grapalat" w:cs="Sylfaen"/>
          <w:sz w:val="20"/>
          <w:lang w:val="af-ZA"/>
        </w:rPr>
        <w:t xml:space="preserve"> </w:t>
      </w:r>
      <w:r>
        <w:rPr>
          <w:rFonts w:ascii="GHEA Grapalat" w:hAnsi="GHEA Grapalat" w:cs="Sylfaen"/>
          <w:sz w:val="20"/>
        </w:rPr>
        <w:t>պայմանագրի</w:t>
      </w:r>
      <w:r>
        <w:rPr>
          <w:rFonts w:ascii="GHEA Grapalat" w:hAnsi="GHEA Grapalat" w:cs="Sylfaen"/>
          <w:sz w:val="20"/>
          <w:lang w:val="af-ZA"/>
        </w:rPr>
        <w:t xml:space="preserve"> </w:t>
      </w:r>
      <w:r>
        <w:rPr>
          <w:rFonts w:ascii="GHEA Grapalat" w:hAnsi="GHEA Grapalat" w:cs="Sylfaen"/>
          <w:sz w:val="20"/>
        </w:rPr>
        <w:t>կատարման</w:t>
      </w:r>
      <w:r>
        <w:rPr>
          <w:rFonts w:ascii="GHEA Grapalat" w:hAnsi="GHEA Grapalat" w:cs="Sylfaen"/>
          <w:sz w:val="20"/>
          <w:lang w:val="af-ZA"/>
        </w:rPr>
        <w:t xml:space="preserve"> </w:t>
      </w:r>
      <w:r>
        <w:rPr>
          <w:rFonts w:ascii="GHEA Grapalat" w:hAnsi="GHEA Grapalat" w:cs="Sylfaen"/>
          <w:sz w:val="20"/>
        </w:rPr>
        <w:t>արդյունքը</w:t>
      </w:r>
      <w:r>
        <w:rPr>
          <w:rFonts w:ascii="GHEA Grapalat" w:hAnsi="GHEA Grapalat" w:cs="Sylfaen"/>
          <w:sz w:val="20"/>
          <w:lang w:val="af-ZA"/>
        </w:rPr>
        <w:t xml:space="preserve"> </w:t>
      </w:r>
      <w:r>
        <w:rPr>
          <w:rFonts w:ascii="GHEA Grapalat" w:hAnsi="GHEA Grapalat" w:cs="Sylfaen"/>
          <w:sz w:val="20"/>
        </w:rPr>
        <w:t>պատվիրատուից</w:t>
      </w:r>
      <w:r>
        <w:rPr>
          <w:rFonts w:ascii="GHEA Grapalat" w:hAnsi="GHEA Grapalat" w:cs="Sylfaen"/>
          <w:sz w:val="20"/>
          <w:lang w:val="af-ZA"/>
        </w:rPr>
        <w:t xml:space="preserve"> </w:t>
      </w:r>
      <w:r>
        <w:rPr>
          <w:rFonts w:ascii="GHEA Grapalat" w:hAnsi="GHEA Grapalat" w:cs="Sylfaen"/>
          <w:sz w:val="20"/>
        </w:rPr>
        <w:t>կողմից</w:t>
      </w:r>
      <w:r>
        <w:rPr>
          <w:rFonts w:ascii="GHEA Grapalat" w:hAnsi="GHEA Grapalat" w:cs="Sylfaen"/>
          <w:sz w:val="20"/>
          <w:lang w:val="af-ZA"/>
        </w:rPr>
        <w:t xml:space="preserve"> </w:t>
      </w:r>
      <w:r>
        <w:rPr>
          <w:rFonts w:ascii="GHEA Grapalat" w:hAnsi="GHEA Grapalat" w:cs="Sylfaen"/>
          <w:sz w:val="20"/>
        </w:rPr>
        <w:t>ամբողջական</w:t>
      </w:r>
      <w:r>
        <w:rPr>
          <w:rFonts w:ascii="GHEA Grapalat" w:hAnsi="GHEA Grapalat" w:cs="Sylfaen"/>
          <w:sz w:val="20"/>
          <w:lang w:val="af-ZA"/>
        </w:rPr>
        <w:t xml:space="preserve"> </w:t>
      </w:r>
      <w:r>
        <w:rPr>
          <w:rFonts w:ascii="GHEA Grapalat" w:hAnsi="GHEA Grapalat" w:cs="Sylfaen"/>
          <w:sz w:val="20"/>
        </w:rPr>
        <w:t>ընդունվելու</w:t>
      </w:r>
      <w:r>
        <w:rPr>
          <w:rFonts w:ascii="GHEA Grapalat" w:hAnsi="GHEA Grapalat" w:cs="Sylfaen"/>
          <w:sz w:val="20"/>
          <w:lang w:val="af-ZA"/>
        </w:rPr>
        <w:t xml:space="preserve"> </w:t>
      </w:r>
      <w:r>
        <w:rPr>
          <w:rFonts w:ascii="GHEA Grapalat" w:hAnsi="GHEA Grapalat" w:cs="Sylfaen"/>
          <w:sz w:val="20"/>
        </w:rPr>
        <w:t>օրվան</w:t>
      </w:r>
      <w:r>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20-</w:t>
      </w:r>
      <w:r>
        <w:rPr>
          <w:rFonts w:ascii="GHEA Grapalat" w:hAnsi="GHEA Grapalat" w:cs="Sylfaen"/>
          <w:sz w:val="20"/>
        </w:rPr>
        <w:t>րդ</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rPr>
        <w:t>օրը</w:t>
      </w:r>
      <w:r>
        <w:rPr>
          <w:rFonts w:ascii="GHEA Grapalat" w:hAnsi="GHEA Grapalat" w:cs="Sylfaen"/>
          <w:sz w:val="20"/>
          <w:lang w:val="af-ZA"/>
        </w:rPr>
        <w:t xml:space="preserve"> </w:t>
      </w:r>
      <w:r>
        <w:rPr>
          <w:rFonts w:ascii="GHEA Grapalat" w:hAnsi="GHEA Grapalat" w:cs="Arial"/>
          <w:sz w:val="20"/>
        </w:rPr>
        <w:t>ներառյալ</w:t>
      </w:r>
      <w:r>
        <w:rPr>
          <w:rFonts w:ascii="GHEA Grapalat" w:hAnsi="GHEA Grapalat" w:cs="Arial"/>
          <w:sz w:val="20"/>
          <w:lang w:val="af-ZA"/>
        </w:rPr>
        <w:t>:</w:t>
      </w:r>
      <w:r>
        <w:rPr>
          <w:rStyle w:val="aff1"/>
          <w:rFonts w:ascii="GHEA Grapalat" w:hAnsi="GHEA Grapalat" w:cs="Arial"/>
          <w:sz w:val="20"/>
        </w:rPr>
        <w:footnoteReference w:id="5"/>
      </w:r>
    </w:p>
    <w:p w:rsidR="006E5207" w:rsidRDefault="006E5207" w:rsidP="006E5207">
      <w:pPr>
        <w:ind w:firstLine="567"/>
        <w:jc w:val="both"/>
        <w:rPr>
          <w:rFonts w:ascii="GHEA Grapalat" w:hAnsi="GHEA Grapalat" w:cs="Arial"/>
          <w:sz w:val="20"/>
          <w:lang w:val="hy-AM"/>
        </w:rPr>
      </w:pPr>
      <w:r>
        <w:rPr>
          <w:rFonts w:ascii="GHEA Grapalat" w:hAnsi="GHEA Grapalat" w:cs="Arial"/>
          <w:sz w:val="20"/>
        </w:rPr>
        <w:t>Եթե</w:t>
      </w:r>
      <w:r>
        <w:rPr>
          <w:rFonts w:ascii="GHEA Grapalat" w:hAnsi="GHEA Grapalat" w:cs="Arial"/>
          <w:sz w:val="20"/>
          <w:lang w:val="af-ZA"/>
        </w:rPr>
        <w:t xml:space="preserve"> </w:t>
      </w:r>
      <w:r>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որակավորման ապահովումը ներկայացվում է բանկային երաշխիքի ձևով՝ պայմանագրի ընդհանուր գնի չափով:</w:t>
      </w:r>
    </w:p>
    <w:p w:rsidR="006E5207" w:rsidRDefault="006E5207" w:rsidP="006E5207">
      <w:pPr>
        <w:ind w:firstLine="567"/>
        <w:jc w:val="both"/>
        <w:rPr>
          <w:rFonts w:ascii="GHEA Grapalat" w:hAnsi="GHEA Grapalat" w:cs="Arial"/>
          <w:sz w:val="20"/>
          <w:lang w:val="hy-AM"/>
        </w:rPr>
      </w:pPr>
      <w:r>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E5207" w:rsidRPr="0069073C" w:rsidRDefault="006E5207" w:rsidP="006E5207">
      <w:pPr>
        <w:ind w:firstLine="567"/>
        <w:jc w:val="both"/>
        <w:rPr>
          <w:rFonts w:ascii="GHEA Grapalat" w:hAnsi="GHEA Grapalat" w:cs="Sylfaen"/>
          <w:sz w:val="20"/>
          <w:szCs w:val="20"/>
          <w:vertAlign w:val="superscript"/>
          <w:lang w:val="hy-AM"/>
        </w:rPr>
      </w:pPr>
      <w:r>
        <w:rPr>
          <w:rFonts w:ascii="GHEA Grapalat" w:hAnsi="GHEA Grapalat" w:cs="Sylfaen"/>
          <w:sz w:val="20"/>
          <w:lang w:val="hy-AM"/>
        </w:rPr>
        <w:t>10.3. Պայմանագրի</w:t>
      </w:r>
      <w:r>
        <w:rPr>
          <w:rFonts w:ascii="GHEA Grapalat" w:hAnsi="GHEA Grapalat" w:cs="Sylfaen"/>
          <w:sz w:val="20"/>
          <w:lang w:val="af-ZA"/>
        </w:rPr>
        <w:t xml:space="preserve"> </w:t>
      </w:r>
      <w:r>
        <w:rPr>
          <w:rFonts w:ascii="GHEA Grapalat" w:hAnsi="GHEA Grapalat" w:cs="Sylfaen"/>
          <w:sz w:val="20"/>
          <w:lang w:val="hy-AM"/>
        </w:rPr>
        <w:t>ապահովման</w:t>
      </w:r>
      <w:r>
        <w:rPr>
          <w:rFonts w:ascii="GHEA Grapalat" w:hAnsi="GHEA Grapalat" w:cs="Sylfaen"/>
          <w:sz w:val="20"/>
          <w:lang w:val="af-ZA"/>
        </w:rPr>
        <w:t xml:space="preserve"> </w:t>
      </w:r>
      <w:r>
        <w:rPr>
          <w:rFonts w:ascii="GHEA Grapalat" w:hAnsi="GHEA Grapalat" w:cs="Sylfaen"/>
          <w:sz w:val="20"/>
          <w:lang w:val="hy-AM"/>
        </w:rPr>
        <w:t>չափը</w:t>
      </w:r>
      <w:r>
        <w:rPr>
          <w:rFonts w:ascii="GHEA Grapalat" w:hAnsi="GHEA Grapalat" w:cs="Sylfaen"/>
          <w:sz w:val="20"/>
          <w:lang w:val="af-ZA"/>
        </w:rPr>
        <w:t xml:space="preserve"> </w:t>
      </w:r>
      <w:r>
        <w:rPr>
          <w:rFonts w:ascii="GHEA Grapalat" w:hAnsi="GHEA Grapalat" w:cs="Sylfaen"/>
          <w:sz w:val="20"/>
          <w:lang w:val="hy-AM"/>
        </w:rPr>
        <w:t>կազմում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կնքվելիք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գնի</w:t>
      </w:r>
      <w:r>
        <w:rPr>
          <w:rFonts w:ascii="GHEA Grapalat" w:hAnsi="GHEA Grapalat" w:cs="Sylfaen"/>
          <w:sz w:val="20"/>
          <w:lang w:val="af-ZA"/>
        </w:rPr>
        <w:t xml:space="preserve"> 10  </w:t>
      </w:r>
      <w:r>
        <w:rPr>
          <w:rFonts w:ascii="GHEA Grapalat" w:hAnsi="GHEA Grapalat" w:cs="Sylfaen"/>
          <w:sz w:val="20"/>
          <w:lang w:val="hy-AM"/>
        </w:rPr>
        <w:t xml:space="preserve">տոկոսը: Պայմանագրի ապահովումը ներկայացվում </w:t>
      </w:r>
      <w:r w:rsidR="0069073C" w:rsidRPr="0069073C">
        <w:rPr>
          <w:rFonts w:ascii="GHEA Grapalat" w:hAnsi="GHEA Grapalat" w:cs="Sylfaen"/>
          <w:sz w:val="20"/>
          <w:szCs w:val="20"/>
          <w:lang w:val="hy-AM"/>
        </w:rPr>
        <w:t>միակողմանի հաստատված հայտ</w:t>
      </w:r>
      <w:r w:rsidR="0069073C">
        <w:rPr>
          <w:rFonts w:ascii="GHEA Grapalat" w:hAnsi="GHEA Grapalat" w:cs="Sylfaen"/>
          <w:sz w:val="20"/>
          <w:szCs w:val="20"/>
          <w:lang w:val="hy-AM"/>
        </w:rPr>
        <w:t xml:space="preserve">արարության՝ տուժանքի (հավելված </w:t>
      </w:r>
      <w:r w:rsidR="0069073C" w:rsidRPr="0069073C">
        <w:rPr>
          <w:rFonts w:ascii="GHEA Grapalat" w:hAnsi="GHEA Grapalat" w:cs="Sylfaen"/>
          <w:sz w:val="20"/>
          <w:szCs w:val="20"/>
          <w:lang w:val="hy-AM"/>
        </w:rPr>
        <w:t xml:space="preserve">5.1) կամ կանխիկ փողի ձևով” </w:t>
      </w:r>
      <w:r w:rsidRPr="0069073C">
        <w:rPr>
          <w:rFonts w:ascii="GHEA Grapalat" w:hAnsi="GHEA Grapalat" w:cs="Sylfaen"/>
          <w:sz w:val="20"/>
          <w:szCs w:val="20"/>
          <w:vertAlign w:val="superscript"/>
          <w:lang w:val="hy-AM"/>
        </w:rPr>
        <w:t>13</w:t>
      </w:r>
    </w:p>
    <w:p w:rsidR="006E5207" w:rsidRDefault="006E5207" w:rsidP="006E5207">
      <w:pPr>
        <w:ind w:firstLine="567"/>
        <w:jc w:val="both"/>
        <w:rPr>
          <w:rFonts w:ascii="GHEA Grapalat" w:hAnsi="GHEA Grapalat" w:cs="Arial"/>
          <w:sz w:val="20"/>
          <w:lang w:val="hy-AM"/>
        </w:rPr>
      </w:pPr>
      <w:r>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պայմանագրի ապահովումը ներկայացվում է բանկային երաշխիքի ձևով՝ պայմանագրի ընդհանուր գնի չափով:</w:t>
      </w:r>
    </w:p>
    <w:p w:rsidR="006E5207" w:rsidRDefault="006E5207" w:rsidP="006E5207">
      <w:pPr>
        <w:ind w:firstLine="567"/>
        <w:jc w:val="both"/>
        <w:rPr>
          <w:rFonts w:ascii="GHEA Grapalat" w:hAnsi="GHEA Grapalat"/>
          <w:sz w:val="20"/>
          <w:szCs w:val="20"/>
          <w:lang w:val="hy-AM"/>
        </w:rPr>
      </w:pPr>
      <w:r>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20-րդ աշխատանքային օրը ներառյալ:</w:t>
      </w:r>
      <w:r>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E5207" w:rsidRDefault="006E5207" w:rsidP="006E5207">
      <w:pPr>
        <w:ind w:firstLine="567"/>
        <w:jc w:val="both"/>
        <w:rPr>
          <w:rFonts w:ascii="GHEA Grapalat" w:hAnsi="GHEA Grapalat" w:cs="Arial"/>
          <w:sz w:val="20"/>
          <w:lang w:val="hy-AM"/>
        </w:rPr>
      </w:pP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E5207" w:rsidRDefault="006E5207" w:rsidP="006E5207">
      <w:pPr>
        <w:ind w:firstLine="567"/>
        <w:jc w:val="both"/>
        <w:rPr>
          <w:rFonts w:ascii="GHEA Grapalat" w:hAnsi="GHEA Grapalat" w:cs="Arial"/>
          <w:sz w:val="20"/>
          <w:lang w:val="hy-AM"/>
        </w:rPr>
      </w:pPr>
      <w:r>
        <w:rPr>
          <w:rFonts w:ascii="GHEA Grapalat" w:hAnsi="GHEA Grapalat" w:cs="Sylfaen"/>
          <w:sz w:val="20"/>
          <w:lang w:val="hy-AM"/>
        </w:rPr>
        <w:lastRenderedPageBreak/>
        <w:t xml:space="preserve">10.4 </w:t>
      </w:r>
      <w:r>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E5207" w:rsidRDefault="006E5207" w:rsidP="006E5207">
      <w:pPr>
        <w:ind w:firstLine="567"/>
        <w:jc w:val="both"/>
        <w:rPr>
          <w:rFonts w:ascii="GHEA Grapalat" w:hAnsi="GHEA Grapalat" w:cs="Arial"/>
          <w:sz w:val="20"/>
          <w:lang w:val="hy-AM"/>
        </w:rPr>
      </w:pPr>
      <w:r>
        <w:rPr>
          <w:rFonts w:ascii="GHEA Grapalat" w:hAnsi="GHEA Grapalat" w:cs="Arial"/>
          <w:sz w:val="20"/>
          <w:lang w:val="hy-AM"/>
        </w:rPr>
        <w:t xml:space="preserve">- նախատեսված են ֆինանսական միջոցներ, ապա որակավորման ապահովումը հատկացված ֆինանսական միջոցների մասով ներկայացվում է բանկային երաշխիքի ձևով, իսկ հետագայում պահանջվող ֆինանսական միջոցների մասով՝ միակողմանի հաստատված հայտարարության` տուժանքի կամ կանխիկ փողի ձևով: </w:t>
      </w:r>
    </w:p>
    <w:p w:rsidR="006E5207" w:rsidRDefault="006E5207" w:rsidP="006E5207">
      <w:pPr>
        <w:ind w:firstLine="567"/>
        <w:jc w:val="both"/>
        <w:rPr>
          <w:rFonts w:ascii="GHEA Grapalat" w:hAnsi="GHEA Grapalat" w:cs="Arial"/>
          <w:sz w:val="20"/>
          <w:lang w:val="hy-AM"/>
        </w:rPr>
      </w:pP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«900008000664» գանձապետական հաշվին.  </w:t>
      </w:r>
    </w:p>
    <w:p w:rsidR="006E5207" w:rsidRDefault="006E5207" w:rsidP="006E5207">
      <w:pPr>
        <w:ind w:firstLine="567"/>
        <w:jc w:val="both"/>
        <w:rPr>
          <w:rFonts w:ascii="GHEA Grapalat" w:hAnsi="GHEA Grapalat" w:cs="Sylfaen"/>
          <w:i/>
          <w:sz w:val="20"/>
          <w:lang w:val="af-ZA"/>
        </w:rPr>
      </w:pPr>
      <w:r>
        <w:rPr>
          <w:rFonts w:ascii="GHEA Grapalat" w:hAnsi="GHEA Grapalat" w:cs="Arial"/>
          <w:sz w:val="20"/>
          <w:lang w:val="hy-AM"/>
        </w:rPr>
        <w:t xml:space="preserve">- նախատեսված ֆինանսական միջոցները գերազանցում են 10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r>
        <w:rPr>
          <w:rFonts w:ascii="GHEA Grapalat" w:hAnsi="GHEA Grapalat" w:cs="Sylfaen"/>
          <w:sz w:val="20"/>
          <w:lang w:val="hy-AM"/>
        </w:rPr>
        <w:t>10</w:t>
      </w:r>
      <w:r>
        <w:rPr>
          <w:rFonts w:ascii="GHEA Grapalat" w:hAnsi="GHEA Grapalat" w:cs="Sylfaen"/>
          <w:sz w:val="20"/>
          <w:lang w:val="af-ZA"/>
        </w:rPr>
        <w:t xml:space="preserve">.5 </w:t>
      </w:r>
      <w:r>
        <w:rPr>
          <w:rFonts w:ascii="GHEA Grapalat" w:hAnsi="GHEA Grapalat" w:cs="Sylfaen"/>
          <w:sz w:val="20"/>
          <w:lang w:val="hy-AM"/>
        </w:rPr>
        <w:t>Պայմանագրով</w:t>
      </w:r>
      <w:r>
        <w:rPr>
          <w:rFonts w:ascii="GHEA Grapalat" w:hAnsi="GHEA Grapalat" w:cs="Sylfaen"/>
          <w:sz w:val="20"/>
          <w:lang w:val="af-ZA"/>
        </w:rPr>
        <w:t xml:space="preserve"> պ</w:t>
      </w:r>
      <w:r>
        <w:rPr>
          <w:rFonts w:ascii="GHEA Grapalat" w:hAnsi="GHEA Grapalat" w:cs="Sylfaen"/>
          <w:sz w:val="20"/>
          <w:lang w:val="hy-AM"/>
        </w:rPr>
        <w:t>ատվիրատուի</w:t>
      </w:r>
      <w:r>
        <w:rPr>
          <w:rFonts w:ascii="GHEA Grapalat" w:hAnsi="GHEA Grapalat" w:cs="Sylfaen"/>
          <w:sz w:val="20"/>
          <w:lang w:val="af-ZA"/>
        </w:rPr>
        <w:t xml:space="preserve"> </w:t>
      </w:r>
      <w:r>
        <w:rPr>
          <w:rFonts w:ascii="GHEA Grapalat" w:hAnsi="GHEA Grapalat" w:cs="Sylfaen"/>
          <w:sz w:val="20"/>
          <w:lang w:val="hy-AM"/>
        </w:rPr>
        <w:t>կողմից</w:t>
      </w:r>
      <w:r>
        <w:rPr>
          <w:rFonts w:ascii="GHEA Grapalat" w:hAnsi="GHEA Grapalat" w:cs="Sylfaen"/>
          <w:sz w:val="20"/>
          <w:lang w:val="af-ZA"/>
        </w:rPr>
        <w:t xml:space="preserve"> </w:t>
      </w:r>
      <w:r>
        <w:rPr>
          <w:rFonts w:ascii="GHEA Grapalat" w:hAnsi="GHEA Grapalat" w:cs="Sylfaen"/>
          <w:sz w:val="20"/>
          <w:lang w:val="hy-AM"/>
        </w:rPr>
        <w:t>կանխավճար</w:t>
      </w:r>
      <w:r>
        <w:rPr>
          <w:rFonts w:ascii="GHEA Grapalat" w:hAnsi="GHEA Grapalat" w:cs="Sylfaen"/>
          <w:sz w:val="20"/>
          <w:lang w:val="af-ZA"/>
        </w:rPr>
        <w:t xml:space="preserve"> </w:t>
      </w:r>
      <w:r>
        <w:rPr>
          <w:rFonts w:ascii="GHEA Grapalat" w:hAnsi="GHEA Grapalat" w:cs="Sylfaen"/>
          <w:sz w:val="20"/>
          <w:lang w:val="hy-AM"/>
        </w:rPr>
        <w:t>հատկացվելու</w:t>
      </w:r>
      <w:r>
        <w:rPr>
          <w:rFonts w:ascii="GHEA Grapalat" w:hAnsi="GHEA Grapalat" w:cs="Sylfaen"/>
          <w:sz w:val="20"/>
          <w:lang w:val="af-ZA"/>
        </w:rPr>
        <w:t xml:space="preserve"> </w:t>
      </w:r>
      <w:r>
        <w:rPr>
          <w:rFonts w:ascii="GHEA Grapalat" w:hAnsi="GHEA Grapalat" w:cs="Sylfaen"/>
          <w:sz w:val="20"/>
          <w:lang w:val="hy-AM"/>
        </w:rPr>
        <w:t>պայման</w:t>
      </w:r>
      <w:r>
        <w:rPr>
          <w:rFonts w:ascii="GHEA Grapalat" w:hAnsi="GHEA Grapalat" w:cs="Sylfaen"/>
          <w:sz w:val="20"/>
          <w:lang w:val="af-ZA"/>
        </w:rPr>
        <w:t xml:space="preserve"> </w:t>
      </w:r>
      <w:r>
        <w:rPr>
          <w:rFonts w:ascii="GHEA Grapalat" w:hAnsi="GHEA Grapalat" w:cs="Sylfaen"/>
          <w:sz w:val="20"/>
          <w:lang w:val="hy-AM"/>
        </w:rPr>
        <w:t>նախատեսվելու</w:t>
      </w:r>
      <w:r>
        <w:rPr>
          <w:rFonts w:ascii="GHEA Grapalat" w:hAnsi="GHEA Grapalat" w:cs="Sylfaen"/>
          <w:sz w:val="20"/>
          <w:lang w:val="af-ZA"/>
        </w:rPr>
        <w:t xml:space="preserve"> </w:t>
      </w:r>
      <w:r>
        <w:rPr>
          <w:rFonts w:ascii="GHEA Grapalat" w:hAnsi="GHEA Grapalat" w:cs="Sylfaen"/>
          <w:sz w:val="20"/>
          <w:lang w:val="hy-AM"/>
        </w:rPr>
        <w:t>դեպքում</w:t>
      </w:r>
      <w:r>
        <w:rPr>
          <w:rFonts w:ascii="GHEA Grapalat" w:hAnsi="GHEA Grapalat" w:cs="Sylfaen"/>
          <w:sz w:val="20"/>
          <w:lang w:val="af-ZA"/>
        </w:rPr>
        <w:t xml:space="preserve"> </w:t>
      </w:r>
      <w:r>
        <w:rPr>
          <w:rFonts w:ascii="GHEA Grapalat" w:hAnsi="GHEA Grapalat" w:cs="Sylfaen"/>
          <w:sz w:val="20"/>
          <w:lang w:val="hy-AM"/>
        </w:rPr>
        <w:t>ընտրված</w:t>
      </w:r>
      <w:r>
        <w:rPr>
          <w:rFonts w:ascii="GHEA Grapalat" w:hAnsi="GHEA Grapalat" w:cs="Sylfaen"/>
          <w:sz w:val="20"/>
          <w:lang w:val="af-ZA"/>
        </w:rPr>
        <w:t xml:space="preserve"> </w:t>
      </w:r>
      <w:r>
        <w:rPr>
          <w:rFonts w:ascii="GHEA Grapalat" w:hAnsi="GHEA Grapalat" w:cs="Sylfaen"/>
          <w:sz w:val="20"/>
          <w:lang w:val="hy-AM"/>
        </w:rPr>
        <w:t>մասնակիցը</w:t>
      </w:r>
      <w:r>
        <w:rPr>
          <w:rFonts w:ascii="GHEA Grapalat" w:hAnsi="GHEA Grapalat" w:cs="Sylfaen"/>
          <w:sz w:val="20"/>
          <w:lang w:val="af-ZA"/>
        </w:rPr>
        <w:t xml:space="preserve"> պ</w:t>
      </w:r>
      <w:r>
        <w:rPr>
          <w:rFonts w:ascii="GHEA Grapalat" w:hAnsi="GHEA Grapalat" w:cs="Sylfaen"/>
          <w:sz w:val="20"/>
          <w:lang w:val="hy-AM"/>
        </w:rPr>
        <w:t>ատվիրատուին</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ներկայացնում</w:t>
      </w:r>
      <w:r>
        <w:rPr>
          <w:rFonts w:ascii="GHEA Grapalat" w:hAnsi="GHEA Grapalat" w:cs="Sylfaen"/>
          <w:sz w:val="20"/>
          <w:lang w:val="af-ZA"/>
        </w:rPr>
        <w:t xml:space="preserve"> նաև </w:t>
      </w:r>
      <w:r>
        <w:rPr>
          <w:rFonts w:ascii="GHEA Grapalat" w:hAnsi="GHEA Grapalat" w:cs="Sylfaen"/>
          <w:sz w:val="20"/>
          <w:lang w:val="hy-AM"/>
        </w:rPr>
        <w:t>կանխավճարի</w:t>
      </w:r>
      <w:r>
        <w:rPr>
          <w:rFonts w:ascii="GHEA Grapalat" w:hAnsi="GHEA Grapalat" w:cs="Sylfaen"/>
          <w:sz w:val="20"/>
          <w:lang w:val="af-ZA"/>
        </w:rPr>
        <w:t xml:space="preserve"> </w:t>
      </w:r>
      <w:r>
        <w:rPr>
          <w:rFonts w:ascii="GHEA Grapalat" w:hAnsi="GHEA Grapalat" w:cs="Sylfaen"/>
          <w:sz w:val="20"/>
          <w:lang w:val="hy-AM"/>
        </w:rPr>
        <w:t>ապահովում</w:t>
      </w:r>
      <w:r>
        <w:rPr>
          <w:rFonts w:ascii="GHEA Grapalat" w:hAnsi="GHEA Grapalat" w:cs="Sylfaen"/>
          <w:sz w:val="20"/>
          <w:lang w:val="af-ZA"/>
        </w:rPr>
        <w:t xml:space="preserve">` </w:t>
      </w:r>
      <w:r>
        <w:rPr>
          <w:rFonts w:ascii="GHEA Grapalat" w:hAnsi="GHEA Grapalat" w:cs="Sylfaen"/>
          <w:sz w:val="20"/>
          <w:lang w:val="hy-AM"/>
        </w:rPr>
        <w:t>կանխավճարի</w:t>
      </w:r>
      <w:r>
        <w:rPr>
          <w:rFonts w:ascii="GHEA Grapalat" w:hAnsi="GHEA Grapalat" w:cs="Sylfaen"/>
          <w:sz w:val="20"/>
          <w:lang w:val="af-ZA"/>
        </w:rPr>
        <w:t xml:space="preserve"> </w:t>
      </w:r>
      <w:r>
        <w:rPr>
          <w:rFonts w:ascii="GHEA Grapalat" w:hAnsi="GHEA Grapalat" w:cs="Sylfaen"/>
          <w:sz w:val="20"/>
          <w:lang w:val="hy-AM"/>
        </w:rPr>
        <w:t>չափով</w:t>
      </w:r>
      <w:r>
        <w:rPr>
          <w:rFonts w:ascii="GHEA Grapalat" w:hAnsi="GHEA Grapalat" w:cs="Sylfaen"/>
          <w:sz w:val="20"/>
          <w:lang w:val="af-ZA"/>
        </w:rPr>
        <w:t xml:space="preserve">, բանկային </w:t>
      </w:r>
      <w:r>
        <w:rPr>
          <w:rFonts w:ascii="GHEA Grapalat" w:hAnsi="GHEA Grapalat" w:cs="Sylfaen"/>
          <w:sz w:val="20"/>
          <w:lang w:val="hy-AM"/>
        </w:rPr>
        <w:t>երաշխիքի</w:t>
      </w:r>
      <w:r>
        <w:rPr>
          <w:rFonts w:ascii="GHEA Grapalat" w:hAnsi="GHEA Grapalat" w:cs="Sylfaen"/>
          <w:sz w:val="20"/>
          <w:lang w:val="af-ZA"/>
        </w:rPr>
        <w:t xml:space="preserve"> </w:t>
      </w:r>
      <w:r>
        <w:rPr>
          <w:rFonts w:ascii="GHEA Grapalat" w:hAnsi="GHEA Grapalat" w:cs="Sylfaen"/>
          <w:sz w:val="20"/>
          <w:lang w:val="hy-AM"/>
        </w:rPr>
        <w:t>ձևով:</w:t>
      </w:r>
      <w:r>
        <w:rPr>
          <w:rFonts w:ascii="GHEA Grapalat" w:hAnsi="GHEA Grapalat" w:cs="Sylfaen"/>
          <w:i/>
          <w:sz w:val="20"/>
          <w:lang w:val="af-ZA"/>
        </w:rPr>
        <w:t xml:space="preserve"> </w:t>
      </w:r>
    </w:p>
    <w:p w:rsidR="006E5207" w:rsidRDefault="006E5207" w:rsidP="006E5207">
      <w:pPr>
        <w:ind w:firstLine="567"/>
        <w:jc w:val="both"/>
        <w:rPr>
          <w:rFonts w:ascii="GHEA Grapalat" w:hAnsi="GHEA Grapalat" w:cs="Sylfaen"/>
          <w:sz w:val="20"/>
          <w:lang w:val="af-ZA"/>
        </w:rPr>
      </w:pPr>
      <w:r>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6E5207" w:rsidRDefault="006E5207" w:rsidP="006E5207">
      <w:pPr>
        <w:jc w:val="center"/>
        <w:rPr>
          <w:rFonts w:ascii="GHEA Grapalat" w:hAnsi="GHEA Grapalat"/>
          <w:b/>
          <w:szCs w:val="22"/>
          <w:lang w:val="af-ZA"/>
        </w:rPr>
      </w:pPr>
    </w:p>
    <w:p w:rsidR="006E5207" w:rsidRDefault="006E5207" w:rsidP="006E5207">
      <w:pPr>
        <w:jc w:val="center"/>
        <w:rPr>
          <w:rFonts w:ascii="GHEA Grapalat" w:hAnsi="GHEA Grapalat" w:cs="Arial"/>
          <w:b/>
          <w:sz w:val="20"/>
          <w:lang w:val="af-ZA"/>
        </w:rPr>
      </w:pPr>
      <w:r>
        <w:rPr>
          <w:rFonts w:ascii="GHEA Grapalat" w:hAnsi="GHEA Grapalat"/>
          <w:b/>
          <w:sz w:val="20"/>
          <w:lang w:val="af-ZA"/>
        </w:rPr>
        <w:t xml:space="preserve">11. </w:t>
      </w:r>
      <w:r>
        <w:rPr>
          <w:rFonts w:ascii="GHEA Grapalat" w:hAnsi="GHEA Grapalat" w:cs="Sylfaen"/>
          <w:b/>
          <w:sz w:val="20"/>
          <w:lang w:val="af-ZA"/>
        </w:rPr>
        <w:t>ԸՆԹԱՑԱԿԱՐԳԸ</w:t>
      </w:r>
      <w:r>
        <w:rPr>
          <w:rFonts w:ascii="GHEA Grapalat" w:hAnsi="GHEA Grapalat" w:cs="Arial"/>
          <w:b/>
          <w:sz w:val="20"/>
          <w:lang w:val="af-ZA"/>
        </w:rPr>
        <w:t xml:space="preserve"> </w:t>
      </w:r>
      <w:r>
        <w:rPr>
          <w:rFonts w:ascii="GHEA Grapalat" w:hAnsi="GHEA Grapalat" w:cs="Sylfaen"/>
          <w:b/>
          <w:sz w:val="20"/>
          <w:lang w:val="af-ZA"/>
        </w:rPr>
        <w:t>ՉԿԱՅԱՑԱԾ</w:t>
      </w:r>
      <w:r>
        <w:rPr>
          <w:rFonts w:ascii="GHEA Grapalat" w:hAnsi="GHEA Grapalat" w:cs="Arial"/>
          <w:b/>
          <w:sz w:val="20"/>
          <w:lang w:val="af-ZA"/>
        </w:rPr>
        <w:t xml:space="preserve"> </w:t>
      </w:r>
      <w:r>
        <w:rPr>
          <w:rFonts w:ascii="GHEA Grapalat" w:hAnsi="GHEA Grapalat" w:cs="Sylfaen"/>
          <w:b/>
          <w:sz w:val="20"/>
          <w:lang w:val="af-ZA"/>
        </w:rPr>
        <w:t>ՀԱՅՏԱՐԱՐԵԼԸ</w:t>
      </w:r>
    </w:p>
    <w:p w:rsidR="006E5207" w:rsidRDefault="006E5207" w:rsidP="006E5207">
      <w:pPr>
        <w:jc w:val="center"/>
        <w:rPr>
          <w:rFonts w:ascii="GHEA Grapalat" w:hAnsi="GHEA Grapalat"/>
          <w:b/>
          <w:sz w:val="20"/>
          <w:lang w:val="af-ZA"/>
        </w:rPr>
      </w:pPr>
    </w:p>
    <w:p w:rsidR="006E5207" w:rsidRDefault="006E5207" w:rsidP="0069073C">
      <w:pPr>
        <w:jc w:val="both"/>
        <w:rPr>
          <w:rFonts w:ascii="GHEA Grapalat" w:hAnsi="GHEA Grapalat" w:cs="Sylfaen"/>
          <w:sz w:val="20"/>
          <w:lang w:val="af-ZA"/>
        </w:rPr>
      </w:pPr>
      <w:r>
        <w:rPr>
          <w:rFonts w:ascii="GHEA Grapalat" w:hAnsi="GHEA Grapalat"/>
          <w:sz w:val="20"/>
          <w:lang w:val="af-ZA"/>
        </w:rPr>
        <w:t>11.</w:t>
      </w:r>
      <w:r>
        <w:rPr>
          <w:rFonts w:ascii="GHEA Grapalat" w:hAnsi="GHEA Grapalat" w:cs="Sylfaen"/>
          <w:sz w:val="20"/>
          <w:lang w:val="af-ZA"/>
        </w:rPr>
        <w:t xml:space="preserve">1 </w:t>
      </w:r>
      <w:r>
        <w:rPr>
          <w:rFonts w:ascii="GHEA Grapalat" w:hAnsi="GHEA Grapalat" w:cs="Sylfaen"/>
          <w:sz w:val="20"/>
          <w:lang w:val="ru-RU"/>
        </w:rPr>
        <w:t>Օրենքի</w:t>
      </w:r>
      <w:r>
        <w:rPr>
          <w:rFonts w:ascii="GHEA Grapalat" w:hAnsi="GHEA Grapalat" w:cs="Sylfaen"/>
          <w:sz w:val="20"/>
          <w:lang w:val="af-ZA"/>
        </w:rPr>
        <w:t xml:space="preserve"> 37-</w:t>
      </w:r>
      <w:r>
        <w:rPr>
          <w:rFonts w:ascii="GHEA Grapalat" w:hAnsi="GHEA Grapalat" w:cs="Sylfaen"/>
          <w:sz w:val="20"/>
          <w:lang w:val="ru-RU"/>
        </w:rPr>
        <w:t>րդ</w:t>
      </w:r>
      <w:r>
        <w:rPr>
          <w:rFonts w:ascii="GHEA Grapalat" w:hAnsi="GHEA Grapalat" w:cs="Sylfaen"/>
          <w:sz w:val="20"/>
          <w:lang w:val="af-ZA"/>
        </w:rPr>
        <w:t xml:space="preserve"> </w:t>
      </w:r>
      <w:r>
        <w:rPr>
          <w:rFonts w:ascii="GHEA Grapalat" w:hAnsi="GHEA Grapalat" w:cs="Sylfaen"/>
          <w:sz w:val="20"/>
          <w:lang w:val="ru-RU"/>
        </w:rPr>
        <w:t>հոդվածի</w:t>
      </w:r>
      <w:r>
        <w:rPr>
          <w:rFonts w:ascii="GHEA Grapalat" w:hAnsi="GHEA Grapalat" w:cs="Sylfaen"/>
          <w:sz w:val="20"/>
          <w:lang w:val="af-ZA"/>
        </w:rPr>
        <w:t xml:space="preserve"> </w:t>
      </w:r>
      <w:r>
        <w:rPr>
          <w:rFonts w:ascii="GHEA Grapalat" w:hAnsi="GHEA Grapalat" w:cs="Sylfaen"/>
          <w:sz w:val="20"/>
          <w:lang w:val="ru-RU"/>
        </w:rPr>
        <w:t>համաձայն</w:t>
      </w:r>
      <w:r>
        <w:rPr>
          <w:rFonts w:ascii="GHEA Grapalat" w:hAnsi="GHEA Grapalat" w:cs="Sylfaen"/>
          <w:sz w:val="20"/>
          <w:lang w:val="af-ZA"/>
        </w:rPr>
        <w:t xml:space="preserve">` </w:t>
      </w:r>
      <w:r>
        <w:rPr>
          <w:rFonts w:ascii="GHEA Grapalat" w:hAnsi="GHEA Grapalat" w:cs="Sylfaen"/>
          <w:sz w:val="20"/>
          <w:lang w:val="ru-RU"/>
        </w:rPr>
        <w:t>հանձնաժողովը</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հայտարարում</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1) </w:t>
      </w:r>
      <w:r>
        <w:rPr>
          <w:rFonts w:ascii="GHEA Grapalat" w:hAnsi="GHEA Grapalat" w:cs="Sylfaen"/>
          <w:sz w:val="20"/>
          <w:lang w:val="ru-RU"/>
        </w:rPr>
        <w:t>հայտերից</w:t>
      </w:r>
      <w:r>
        <w:rPr>
          <w:rFonts w:ascii="GHEA Grapalat" w:hAnsi="GHEA Grapalat" w:cs="Sylfaen"/>
          <w:sz w:val="20"/>
          <w:lang w:val="af-ZA"/>
        </w:rPr>
        <w:t xml:space="preserve"> </w:t>
      </w:r>
      <w:r>
        <w:rPr>
          <w:rFonts w:ascii="GHEA Grapalat" w:hAnsi="GHEA Grapalat" w:cs="Sylfaen"/>
          <w:sz w:val="20"/>
          <w:lang w:val="ru-RU"/>
        </w:rPr>
        <w:t>ոչ</w:t>
      </w:r>
      <w:r>
        <w:rPr>
          <w:rFonts w:ascii="GHEA Grapalat" w:hAnsi="GHEA Grapalat" w:cs="Sylfaen"/>
          <w:sz w:val="20"/>
          <w:lang w:val="af-ZA"/>
        </w:rPr>
        <w:t xml:space="preserve"> </w:t>
      </w:r>
      <w:r>
        <w:rPr>
          <w:rFonts w:ascii="GHEA Grapalat" w:hAnsi="GHEA Grapalat" w:cs="Sylfaen"/>
          <w:sz w:val="20"/>
          <w:lang w:val="ru-RU"/>
        </w:rPr>
        <w:t>մեկը</w:t>
      </w:r>
      <w:r>
        <w:rPr>
          <w:rFonts w:ascii="GHEA Grapalat" w:hAnsi="GHEA Grapalat" w:cs="Sylfaen"/>
          <w:sz w:val="20"/>
          <w:lang w:val="af-ZA"/>
        </w:rPr>
        <w:t xml:space="preserve"> </w:t>
      </w:r>
      <w:r>
        <w:rPr>
          <w:rFonts w:ascii="GHEA Grapalat" w:hAnsi="GHEA Grapalat" w:cs="Sylfaen"/>
          <w:sz w:val="20"/>
          <w:lang w:val="ru-RU"/>
        </w:rPr>
        <w:t>չի</w:t>
      </w:r>
      <w:r>
        <w:rPr>
          <w:rFonts w:ascii="GHEA Grapalat" w:hAnsi="GHEA Grapalat" w:cs="Sylfaen"/>
          <w:sz w:val="20"/>
          <w:lang w:val="af-ZA"/>
        </w:rPr>
        <w:t xml:space="preserve"> </w:t>
      </w:r>
      <w:r>
        <w:rPr>
          <w:rFonts w:ascii="GHEA Grapalat" w:hAnsi="GHEA Grapalat" w:cs="Sylfaen"/>
          <w:sz w:val="20"/>
          <w:lang w:val="ru-RU"/>
        </w:rPr>
        <w:t>համապատասխանում</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w:t>
      </w:r>
      <w:r>
        <w:rPr>
          <w:rFonts w:ascii="GHEA Grapalat" w:hAnsi="GHEA Grapalat" w:cs="Sylfaen"/>
          <w:sz w:val="20"/>
          <w:lang w:val="ru-RU"/>
        </w:rPr>
        <w:t>պայմաններին</w:t>
      </w:r>
      <w:r>
        <w:rPr>
          <w:rFonts w:ascii="GHEA Grapalat" w:hAnsi="GHEA Grapalat" w:cs="Sylfaen"/>
          <w:sz w:val="20"/>
          <w:lang w:val="af-ZA"/>
        </w:rPr>
        <w:t>.</w:t>
      </w:r>
    </w:p>
    <w:p w:rsidR="006E5207" w:rsidRDefault="006E5207" w:rsidP="0069073C">
      <w:pPr>
        <w:jc w:val="both"/>
        <w:rPr>
          <w:rFonts w:ascii="GHEA Grapalat" w:hAnsi="GHEA Grapalat" w:cs="Sylfaen"/>
          <w:sz w:val="20"/>
          <w:vertAlign w:val="superscript"/>
          <w:lang w:val="af-ZA"/>
        </w:rPr>
      </w:pPr>
      <w:r>
        <w:rPr>
          <w:rFonts w:ascii="GHEA Grapalat" w:hAnsi="GHEA Grapalat" w:cs="Sylfaen"/>
          <w:sz w:val="20"/>
          <w:lang w:val="af-ZA"/>
        </w:rPr>
        <w:t xml:space="preserve">2) </w:t>
      </w:r>
      <w:r>
        <w:rPr>
          <w:rFonts w:ascii="GHEA Grapalat" w:hAnsi="GHEA Grapalat" w:cs="Sylfaen"/>
          <w:sz w:val="20"/>
          <w:lang w:val="ru-RU"/>
        </w:rPr>
        <w:t>դադարում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գոյություն</w:t>
      </w:r>
      <w:r>
        <w:rPr>
          <w:rFonts w:ascii="GHEA Grapalat" w:hAnsi="GHEA Grapalat" w:cs="Sylfaen"/>
          <w:sz w:val="20"/>
          <w:lang w:val="af-ZA"/>
        </w:rPr>
        <w:t xml:space="preserve"> </w:t>
      </w:r>
      <w:r>
        <w:rPr>
          <w:rFonts w:ascii="GHEA Grapalat" w:hAnsi="GHEA Grapalat" w:cs="Sylfaen"/>
          <w:sz w:val="20"/>
          <w:lang w:val="ru-RU"/>
        </w:rPr>
        <w:t>ունենալ</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պահանջը</w:t>
      </w:r>
      <w:r>
        <w:rPr>
          <w:rFonts w:ascii="GHEA Grapalat" w:hAnsi="GHEA Grapalat" w:cs="Sylfaen"/>
          <w:sz w:val="20"/>
          <w:lang w:val="hy-AM"/>
        </w:rPr>
        <w:t>: Ընդ որում պ</w:t>
      </w:r>
      <w:r>
        <w:rPr>
          <w:rFonts w:ascii="GHEA Grapalat" w:hAnsi="GHEA Grapalat" w:cs="Sylfaen"/>
          <w:sz w:val="20"/>
          <w:lang w:val="ru-RU"/>
        </w:rPr>
        <w:t>ետության</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համայնքների</w:t>
      </w:r>
      <w:r>
        <w:rPr>
          <w:rFonts w:ascii="GHEA Grapalat" w:hAnsi="GHEA Grapalat" w:cs="Sylfaen"/>
          <w:sz w:val="20"/>
          <w:lang w:val="af-ZA"/>
        </w:rPr>
        <w:t xml:space="preserve"> </w:t>
      </w:r>
      <w:r>
        <w:rPr>
          <w:rFonts w:ascii="GHEA Grapalat" w:hAnsi="GHEA Grapalat" w:cs="Sylfaen"/>
          <w:sz w:val="20"/>
          <w:lang w:val="ru-RU"/>
        </w:rPr>
        <w:t>կարիքների</w:t>
      </w:r>
      <w:r>
        <w:rPr>
          <w:rFonts w:ascii="GHEA Grapalat" w:hAnsi="GHEA Grapalat" w:cs="Sylfaen"/>
          <w:sz w:val="20"/>
          <w:lang w:val="af-ZA"/>
        </w:rPr>
        <w:t xml:space="preserve"> </w:t>
      </w:r>
      <w:r>
        <w:rPr>
          <w:rFonts w:ascii="GHEA Grapalat" w:hAnsi="GHEA Grapalat" w:cs="Sylfaen"/>
          <w:sz w:val="20"/>
          <w:lang w:val="ru-RU"/>
        </w:rPr>
        <w:t>համար</w:t>
      </w:r>
      <w:r>
        <w:rPr>
          <w:rFonts w:ascii="GHEA Grapalat" w:hAnsi="GHEA Grapalat" w:cs="Sylfaen"/>
          <w:sz w:val="20"/>
          <w:lang w:val="af-ZA"/>
        </w:rPr>
        <w:t xml:space="preserve"> </w:t>
      </w:r>
      <w:r>
        <w:rPr>
          <w:rFonts w:ascii="GHEA Grapalat" w:hAnsi="GHEA Grapalat" w:cs="Sylfaen"/>
          <w:sz w:val="20"/>
          <w:lang w:val="ru-RU"/>
        </w:rPr>
        <w:t>կազմակերպված</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ամբողջությամբ</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մասնակի</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w:t>
      </w:r>
      <w:r>
        <w:rPr>
          <w:rFonts w:ascii="GHEA Grapalat" w:hAnsi="GHEA Grapalat" w:cs="Sylfaen"/>
          <w:sz w:val="20"/>
          <w:lang w:val="af-ZA"/>
        </w:rPr>
        <w:t xml:space="preserve"> </w:t>
      </w:r>
      <w:r>
        <w:rPr>
          <w:rFonts w:ascii="GHEA Grapalat" w:hAnsi="GHEA Grapalat" w:cs="Sylfaen"/>
          <w:sz w:val="20"/>
          <w:lang w:val="ru-RU"/>
        </w:rPr>
        <w:t>համապատասխանաբար</w:t>
      </w:r>
      <w:r>
        <w:rPr>
          <w:rFonts w:ascii="GHEA Grapalat" w:hAnsi="GHEA Grapalat" w:cs="Sylfaen"/>
          <w:sz w:val="20"/>
          <w:lang w:val="af-ZA"/>
        </w:rPr>
        <w:t xml:space="preserve"> </w:t>
      </w:r>
      <w:r>
        <w:rPr>
          <w:rFonts w:ascii="GHEA Grapalat" w:hAnsi="GHEA Grapalat" w:cs="Sylfaen"/>
          <w:sz w:val="20"/>
          <w:lang w:val="ru-RU"/>
        </w:rPr>
        <w:t>Հայաստանի</w:t>
      </w:r>
      <w:r>
        <w:rPr>
          <w:rFonts w:ascii="GHEA Grapalat" w:hAnsi="GHEA Grapalat" w:cs="Sylfaen"/>
          <w:sz w:val="20"/>
          <w:lang w:val="af-ZA"/>
        </w:rPr>
        <w:t xml:space="preserve"> </w:t>
      </w:r>
      <w:r>
        <w:rPr>
          <w:rFonts w:ascii="GHEA Grapalat" w:hAnsi="GHEA Grapalat" w:cs="Sylfaen"/>
          <w:sz w:val="20"/>
          <w:lang w:val="ru-RU"/>
        </w:rPr>
        <w:t>Հանրապետության</w:t>
      </w:r>
      <w:r>
        <w:rPr>
          <w:rFonts w:ascii="GHEA Grapalat" w:hAnsi="GHEA Grapalat" w:cs="Sylfaen"/>
          <w:sz w:val="20"/>
          <w:lang w:val="af-ZA"/>
        </w:rPr>
        <w:t xml:space="preserve"> </w:t>
      </w:r>
      <w:r>
        <w:rPr>
          <w:rFonts w:ascii="GHEA Grapalat" w:hAnsi="GHEA Grapalat" w:cs="Sylfaen"/>
          <w:sz w:val="20"/>
          <w:lang w:val="ru-RU"/>
        </w:rPr>
        <w:t>կառավարության</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համայնքի</w:t>
      </w:r>
      <w:r>
        <w:rPr>
          <w:rFonts w:ascii="GHEA Grapalat" w:hAnsi="GHEA Grapalat" w:cs="Sylfaen"/>
          <w:sz w:val="20"/>
          <w:lang w:val="af-ZA"/>
        </w:rPr>
        <w:t xml:space="preserve"> </w:t>
      </w:r>
      <w:r>
        <w:rPr>
          <w:rFonts w:ascii="GHEA Grapalat" w:hAnsi="GHEA Grapalat" w:cs="Sylfaen"/>
          <w:sz w:val="20"/>
          <w:lang w:val="ru-RU"/>
        </w:rPr>
        <w:t>ավագանու</w:t>
      </w:r>
      <w:r>
        <w:rPr>
          <w:rFonts w:ascii="GHEA Grapalat" w:hAnsi="GHEA Grapalat" w:cs="Sylfaen"/>
          <w:sz w:val="20"/>
          <w:lang w:val="af-ZA"/>
        </w:rPr>
        <w:t xml:space="preserve">, </w:t>
      </w:r>
      <w:r>
        <w:rPr>
          <w:rFonts w:ascii="GHEA Grapalat" w:hAnsi="GHEA Grapalat" w:cs="Sylfaen"/>
          <w:sz w:val="20"/>
          <w:lang w:val="ru-RU"/>
        </w:rPr>
        <w:t>այլ</w:t>
      </w:r>
      <w:r>
        <w:rPr>
          <w:rFonts w:ascii="GHEA Grapalat" w:hAnsi="GHEA Grapalat" w:cs="Sylfaen"/>
          <w:sz w:val="20"/>
          <w:lang w:val="af-ZA"/>
        </w:rPr>
        <w:t xml:space="preserve"> </w:t>
      </w:r>
      <w:r>
        <w:rPr>
          <w:rFonts w:ascii="GHEA Grapalat" w:hAnsi="GHEA Grapalat" w:cs="Sylfaen"/>
          <w:sz w:val="20"/>
          <w:lang w:val="ru-RU"/>
        </w:rPr>
        <w:t>պատվիրատուների</w:t>
      </w:r>
      <w:r>
        <w:rPr>
          <w:rFonts w:ascii="GHEA Grapalat" w:hAnsi="GHEA Grapalat" w:cs="Sylfaen"/>
          <w:sz w:val="20"/>
          <w:lang w:val="af-ZA"/>
        </w:rPr>
        <w:t xml:space="preserve"> </w:t>
      </w:r>
      <w:r>
        <w:rPr>
          <w:rFonts w:ascii="GHEA Grapalat" w:hAnsi="GHEA Grapalat" w:cs="Sylfaen"/>
          <w:sz w:val="20"/>
          <w:lang w:val="ru-RU"/>
        </w:rPr>
        <w:t>դեպքում</w:t>
      </w:r>
      <w:r>
        <w:rPr>
          <w:rFonts w:ascii="GHEA Grapalat" w:hAnsi="GHEA Grapalat" w:cs="Sylfaen"/>
          <w:sz w:val="20"/>
          <w:lang w:val="af-ZA"/>
        </w:rPr>
        <w:t xml:space="preserve">` </w:t>
      </w:r>
      <w:r>
        <w:rPr>
          <w:rFonts w:ascii="GHEA Grapalat" w:hAnsi="GHEA Grapalat" w:cs="Sylfaen"/>
          <w:sz w:val="20"/>
          <w:lang w:val="ru-RU"/>
        </w:rPr>
        <w:t>ընդհանուր</w:t>
      </w:r>
      <w:r>
        <w:rPr>
          <w:rFonts w:ascii="GHEA Grapalat" w:hAnsi="GHEA Grapalat" w:cs="Sylfaen"/>
          <w:sz w:val="20"/>
          <w:lang w:val="af-ZA"/>
        </w:rPr>
        <w:t xml:space="preserve"> </w:t>
      </w:r>
      <w:r>
        <w:rPr>
          <w:rFonts w:ascii="GHEA Grapalat" w:hAnsi="GHEA Grapalat" w:cs="Sylfaen"/>
          <w:sz w:val="20"/>
          <w:lang w:val="ru-RU"/>
        </w:rPr>
        <w:t>կառավարումն</w:t>
      </w:r>
      <w:r>
        <w:rPr>
          <w:rFonts w:ascii="GHEA Grapalat" w:hAnsi="GHEA Grapalat" w:cs="Sylfaen"/>
          <w:sz w:val="20"/>
          <w:lang w:val="af-ZA"/>
        </w:rPr>
        <w:t xml:space="preserve"> </w:t>
      </w:r>
      <w:r>
        <w:rPr>
          <w:rFonts w:ascii="GHEA Grapalat" w:hAnsi="GHEA Grapalat" w:cs="Sylfaen"/>
          <w:sz w:val="20"/>
          <w:lang w:val="ru-RU"/>
        </w:rPr>
        <w:t>իրականացնող</w:t>
      </w:r>
      <w:r>
        <w:rPr>
          <w:rFonts w:ascii="GHEA Grapalat" w:hAnsi="GHEA Grapalat" w:cs="Sylfaen"/>
          <w:sz w:val="20"/>
          <w:lang w:val="af-ZA"/>
        </w:rPr>
        <w:t xml:space="preserve"> </w:t>
      </w:r>
      <w:r>
        <w:rPr>
          <w:rFonts w:ascii="GHEA Grapalat" w:hAnsi="GHEA Grapalat" w:cs="Sylfaen"/>
          <w:sz w:val="20"/>
          <w:lang w:val="ru-RU"/>
        </w:rPr>
        <w:t>լիազորված</w:t>
      </w:r>
      <w:r>
        <w:rPr>
          <w:rFonts w:ascii="GHEA Grapalat" w:hAnsi="GHEA Grapalat" w:cs="Sylfaen"/>
          <w:sz w:val="20"/>
          <w:lang w:val="af-ZA"/>
        </w:rPr>
        <w:t xml:space="preserve"> </w:t>
      </w:r>
      <w:r>
        <w:rPr>
          <w:rFonts w:ascii="GHEA Grapalat" w:hAnsi="GHEA Grapalat" w:cs="Sylfaen"/>
          <w:sz w:val="20"/>
          <w:lang w:val="ru-RU"/>
        </w:rPr>
        <w:t>մարմնի</w:t>
      </w:r>
      <w:r>
        <w:rPr>
          <w:rFonts w:ascii="GHEA Grapalat" w:hAnsi="GHEA Grapalat" w:cs="Sylfaen"/>
          <w:sz w:val="20"/>
          <w:lang w:val="af-ZA"/>
        </w:rPr>
        <w:t xml:space="preserve"> </w:t>
      </w:r>
      <w:r>
        <w:rPr>
          <w:rFonts w:ascii="GHEA Grapalat" w:hAnsi="GHEA Grapalat" w:cs="Sylfaen"/>
          <w:sz w:val="20"/>
          <w:lang w:val="ru-RU"/>
        </w:rPr>
        <w:t>ղեկավարի</w:t>
      </w:r>
      <w:r>
        <w:rPr>
          <w:rFonts w:ascii="GHEA Grapalat" w:hAnsi="GHEA Grapalat" w:cs="Sylfaen"/>
          <w:sz w:val="20"/>
          <w:lang w:val="af-ZA"/>
        </w:rPr>
        <w:t xml:space="preserve">, </w:t>
      </w:r>
      <w:r>
        <w:rPr>
          <w:rFonts w:ascii="GHEA Grapalat" w:hAnsi="GHEA Grapalat" w:cs="Sylfaen"/>
          <w:sz w:val="20"/>
        </w:rPr>
        <w:t>իսկ</w:t>
      </w:r>
      <w:r>
        <w:rPr>
          <w:rFonts w:ascii="GHEA Grapalat" w:hAnsi="GHEA Grapalat" w:cs="Sylfaen"/>
          <w:sz w:val="20"/>
          <w:lang w:val="af-ZA"/>
        </w:rPr>
        <w:t xml:space="preserve"> </w:t>
      </w:r>
      <w:r>
        <w:rPr>
          <w:rFonts w:ascii="GHEA Grapalat" w:hAnsi="GHEA Grapalat" w:cs="Sylfaen"/>
          <w:sz w:val="20"/>
        </w:rPr>
        <w:t>հիմնադրամների</w:t>
      </w:r>
      <w:r>
        <w:rPr>
          <w:rFonts w:ascii="GHEA Grapalat" w:hAnsi="GHEA Grapalat" w:cs="Sylfaen"/>
          <w:sz w:val="20"/>
          <w:lang w:val="af-ZA"/>
        </w:rPr>
        <w:t xml:space="preserve"> </w:t>
      </w:r>
      <w:r>
        <w:rPr>
          <w:rFonts w:ascii="GHEA Grapalat" w:hAnsi="GHEA Grapalat" w:cs="Sylfaen"/>
          <w:sz w:val="20"/>
        </w:rPr>
        <w:t>դեպքում</w:t>
      </w:r>
      <w:r>
        <w:rPr>
          <w:rFonts w:ascii="GHEA Grapalat" w:hAnsi="GHEA Grapalat" w:cs="Sylfaen"/>
          <w:sz w:val="20"/>
          <w:lang w:val="af-ZA"/>
        </w:rPr>
        <w:t xml:space="preserve"> </w:t>
      </w:r>
      <w:r>
        <w:rPr>
          <w:rFonts w:ascii="GHEA Grapalat" w:hAnsi="GHEA Grapalat" w:cs="Sylfaen"/>
          <w:sz w:val="20"/>
        </w:rPr>
        <w:t>հոգաբարձուների</w:t>
      </w:r>
      <w:r>
        <w:rPr>
          <w:rFonts w:ascii="GHEA Grapalat" w:hAnsi="GHEA Grapalat" w:cs="Sylfaen"/>
          <w:sz w:val="20"/>
          <w:lang w:val="af-ZA"/>
        </w:rPr>
        <w:t xml:space="preserve"> </w:t>
      </w:r>
      <w:r>
        <w:rPr>
          <w:rFonts w:ascii="GHEA Grapalat" w:hAnsi="GHEA Grapalat" w:cs="Sylfaen"/>
          <w:sz w:val="20"/>
        </w:rPr>
        <w:t>խորհրդի</w:t>
      </w:r>
      <w:r>
        <w:rPr>
          <w:rFonts w:ascii="GHEA Grapalat" w:hAnsi="GHEA Grapalat" w:cs="Sylfaen"/>
          <w:sz w:val="20"/>
          <w:lang w:val="af-ZA"/>
        </w:rPr>
        <w:t xml:space="preserve"> </w:t>
      </w:r>
      <w:r>
        <w:rPr>
          <w:rFonts w:ascii="GHEA Grapalat" w:hAnsi="GHEA Grapalat" w:cs="Sylfaen"/>
          <w:sz w:val="20"/>
        </w:rPr>
        <w:t>որոշման</w:t>
      </w:r>
      <w:r>
        <w:rPr>
          <w:rFonts w:ascii="GHEA Grapalat" w:hAnsi="GHEA Grapalat" w:cs="Sylfaen"/>
          <w:sz w:val="20"/>
          <w:lang w:val="af-ZA"/>
        </w:rPr>
        <w:t xml:space="preserve"> </w:t>
      </w:r>
      <w:r>
        <w:rPr>
          <w:rFonts w:ascii="GHEA Grapalat" w:hAnsi="GHEA Grapalat" w:cs="Sylfaen"/>
          <w:sz w:val="20"/>
        </w:rPr>
        <w:t>հիման</w:t>
      </w:r>
      <w:r>
        <w:rPr>
          <w:rFonts w:ascii="GHEA Grapalat" w:hAnsi="GHEA Grapalat" w:cs="Sylfaen"/>
          <w:sz w:val="20"/>
          <w:lang w:val="af-ZA"/>
        </w:rPr>
        <w:t xml:space="preserve"> </w:t>
      </w:r>
      <w:r>
        <w:rPr>
          <w:rFonts w:ascii="GHEA Grapalat" w:hAnsi="GHEA Grapalat" w:cs="Sylfaen"/>
          <w:sz w:val="20"/>
        </w:rPr>
        <w:t>վրա</w:t>
      </w:r>
      <w:r>
        <w:rPr>
          <w:rStyle w:val="aff1"/>
          <w:rFonts w:ascii="GHEA Grapalat" w:hAnsi="GHEA Grapalat" w:cs="Sylfaen"/>
          <w:color w:val="FFFFFF"/>
          <w:sz w:val="20"/>
        </w:rPr>
        <w:footnoteReference w:id="6"/>
      </w:r>
      <w:r>
        <w:rPr>
          <w:rFonts w:ascii="GHEA Grapalat" w:hAnsi="GHEA Grapalat" w:cs="Sylfaen"/>
          <w:sz w:val="20"/>
          <w:lang w:val="hy-AM"/>
        </w:rPr>
        <w:t>:</w:t>
      </w:r>
      <w:r>
        <w:rPr>
          <w:rFonts w:ascii="GHEA Grapalat" w:hAnsi="GHEA Grapalat" w:cs="Sylfaen"/>
          <w:sz w:val="20"/>
          <w:vertAlign w:val="superscript"/>
          <w:lang w:val="af-ZA"/>
        </w:rPr>
        <w:t>14</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3) </w:t>
      </w:r>
      <w:r>
        <w:rPr>
          <w:rFonts w:ascii="GHEA Grapalat" w:hAnsi="GHEA Grapalat" w:cs="Sylfaen"/>
          <w:sz w:val="20"/>
          <w:lang w:val="hy-AM"/>
        </w:rPr>
        <w:t>ոչ</w:t>
      </w:r>
      <w:r>
        <w:rPr>
          <w:rFonts w:ascii="GHEA Grapalat" w:hAnsi="GHEA Grapalat" w:cs="Sylfaen"/>
          <w:sz w:val="20"/>
          <w:lang w:val="af-ZA"/>
        </w:rPr>
        <w:t xml:space="preserve"> </w:t>
      </w:r>
      <w:r>
        <w:rPr>
          <w:rFonts w:ascii="GHEA Grapalat" w:hAnsi="GHEA Grapalat" w:cs="Sylfaen"/>
          <w:sz w:val="20"/>
          <w:lang w:val="hy-AM"/>
        </w:rPr>
        <w:t>մի</w:t>
      </w:r>
      <w:r>
        <w:rPr>
          <w:rFonts w:ascii="GHEA Grapalat" w:hAnsi="GHEA Grapalat" w:cs="Sylfaen"/>
          <w:sz w:val="20"/>
          <w:lang w:val="af-ZA"/>
        </w:rPr>
        <w:t xml:space="preserve"> </w:t>
      </w:r>
      <w:r>
        <w:rPr>
          <w:rFonts w:ascii="GHEA Grapalat" w:hAnsi="GHEA Grapalat" w:cs="Sylfaen"/>
          <w:sz w:val="20"/>
          <w:lang w:val="hy-AM"/>
        </w:rPr>
        <w:t>հայտ</w:t>
      </w:r>
      <w:r>
        <w:rPr>
          <w:rFonts w:ascii="GHEA Grapalat" w:hAnsi="GHEA Grapalat" w:cs="Sylfaen"/>
          <w:sz w:val="20"/>
          <w:lang w:val="af-ZA"/>
        </w:rPr>
        <w:t xml:space="preserve">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ներկայացվել</w:t>
      </w:r>
      <w:r>
        <w:rPr>
          <w:rFonts w:ascii="GHEA Grapalat" w:hAnsi="GHEA Grapalat" w:cs="Sylfaen"/>
          <w:sz w:val="20"/>
          <w:lang w:val="af-ZA"/>
        </w:rPr>
        <w:t>.</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4)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չի</w:t>
      </w:r>
      <w:r>
        <w:rPr>
          <w:rFonts w:ascii="GHEA Grapalat" w:hAnsi="GHEA Grapalat" w:cs="Sylfaen"/>
          <w:sz w:val="20"/>
          <w:lang w:val="af-ZA"/>
        </w:rPr>
        <w:t xml:space="preserve"> </w:t>
      </w:r>
      <w:r>
        <w:rPr>
          <w:rFonts w:ascii="GHEA Grapalat" w:hAnsi="GHEA Grapalat" w:cs="Sylfaen"/>
          <w:sz w:val="20"/>
          <w:lang w:val="ru-RU"/>
        </w:rPr>
        <w:t>կնքվում։</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11.2 Գ</w:t>
      </w:r>
      <w:r>
        <w:rPr>
          <w:rFonts w:ascii="GHEA Grapalat" w:hAnsi="GHEA Grapalat" w:cs="Sylfaen"/>
          <w:sz w:val="20"/>
          <w:lang w:val="ru-RU"/>
        </w:rPr>
        <w:t>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հայտարարվելու</w:t>
      </w:r>
      <w:r>
        <w:rPr>
          <w:rFonts w:ascii="GHEA Grapalat" w:hAnsi="GHEA Grapalat" w:cs="Sylfaen"/>
          <w:sz w:val="20"/>
        </w:rPr>
        <w:t>ն</w:t>
      </w:r>
      <w:r>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lang w:val="ru-RU"/>
        </w:rPr>
        <w:t>օրվա</w:t>
      </w:r>
      <w:r>
        <w:rPr>
          <w:rFonts w:ascii="GHEA Grapalat" w:hAnsi="GHEA Grapalat" w:cs="Sylfaen"/>
          <w:sz w:val="20"/>
          <w:lang w:val="af-ZA"/>
        </w:rPr>
        <w:t xml:space="preserve"> </w:t>
      </w:r>
      <w:r>
        <w:rPr>
          <w:rFonts w:ascii="GHEA Grapalat" w:hAnsi="GHEA Grapalat" w:cs="Sylfaen"/>
          <w:sz w:val="20"/>
          <w:lang w:val="ru-RU"/>
        </w:rPr>
        <w:t>ընթացքում</w:t>
      </w:r>
      <w:r>
        <w:rPr>
          <w:rFonts w:ascii="GHEA Grapalat" w:hAnsi="GHEA Grapalat" w:cs="Sylfaen"/>
          <w:sz w:val="20"/>
          <w:lang w:val="af-ZA"/>
        </w:rPr>
        <w:t>, պ</w:t>
      </w:r>
      <w:r>
        <w:rPr>
          <w:rFonts w:ascii="GHEA Grapalat" w:hAnsi="GHEA Grapalat" w:cs="Sylfaen"/>
          <w:sz w:val="20"/>
          <w:lang w:val="ru-RU"/>
        </w:rPr>
        <w:t>ատվիրատուն</w:t>
      </w:r>
      <w:r>
        <w:rPr>
          <w:rFonts w:ascii="GHEA Grapalat" w:hAnsi="GHEA Grapalat" w:cs="Sylfaen"/>
          <w:sz w:val="20"/>
          <w:lang w:val="af-ZA"/>
        </w:rPr>
        <w:t xml:space="preserve"> տեղեկագրում հրապարակում է </w:t>
      </w:r>
      <w:r>
        <w:rPr>
          <w:rFonts w:ascii="GHEA Grapalat" w:hAnsi="GHEA Grapalat" w:cs="Sylfaen"/>
          <w:sz w:val="20"/>
          <w:lang w:val="ru-RU"/>
        </w:rPr>
        <w:t>հայտարարություն</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w:t>
      </w:r>
      <w:r>
        <w:rPr>
          <w:rFonts w:ascii="GHEA Grapalat" w:hAnsi="GHEA Grapalat" w:cs="Sylfaen"/>
          <w:sz w:val="20"/>
          <w:lang w:val="ru-RU"/>
        </w:rPr>
        <w:t>նշվում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հայտարարվելու</w:t>
      </w:r>
      <w:r>
        <w:rPr>
          <w:rFonts w:ascii="GHEA Grapalat" w:hAnsi="GHEA Grapalat" w:cs="Sylfaen"/>
          <w:sz w:val="20"/>
          <w:lang w:val="af-ZA"/>
        </w:rPr>
        <w:t xml:space="preserve"> </w:t>
      </w:r>
      <w:r>
        <w:rPr>
          <w:rFonts w:ascii="GHEA Grapalat" w:hAnsi="GHEA Grapalat" w:cs="Sylfaen"/>
          <w:sz w:val="20"/>
          <w:lang w:val="ru-RU"/>
        </w:rPr>
        <w:t>հիմնավորումը։</w:t>
      </w:r>
      <w:r>
        <w:rPr>
          <w:rFonts w:ascii="GHEA Grapalat" w:hAnsi="GHEA Grapalat" w:cs="Sylfaen"/>
          <w:sz w:val="20"/>
          <w:lang w:val="af-ZA"/>
        </w:rPr>
        <w:t xml:space="preserve"> </w:t>
      </w:r>
    </w:p>
    <w:p w:rsidR="006E5207" w:rsidRDefault="006E5207" w:rsidP="006E5207">
      <w:pPr>
        <w:ind w:firstLine="567"/>
        <w:jc w:val="both"/>
        <w:rPr>
          <w:rFonts w:ascii="GHEA Grapalat" w:hAnsi="GHEA Grapalat" w:cs="Sylfaen"/>
          <w:sz w:val="20"/>
          <w:lang w:val="af-ZA"/>
        </w:rPr>
      </w:pPr>
    </w:p>
    <w:p w:rsidR="006E5207" w:rsidRDefault="006E5207" w:rsidP="006E5207">
      <w:pPr>
        <w:pStyle w:val="af6"/>
        <w:spacing w:after="0" w:line="240" w:lineRule="auto"/>
        <w:ind w:firstLine="720"/>
        <w:rPr>
          <w:rFonts w:ascii="GHEA Grapalat" w:hAnsi="GHEA Grapalat" w:cs="Times New Roman"/>
          <w:sz w:val="18"/>
          <w:szCs w:val="18"/>
          <w:u w:val="single"/>
          <w:lang w:val="af-ZA"/>
        </w:rPr>
      </w:pPr>
    </w:p>
    <w:p w:rsidR="006E5207" w:rsidRDefault="006E5207" w:rsidP="006E5207">
      <w:pPr>
        <w:jc w:val="center"/>
        <w:rPr>
          <w:rFonts w:ascii="GHEA Grapalat" w:hAnsi="GHEA Grapalat"/>
          <w:b/>
          <w:sz w:val="20"/>
          <w:lang w:val="af-ZA"/>
        </w:rPr>
      </w:pPr>
      <w:r>
        <w:rPr>
          <w:rFonts w:ascii="GHEA Grapalat" w:hAnsi="GHEA Grapalat"/>
          <w:b/>
          <w:sz w:val="20"/>
          <w:lang w:val="af-ZA"/>
        </w:rPr>
        <w:t xml:space="preserve">12. ԳՆՄԱՆ ԳՈՐԾԸՆԹԱՑԻ ՀԵՏ ԿԱՊՎԱԾ ԳՈՐԾՈՂՈՒԹՅՈՒՆՆԵՐԸ ԵՎ (ԿԱՄ) </w:t>
      </w:r>
    </w:p>
    <w:p w:rsidR="006E5207" w:rsidRDefault="006E5207" w:rsidP="006E5207">
      <w:pPr>
        <w:jc w:val="center"/>
        <w:rPr>
          <w:rFonts w:ascii="GHEA Grapalat" w:hAnsi="GHEA Grapalat"/>
          <w:b/>
          <w:sz w:val="20"/>
          <w:lang w:val="af-ZA"/>
        </w:rPr>
      </w:pPr>
      <w:r>
        <w:rPr>
          <w:rFonts w:ascii="GHEA Grapalat" w:hAnsi="GHEA Grapalat"/>
          <w:b/>
          <w:sz w:val="20"/>
          <w:lang w:val="af-ZA"/>
        </w:rPr>
        <w:t xml:space="preserve">ԸՆԴՈՒՆՎԱԾ ՈՐՈՇՈՒՄՆԵՐԸ ԲՈՂՈՔԱՐԿԵԼՈՒ ՄԱՍՆԱԿՑԻ </w:t>
      </w:r>
    </w:p>
    <w:p w:rsidR="006E5207" w:rsidRDefault="006E5207" w:rsidP="006E5207">
      <w:pPr>
        <w:jc w:val="center"/>
        <w:rPr>
          <w:rFonts w:ascii="GHEA Grapalat" w:hAnsi="GHEA Grapalat"/>
          <w:b/>
          <w:sz w:val="20"/>
          <w:lang w:val="af-ZA"/>
        </w:rPr>
      </w:pPr>
      <w:r>
        <w:rPr>
          <w:rFonts w:ascii="GHEA Grapalat" w:hAnsi="GHEA Grapalat"/>
          <w:b/>
          <w:sz w:val="20"/>
          <w:lang w:val="af-ZA"/>
        </w:rPr>
        <w:t>ԻՐԱՎՈՒՆՔԸ ԵՎ ԿԱՐԳԸ</w:t>
      </w:r>
    </w:p>
    <w:p w:rsidR="006E5207" w:rsidRDefault="006E5207" w:rsidP="006E5207">
      <w:pPr>
        <w:jc w:val="center"/>
        <w:rPr>
          <w:rFonts w:ascii="GHEA Grapalat" w:hAnsi="GHEA Grapalat"/>
          <w:b/>
          <w:sz w:val="20"/>
          <w:lang w:val="af-ZA"/>
        </w:rPr>
      </w:pP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12.1</w:t>
      </w:r>
      <w:r>
        <w:rPr>
          <w:rFonts w:ascii="GHEA Grapalat" w:hAnsi="GHEA Grapalat"/>
          <w:sz w:val="20"/>
          <w:szCs w:val="20"/>
          <w:lang w:val="af-ZA"/>
        </w:rPr>
        <w:t xml:space="preserve">  </w:t>
      </w:r>
      <w:r>
        <w:rPr>
          <w:rFonts w:ascii="GHEA Grapalat" w:hAnsi="GHEA Grapalat" w:cs="Sylfaen"/>
          <w:sz w:val="20"/>
          <w:szCs w:val="20"/>
          <w:lang w:val="ru-RU"/>
        </w:rPr>
        <w:t>Յուրաքանչյուր</w:t>
      </w:r>
      <w:r>
        <w:rPr>
          <w:rFonts w:ascii="GHEA Grapalat" w:hAnsi="GHEA Grapalat" w:cs="Sylfaen"/>
          <w:sz w:val="20"/>
          <w:szCs w:val="20"/>
          <w:lang w:val="af-ZA"/>
        </w:rPr>
        <w:t xml:space="preserve"> </w:t>
      </w:r>
      <w:r>
        <w:rPr>
          <w:rFonts w:ascii="GHEA Grapalat" w:hAnsi="GHEA Grapalat" w:cs="Sylfaen"/>
          <w:sz w:val="20"/>
          <w:szCs w:val="20"/>
          <w:lang w:val="ru-RU"/>
        </w:rPr>
        <w:t>անձ</w:t>
      </w:r>
      <w:r>
        <w:rPr>
          <w:rFonts w:ascii="GHEA Grapalat" w:hAnsi="GHEA Grapalat" w:cs="Sylfaen"/>
          <w:sz w:val="20"/>
          <w:szCs w:val="20"/>
          <w:lang w:val="af-ZA"/>
        </w:rPr>
        <w:t xml:space="preserve"> </w:t>
      </w:r>
      <w:r>
        <w:rPr>
          <w:rFonts w:ascii="GHEA Grapalat" w:hAnsi="GHEA Grapalat" w:cs="Sylfaen"/>
          <w:sz w:val="20"/>
          <w:szCs w:val="20"/>
          <w:lang w:val="ru-RU"/>
        </w:rPr>
        <w:t>իրավունք</w:t>
      </w:r>
      <w:r>
        <w:rPr>
          <w:rFonts w:ascii="GHEA Grapalat" w:hAnsi="GHEA Grapalat" w:cs="Sylfaen"/>
          <w:sz w:val="20"/>
          <w:szCs w:val="20"/>
          <w:lang w:val="af-ZA"/>
        </w:rPr>
        <w:t xml:space="preserve"> </w:t>
      </w:r>
      <w:r>
        <w:rPr>
          <w:rFonts w:ascii="GHEA Grapalat" w:hAnsi="GHEA Grapalat" w:cs="Sylfaen"/>
          <w:sz w:val="20"/>
          <w:szCs w:val="20"/>
          <w:lang w:val="ru-RU"/>
        </w:rPr>
        <w:t>ունի</w:t>
      </w:r>
      <w:r>
        <w:rPr>
          <w:rFonts w:ascii="GHEA Grapalat" w:hAnsi="GHEA Grapalat" w:cs="Sylfaen"/>
          <w:sz w:val="20"/>
          <w:szCs w:val="20"/>
          <w:lang w:val="af-ZA"/>
        </w:rPr>
        <w:t xml:space="preserve"> </w:t>
      </w:r>
      <w:r>
        <w:rPr>
          <w:rFonts w:ascii="GHEA Grapalat" w:hAnsi="GHEA Grapalat" w:cs="Sylfaen"/>
          <w:sz w:val="20"/>
          <w:szCs w:val="20"/>
          <w:lang w:val="ru-RU"/>
        </w:rPr>
        <w:t>բողոքարկելու</w:t>
      </w:r>
      <w:r>
        <w:rPr>
          <w:rFonts w:ascii="GHEA Grapalat" w:hAnsi="GHEA Grapalat" w:cs="Sylfaen"/>
          <w:sz w:val="20"/>
          <w:szCs w:val="20"/>
          <w:lang w:val="af-ZA"/>
        </w:rPr>
        <w:t xml:space="preserve"> պ</w:t>
      </w:r>
      <w:r>
        <w:rPr>
          <w:rFonts w:ascii="GHEA Grapalat" w:hAnsi="GHEA Grapalat" w:cs="Sylfaen"/>
          <w:sz w:val="20"/>
          <w:szCs w:val="20"/>
          <w:lang w:val="ru-RU"/>
        </w:rPr>
        <w:t>ատվիրատուի</w:t>
      </w:r>
      <w:r>
        <w:rPr>
          <w:rFonts w:ascii="GHEA Grapalat" w:hAnsi="GHEA Grapalat" w:cs="Sylfaen"/>
          <w:sz w:val="20"/>
          <w:szCs w:val="20"/>
          <w:lang w:val="af-ZA"/>
        </w:rPr>
        <w:t xml:space="preserve">, </w:t>
      </w:r>
      <w:r>
        <w:rPr>
          <w:rFonts w:ascii="GHEA Grapalat" w:hAnsi="GHEA Grapalat" w:cs="Sylfaen"/>
          <w:sz w:val="20"/>
          <w:szCs w:val="20"/>
          <w:lang w:val="ru-RU"/>
        </w:rPr>
        <w:t>հանձնաժողովի</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Mariam" w:hAnsi="GHEA Mariam" w:cs="Sylfaen"/>
          <w:sz w:val="20"/>
          <w:szCs w:val="20"/>
          <w:lang w:val="af-ZA"/>
        </w:rPr>
        <w:t xml:space="preserve"> </w:t>
      </w:r>
      <w:r>
        <w:rPr>
          <w:rFonts w:ascii="GHEA Grapalat" w:hAnsi="GHEA Grapalat" w:cs="Sylfaen"/>
          <w:sz w:val="20"/>
          <w:szCs w:val="20"/>
          <w:lang w:val="af-ZA"/>
        </w:rPr>
        <w:t xml:space="preserve"> </w:t>
      </w:r>
      <w:r>
        <w:rPr>
          <w:rFonts w:ascii="GHEA Grapalat" w:hAnsi="GHEA Grapalat" w:cs="Sylfaen"/>
          <w:sz w:val="20"/>
          <w:szCs w:val="20"/>
          <w:lang w:val="ru-RU"/>
        </w:rPr>
        <w:t>գործողությունները</w:t>
      </w:r>
      <w:r>
        <w:rPr>
          <w:rFonts w:ascii="GHEA Grapalat" w:hAnsi="GHEA Grapalat" w:cs="Sylfaen"/>
          <w:sz w:val="20"/>
          <w:szCs w:val="20"/>
          <w:lang w:val="af-ZA"/>
        </w:rPr>
        <w:t xml:space="preserve"> (</w:t>
      </w:r>
      <w:r>
        <w:rPr>
          <w:rFonts w:ascii="GHEA Grapalat" w:hAnsi="GHEA Grapalat" w:cs="Sylfaen"/>
          <w:sz w:val="20"/>
          <w:szCs w:val="20"/>
          <w:lang w:val="ru-RU"/>
        </w:rPr>
        <w:t>անգործությունը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որոշումները։</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12.2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այդ</w:t>
      </w:r>
      <w:r>
        <w:rPr>
          <w:rFonts w:ascii="GHEA Grapalat" w:hAnsi="GHEA Grapalat" w:cs="Sylfaen"/>
          <w:sz w:val="20"/>
          <w:szCs w:val="20"/>
          <w:lang w:val="af-ZA"/>
        </w:rPr>
        <w:t xml:space="preserve"> </w:t>
      </w:r>
      <w:r>
        <w:rPr>
          <w:rFonts w:ascii="GHEA Grapalat" w:hAnsi="GHEA Grapalat" w:cs="Sylfaen"/>
          <w:sz w:val="20"/>
          <w:szCs w:val="20"/>
          <w:lang w:val="ru-RU"/>
        </w:rPr>
        <w:t>թվում</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rPr>
        <w:t>քննման</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հարաբերությունները</w:t>
      </w:r>
      <w:r>
        <w:rPr>
          <w:rFonts w:ascii="GHEA Grapalat" w:hAnsi="GHEA Grapalat" w:cs="Sylfaen"/>
          <w:sz w:val="20"/>
          <w:szCs w:val="20"/>
          <w:lang w:val="af-ZA"/>
        </w:rPr>
        <w:t xml:space="preserve"> </w:t>
      </w:r>
      <w:r>
        <w:rPr>
          <w:rFonts w:ascii="GHEA Grapalat" w:hAnsi="GHEA Grapalat" w:cs="Sylfaen"/>
          <w:sz w:val="20"/>
          <w:szCs w:val="20"/>
          <w:lang w:val="ru-RU"/>
        </w:rPr>
        <w:t>վարչական</w:t>
      </w:r>
      <w:r>
        <w:rPr>
          <w:rFonts w:ascii="GHEA Grapalat" w:hAnsi="GHEA Grapalat" w:cs="Sylfaen"/>
          <w:sz w:val="20"/>
          <w:szCs w:val="20"/>
          <w:lang w:val="af-ZA"/>
        </w:rPr>
        <w:t xml:space="preserve"> </w:t>
      </w:r>
      <w:r>
        <w:rPr>
          <w:rFonts w:ascii="GHEA Grapalat" w:hAnsi="GHEA Grapalat" w:cs="Sylfaen"/>
          <w:sz w:val="20"/>
          <w:szCs w:val="20"/>
          <w:lang w:val="ru-RU"/>
        </w:rPr>
        <w:t>հարաբերություններ</w:t>
      </w:r>
      <w:r>
        <w:rPr>
          <w:rFonts w:ascii="GHEA Grapalat" w:hAnsi="GHEA Grapalat" w:cs="Sylfaen"/>
          <w:sz w:val="20"/>
          <w:szCs w:val="20"/>
          <w:lang w:val="af-ZA"/>
        </w:rPr>
        <w:t xml:space="preserve"> </w:t>
      </w:r>
      <w:r>
        <w:rPr>
          <w:rFonts w:ascii="GHEA Grapalat" w:hAnsi="GHEA Grapalat" w:cs="Sylfaen"/>
          <w:sz w:val="20"/>
          <w:szCs w:val="20"/>
          <w:lang w:val="ru-RU"/>
        </w:rPr>
        <w:t>չեն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դրանք</w:t>
      </w:r>
      <w:r>
        <w:rPr>
          <w:rFonts w:ascii="GHEA Grapalat" w:hAnsi="GHEA Grapalat" w:cs="Sylfaen"/>
          <w:sz w:val="20"/>
          <w:szCs w:val="20"/>
          <w:lang w:val="af-ZA"/>
        </w:rPr>
        <w:t xml:space="preserve"> </w:t>
      </w:r>
      <w:r>
        <w:rPr>
          <w:rFonts w:ascii="GHEA Grapalat" w:hAnsi="GHEA Grapalat" w:cs="Sylfaen"/>
          <w:sz w:val="20"/>
          <w:szCs w:val="20"/>
          <w:lang w:val="ru-RU"/>
        </w:rPr>
        <w:t>կարգավորվում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Հայաստանի</w:t>
      </w:r>
      <w:r>
        <w:rPr>
          <w:rFonts w:ascii="GHEA Grapalat" w:hAnsi="GHEA Grapalat" w:cs="Sylfaen"/>
          <w:sz w:val="20"/>
          <w:szCs w:val="20"/>
          <w:lang w:val="af-ZA"/>
        </w:rPr>
        <w:t xml:space="preserve"> </w:t>
      </w:r>
      <w:r>
        <w:rPr>
          <w:rFonts w:ascii="GHEA Grapalat" w:hAnsi="GHEA Grapalat" w:cs="Sylfaen"/>
          <w:sz w:val="20"/>
          <w:szCs w:val="20"/>
          <w:lang w:val="ru-RU"/>
        </w:rPr>
        <w:t>Հանարապետության</w:t>
      </w:r>
      <w:r>
        <w:rPr>
          <w:rFonts w:ascii="GHEA Grapalat" w:hAnsi="GHEA Grapalat" w:cs="Sylfaen"/>
          <w:sz w:val="20"/>
          <w:szCs w:val="20"/>
          <w:lang w:val="af-ZA"/>
        </w:rPr>
        <w:t xml:space="preserve"> </w:t>
      </w:r>
      <w:r>
        <w:rPr>
          <w:rFonts w:ascii="GHEA Grapalat" w:hAnsi="GHEA Grapalat" w:cs="Sylfaen"/>
          <w:sz w:val="20"/>
          <w:szCs w:val="20"/>
          <w:lang w:val="ru-RU"/>
        </w:rPr>
        <w:t>քաղաքացիաիրավական</w:t>
      </w:r>
      <w:r>
        <w:rPr>
          <w:rFonts w:ascii="GHEA Grapalat" w:hAnsi="GHEA Grapalat" w:cs="Sylfaen"/>
          <w:sz w:val="20"/>
          <w:szCs w:val="20"/>
          <w:lang w:val="af-ZA"/>
        </w:rPr>
        <w:t xml:space="preserve"> </w:t>
      </w:r>
      <w:r>
        <w:rPr>
          <w:rFonts w:ascii="GHEA Grapalat" w:hAnsi="GHEA Grapalat" w:cs="Sylfaen"/>
          <w:sz w:val="20"/>
          <w:szCs w:val="20"/>
          <w:lang w:val="ru-RU"/>
        </w:rPr>
        <w:t>հարաբերությունները</w:t>
      </w:r>
      <w:r>
        <w:rPr>
          <w:rFonts w:ascii="GHEA Grapalat" w:hAnsi="GHEA Grapalat" w:cs="Sylfaen"/>
          <w:sz w:val="20"/>
          <w:szCs w:val="20"/>
          <w:lang w:val="af-ZA"/>
        </w:rPr>
        <w:t xml:space="preserve"> </w:t>
      </w:r>
      <w:r>
        <w:rPr>
          <w:rFonts w:ascii="GHEA Grapalat" w:hAnsi="GHEA Grapalat" w:cs="Sylfaen"/>
          <w:sz w:val="20"/>
          <w:szCs w:val="20"/>
          <w:lang w:val="ru-RU"/>
        </w:rPr>
        <w:t>կարգավորող</w:t>
      </w:r>
      <w:r>
        <w:rPr>
          <w:rFonts w:ascii="GHEA Grapalat" w:hAnsi="GHEA Grapalat" w:cs="Sylfaen"/>
          <w:sz w:val="20"/>
          <w:szCs w:val="20"/>
          <w:lang w:val="af-ZA"/>
        </w:rPr>
        <w:t xml:space="preserve"> </w:t>
      </w:r>
      <w:r>
        <w:rPr>
          <w:rFonts w:ascii="GHEA Grapalat" w:hAnsi="GHEA Grapalat" w:cs="Sylfaen"/>
          <w:sz w:val="20"/>
          <w:szCs w:val="20"/>
          <w:lang w:val="ru-RU"/>
        </w:rPr>
        <w:t>օրենսդրությամբ։</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12.3  </w:t>
      </w:r>
      <w:r>
        <w:rPr>
          <w:rFonts w:ascii="GHEA Grapalat" w:hAnsi="GHEA Grapalat" w:cs="Sylfaen"/>
          <w:sz w:val="20"/>
          <w:szCs w:val="20"/>
          <w:lang w:val="ru-RU"/>
        </w:rPr>
        <w:t>Յուրաքանչյուր</w:t>
      </w:r>
      <w:r>
        <w:rPr>
          <w:rFonts w:ascii="GHEA Grapalat" w:hAnsi="GHEA Grapalat" w:cs="Sylfaen"/>
          <w:sz w:val="20"/>
          <w:szCs w:val="20"/>
          <w:lang w:val="af-ZA"/>
        </w:rPr>
        <w:t xml:space="preserve"> </w:t>
      </w:r>
      <w:r>
        <w:rPr>
          <w:rFonts w:ascii="GHEA Grapalat" w:hAnsi="GHEA Grapalat" w:cs="Sylfaen"/>
          <w:sz w:val="20"/>
          <w:szCs w:val="20"/>
          <w:lang w:val="ru-RU"/>
        </w:rPr>
        <w:t>անձ</w:t>
      </w:r>
      <w:r>
        <w:rPr>
          <w:rFonts w:ascii="GHEA Grapalat" w:hAnsi="GHEA Grapalat" w:cs="Sylfaen"/>
          <w:sz w:val="20"/>
          <w:szCs w:val="20"/>
          <w:lang w:val="af-ZA"/>
        </w:rPr>
        <w:t xml:space="preserve"> </w:t>
      </w:r>
      <w:r>
        <w:rPr>
          <w:rFonts w:ascii="GHEA Grapalat" w:hAnsi="GHEA Grapalat" w:cs="Sylfaen"/>
          <w:sz w:val="20"/>
          <w:szCs w:val="20"/>
          <w:lang w:val="ru-RU"/>
        </w:rPr>
        <w:t>իրավունք</w:t>
      </w:r>
      <w:r>
        <w:rPr>
          <w:rFonts w:ascii="GHEA Grapalat" w:hAnsi="GHEA Grapalat" w:cs="Sylfaen"/>
          <w:sz w:val="20"/>
          <w:szCs w:val="20"/>
          <w:lang w:val="af-ZA"/>
        </w:rPr>
        <w:t xml:space="preserve"> </w:t>
      </w:r>
      <w:r>
        <w:rPr>
          <w:rFonts w:ascii="GHEA Grapalat" w:hAnsi="GHEA Grapalat" w:cs="Sylfaen"/>
          <w:sz w:val="20"/>
          <w:szCs w:val="20"/>
          <w:lang w:val="ru-RU"/>
        </w:rPr>
        <w:t>ունի</w:t>
      </w:r>
      <w:r>
        <w:rPr>
          <w:rFonts w:ascii="GHEA Grapalat" w:hAnsi="GHEA Grapalat" w:cs="Sylfaen"/>
          <w:sz w:val="20"/>
          <w:szCs w:val="20"/>
          <w:lang w:val="af-ZA"/>
        </w:rPr>
        <w:t xml:space="preserve"> </w:t>
      </w:r>
      <w:r>
        <w:rPr>
          <w:rFonts w:ascii="GHEA Grapalat" w:hAnsi="GHEA Grapalat" w:cs="Sylfaen"/>
          <w:sz w:val="20"/>
          <w:szCs w:val="20"/>
          <w:lang w:val="ru-RU"/>
        </w:rPr>
        <w:t>Օրենքի</w:t>
      </w:r>
      <w:r>
        <w:rPr>
          <w:rFonts w:ascii="GHEA Grapalat" w:hAnsi="GHEA Grapalat" w:cs="Sylfaen"/>
          <w:sz w:val="20"/>
          <w:szCs w:val="20"/>
          <w:lang w:val="af-ZA"/>
        </w:rPr>
        <w:t xml:space="preserve"> </w:t>
      </w:r>
      <w:r>
        <w:rPr>
          <w:rFonts w:ascii="GHEA Grapalat" w:hAnsi="GHEA Grapalat" w:cs="Sylfaen"/>
          <w:sz w:val="20"/>
          <w:szCs w:val="20"/>
          <w:lang w:val="ru-RU"/>
        </w:rPr>
        <w:t>համաձայն</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 </w:t>
      </w:r>
      <w:r>
        <w:rPr>
          <w:rFonts w:ascii="GHEA Grapalat" w:hAnsi="GHEA Grapalat" w:cs="Sylfaen"/>
          <w:sz w:val="20"/>
          <w:szCs w:val="20"/>
          <w:lang w:val="ru-RU"/>
        </w:rPr>
        <w:t>նախքան</w:t>
      </w:r>
      <w:r>
        <w:rPr>
          <w:rFonts w:ascii="GHEA Grapalat" w:hAnsi="GHEA Grapalat" w:cs="Sylfaen"/>
          <w:sz w:val="20"/>
          <w:szCs w:val="20"/>
          <w:lang w:val="af-ZA"/>
        </w:rPr>
        <w:t xml:space="preserve"> </w:t>
      </w:r>
      <w:r>
        <w:rPr>
          <w:rFonts w:ascii="GHEA Grapalat" w:hAnsi="GHEA Grapalat" w:cs="Sylfaen"/>
          <w:sz w:val="20"/>
          <w:szCs w:val="20"/>
          <w:lang w:val="ru-RU"/>
        </w:rPr>
        <w:t>պայմանագրի</w:t>
      </w:r>
      <w:r>
        <w:rPr>
          <w:rFonts w:ascii="GHEA Grapalat" w:hAnsi="GHEA Grapalat" w:cs="Sylfaen"/>
          <w:sz w:val="20"/>
          <w:szCs w:val="20"/>
          <w:lang w:val="af-ZA"/>
        </w:rPr>
        <w:t xml:space="preserve"> </w:t>
      </w:r>
      <w:r>
        <w:rPr>
          <w:rFonts w:ascii="GHEA Grapalat" w:hAnsi="GHEA Grapalat" w:cs="Sylfaen"/>
          <w:sz w:val="20"/>
          <w:szCs w:val="20"/>
          <w:lang w:val="ru-RU"/>
        </w:rPr>
        <w:t>կնքումը</w:t>
      </w:r>
      <w:r>
        <w:rPr>
          <w:rFonts w:ascii="GHEA Grapalat" w:hAnsi="GHEA Grapalat" w:cs="Sylfaen"/>
          <w:sz w:val="20"/>
          <w:szCs w:val="20"/>
          <w:lang w:val="af-ZA"/>
        </w:rPr>
        <w:t xml:space="preserve"> </w:t>
      </w:r>
      <w:r>
        <w:rPr>
          <w:rFonts w:ascii="GHEA Grapalat" w:hAnsi="GHEA Grapalat" w:cs="Sylfaen"/>
          <w:sz w:val="20"/>
          <w:szCs w:val="20"/>
          <w:lang w:val="ru-RU"/>
        </w:rPr>
        <w:t>բողոքարկելու</w:t>
      </w:r>
      <w:r>
        <w:rPr>
          <w:rFonts w:ascii="GHEA Grapalat" w:hAnsi="GHEA Grapalat" w:cs="Sylfaen"/>
          <w:sz w:val="20"/>
          <w:szCs w:val="20"/>
          <w:lang w:val="af-ZA"/>
        </w:rPr>
        <w:t xml:space="preserve"> պ</w:t>
      </w:r>
      <w:r>
        <w:rPr>
          <w:rFonts w:ascii="GHEA Grapalat" w:hAnsi="GHEA Grapalat" w:cs="Sylfaen"/>
          <w:sz w:val="20"/>
          <w:szCs w:val="20"/>
          <w:lang w:val="ru-RU"/>
        </w:rPr>
        <w:t>ատվիրատուի</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հանձնաժողովի</w:t>
      </w:r>
      <w:r>
        <w:rPr>
          <w:rFonts w:ascii="GHEA Grapalat" w:hAnsi="GHEA Grapalat" w:cs="Sylfaen"/>
          <w:sz w:val="20"/>
          <w:szCs w:val="20"/>
          <w:lang w:val="af-ZA"/>
        </w:rPr>
        <w:t xml:space="preserve"> </w:t>
      </w:r>
      <w:r>
        <w:rPr>
          <w:rFonts w:ascii="GHEA Grapalat" w:hAnsi="GHEA Grapalat" w:cs="Sylfaen"/>
          <w:sz w:val="20"/>
          <w:szCs w:val="20"/>
          <w:lang w:val="ru-RU"/>
        </w:rPr>
        <w:t>գործողությունները</w:t>
      </w:r>
      <w:r>
        <w:rPr>
          <w:rFonts w:ascii="GHEA Grapalat" w:hAnsi="GHEA Grapalat" w:cs="Sylfaen"/>
          <w:sz w:val="20"/>
          <w:szCs w:val="20"/>
          <w:lang w:val="af-ZA"/>
        </w:rPr>
        <w:t xml:space="preserve"> (</w:t>
      </w:r>
      <w:r>
        <w:rPr>
          <w:rFonts w:ascii="GHEA Grapalat" w:hAnsi="GHEA Grapalat" w:cs="Sylfaen"/>
          <w:sz w:val="20"/>
          <w:szCs w:val="20"/>
          <w:lang w:val="ru-RU"/>
        </w:rPr>
        <w:t>անգործությունը</w:t>
      </w:r>
      <w:r>
        <w:rPr>
          <w:rFonts w:ascii="GHEA Grapalat" w:hAnsi="GHEA Grapalat" w:cs="Sylfaen"/>
          <w:sz w:val="20"/>
          <w:szCs w:val="20"/>
          <w:lang w:val="af-ZA"/>
        </w:rPr>
        <w:t xml:space="preserve">) և </w:t>
      </w:r>
      <w:r>
        <w:rPr>
          <w:rFonts w:ascii="GHEA Grapalat" w:hAnsi="GHEA Grapalat" w:cs="Sylfaen"/>
          <w:sz w:val="20"/>
          <w:szCs w:val="20"/>
          <w:lang w:val="ru-RU"/>
        </w:rPr>
        <w:t>որոշումները</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w:t>
      </w:r>
    </w:p>
    <w:p w:rsidR="006E5207" w:rsidRDefault="006E5207" w:rsidP="006E5207">
      <w:pPr>
        <w:ind w:firstLine="567"/>
        <w:jc w:val="both"/>
        <w:rPr>
          <w:rFonts w:ascii="GHEA Grapalat" w:hAnsi="GHEA Grapalat" w:cs="Sylfaen"/>
          <w:sz w:val="20"/>
          <w:szCs w:val="20"/>
          <w:lang w:val="af-ZA"/>
        </w:rPr>
      </w:pPr>
      <w:bookmarkStart w:id="8" w:name="_Hlk9264573"/>
      <w:r>
        <w:rPr>
          <w:rFonts w:ascii="GHEA Grapalat"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8"/>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2) </w:t>
      </w:r>
      <w:r>
        <w:rPr>
          <w:rFonts w:ascii="GHEA Grapalat" w:hAnsi="GHEA Grapalat" w:cs="Sylfaen"/>
          <w:sz w:val="20"/>
          <w:szCs w:val="20"/>
          <w:lang w:val="ru-RU"/>
        </w:rPr>
        <w:t>դատական</w:t>
      </w:r>
      <w:r>
        <w:rPr>
          <w:rFonts w:ascii="GHEA Grapalat" w:hAnsi="GHEA Grapalat" w:cs="Sylfaen"/>
          <w:sz w:val="20"/>
          <w:szCs w:val="20"/>
          <w:lang w:val="af-ZA"/>
        </w:rPr>
        <w:t xml:space="preserve"> </w:t>
      </w:r>
      <w:r>
        <w:rPr>
          <w:rFonts w:ascii="GHEA Grapalat" w:hAnsi="GHEA Grapalat" w:cs="Sylfaen"/>
          <w:sz w:val="20"/>
          <w:szCs w:val="20"/>
          <w:lang w:val="ru-RU"/>
        </w:rPr>
        <w:t>կարգով</w:t>
      </w:r>
      <w:r>
        <w:rPr>
          <w:rFonts w:ascii="GHEA Grapalat" w:hAnsi="GHEA Grapalat" w:cs="Sylfaen"/>
          <w:sz w:val="20"/>
          <w:szCs w:val="20"/>
          <w:lang w:val="af-ZA"/>
        </w:rPr>
        <w:t xml:space="preserve"> </w:t>
      </w:r>
      <w:r>
        <w:rPr>
          <w:rFonts w:ascii="GHEA Grapalat" w:hAnsi="GHEA Grapalat" w:cs="Sylfaen"/>
          <w:sz w:val="20"/>
          <w:szCs w:val="20"/>
          <w:lang w:val="ru-RU"/>
        </w:rPr>
        <w:t>բողոքարկելու</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պ</w:t>
      </w:r>
      <w:r>
        <w:rPr>
          <w:rFonts w:ascii="GHEA Grapalat" w:hAnsi="GHEA Grapalat" w:cs="Sylfaen"/>
          <w:sz w:val="20"/>
          <w:szCs w:val="20"/>
          <w:lang w:val="ru-RU"/>
        </w:rPr>
        <w:t>ատվիրատուի</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հանձնաժողովի</w:t>
      </w:r>
      <w:r>
        <w:rPr>
          <w:rFonts w:ascii="GHEA Grapalat" w:hAnsi="GHEA Grapalat" w:cs="Sylfaen"/>
          <w:sz w:val="20"/>
          <w:szCs w:val="20"/>
          <w:lang w:val="af-ZA"/>
        </w:rPr>
        <w:t xml:space="preserve"> </w:t>
      </w:r>
      <w:r>
        <w:rPr>
          <w:rFonts w:ascii="GHEA Grapalat" w:hAnsi="GHEA Grapalat" w:cs="Sylfaen"/>
          <w:sz w:val="20"/>
          <w:szCs w:val="20"/>
          <w:lang w:val="ru-RU"/>
        </w:rPr>
        <w:t>գործողությունները</w:t>
      </w:r>
      <w:r>
        <w:rPr>
          <w:rFonts w:ascii="GHEA Grapalat" w:hAnsi="GHEA Grapalat" w:cs="Sylfaen"/>
          <w:sz w:val="20"/>
          <w:szCs w:val="20"/>
          <w:lang w:val="af-ZA"/>
        </w:rPr>
        <w:t xml:space="preserve"> (</w:t>
      </w:r>
      <w:r>
        <w:rPr>
          <w:rFonts w:ascii="GHEA Grapalat" w:hAnsi="GHEA Grapalat" w:cs="Sylfaen"/>
          <w:sz w:val="20"/>
          <w:szCs w:val="20"/>
          <w:lang w:val="ru-RU"/>
        </w:rPr>
        <w:t>անգործությունը</w:t>
      </w:r>
      <w:r>
        <w:rPr>
          <w:rFonts w:ascii="GHEA Grapalat" w:hAnsi="GHEA Grapalat" w:cs="Sylfaen"/>
          <w:sz w:val="20"/>
          <w:szCs w:val="20"/>
          <w:lang w:val="af-ZA"/>
        </w:rPr>
        <w:t xml:space="preserve">) և </w:t>
      </w:r>
      <w:r>
        <w:rPr>
          <w:rFonts w:ascii="GHEA Grapalat" w:hAnsi="GHEA Grapalat" w:cs="Sylfaen"/>
          <w:sz w:val="20"/>
          <w:szCs w:val="20"/>
          <w:lang w:val="ru-RU"/>
        </w:rPr>
        <w:t>որոշումները։</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12.4  </w:t>
      </w:r>
      <w:r>
        <w:rPr>
          <w:rFonts w:ascii="GHEA Grapalat" w:hAnsi="GHEA Grapalat" w:cs="Sylfaen"/>
          <w:sz w:val="20"/>
          <w:szCs w:val="20"/>
          <w:lang w:val="ru-RU"/>
        </w:rPr>
        <w:t>Եթե</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ներկայացրած</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բողոքարկում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 </w:t>
      </w:r>
      <w:r>
        <w:rPr>
          <w:rFonts w:ascii="GHEA Grapalat" w:hAnsi="GHEA Grapalat" w:cs="Sylfaen"/>
          <w:sz w:val="20"/>
          <w:szCs w:val="20"/>
          <w:lang w:val="ru-RU"/>
        </w:rPr>
        <w:t>պայմանագիր</w:t>
      </w:r>
      <w:r>
        <w:rPr>
          <w:rFonts w:ascii="GHEA Grapalat" w:hAnsi="GHEA Grapalat" w:cs="Sylfaen"/>
          <w:sz w:val="20"/>
          <w:szCs w:val="20"/>
          <w:lang w:val="af-ZA"/>
        </w:rPr>
        <w:t xml:space="preserve"> </w:t>
      </w:r>
      <w:r>
        <w:rPr>
          <w:rFonts w:ascii="GHEA Grapalat" w:hAnsi="GHEA Grapalat" w:cs="Sylfaen"/>
          <w:sz w:val="20"/>
          <w:szCs w:val="20"/>
          <w:lang w:val="ru-RU"/>
        </w:rPr>
        <w:t>կնքելու</w:t>
      </w:r>
      <w:r>
        <w:rPr>
          <w:rFonts w:ascii="GHEA Grapalat" w:hAnsi="GHEA Grapalat" w:cs="Sylfaen"/>
          <w:sz w:val="20"/>
          <w:szCs w:val="20"/>
          <w:lang w:val="af-ZA"/>
        </w:rPr>
        <w:t xml:space="preserve"> </w:t>
      </w:r>
      <w:r>
        <w:rPr>
          <w:rFonts w:ascii="GHEA Grapalat" w:hAnsi="GHEA Grapalat" w:cs="Sylfaen"/>
          <w:sz w:val="20"/>
          <w:szCs w:val="20"/>
          <w:lang w:val="ru-RU"/>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ապա</w:t>
      </w:r>
      <w:r>
        <w:rPr>
          <w:rFonts w:ascii="GHEA Grapalat" w:hAnsi="GHEA Grapalat" w:cs="Sylfaen"/>
          <w:sz w:val="20"/>
          <w:szCs w:val="20"/>
          <w:lang w:val="af-ZA"/>
        </w:rPr>
        <w:t xml:space="preserve"> </w:t>
      </w:r>
      <w:r>
        <w:rPr>
          <w:rFonts w:ascii="GHEA Grapalat" w:hAnsi="GHEA Grapalat" w:cs="Sylfaen"/>
          <w:sz w:val="20"/>
          <w:szCs w:val="20"/>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w:t>
      </w:r>
      <w:r>
        <w:rPr>
          <w:rFonts w:ascii="GHEA Grapalat" w:hAnsi="GHEA Grapalat" w:cs="Sylfaen"/>
          <w:sz w:val="20"/>
          <w:szCs w:val="20"/>
        </w:rPr>
        <w:t>ն</w:t>
      </w:r>
      <w:r>
        <w:rPr>
          <w:rFonts w:ascii="GHEA Grapalat" w:hAnsi="GHEA Grapalat" w:cs="Sylfaen"/>
          <w:sz w:val="20"/>
          <w:szCs w:val="20"/>
          <w:lang w:val="ru-RU"/>
        </w:rPr>
        <w:t>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հրավերի</w:t>
      </w:r>
      <w:r>
        <w:rPr>
          <w:rFonts w:ascii="GHEA Grapalat" w:hAnsi="GHEA Grapalat" w:cs="Sylfaen"/>
          <w:sz w:val="20"/>
          <w:szCs w:val="20"/>
          <w:lang w:val="af-ZA"/>
        </w:rPr>
        <w:t xml:space="preserve"> 1-</w:t>
      </w:r>
      <w:r>
        <w:rPr>
          <w:rFonts w:ascii="GHEA Grapalat" w:hAnsi="GHEA Grapalat" w:cs="Sylfaen"/>
          <w:sz w:val="20"/>
          <w:szCs w:val="20"/>
        </w:rPr>
        <w:t>ին</w:t>
      </w:r>
      <w:r>
        <w:rPr>
          <w:rFonts w:ascii="GHEA Grapalat" w:hAnsi="GHEA Grapalat" w:cs="Sylfaen"/>
          <w:sz w:val="20"/>
          <w:szCs w:val="20"/>
          <w:lang w:val="af-ZA"/>
        </w:rPr>
        <w:t xml:space="preserve"> </w:t>
      </w:r>
      <w:r>
        <w:rPr>
          <w:rFonts w:ascii="GHEA Grapalat" w:hAnsi="GHEA Grapalat" w:cs="Sylfaen"/>
          <w:sz w:val="20"/>
          <w:szCs w:val="20"/>
        </w:rPr>
        <w:t>մասի</w:t>
      </w:r>
      <w:r>
        <w:rPr>
          <w:rFonts w:ascii="GHEA Grapalat" w:hAnsi="GHEA Grapalat" w:cs="Sylfaen"/>
          <w:sz w:val="20"/>
          <w:szCs w:val="20"/>
          <w:lang w:val="af-ZA"/>
        </w:rPr>
        <w:t xml:space="preserve"> 8.28-</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կետով</w:t>
      </w:r>
      <w:r>
        <w:rPr>
          <w:rFonts w:ascii="GHEA Grapalat" w:hAnsi="GHEA Grapalat" w:cs="Sylfaen"/>
          <w:sz w:val="20"/>
          <w:szCs w:val="20"/>
          <w:lang w:val="af-ZA"/>
        </w:rPr>
        <w:t xml:space="preserve"> </w:t>
      </w:r>
      <w:r>
        <w:rPr>
          <w:rFonts w:ascii="GHEA Grapalat" w:hAnsi="GHEA Grapalat" w:cs="Sylfaen"/>
          <w:sz w:val="20"/>
          <w:szCs w:val="20"/>
          <w:lang w:val="ru-RU"/>
        </w:rPr>
        <w:t>նախատեսված</w:t>
      </w:r>
      <w:r>
        <w:rPr>
          <w:rFonts w:ascii="GHEA Grapalat" w:hAnsi="GHEA Grapalat" w:cs="Sylfaen"/>
          <w:sz w:val="20"/>
          <w:szCs w:val="20"/>
          <w:lang w:val="af-ZA"/>
        </w:rPr>
        <w:t xml:space="preserve"> </w:t>
      </w:r>
      <w:r>
        <w:rPr>
          <w:rFonts w:ascii="GHEA Grapalat" w:hAnsi="GHEA Grapalat" w:cs="Sylfaen"/>
          <w:sz w:val="20"/>
          <w:szCs w:val="20"/>
          <w:lang w:val="ru-RU"/>
        </w:rPr>
        <w:t>անգործության</w:t>
      </w:r>
      <w:r>
        <w:rPr>
          <w:rFonts w:ascii="GHEA Grapalat" w:hAnsi="GHEA Grapalat" w:cs="Sylfaen"/>
          <w:sz w:val="20"/>
          <w:szCs w:val="20"/>
          <w:lang w:val="af-ZA"/>
        </w:rPr>
        <w:t xml:space="preserve"> </w:t>
      </w:r>
      <w:r>
        <w:rPr>
          <w:rFonts w:ascii="GHEA Grapalat" w:hAnsi="GHEA Grapalat" w:cs="Sylfaen"/>
          <w:sz w:val="20"/>
          <w:szCs w:val="20"/>
          <w:lang w:val="ru-RU"/>
        </w:rPr>
        <w:t>ժամանակահատվածում</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2) </w:t>
      </w:r>
      <w:r>
        <w:rPr>
          <w:rFonts w:ascii="GHEA Grapalat" w:hAnsi="GHEA Grapalat" w:cs="Sylfaen"/>
          <w:sz w:val="20"/>
          <w:szCs w:val="20"/>
          <w:lang w:val="ru-RU"/>
        </w:rPr>
        <w:t>գնման</w:t>
      </w:r>
      <w:r>
        <w:rPr>
          <w:rFonts w:ascii="GHEA Grapalat" w:hAnsi="GHEA Grapalat" w:cs="Sylfaen"/>
          <w:sz w:val="20"/>
          <w:szCs w:val="20"/>
          <w:lang w:val="af-ZA"/>
        </w:rPr>
        <w:t xml:space="preserve"> </w:t>
      </w:r>
      <w:r>
        <w:rPr>
          <w:rFonts w:ascii="GHEA Grapalat" w:hAnsi="GHEA Grapalat" w:cs="Sylfaen"/>
          <w:sz w:val="20"/>
          <w:szCs w:val="20"/>
          <w:lang w:val="ru-RU"/>
        </w:rPr>
        <w:t>առարկայի</w:t>
      </w:r>
      <w:r>
        <w:rPr>
          <w:rFonts w:ascii="GHEA Grapalat" w:hAnsi="GHEA Grapalat" w:cs="Sylfaen"/>
          <w:sz w:val="20"/>
          <w:szCs w:val="20"/>
          <w:lang w:val="af-ZA"/>
        </w:rPr>
        <w:t xml:space="preserve"> </w:t>
      </w:r>
      <w:r>
        <w:rPr>
          <w:rFonts w:ascii="GHEA Grapalat" w:hAnsi="GHEA Grapalat" w:cs="Sylfaen"/>
          <w:sz w:val="20"/>
          <w:szCs w:val="20"/>
          <w:lang w:val="ru-RU"/>
        </w:rPr>
        <w:t>բնութագրերը</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հրավերի</w:t>
      </w:r>
      <w:r>
        <w:rPr>
          <w:rFonts w:ascii="GHEA Grapalat" w:hAnsi="GHEA Grapalat" w:cs="Sylfaen"/>
          <w:sz w:val="20"/>
          <w:szCs w:val="20"/>
          <w:lang w:val="af-ZA"/>
        </w:rPr>
        <w:t xml:space="preserve"> </w:t>
      </w:r>
      <w:r>
        <w:rPr>
          <w:rFonts w:ascii="GHEA Grapalat" w:hAnsi="GHEA Grapalat" w:cs="Sylfaen"/>
          <w:sz w:val="20"/>
          <w:szCs w:val="20"/>
          <w:lang w:val="ru-RU"/>
        </w:rPr>
        <w:t>պահանջները</w:t>
      </w:r>
      <w:r>
        <w:rPr>
          <w:rFonts w:ascii="GHEA Grapalat" w:hAnsi="GHEA Grapalat" w:cs="Sylfaen"/>
          <w:sz w:val="20"/>
          <w:szCs w:val="20"/>
          <w:lang w:val="af-ZA"/>
        </w:rPr>
        <w:t xml:space="preserve">, </w:t>
      </w:r>
      <w:r>
        <w:rPr>
          <w:rFonts w:ascii="GHEA Grapalat" w:hAnsi="GHEA Grapalat" w:cs="Sylfaen"/>
          <w:sz w:val="20"/>
          <w:szCs w:val="20"/>
          <w:lang w:val="ru-RU"/>
        </w:rPr>
        <w:t>ապա</w:t>
      </w:r>
      <w:r>
        <w:rPr>
          <w:rFonts w:ascii="GHEA Grapalat" w:hAnsi="GHEA Grapalat" w:cs="Sylfaen"/>
          <w:sz w:val="20"/>
          <w:szCs w:val="20"/>
          <w:lang w:val="af-ZA"/>
        </w:rPr>
        <w:t xml:space="preserve"> </w:t>
      </w:r>
      <w:r>
        <w:rPr>
          <w:rFonts w:ascii="GHEA Grapalat" w:hAnsi="GHEA Grapalat" w:cs="Sylfaen"/>
          <w:sz w:val="20"/>
          <w:szCs w:val="20"/>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w:t>
      </w:r>
      <w:r>
        <w:rPr>
          <w:rFonts w:ascii="GHEA Grapalat" w:hAnsi="GHEA Grapalat" w:cs="Sylfaen"/>
          <w:sz w:val="20"/>
          <w:szCs w:val="20"/>
        </w:rPr>
        <w:t>ն</w:t>
      </w:r>
      <w:r>
        <w:rPr>
          <w:rFonts w:ascii="GHEA Grapalat" w:hAnsi="GHEA Grapalat" w:cs="Sylfaen"/>
          <w:sz w:val="20"/>
          <w:szCs w:val="20"/>
          <w:lang w:val="ru-RU"/>
        </w:rPr>
        <w:t>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մինչև</w:t>
      </w:r>
      <w:r>
        <w:rPr>
          <w:rFonts w:ascii="GHEA Grapalat" w:hAnsi="GHEA Grapalat" w:cs="Sylfaen"/>
          <w:sz w:val="20"/>
          <w:szCs w:val="20"/>
          <w:lang w:val="af-ZA"/>
        </w:rPr>
        <w:t xml:space="preserve"> </w:t>
      </w:r>
      <w:r>
        <w:rPr>
          <w:rFonts w:ascii="GHEA Grapalat" w:hAnsi="GHEA Grapalat" w:cs="Sylfaen"/>
          <w:sz w:val="20"/>
          <w:szCs w:val="20"/>
          <w:lang w:val="ru-RU"/>
        </w:rPr>
        <w:t>հայտերի</w:t>
      </w:r>
      <w:r>
        <w:rPr>
          <w:rFonts w:ascii="GHEA Grapalat" w:hAnsi="GHEA Grapalat" w:cs="Sylfaen"/>
          <w:sz w:val="20"/>
          <w:szCs w:val="20"/>
          <w:lang w:val="af-ZA"/>
        </w:rPr>
        <w:t xml:space="preserve"> </w:t>
      </w:r>
      <w:r>
        <w:rPr>
          <w:rFonts w:ascii="GHEA Grapalat" w:hAnsi="GHEA Grapalat" w:cs="Sylfaen"/>
          <w:sz w:val="20"/>
          <w:szCs w:val="20"/>
          <w:lang w:val="ru-RU"/>
        </w:rPr>
        <w:t>ներկայացման</w:t>
      </w:r>
      <w:r>
        <w:rPr>
          <w:rFonts w:ascii="GHEA Grapalat" w:hAnsi="GHEA Grapalat" w:cs="Sylfaen"/>
          <w:sz w:val="20"/>
          <w:szCs w:val="20"/>
          <w:lang w:val="af-ZA"/>
        </w:rPr>
        <w:t xml:space="preserve"> </w:t>
      </w:r>
      <w:r>
        <w:rPr>
          <w:rFonts w:ascii="GHEA Grapalat" w:hAnsi="GHEA Grapalat" w:cs="Sylfaen"/>
          <w:sz w:val="20"/>
          <w:szCs w:val="20"/>
          <w:lang w:val="ru-RU"/>
        </w:rPr>
        <w:t>վերջնաժամկետը</w:t>
      </w:r>
      <w:r>
        <w:rPr>
          <w:rFonts w:ascii="GHEA Grapalat" w:hAnsi="GHEA Grapalat" w:cs="Sylfaen"/>
          <w:sz w:val="20"/>
          <w:szCs w:val="20"/>
          <w:lang w:val="af-ZA"/>
        </w:rPr>
        <w:t xml:space="preserve"> </w:t>
      </w:r>
      <w:r>
        <w:rPr>
          <w:rFonts w:ascii="GHEA Grapalat" w:hAnsi="GHEA Grapalat" w:cs="Sylfaen"/>
          <w:sz w:val="20"/>
          <w:szCs w:val="20"/>
        </w:rPr>
        <w:t>լրանալը</w:t>
      </w:r>
      <w:r>
        <w:rPr>
          <w:rFonts w:ascii="GHEA Grapalat" w:hAnsi="GHEA Grapalat" w:cs="Sylfaen"/>
          <w:sz w:val="20"/>
          <w:szCs w:val="20"/>
          <w:lang w:val="af-ZA"/>
        </w:rPr>
        <w:t xml:space="preserve">:  </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12.5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գրավոր</w:t>
      </w:r>
      <w:r>
        <w:rPr>
          <w:rFonts w:ascii="GHEA Grapalat" w:hAnsi="GHEA Grapalat" w:cs="Sylfaen"/>
          <w:sz w:val="20"/>
          <w:szCs w:val="20"/>
          <w:lang w:val="af-ZA"/>
        </w:rPr>
        <w:t xml:space="preserve">, </w:t>
      </w:r>
      <w:r>
        <w:rPr>
          <w:rFonts w:ascii="GHEA Grapalat" w:hAnsi="GHEA Grapalat" w:cs="Sylfaen"/>
          <w:sz w:val="20"/>
          <w:szCs w:val="20"/>
          <w:lang w:val="ru-RU"/>
        </w:rPr>
        <w:t>ստորագրված</w:t>
      </w:r>
      <w:r>
        <w:rPr>
          <w:rFonts w:ascii="GHEA Grapalat" w:hAnsi="GHEA Grapalat" w:cs="Sylfaen"/>
          <w:sz w:val="20"/>
          <w:szCs w:val="20"/>
          <w:lang w:val="af-ZA"/>
        </w:rPr>
        <w:t xml:space="preserve">, </w:t>
      </w:r>
      <w:r>
        <w:rPr>
          <w:rFonts w:ascii="GHEA Grapalat" w:hAnsi="GHEA Grapalat" w:cs="Sylfaen"/>
          <w:sz w:val="20"/>
          <w:szCs w:val="20"/>
          <w:lang w:val="ru-RU"/>
        </w:rPr>
        <w:t>դրանում</w:t>
      </w:r>
      <w:r>
        <w:rPr>
          <w:rFonts w:ascii="GHEA Grapalat" w:hAnsi="GHEA Grapalat" w:cs="Sylfaen"/>
          <w:sz w:val="20"/>
          <w:szCs w:val="20"/>
          <w:lang w:val="af-ZA"/>
        </w:rPr>
        <w:t xml:space="preserve"> </w:t>
      </w:r>
      <w:r>
        <w:rPr>
          <w:rFonts w:ascii="GHEA Grapalat" w:hAnsi="GHEA Grapalat" w:cs="Sylfaen"/>
          <w:sz w:val="20"/>
          <w:szCs w:val="20"/>
          <w:lang w:val="ru-RU"/>
        </w:rPr>
        <w:t>ներառելով</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ներկայացրած</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անվանումը</w:t>
      </w:r>
      <w:r>
        <w:rPr>
          <w:rFonts w:ascii="GHEA Grapalat" w:hAnsi="GHEA Grapalat" w:cs="Sylfaen"/>
          <w:sz w:val="20"/>
          <w:szCs w:val="20"/>
          <w:lang w:val="af-ZA"/>
        </w:rPr>
        <w:t xml:space="preserve"> (</w:t>
      </w:r>
      <w:r>
        <w:rPr>
          <w:rFonts w:ascii="GHEA Grapalat" w:hAnsi="GHEA Grapalat" w:cs="Sylfaen"/>
          <w:sz w:val="20"/>
          <w:szCs w:val="20"/>
          <w:lang w:val="ru-RU"/>
        </w:rPr>
        <w:t>անունը</w:t>
      </w:r>
      <w:r>
        <w:rPr>
          <w:rFonts w:ascii="GHEA Grapalat" w:hAnsi="GHEA Grapalat" w:cs="Sylfaen"/>
          <w:sz w:val="20"/>
          <w:szCs w:val="20"/>
          <w:lang w:val="af-ZA"/>
        </w:rPr>
        <w:t xml:space="preserve">, </w:t>
      </w:r>
      <w:r>
        <w:rPr>
          <w:rFonts w:ascii="GHEA Grapalat" w:hAnsi="GHEA Grapalat" w:cs="Sylfaen"/>
          <w:sz w:val="20"/>
          <w:szCs w:val="20"/>
          <w:lang w:val="ru-RU"/>
        </w:rPr>
        <w:t>ազգանունը</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հաստատող</w:t>
      </w:r>
      <w:r>
        <w:rPr>
          <w:rFonts w:ascii="GHEA Grapalat" w:hAnsi="GHEA Grapalat" w:cs="Sylfaen"/>
          <w:sz w:val="20"/>
          <w:szCs w:val="20"/>
          <w:lang w:val="af-ZA"/>
        </w:rPr>
        <w:t xml:space="preserve"> </w:t>
      </w:r>
      <w:r>
        <w:rPr>
          <w:rFonts w:ascii="GHEA Grapalat" w:hAnsi="GHEA Grapalat" w:cs="Sylfaen"/>
          <w:sz w:val="20"/>
          <w:szCs w:val="20"/>
          <w:lang w:val="ru-RU"/>
        </w:rPr>
        <w:t>փաստաթղթի</w:t>
      </w:r>
      <w:r>
        <w:rPr>
          <w:rFonts w:ascii="GHEA Grapalat" w:hAnsi="GHEA Grapalat" w:cs="Sylfaen"/>
          <w:sz w:val="20"/>
          <w:szCs w:val="20"/>
          <w:lang w:val="af-ZA"/>
        </w:rPr>
        <w:t xml:space="preserve"> </w:t>
      </w:r>
      <w:r>
        <w:rPr>
          <w:rFonts w:ascii="GHEA Grapalat" w:hAnsi="GHEA Grapalat" w:cs="Sylfaen"/>
          <w:sz w:val="20"/>
          <w:szCs w:val="20"/>
          <w:lang w:val="ru-RU"/>
        </w:rPr>
        <w:t>պատճենը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հասցեն</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2) պ</w:t>
      </w:r>
      <w:r>
        <w:rPr>
          <w:rFonts w:ascii="GHEA Grapalat" w:hAnsi="GHEA Grapalat" w:cs="Sylfaen"/>
          <w:sz w:val="20"/>
          <w:szCs w:val="20"/>
          <w:lang w:val="ru-RU"/>
        </w:rPr>
        <w:t>ատվիրատուի</w:t>
      </w:r>
      <w:r>
        <w:rPr>
          <w:rFonts w:ascii="GHEA Grapalat" w:hAnsi="GHEA Grapalat" w:cs="Sylfaen"/>
          <w:sz w:val="20"/>
          <w:szCs w:val="20"/>
          <w:lang w:val="af-ZA"/>
        </w:rPr>
        <w:t xml:space="preserve"> </w:t>
      </w:r>
      <w:r>
        <w:rPr>
          <w:rFonts w:ascii="GHEA Grapalat" w:hAnsi="GHEA Grapalat" w:cs="Sylfaen"/>
          <w:sz w:val="20"/>
          <w:szCs w:val="20"/>
          <w:lang w:val="ru-RU"/>
        </w:rPr>
        <w:t>անվանումը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հասցեն</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3) </w:t>
      </w:r>
      <w:r>
        <w:rPr>
          <w:rFonts w:ascii="GHEA Grapalat" w:hAnsi="GHEA Grapalat" w:cs="Sylfaen"/>
          <w:sz w:val="20"/>
          <w:szCs w:val="20"/>
          <w:lang w:val="ru-RU"/>
        </w:rPr>
        <w:t>բողոքարկվող</w:t>
      </w:r>
      <w:r>
        <w:rPr>
          <w:rFonts w:ascii="GHEA Grapalat" w:hAnsi="GHEA Grapalat" w:cs="Sylfaen"/>
          <w:sz w:val="20"/>
          <w:szCs w:val="20"/>
          <w:lang w:val="af-ZA"/>
        </w:rPr>
        <w:t xml:space="preserve"> </w:t>
      </w:r>
      <w:r>
        <w:rPr>
          <w:rFonts w:ascii="GHEA Grapalat" w:hAnsi="GHEA Grapalat" w:cs="Sylfaen"/>
          <w:sz w:val="20"/>
          <w:szCs w:val="20"/>
          <w:lang w:val="ru-RU"/>
        </w:rPr>
        <w:t>գնման</w:t>
      </w:r>
      <w:r>
        <w:rPr>
          <w:rFonts w:ascii="GHEA Grapalat" w:hAnsi="GHEA Grapalat" w:cs="Sylfaen"/>
          <w:sz w:val="20"/>
          <w:szCs w:val="20"/>
          <w:lang w:val="af-ZA"/>
        </w:rPr>
        <w:t xml:space="preserve"> </w:t>
      </w:r>
      <w:r>
        <w:rPr>
          <w:rFonts w:ascii="GHEA Grapalat" w:hAnsi="GHEA Grapalat" w:cs="Sylfaen"/>
          <w:sz w:val="20"/>
          <w:szCs w:val="20"/>
          <w:lang w:val="ru-RU"/>
        </w:rPr>
        <w:t>ընթացակարգի</w:t>
      </w:r>
      <w:r>
        <w:rPr>
          <w:rFonts w:ascii="GHEA Grapalat" w:hAnsi="GHEA Grapalat" w:cs="Sylfaen"/>
          <w:sz w:val="20"/>
          <w:szCs w:val="20"/>
          <w:lang w:val="af-ZA"/>
        </w:rPr>
        <w:t xml:space="preserve"> </w:t>
      </w:r>
      <w:r>
        <w:rPr>
          <w:rFonts w:ascii="GHEA Grapalat" w:hAnsi="GHEA Grapalat" w:cs="Sylfaen"/>
          <w:sz w:val="20"/>
          <w:szCs w:val="20"/>
          <w:lang w:val="ru-RU"/>
        </w:rPr>
        <w:t>ծածկագիրը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առարկան</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4) </w:t>
      </w:r>
      <w:r>
        <w:rPr>
          <w:rFonts w:ascii="GHEA Grapalat" w:hAnsi="GHEA Grapalat" w:cs="Sylfaen"/>
          <w:sz w:val="20"/>
          <w:szCs w:val="20"/>
          <w:lang w:val="ru-RU"/>
        </w:rPr>
        <w:t>վեճի</w:t>
      </w:r>
      <w:r>
        <w:rPr>
          <w:rFonts w:ascii="GHEA Grapalat" w:hAnsi="GHEA Grapalat" w:cs="Sylfaen"/>
          <w:sz w:val="20"/>
          <w:szCs w:val="20"/>
          <w:lang w:val="af-ZA"/>
        </w:rPr>
        <w:t xml:space="preserve"> </w:t>
      </w:r>
      <w:r>
        <w:rPr>
          <w:rFonts w:ascii="GHEA Grapalat" w:hAnsi="GHEA Grapalat" w:cs="Sylfaen"/>
          <w:sz w:val="20"/>
          <w:szCs w:val="20"/>
          <w:lang w:val="ru-RU"/>
        </w:rPr>
        <w:t>առարկան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ներկայացրած</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պահանջը</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lastRenderedPageBreak/>
        <w:t xml:space="preserve">5)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փաստացի</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իրավական</w:t>
      </w:r>
      <w:r>
        <w:rPr>
          <w:rFonts w:ascii="GHEA Grapalat" w:hAnsi="GHEA Grapalat" w:cs="Sylfaen"/>
          <w:sz w:val="20"/>
          <w:szCs w:val="20"/>
          <w:lang w:val="af-ZA"/>
        </w:rPr>
        <w:t xml:space="preserve"> </w:t>
      </w:r>
      <w:r>
        <w:rPr>
          <w:rFonts w:ascii="GHEA Grapalat" w:hAnsi="GHEA Grapalat" w:cs="Sylfaen"/>
          <w:sz w:val="20"/>
          <w:szCs w:val="20"/>
          <w:lang w:val="ru-RU"/>
        </w:rPr>
        <w:t>հիմքերը</w:t>
      </w:r>
      <w:r>
        <w:rPr>
          <w:rFonts w:ascii="GHEA Grapalat" w:hAnsi="GHEA Grapalat" w:cs="Sylfaen"/>
          <w:sz w:val="20"/>
          <w:szCs w:val="20"/>
          <w:lang w:val="af-ZA"/>
        </w:rPr>
        <w:t xml:space="preserve">, </w:t>
      </w:r>
      <w:r>
        <w:rPr>
          <w:rFonts w:ascii="GHEA Grapalat" w:hAnsi="GHEA Grapalat" w:cs="Sylfaen"/>
          <w:sz w:val="20"/>
          <w:szCs w:val="20"/>
          <w:lang w:val="ru-RU"/>
        </w:rPr>
        <w:t>ապացույցները</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eastAsia="ru-RU"/>
        </w:rPr>
      </w:pPr>
      <w:r>
        <w:rPr>
          <w:rFonts w:ascii="GHEA Grapalat" w:hAnsi="GHEA Grapalat" w:cs="Sylfaen"/>
          <w:sz w:val="20"/>
          <w:szCs w:val="20"/>
          <w:lang w:val="af-ZA"/>
        </w:rPr>
        <w:t xml:space="preserve">6)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վճարը</w:t>
      </w:r>
      <w:r>
        <w:rPr>
          <w:rFonts w:ascii="GHEA Grapalat" w:hAnsi="GHEA Grapalat" w:cs="Sylfaen"/>
          <w:sz w:val="20"/>
          <w:szCs w:val="20"/>
          <w:lang w:val="af-ZA"/>
        </w:rPr>
        <w:t xml:space="preserve"> </w:t>
      </w:r>
      <w:r>
        <w:rPr>
          <w:rFonts w:ascii="GHEA Grapalat" w:hAnsi="GHEA Grapalat" w:cs="Sylfaen"/>
          <w:sz w:val="20"/>
          <w:szCs w:val="20"/>
          <w:lang w:val="ru-RU"/>
        </w:rPr>
        <w:t>կատարած</w:t>
      </w:r>
      <w:r>
        <w:rPr>
          <w:rFonts w:ascii="GHEA Grapalat" w:hAnsi="GHEA Grapalat" w:cs="Sylfaen"/>
          <w:sz w:val="20"/>
          <w:szCs w:val="20"/>
          <w:lang w:val="af-ZA"/>
        </w:rPr>
        <w:t xml:space="preserve"> </w:t>
      </w:r>
      <w:r>
        <w:rPr>
          <w:rFonts w:ascii="GHEA Grapalat" w:hAnsi="GHEA Grapalat" w:cs="Sylfaen"/>
          <w:sz w:val="20"/>
          <w:szCs w:val="20"/>
          <w:lang w:val="ru-RU"/>
        </w:rPr>
        <w:t>լինելը</w:t>
      </w:r>
      <w:r>
        <w:rPr>
          <w:rFonts w:ascii="GHEA Grapalat" w:hAnsi="GHEA Grapalat" w:cs="Sylfaen"/>
          <w:sz w:val="20"/>
          <w:szCs w:val="20"/>
          <w:lang w:val="af-ZA"/>
        </w:rPr>
        <w:t xml:space="preserve"> </w:t>
      </w:r>
      <w:r>
        <w:rPr>
          <w:rFonts w:ascii="GHEA Grapalat" w:hAnsi="GHEA Grapalat" w:cs="Sylfaen"/>
          <w:sz w:val="20"/>
          <w:szCs w:val="20"/>
          <w:lang w:val="ru-RU"/>
        </w:rPr>
        <w:t>հիմնավորող</w:t>
      </w:r>
      <w:r>
        <w:rPr>
          <w:rFonts w:ascii="GHEA Grapalat" w:hAnsi="GHEA Grapalat" w:cs="Sylfaen"/>
          <w:sz w:val="20"/>
          <w:szCs w:val="20"/>
          <w:lang w:val="af-ZA"/>
        </w:rPr>
        <w:t xml:space="preserve"> </w:t>
      </w:r>
      <w:r>
        <w:rPr>
          <w:rFonts w:ascii="GHEA Grapalat" w:hAnsi="GHEA Grapalat" w:cs="Sylfaen"/>
          <w:sz w:val="20"/>
          <w:szCs w:val="20"/>
          <w:lang w:val="ru-RU"/>
        </w:rPr>
        <w:t>փաստաթղթի</w:t>
      </w:r>
      <w:r>
        <w:rPr>
          <w:rFonts w:ascii="GHEA Grapalat" w:hAnsi="GHEA Grapalat" w:cs="Sylfaen"/>
          <w:sz w:val="20"/>
          <w:szCs w:val="20"/>
          <w:lang w:val="af-ZA"/>
        </w:rPr>
        <w:t xml:space="preserve"> </w:t>
      </w:r>
      <w:r>
        <w:rPr>
          <w:rFonts w:ascii="GHEA Grapalat" w:hAnsi="GHEA Grapalat" w:cs="Sylfaen"/>
          <w:sz w:val="20"/>
          <w:szCs w:val="20"/>
          <w:lang w:val="ru-RU"/>
        </w:rPr>
        <w:t>պատճենը</w:t>
      </w:r>
      <w:r>
        <w:rPr>
          <w:rFonts w:ascii="GHEA Grapalat" w:hAnsi="GHEA Grapalat" w:cs="Sylfaen"/>
          <w:sz w:val="20"/>
          <w:szCs w:val="20"/>
          <w:lang w:val="af-ZA"/>
        </w:rPr>
        <w:t xml:space="preserve">: </w:t>
      </w:r>
      <w:r>
        <w:rPr>
          <w:rFonts w:ascii="GHEA Grapalat" w:hAnsi="GHEA Grapalat" w:cs="Sylfaen"/>
          <w:sz w:val="20"/>
          <w:szCs w:val="20"/>
        </w:rPr>
        <w:t>Ը</w:t>
      </w:r>
      <w:r>
        <w:rPr>
          <w:rFonts w:ascii="GHEA Grapalat" w:hAnsi="GHEA Grapalat" w:cs="Sylfaen"/>
          <w:sz w:val="20"/>
          <w:szCs w:val="20"/>
          <w:lang w:val="ru-RU"/>
        </w:rPr>
        <w:t>նդ</w:t>
      </w:r>
      <w:r>
        <w:rPr>
          <w:rFonts w:ascii="GHEA Grapalat" w:hAnsi="GHEA Grapalat" w:cs="Sylfaen"/>
          <w:sz w:val="20"/>
          <w:szCs w:val="20"/>
          <w:lang w:val="af-ZA"/>
        </w:rPr>
        <w:t xml:space="preserve"> </w:t>
      </w:r>
      <w:r>
        <w:rPr>
          <w:rFonts w:ascii="GHEA Grapalat" w:hAnsi="GHEA Grapalat" w:cs="Sylfaen"/>
          <w:sz w:val="20"/>
          <w:szCs w:val="20"/>
          <w:lang w:val="ru-RU"/>
        </w:rPr>
        <w:t>որում</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վճարի</w:t>
      </w:r>
      <w:r>
        <w:rPr>
          <w:rFonts w:ascii="GHEA Grapalat" w:hAnsi="GHEA Grapalat" w:cs="Sylfaen"/>
          <w:sz w:val="20"/>
          <w:szCs w:val="20"/>
          <w:lang w:val="af-ZA"/>
        </w:rPr>
        <w:t xml:space="preserve"> </w:t>
      </w:r>
      <w:r>
        <w:rPr>
          <w:rFonts w:ascii="GHEA Grapalat" w:hAnsi="GHEA Grapalat" w:cs="Sylfaen"/>
          <w:sz w:val="20"/>
          <w:szCs w:val="20"/>
          <w:lang w:val="ru-RU"/>
        </w:rPr>
        <w:t>չափը</w:t>
      </w:r>
      <w:r>
        <w:rPr>
          <w:rFonts w:ascii="GHEA Grapalat" w:hAnsi="GHEA Grapalat" w:cs="Sylfaen"/>
          <w:sz w:val="20"/>
          <w:szCs w:val="20"/>
          <w:lang w:val="af-ZA"/>
        </w:rPr>
        <w:t xml:space="preserve"> </w:t>
      </w:r>
      <w:r>
        <w:rPr>
          <w:rFonts w:ascii="GHEA Grapalat" w:hAnsi="GHEA Grapalat" w:cs="Sylfaen"/>
          <w:sz w:val="20"/>
          <w:szCs w:val="20"/>
          <w:lang w:val="ru-RU"/>
        </w:rPr>
        <w:t>կազմում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30 </w:t>
      </w:r>
      <w:r>
        <w:rPr>
          <w:rFonts w:ascii="GHEA Grapalat" w:hAnsi="GHEA Grapalat" w:cs="Sylfaen"/>
          <w:sz w:val="20"/>
          <w:szCs w:val="20"/>
          <w:lang w:val="ru-RU"/>
        </w:rPr>
        <w:t>հազար</w:t>
      </w:r>
      <w:r>
        <w:rPr>
          <w:rFonts w:ascii="GHEA Grapalat" w:hAnsi="GHEA Grapalat" w:cs="Sylfaen"/>
          <w:sz w:val="20"/>
          <w:szCs w:val="20"/>
          <w:lang w:val="af-ZA"/>
        </w:rPr>
        <w:t xml:space="preserve"> ՀՀ </w:t>
      </w:r>
      <w:r>
        <w:rPr>
          <w:rFonts w:ascii="GHEA Grapalat" w:hAnsi="GHEA Grapalat" w:cs="Sylfaen"/>
          <w:sz w:val="20"/>
          <w:szCs w:val="20"/>
          <w:lang w:val="ru-RU"/>
        </w:rPr>
        <w:t>դրամ</w:t>
      </w:r>
      <w:r>
        <w:rPr>
          <w:rFonts w:ascii="GHEA Grapalat" w:hAnsi="GHEA Grapalat" w:cs="Sylfaen"/>
          <w:sz w:val="20"/>
          <w:szCs w:val="20"/>
          <w:lang w:val="af-ZA"/>
        </w:rPr>
        <w:t xml:space="preserve">, </w:t>
      </w:r>
      <w:r>
        <w:rPr>
          <w:rFonts w:ascii="GHEA Grapalat" w:hAnsi="GHEA Grapalat" w:cs="Sylfaen"/>
          <w:sz w:val="20"/>
          <w:szCs w:val="20"/>
          <w:lang w:val="ru-RU"/>
        </w:rPr>
        <w:t>որը</w:t>
      </w:r>
      <w:r>
        <w:rPr>
          <w:rFonts w:ascii="GHEA Grapalat" w:hAnsi="GHEA Grapalat" w:cs="Sylfaen"/>
          <w:sz w:val="20"/>
          <w:szCs w:val="20"/>
          <w:lang w:val="af-ZA"/>
        </w:rPr>
        <w:t xml:space="preserve"> </w:t>
      </w:r>
      <w:r>
        <w:rPr>
          <w:rFonts w:ascii="GHEA Grapalat" w:hAnsi="GHEA Grapalat" w:cs="Sylfaen"/>
          <w:sz w:val="20"/>
          <w:szCs w:val="20"/>
          <w:lang w:val="ru-RU"/>
        </w:rPr>
        <w:t>վճարվում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ՀՀ</w:t>
      </w:r>
      <w:r>
        <w:rPr>
          <w:rFonts w:ascii="GHEA Grapalat" w:hAnsi="GHEA Grapalat" w:cs="Sylfaen"/>
          <w:sz w:val="20"/>
          <w:szCs w:val="20"/>
          <w:lang w:val="af-ZA"/>
        </w:rPr>
        <w:t xml:space="preserve"> </w:t>
      </w:r>
      <w:r>
        <w:rPr>
          <w:rFonts w:ascii="GHEA Grapalat" w:hAnsi="GHEA Grapalat" w:cs="Sylfaen"/>
          <w:sz w:val="20"/>
          <w:szCs w:val="20"/>
          <w:lang w:val="ru-RU"/>
        </w:rPr>
        <w:t>պետական</w:t>
      </w:r>
      <w:r>
        <w:rPr>
          <w:rFonts w:ascii="GHEA Grapalat" w:hAnsi="GHEA Grapalat" w:cs="Sylfaen"/>
          <w:sz w:val="20"/>
          <w:szCs w:val="20"/>
          <w:lang w:val="af-ZA"/>
        </w:rPr>
        <w:t xml:space="preserve"> </w:t>
      </w:r>
      <w:r>
        <w:rPr>
          <w:rFonts w:ascii="GHEA Grapalat" w:hAnsi="GHEA Grapalat" w:cs="Sylfaen"/>
          <w:sz w:val="20"/>
          <w:szCs w:val="20"/>
          <w:lang w:val="ru-RU"/>
        </w:rPr>
        <w:t>բյուջե</w:t>
      </w:r>
      <w:r>
        <w:rPr>
          <w:rFonts w:ascii="GHEA Grapalat" w:hAnsi="GHEA Grapalat" w:cs="Sylfaen"/>
          <w:sz w:val="20"/>
          <w:szCs w:val="20"/>
          <w:lang w:val="af-ZA"/>
        </w:rPr>
        <w:t xml:space="preserve">` </w:t>
      </w:r>
      <w:r>
        <w:rPr>
          <w:rFonts w:ascii="GHEA Grapalat" w:hAnsi="GHEA Grapalat" w:cs="Sylfaen"/>
          <w:sz w:val="20"/>
          <w:szCs w:val="20"/>
          <w:lang w:val="ru-RU"/>
        </w:rPr>
        <w:t>այդ</w:t>
      </w:r>
      <w:r>
        <w:rPr>
          <w:rFonts w:ascii="GHEA Grapalat" w:hAnsi="GHEA Grapalat" w:cs="Sylfaen"/>
          <w:sz w:val="20"/>
          <w:szCs w:val="20"/>
          <w:lang w:val="af-ZA"/>
        </w:rPr>
        <w:t xml:space="preserve"> </w:t>
      </w:r>
      <w:r>
        <w:rPr>
          <w:rFonts w:ascii="GHEA Grapalat" w:hAnsi="GHEA Grapalat" w:cs="Sylfaen"/>
          <w:sz w:val="20"/>
          <w:szCs w:val="20"/>
          <w:lang w:val="ru-RU"/>
        </w:rPr>
        <w:t>նպատակով</w:t>
      </w:r>
      <w:r>
        <w:rPr>
          <w:rFonts w:ascii="GHEA Grapalat" w:hAnsi="GHEA Grapalat" w:cs="Sylfaen"/>
          <w:sz w:val="20"/>
          <w:szCs w:val="20"/>
          <w:lang w:val="af-ZA"/>
        </w:rPr>
        <w:t xml:space="preserve"> </w:t>
      </w:r>
      <w:r>
        <w:rPr>
          <w:rFonts w:ascii="GHEA Grapalat" w:hAnsi="GHEA Grapalat" w:cs="Sylfaen"/>
          <w:sz w:val="20"/>
          <w:szCs w:val="20"/>
          <w:lang w:val="ru-RU"/>
        </w:rPr>
        <w:t>լիազորված</w:t>
      </w:r>
      <w:r>
        <w:rPr>
          <w:rFonts w:ascii="GHEA Grapalat" w:hAnsi="GHEA Grapalat" w:cs="Sylfaen"/>
          <w:sz w:val="20"/>
          <w:szCs w:val="20"/>
          <w:lang w:val="af-ZA"/>
        </w:rPr>
        <w:t xml:space="preserve"> </w:t>
      </w:r>
      <w:r>
        <w:rPr>
          <w:rFonts w:ascii="GHEA Grapalat" w:hAnsi="GHEA Grapalat" w:cs="Sylfaen"/>
          <w:sz w:val="20"/>
          <w:szCs w:val="20"/>
          <w:lang w:val="ru-RU"/>
        </w:rPr>
        <w:t>մարմնի</w:t>
      </w:r>
      <w:r>
        <w:rPr>
          <w:rFonts w:ascii="GHEA Grapalat" w:hAnsi="GHEA Grapalat" w:cs="Sylfaen"/>
          <w:sz w:val="20"/>
          <w:szCs w:val="20"/>
          <w:lang w:val="af-ZA"/>
        </w:rPr>
        <w:t xml:space="preserve"> </w:t>
      </w:r>
      <w:r>
        <w:rPr>
          <w:rFonts w:ascii="GHEA Grapalat" w:hAnsi="GHEA Grapalat" w:cs="Sylfaen"/>
          <w:sz w:val="20"/>
          <w:szCs w:val="20"/>
          <w:lang w:val="ru-RU"/>
        </w:rPr>
        <w:t>անվամբ</w:t>
      </w:r>
      <w:r>
        <w:rPr>
          <w:rFonts w:ascii="GHEA Grapalat" w:hAnsi="GHEA Grapalat" w:cs="Sylfaen"/>
          <w:sz w:val="20"/>
          <w:szCs w:val="20"/>
          <w:lang w:val="af-ZA"/>
        </w:rPr>
        <w:t xml:space="preserve"> </w:t>
      </w:r>
      <w:r>
        <w:rPr>
          <w:rFonts w:ascii="GHEA Grapalat" w:hAnsi="GHEA Grapalat" w:cs="Sylfaen"/>
          <w:sz w:val="20"/>
          <w:szCs w:val="20"/>
          <w:lang w:val="ru-RU"/>
        </w:rPr>
        <w:t>բացված</w:t>
      </w:r>
      <w:r>
        <w:rPr>
          <w:rFonts w:ascii="GHEA Grapalat" w:hAnsi="GHEA Grapalat" w:cs="Sylfaen"/>
          <w:sz w:val="20"/>
          <w:szCs w:val="20"/>
          <w:lang w:val="af-ZA"/>
        </w:rPr>
        <w:t xml:space="preserve"> </w:t>
      </w:r>
      <w:r>
        <w:rPr>
          <w:rFonts w:ascii="GHEA Grapalat" w:hAnsi="GHEA Grapalat"/>
          <w:sz w:val="20"/>
          <w:szCs w:val="20"/>
          <w:lang w:val="af-ZA"/>
        </w:rPr>
        <w:t>«</w:t>
      </w:r>
      <w:r>
        <w:rPr>
          <w:rFonts w:ascii="GHEA Grapalat" w:hAnsi="GHEA Grapalat" w:cs="Sylfaen"/>
          <w:sz w:val="20"/>
          <w:szCs w:val="20"/>
          <w:lang w:val="af-ZA"/>
        </w:rPr>
        <w:t>900008000482</w:t>
      </w:r>
      <w:r>
        <w:rPr>
          <w:rFonts w:ascii="GHEA Grapalat" w:hAnsi="GHEA Grapalat"/>
          <w:sz w:val="20"/>
          <w:szCs w:val="20"/>
          <w:lang w:val="af-ZA"/>
        </w:rPr>
        <w:t>»</w:t>
      </w:r>
      <w:r>
        <w:rPr>
          <w:rFonts w:ascii="GHEA Grapalat" w:hAnsi="GHEA Grapalat" w:cs="Sylfaen"/>
          <w:sz w:val="20"/>
          <w:szCs w:val="20"/>
          <w:lang w:val="af-ZA"/>
        </w:rPr>
        <w:t xml:space="preserve"> </w:t>
      </w:r>
      <w:r>
        <w:rPr>
          <w:rFonts w:ascii="GHEA Grapalat" w:hAnsi="GHEA Grapalat" w:cs="Sylfaen"/>
          <w:sz w:val="20"/>
          <w:szCs w:val="20"/>
          <w:lang w:val="ru-RU"/>
        </w:rPr>
        <w:t>գանձապետական</w:t>
      </w:r>
      <w:r>
        <w:rPr>
          <w:rFonts w:ascii="GHEA Grapalat" w:hAnsi="GHEA Grapalat" w:cs="Sylfaen"/>
          <w:sz w:val="20"/>
          <w:szCs w:val="20"/>
          <w:lang w:val="af-ZA"/>
        </w:rPr>
        <w:t xml:space="preserve"> </w:t>
      </w:r>
      <w:r>
        <w:rPr>
          <w:rFonts w:ascii="GHEA Grapalat" w:hAnsi="GHEA Grapalat" w:cs="Sylfaen"/>
          <w:sz w:val="20"/>
          <w:szCs w:val="20"/>
          <w:lang w:val="ru-RU"/>
        </w:rPr>
        <w:t>հաշվին</w:t>
      </w:r>
      <w:r>
        <w:rPr>
          <w:rFonts w:ascii="GHEA Grapalat" w:hAnsi="GHEA Grapalat" w:cs="Sylfaen"/>
          <w:sz w:val="20"/>
          <w:szCs w:val="20"/>
          <w:lang w:val="af-ZA"/>
        </w:rPr>
        <w:t>:</w:t>
      </w:r>
      <w:r>
        <w:rPr>
          <w:rFonts w:ascii="GHEA Grapalat" w:hAnsi="GHEA Grapalat" w:cs="Sylfaen"/>
          <w:sz w:val="20"/>
          <w:szCs w:val="20"/>
          <w:lang w:val="af-ZA" w:eastAsia="ru-RU"/>
        </w:rPr>
        <w:t xml:space="preserve"> </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7) </w:t>
      </w:r>
      <w:r>
        <w:rPr>
          <w:rFonts w:ascii="GHEA Grapalat" w:hAnsi="GHEA Grapalat" w:cs="Sylfaen"/>
          <w:sz w:val="20"/>
          <w:szCs w:val="20"/>
          <w:lang w:val="ru-RU"/>
        </w:rPr>
        <w:t>այն</w:t>
      </w:r>
      <w:r>
        <w:rPr>
          <w:rFonts w:ascii="GHEA Grapalat" w:hAnsi="GHEA Grapalat" w:cs="Sylfaen"/>
          <w:sz w:val="20"/>
          <w:szCs w:val="20"/>
          <w:lang w:val="af-ZA"/>
        </w:rPr>
        <w:t xml:space="preserve"> </w:t>
      </w:r>
      <w:r>
        <w:rPr>
          <w:rFonts w:ascii="GHEA Grapalat" w:hAnsi="GHEA Grapalat" w:cs="Sylfaen"/>
          <w:sz w:val="20"/>
          <w:szCs w:val="20"/>
          <w:lang w:val="ru-RU"/>
        </w:rPr>
        <w:t>բանկի</w:t>
      </w:r>
      <w:r>
        <w:rPr>
          <w:rFonts w:ascii="GHEA Grapalat" w:hAnsi="GHEA Grapalat" w:cs="Sylfaen"/>
          <w:sz w:val="20"/>
          <w:szCs w:val="20"/>
          <w:lang w:val="af-ZA"/>
        </w:rPr>
        <w:t xml:space="preserve"> </w:t>
      </w:r>
      <w:r>
        <w:rPr>
          <w:rFonts w:ascii="GHEA Grapalat" w:hAnsi="GHEA Grapalat" w:cs="Sylfaen"/>
          <w:sz w:val="20"/>
          <w:szCs w:val="20"/>
          <w:lang w:val="ru-RU"/>
        </w:rPr>
        <w:t>անվանումը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հաշվեհամարը</w:t>
      </w:r>
      <w:r>
        <w:rPr>
          <w:rFonts w:ascii="GHEA Grapalat" w:hAnsi="GHEA Grapalat" w:cs="Sylfaen"/>
          <w:sz w:val="20"/>
          <w:szCs w:val="20"/>
          <w:lang w:val="af-ZA"/>
        </w:rPr>
        <w:t xml:space="preserve">, </w:t>
      </w:r>
      <w:r>
        <w:rPr>
          <w:rFonts w:ascii="GHEA Grapalat" w:hAnsi="GHEA Grapalat" w:cs="Sylfaen"/>
          <w:sz w:val="20"/>
          <w:szCs w:val="20"/>
          <w:lang w:val="ru-RU"/>
        </w:rPr>
        <w:t>որի</w:t>
      </w:r>
      <w:r>
        <w:rPr>
          <w:rFonts w:ascii="GHEA Grapalat" w:hAnsi="GHEA Grapalat" w:cs="Sylfaen"/>
          <w:sz w:val="20"/>
          <w:szCs w:val="20"/>
        </w:rPr>
        <w:t>ն</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բավարարվելու</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w:t>
      </w:r>
      <w:r>
        <w:rPr>
          <w:rFonts w:ascii="GHEA Grapalat" w:hAnsi="GHEA Grapalat" w:cs="Sylfaen"/>
          <w:sz w:val="20"/>
          <w:szCs w:val="20"/>
          <w:lang w:val="ru-RU"/>
        </w:rPr>
        <w:t>պետք</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lang w:val="ru-RU"/>
        </w:rPr>
        <w:t>փոխանցվի</w:t>
      </w:r>
      <w:r>
        <w:rPr>
          <w:rFonts w:ascii="GHEA Grapalat" w:hAnsi="GHEA Grapalat" w:cs="Sylfaen"/>
          <w:sz w:val="20"/>
          <w:szCs w:val="20"/>
          <w:lang w:val="af-ZA"/>
        </w:rPr>
        <w:t xml:space="preserve"> </w:t>
      </w:r>
      <w:r>
        <w:rPr>
          <w:rFonts w:ascii="GHEA Grapalat" w:hAnsi="GHEA Grapalat" w:cs="Sylfaen"/>
          <w:sz w:val="20"/>
          <w:szCs w:val="20"/>
          <w:lang w:val="ru-RU"/>
        </w:rPr>
        <w:t>վճարը</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8) </w:t>
      </w:r>
      <w:r>
        <w:rPr>
          <w:rFonts w:ascii="GHEA Grapalat" w:hAnsi="GHEA Grapalat" w:cs="Sylfaen"/>
          <w:sz w:val="20"/>
          <w:szCs w:val="20"/>
          <w:lang w:val="ru-RU"/>
        </w:rPr>
        <w:t>այլ</w:t>
      </w:r>
      <w:r>
        <w:rPr>
          <w:rFonts w:ascii="GHEA Grapalat" w:hAnsi="GHEA Grapalat" w:cs="Sylfaen"/>
          <w:sz w:val="20"/>
          <w:szCs w:val="20"/>
          <w:lang w:val="af-ZA"/>
        </w:rPr>
        <w:t xml:space="preserve"> </w:t>
      </w:r>
      <w:r>
        <w:rPr>
          <w:rFonts w:ascii="GHEA Grapalat" w:hAnsi="GHEA Grapalat" w:cs="Sylfaen"/>
          <w:sz w:val="20"/>
          <w:szCs w:val="20"/>
          <w:lang w:val="ru-RU"/>
        </w:rPr>
        <w:t>անհրաժեշտ</w:t>
      </w:r>
      <w:r>
        <w:rPr>
          <w:rFonts w:ascii="GHEA Grapalat" w:hAnsi="GHEA Grapalat" w:cs="Sylfaen"/>
          <w:sz w:val="20"/>
          <w:szCs w:val="20"/>
          <w:lang w:val="af-ZA"/>
        </w:rPr>
        <w:t xml:space="preserve"> </w:t>
      </w:r>
      <w:r>
        <w:rPr>
          <w:rFonts w:ascii="GHEA Grapalat" w:hAnsi="GHEA Grapalat" w:cs="Sylfaen"/>
          <w:sz w:val="20"/>
          <w:szCs w:val="20"/>
          <w:lang w:val="ru-RU"/>
        </w:rPr>
        <w:t>տեղեկություններ։</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Pr>
          <w:rFonts w:ascii="Calibri" w:hAnsi="Calibri" w:cs="Calibri"/>
          <w:sz w:val="20"/>
          <w:szCs w:val="20"/>
          <w:lang w:val="af-ZA"/>
        </w:rPr>
        <w:t> </w:t>
      </w:r>
      <w:r>
        <w:rPr>
          <w:rFonts w:ascii="GHEA Grapalat" w:hAnsi="GHEA Grapalat" w:cs="Sylfaen"/>
          <w:sz w:val="20"/>
          <w:szCs w:val="20"/>
          <w:lang w:val="af-ZA"/>
        </w:rPr>
        <w:t xml:space="preserve">  12.7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այդ</w:t>
      </w:r>
      <w:r>
        <w:rPr>
          <w:rFonts w:ascii="GHEA Grapalat" w:hAnsi="GHEA Grapalat" w:cs="Sylfaen"/>
          <w:sz w:val="20"/>
          <w:szCs w:val="20"/>
          <w:lang w:val="af-ZA"/>
        </w:rPr>
        <w:t xml:space="preserve"> </w:t>
      </w:r>
      <w:r>
        <w:rPr>
          <w:rFonts w:ascii="GHEA Grapalat" w:hAnsi="GHEA Grapalat" w:cs="Sylfaen"/>
          <w:sz w:val="20"/>
          <w:szCs w:val="20"/>
          <w:lang w:val="ru-RU"/>
        </w:rPr>
        <w:t>թվում</w:t>
      </w:r>
      <w:r>
        <w:rPr>
          <w:rFonts w:ascii="GHEA Grapalat" w:hAnsi="GHEA Grapalat" w:cs="Sylfaen"/>
          <w:sz w:val="20"/>
          <w:szCs w:val="20"/>
        </w:rPr>
        <w:t>՝</w:t>
      </w:r>
      <w:r>
        <w:rPr>
          <w:rFonts w:ascii="GHEA Grapalat" w:hAnsi="GHEA Grapalat" w:cs="Sylfaen"/>
          <w:sz w:val="20"/>
          <w:szCs w:val="20"/>
          <w:lang w:val="af-ZA"/>
        </w:rPr>
        <w:t xml:space="preserve"> </w:t>
      </w:r>
      <w:r>
        <w:rPr>
          <w:rFonts w:ascii="GHEA Grapalat" w:hAnsi="GHEA Grapalat" w:cs="Sylfaen"/>
          <w:sz w:val="20"/>
          <w:szCs w:val="20"/>
          <w:lang w:val="ru-RU"/>
        </w:rPr>
        <w:t>մասնակի</w:t>
      </w:r>
      <w:r>
        <w:rPr>
          <w:rFonts w:ascii="GHEA Grapalat" w:hAnsi="GHEA Grapalat" w:cs="Sylfaen"/>
          <w:sz w:val="20"/>
          <w:szCs w:val="20"/>
          <w:lang w:val="af-ZA"/>
        </w:rPr>
        <w:t xml:space="preserve">, </w:t>
      </w:r>
      <w:r>
        <w:rPr>
          <w:rFonts w:ascii="GHEA Grapalat" w:hAnsi="GHEA Grapalat" w:cs="Sylfaen"/>
          <w:sz w:val="20"/>
          <w:szCs w:val="20"/>
          <w:lang w:val="ru-RU"/>
        </w:rPr>
        <w:t>բավարարվելու</w:t>
      </w:r>
      <w:r>
        <w:rPr>
          <w:rFonts w:ascii="GHEA Grapalat" w:hAnsi="GHEA Grapalat" w:cs="Sylfaen"/>
          <w:sz w:val="20"/>
          <w:szCs w:val="20"/>
          <w:lang w:val="af-ZA"/>
        </w:rPr>
        <w:t xml:space="preserve"> </w:t>
      </w:r>
      <w:r>
        <w:rPr>
          <w:rFonts w:ascii="GHEA Grapalat" w:hAnsi="GHEA Grapalat" w:cs="Sylfaen"/>
          <w:sz w:val="20"/>
          <w:szCs w:val="20"/>
          <w:lang w:val="ru-RU"/>
        </w:rPr>
        <w:t>մասին</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անձի</w:t>
      </w:r>
      <w:r>
        <w:rPr>
          <w:rFonts w:ascii="GHEA Grapalat" w:hAnsi="GHEA Grapalat" w:cs="Sylfaen"/>
          <w:sz w:val="20"/>
          <w:szCs w:val="20"/>
          <w:lang w:val="af-ZA"/>
        </w:rPr>
        <w:t xml:space="preserve"> </w:t>
      </w:r>
      <w:r>
        <w:rPr>
          <w:rFonts w:ascii="GHEA Grapalat" w:hAnsi="GHEA Grapalat" w:cs="Sylfaen"/>
          <w:sz w:val="20"/>
          <w:szCs w:val="20"/>
          <w:lang w:val="ru-RU"/>
        </w:rPr>
        <w:t>կողմից</w:t>
      </w:r>
      <w:r>
        <w:rPr>
          <w:rFonts w:ascii="GHEA Grapalat" w:hAnsi="GHEA Grapalat" w:cs="Sylfaen"/>
          <w:sz w:val="20"/>
          <w:szCs w:val="20"/>
          <w:lang w:val="af-ZA"/>
        </w:rPr>
        <w:t xml:space="preserve"> </w:t>
      </w:r>
      <w:r>
        <w:rPr>
          <w:rFonts w:ascii="GHEA Grapalat" w:hAnsi="GHEA Grapalat" w:cs="Sylfaen"/>
          <w:sz w:val="20"/>
          <w:szCs w:val="20"/>
          <w:lang w:val="ru-RU"/>
        </w:rPr>
        <w:t>կայացված</w:t>
      </w:r>
      <w:r>
        <w:rPr>
          <w:rFonts w:ascii="GHEA Grapalat" w:hAnsi="GHEA Grapalat" w:cs="Sylfaen"/>
          <w:sz w:val="20"/>
          <w:szCs w:val="20"/>
          <w:lang w:val="af-ZA"/>
        </w:rPr>
        <w:t xml:space="preserve"> </w:t>
      </w:r>
      <w:r>
        <w:rPr>
          <w:rFonts w:ascii="GHEA Grapalat" w:hAnsi="GHEA Grapalat" w:cs="Sylfaen"/>
          <w:sz w:val="20"/>
          <w:szCs w:val="20"/>
          <w:lang w:val="ru-RU"/>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տեղեկագրում</w:t>
      </w:r>
      <w:r>
        <w:rPr>
          <w:rFonts w:ascii="GHEA Grapalat" w:hAnsi="GHEA Grapalat" w:cs="Sylfaen"/>
          <w:sz w:val="20"/>
          <w:szCs w:val="20"/>
          <w:lang w:val="af-ZA"/>
        </w:rPr>
        <w:t xml:space="preserve"> </w:t>
      </w:r>
      <w:r>
        <w:rPr>
          <w:rFonts w:ascii="GHEA Grapalat" w:hAnsi="GHEA Grapalat" w:cs="Sylfaen"/>
          <w:sz w:val="20"/>
          <w:szCs w:val="20"/>
          <w:lang w:val="ru-RU"/>
        </w:rPr>
        <w:t>հրապարակվելուն</w:t>
      </w:r>
      <w:r>
        <w:rPr>
          <w:rFonts w:ascii="GHEA Grapalat" w:hAnsi="GHEA Grapalat" w:cs="Sylfaen"/>
          <w:sz w:val="20"/>
          <w:szCs w:val="20"/>
          <w:lang w:val="af-ZA"/>
        </w:rPr>
        <w:t xml:space="preserve"> </w:t>
      </w:r>
      <w:r>
        <w:rPr>
          <w:rFonts w:ascii="GHEA Grapalat" w:hAnsi="GHEA Grapalat" w:cs="Sylfaen"/>
          <w:sz w:val="20"/>
          <w:szCs w:val="20"/>
          <w:lang w:val="ru-RU"/>
        </w:rPr>
        <w:t>հաջորդող</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օրը</w:t>
      </w:r>
      <w:r>
        <w:rPr>
          <w:rFonts w:ascii="GHEA Grapalat" w:hAnsi="GHEA Grapalat" w:cs="Sylfaen"/>
          <w:sz w:val="20"/>
          <w:szCs w:val="20"/>
          <w:lang w:val="af-ZA"/>
        </w:rPr>
        <w:t xml:space="preserve"> </w:t>
      </w:r>
      <w:r>
        <w:rPr>
          <w:rFonts w:ascii="GHEA Grapalat" w:hAnsi="GHEA Grapalat" w:cs="Sylfaen"/>
          <w:sz w:val="20"/>
          <w:szCs w:val="20"/>
          <w:lang w:val="ru-RU"/>
        </w:rPr>
        <w:t>տվյալ</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քննած</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որոշում</w:t>
      </w:r>
      <w:r>
        <w:rPr>
          <w:rFonts w:ascii="GHEA Grapalat" w:hAnsi="GHEA Grapalat" w:cs="Sylfaen"/>
          <w:sz w:val="20"/>
          <w:szCs w:val="20"/>
          <w:lang w:val="af-ZA"/>
        </w:rPr>
        <w:t xml:space="preserve"> </w:t>
      </w:r>
      <w:r>
        <w:rPr>
          <w:rFonts w:ascii="GHEA Grapalat" w:hAnsi="GHEA Grapalat" w:cs="Sylfaen"/>
          <w:sz w:val="20"/>
          <w:szCs w:val="20"/>
          <w:lang w:val="ru-RU"/>
        </w:rPr>
        <w:t>կայացրած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անձը</w:t>
      </w:r>
      <w:r>
        <w:rPr>
          <w:rFonts w:ascii="GHEA Grapalat" w:hAnsi="GHEA Grapalat" w:cs="Sylfaen"/>
          <w:sz w:val="20"/>
          <w:szCs w:val="20"/>
          <w:lang w:val="af-ZA"/>
        </w:rPr>
        <w:t xml:space="preserve"> </w:t>
      </w:r>
      <w:r>
        <w:rPr>
          <w:rFonts w:ascii="GHEA Grapalat" w:hAnsi="GHEA Grapalat" w:cs="Sylfaen"/>
          <w:sz w:val="20"/>
          <w:szCs w:val="20"/>
          <w:lang w:val="ru-RU"/>
        </w:rPr>
        <w:t>գրավոր</w:t>
      </w:r>
      <w:r>
        <w:rPr>
          <w:rFonts w:ascii="GHEA Grapalat" w:hAnsi="GHEA Grapalat" w:cs="Sylfaen"/>
          <w:sz w:val="20"/>
          <w:szCs w:val="20"/>
          <w:lang w:val="af-ZA"/>
        </w:rPr>
        <w:t xml:space="preserve"> </w:t>
      </w:r>
      <w:r>
        <w:rPr>
          <w:rFonts w:ascii="GHEA Grapalat" w:hAnsi="GHEA Grapalat" w:cs="Sylfaen"/>
          <w:sz w:val="20"/>
          <w:szCs w:val="20"/>
          <w:lang w:val="ru-RU"/>
        </w:rPr>
        <w:t>լիազորված</w:t>
      </w:r>
      <w:r>
        <w:rPr>
          <w:rFonts w:ascii="GHEA Grapalat" w:hAnsi="GHEA Grapalat" w:cs="Sylfaen"/>
          <w:sz w:val="20"/>
          <w:szCs w:val="20"/>
          <w:lang w:val="af-ZA"/>
        </w:rPr>
        <w:t xml:space="preserve"> </w:t>
      </w:r>
      <w:r>
        <w:rPr>
          <w:rFonts w:ascii="GHEA Grapalat" w:hAnsi="GHEA Grapalat" w:cs="Sylfaen"/>
          <w:sz w:val="20"/>
          <w:szCs w:val="20"/>
          <w:lang w:val="ru-RU"/>
        </w:rPr>
        <w:t>մարմնին</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տրամադրում</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վճարը</w:t>
      </w:r>
      <w:r>
        <w:rPr>
          <w:rFonts w:ascii="GHEA Grapalat" w:hAnsi="GHEA Grapalat" w:cs="Sylfaen"/>
          <w:sz w:val="20"/>
          <w:szCs w:val="20"/>
          <w:lang w:val="af-ZA"/>
        </w:rPr>
        <w:t xml:space="preserve"> </w:t>
      </w:r>
      <w:r>
        <w:rPr>
          <w:rFonts w:ascii="GHEA Grapalat" w:hAnsi="GHEA Grapalat" w:cs="Sylfaen"/>
          <w:sz w:val="20"/>
          <w:szCs w:val="20"/>
          <w:lang w:val="ru-RU"/>
        </w:rPr>
        <w:t>կատարած</w:t>
      </w:r>
      <w:r>
        <w:rPr>
          <w:rFonts w:ascii="GHEA Grapalat" w:hAnsi="GHEA Grapalat" w:cs="Sylfaen"/>
          <w:sz w:val="20"/>
          <w:szCs w:val="20"/>
          <w:lang w:val="af-ZA"/>
        </w:rPr>
        <w:t xml:space="preserve"> </w:t>
      </w:r>
      <w:r>
        <w:rPr>
          <w:rFonts w:ascii="GHEA Grapalat" w:hAnsi="GHEA Grapalat" w:cs="Sylfaen"/>
          <w:sz w:val="20"/>
          <w:szCs w:val="20"/>
          <w:lang w:val="ru-RU"/>
        </w:rPr>
        <w:t>լինելը</w:t>
      </w:r>
      <w:r>
        <w:rPr>
          <w:rFonts w:ascii="GHEA Grapalat" w:hAnsi="GHEA Grapalat" w:cs="Sylfaen"/>
          <w:sz w:val="20"/>
          <w:szCs w:val="20"/>
          <w:lang w:val="af-ZA"/>
        </w:rPr>
        <w:t xml:space="preserve"> </w:t>
      </w:r>
      <w:r>
        <w:rPr>
          <w:rFonts w:ascii="GHEA Grapalat" w:hAnsi="GHEA Grapalat" w:cs="Sylfaen"/>
          <w:sz w:val="20"/>
          <w:szCs w:val="20"/>
          <w:lang w:val="ru-RU"/>
        </w:rPr>
        <w:t>հավաստող</w:t>
      </w:r>
      <w:r>
        <w:rPr>
          <w:rFonts w:ascii="GHEA Grapalat" w:hAnsi="GHEA Grapalat" w:cs="Sylfaen"/>
          <w:sz w:val="20"/>
          <w:szCs w:val="20"/>
          <w:lang w:val="af-ZA"/>
        </w:rPr>
        <w:t xml:space="preserve"> </w:t>
      </w:r>
      <w:r>
        <w:rPr>
          <w:rFonts w:ascii="GHEA Grapalat" w:hAnsi="GHEA Grapalat" w:cs="Sylfaen"/>
          <w:sz w:val="20"/>
          <w:szCs w:val="20"/>
          <w:lang w:val="ru-RU"/>
        </w:rPr>
        <w:t>փաստաթղթի</w:t>
      </w:r>
      <w:r>
        <w:rPr>
          <w:rFonts w:ascii="GHEA Grapalat" w:hAnsi="GHEA Grapalat" w:cs="Sylfaen"/>
          <w:sz w:val="20"/>
          <w:szCs w:val="20"/>
          <w:lang w:val="af-ZA"/>
        </w:rPr>
        <w:t xml:space="preserve"> </w:t>
      </w:r>
      <w:r>
        <w:rPr>
          <w:rFonts w:ascii="GHEA Grapalat" w:hAnsi="GHEA Grapalat" w:cs="Sylfaen"/>
          <w:sz w:val="20"/>
          <w:szCs w:val="20"/>
          <w:lang w:val="ru-RU"/>
        </w:rPr>
        <w:t>պատճենը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այն</w:t>
      </w:r>
      <w:r>
        <w:rPr>
          <w:rFonts w:ascii="GHEA Grapalat" w:hAnsi="GHEA Grapalat" w:cs="Sylfaen"/>
          <w:sz w:val="20"/>
          <w:szCs w:val="20"/>
          <w:lang w:val="af-ZA"/>
        </w:rPr>
        <w:t xml:space="preserve"> </w:t>
      </w:r>
      <w:r>
        <w:rPr>
          <w:rFonts w:ascii="GHEA Grapalat" w:hAnsi="GHEA Grapalat" w:cs="Sylfaen"/>
          <w:sz w:val="20"/>
          <w:szCs w:val="20"/>
          <w:lang w:val="ru-RU"/>
        </w:rPr>
        <w:t>բանկի</w:t>
      </w:r>
      <w:r>
        <w:rPr>
          <w:rFonts w:ascii="GHEA Grapalat" w:hAnsi="GHEA Grapalat" w:cs="Sylfaen"/>
          <w:sz w:val="20"/>
          <w:szCs w:val="20"/>
          <w:lang w:val="af-ZA"/>
        </w:rPr>
        <w:t xml:space="preserve"> </w:t>
      </w:r>
      <w:r>
        <w:rPr>
          <w:rFonts w:ascii="GHEA Grapalat" w:hAnsi="GHEA Grapalat" w:cs="Sylfaen"/>
          <w:sz w:val="20"/>
          <w:szCs w:val="20"/>
          <w:lang w:val="ru-RU"/>
        </w:rPr>
        <w:t>անվանումը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հաշվեհամարը</w:t>
      </w:r>
      <w:r>
        <w:rPr>
          <w:rFonts w:ascii="GHEA Grapalat" w:hAnsi="GHEA Grapalat" w:cs="Sylfaen"/>
          <w:sz w:val="20"/>
          <w:szCs w:val="20"/>
          <w:lang w:val="af-ZA"/>
        </w:rPr>
        <w:t xml:space="preserve">, </w:t>
      </w:r>
      <w:r>
        <w:rPr>
          <w:rFonts w:ascii="GHEA Grapalat" w:hAnsi="GHEA Grapalat" w:cs="Sylfaen"/>
          <w:sz w:val="20"/>
          <w:szCs w:val="20"/>
          <w:lang w:val="ru-RU"/>
        </w:rPr>
        <w:t>որին</w:t>
      </w:r>
      <w:r>
        <w:rPr>
          <w:rFonts w:ascii="GHEA Grapalat" w:hAnsi="GHEA Grapalat" w:cs="Sylfaen"/>
          <w:sz w:val="20"/>
          <w:szCs w:val="20"/>
          <w:lang w:val="af-ZA"/>
        </w:rPr>
        <w:t xml:space="preserve"> </w:t>
      </w:r>
      <w:r>
        <w:rPr>
          <w:rFonts w:ascii="GHEA Grapalat" w:hAnsi="GHEA Grapalat" w:cs="Sylfaen"/>
          <w:sz w:val="20"/>
          <w:szCs w:val="20"/>
          <w:lang w:val="ru-RU"/>
        </w:rPr>
        <w:t>պետք</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փոխանցվի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վերադարձվող</w:t>
      </w:r>
      <w:r>
        <w:rPr>
          <w:rFonts w:ascii="GHEA Grapalat" w:hAnsi="GHEA Grapalat" w:cs="Sylfaen"/>
          <w:sz w:val="20"/>
          <w:szCs w:val="20"/>
          <w:lang w:val="af-ZA"/>
        </w:rPr>
        <w:t xml:space="preserve"> </w:t>
      </w:r>
      <w:r>
        <w:rPr>
          <w:rFonts w:ascii="GHEA Grapalat" w:hAnsi="GHEA Grapalat" w:cs="Sylfaen"/>
          <w:sz w:val="20"/>
          <w:szCs w:val="20"/>
          <w:lang w:val="ru-RU"/>
        </w:rPr>
        <w:t>գումարը</w:t>
      </w:r>
      <w:r>
        <w:rPr>
          <w:rFonts w:ascii="GHEA Grapalat" w:hAnsi="GHEA Grapalat" w:cs="Sylfaen"/>
          <w:sz w:val="20"/>
          <w:szCs w:val="20"/>
          <w:lang w:val="af-ZA"/>
        </w:rPr>
        <w:t xml:space="preserve">: </w:t>
      </w:r>
      <w:r>
        <w:rPr>
          <w:rFonts w:ascii="GHEA Grapalat" w:hAnsi="GHEA Grapalat" w:cs="Sylfaen"/>
          <w:sz w:val="20"/>
          <w:szCs w:val="20"/>
        </w:rPr>
        <w:t>Լ</w:t>
      </w:r>
      <w:r>
        <w:rPr>
          <w:rFonts w:ascii="GHEA Grapalat" w:hAnsi="GHEA Grapalat" w:cs="Sylfaen"/>
          <w:sz w:val="20"/>
          <w:szCs w:val="20"/>
          <w:lang w:val="ru-RU"/>
        </w:rPr>
        <w:t>իազորված</w:t>
      </w:r>
      <w:r>
        <w:rPr>
          <w:rFonts w:ascii="GHEA Grapalat" w:hAnsi="GHEA Grapalat" w:cs="Sylfaen"/>
          <w:sz w:val="20"/>
          <w:szCs w:val="20"/>
          <w:lang w:val="af-ZA"/>
        </w:rPr>
        <w:t xml:space="preserve"> </w:t>
      </w:r>
      <w:r>
        <w:rPr>
          <w:rFonts w:ascii="GHEA Grapalat" w:hAnsi="GHEA Grapalat" w:cs="Sylfaen"/>
          <w:sz w:val="20"/>
          <w:szCs w:val="20"/>
          <w:lang w:val="ru-RU"/>
        </w:rPr>
        <w:t>մարմինը</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կետում</w:t>
      </w:r>
      <w:r>
        <w:rPr>
          <w:rFonts w:ascii="GHEA Grapalat" w:hAnsi="GHEA Grapalat" w:cs="Sylfaen"/>
          <w:sz w:val="20"/>
          <w:szCs w:val="20"/>
          <w:lang w:val="af-ZA"/>
        </w:rPr>
        <w:t xml:space="preserve"> </w:t>
      </w:r>
      <w:r>
        <w:rPr>
          <w:rFonts w:ascii="GHEA Grapalat" w:hAnsi="GHEA Grapalat" w:cs="Sylfaen"/>
          <w:sz w:val="20"/>
          <w:szCs w:val="20"/>
          <w:lang w:val="ru-RU"/>
        </w:rPr>
        <w:t>նշված</w:t>
      </w:r>
      <w:r>
        <w:rPr>
          <w:rFonts w:ascii="GHEA Grapalat" w:hAnsi="GHEA Grapalat" w:cs="Sylfaen"/>
          <w:sz w:val="20"/>
          <w:szCs w:val="20"/>
          <w:lang w:val="af-ZA"/>
        </w:rPr>
        <w:t xml:space="preserve"> </w:t>
      </w:r>
      <w:r>
        <w:rPr>
          <w:rFonts w:ascii="GHEA Grapalat" w:hAnsi="GHEA Grapalat" w:cs="Sylfaen"/>
          <w:sz w:val="20"/>
          <w:szCs w:val="20"/>
          <w:lang w:val="ru-RU"/>
        </w:rPr>
        <w:t>փաստաթղթի</w:t>
      </w:r>
      <w:r>
        <w:rPr>
          <w:rFonts w:ascii="GHEA Grapalat" w:hAnsi="GHEA Grapalat" w:cs="Sylfaen"/>
          <w:sz w:val="20"/>
          <w:szCs w:val="20"/>
          <w:lang w:val="af-ZA"/>
        </w:rPr>
        <w:t xml:space="preserve"> </w:t>
      </w:r>
      <w:r>
        <w:rPr>
          <w:rFonts w:ascii="GHEA Grapalat" w:hAnsi="GHEA Grapalat" w:cs="Sylfaen"/>
          <w:sz w:val="20"/>
          <w:szCs w:val="20"/>
          <w:lang w:val="ru-RU"/>
        </w:rPr>
        <w:t>պատճենը</w:t>
      </w:r>
      <w:r>
        <w:rPr>
          <w:rFonts w:ascii="GHEA Grapalat" w:hAnsi="GHEA Grapalat" w:cs="Sylfaen"/>
          <w:sz w:val="20"/>
          <w:szCs w:val="20"/>
          <w:lang w:val="af-ZA"/>
        </w:rPr>
        <w:t xml:space="preserve"> </w:t>
      </w:r>
      <w:r>
        <w:rPr>
          <w:rFonts w:ascii="GHEA Grapalat" w:hAnsi="GHEA Grapalat" w:cs="Sylfaen"/>
          <w:sz w:val="20"/>
          <w:szCs w:val="20"/>
          <w:lang w:val="ru-RU"/>
        </w:rPr>
        <w:t>ստանալու</w:t>
      </w:r>
      <w:r>
        <w:rPr>
          <w:rFonts w:ascii="GHEA Grapalat" w:hAnsi="GHEA Grapalat" w:cs="Sylfaen"/>
          <w:sz w:val="20"/>
          <w:szCs w:val="20"/>
          <w:lang w:val="af-ZA"/>
        </w:rPr>
        <w:t xml:space="preserve"> </w:t>
      </w:r>
      <w:r>
        <w:rPr>
          <w:rFonts w:ascii="GHEA Grapalat" w:hAnsi="GHEA Grapalat" w:cs="Sylfaen"/>
          <w:sz w:val="20"/>
          <w:szCs w:val="20"/>
          <w:lang w:val="ru-RU"/>
        </w:rPr>
        <w:t>օրվան</w:t>
      </w:r>
      <w:r>
        <w:rPr>
          <w:rFonts w:ascii="GHEA Grapalat" w:hAnsi="GHEA Grapalat" w:cs="Sylfaen"/>
          <w:sz w:val="20"/>
          <w:szCs w:val="20"/>
          <w:lang w:val="af-ZA"/>
        </w:rPr>
        <w:t xml:space="preserve"> </w:t>
      </w:r>
      <w:r>
        <w:rPr>
          <w:rFonts w:ascii="GHEA Grapalat" w:hAnsi="GHEA Grapalat" w:cs="Sylfaen"/>
          <w:sz w:val="20"/>
          <w:szCs w:val="20"/>
          <w:lang w:val="ru-RU"/>
        </w:rPr>
        <w:t>հաջորդող</w:t>
      </w:r>
      <w:r>
        <w:rPr>
          <w:rFonts w:ascii="GHEA Grapalat" w:hAnsi="GHEA Grapalat" w:cs="Sylfaen"/>
          <w:sz w:val="20"/>
          <w:szCs w:val="20"/>
          <w:lang w:val="af-ZA"/>
        </w:rPr>
        <w:t xml:space="preserve"> </w:t>
      </w:r>
      <w:r>
        <w:rPr>
          <w:rFonts w:ascii="GHEA Grapalat" w:hAnsi="GHEA Grapalat" w:cs="Sylfaen"/>
          <w:sz w:val="20"/>
          <w:szCs w:val="20"/>
          <w:lang w:val="ru-RU"/>
        </w:rPr>
        <w:t>հինգ</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օրը</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վճարը</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փոխանցում</w:t>
      </w:r>
      <w:r>
        <w:rPr>
          <w:rFonts w:ascii="GHEA Grapalat" w:hAnsi="GHEA Grapalat" w:cs="Sylfaen"/>
          <w:sz w:val="20"/>
          <w:szCs w:val="20"/>
          <w:lang w:val="af-ZA"/>
        </w:rPr>
        <w:t xml:space="preserve"> </w:t>
      </w:r>
      <w:r>
        <w:rPr>
          <w:rFonts w:ascii="GHEA Grapalat" w:hAnsi="GHEA Grapalat" w:cs="Sylfaen"/>
          <w:sz w:val="20"/>
          <w:szCs w:val="20"/>
          <w:lang w:val="ru-RU"/>
        </w:rPr>
        <w:t>այն</w:t>
      </w:r>
      <w:r>
        <w:rPr>
          <w:rFonts w:ascii="GHEA Grapalat" w:hAnsi="GHEA Grapalat" w:cs="Sylfaen"/>
          <w:sz w:val="20"/>
          <w:szCs w:val="20"/>
          <w:lang w:val="af-ZA"/>
        </w:rPr>
        <w:t xml:space="preserve"> </w:t>
      </w:r>
      <w:r>
        <w:rPr>
          <w:rFonts w:ascii="GHEA Grapalat" w:hAnsi="GHEA Grapalat" w:cs="Sylfaen"/>
          <w:sz w:val="20"/>
          <w:szCs w:val="20"/>
          <w:lang w:val="ru-RU"/>
        </w:rPr>
        <w:t>վճարած</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ներկայացված</w:t>
      </w:r>
      <w:r>
        <w:rPr>
          <w:rFonts w:ascii="GHEA Grapalat" w:hAnsi="GHEA Grapalat" w:cs="Sylfaen"/>
          <w:sz w:val="20"/>
          <w:szCs w:val="20"/>
          <w:lang w:val="af-ZA"/>
        </w:rPr>
        <w:t xml:space="preserve"> </w:t>
      </w:r>
      <w:r>
        <w:rPr>
          <w:rFonts w:ascii="GHEA Grapalat" w:hAnsi="GHEA Grapalat" w:cs="Sylfaen"/>
          <w:sz w:val="20"/>
          <w:szCs w:val="20"/>
          <w:lang w:val="ru-RU"/>
        </w:rPr>
        <w:t>բանկային</w:t>
      </w:r>
      <w:r>
        <w:rPr>
          <w:rFonts w:ascii="GHEA Grapalat" w:hAnsi="GHEA Grapalat" w:cs="Sylfaen"/>
          <w:sz w:val="20"/>
          <w:szCs w:val="20"/>
          <w:lang w:val="af-ZA"/>
        </w:rPr>
        <w:t xml:space="preserve"> </w:t>
      </w:r>
      <w:r>
        <w:rPr>
          <w:rFonts w:ascii="GHEA Grapalat" w:hAnsi="GHEA Grapalat" w:cs="Sylfaen"/>
          <w:sz w:val="20"/>
          <w:szCs w:val="20"/>
          <w:lang w:val="ru-RU"/>
        </w:rPr>
        <w:t>հաշվին</w:t>
      </w:r>
      <w:r>
        <w:rPr>
          <w:rFonts w:ascii="GHEA Grapalat" w:hAnsi="GHEA Grapalat" w:cs="Sylfaen"/>
          <w:sz w:val="20"/>
          <w:szCs w:val="20"/>
          <w:lang w:val="af-ZA"/>
        </w:rPr>
        <w:t xml:space="preserve"> </w:t>
      </w:r>
      <w:r>
        <w:rPr>
          <w:rFonts w:ascii="GHEA Grapalat" w:hAnsi="GHEA Grapalat" w:cs="Sylfaen"/>
          <w:sz w:val="20"/>
          <w:szCs w:val="20"/>
          <w:lang w:val="ru-RU"/>
        </w:rPr>
        <w:t>փոխանցելու</w:t>
      </w:r>
      <w:r>
        <w:rPr>
          <w:rFonts w:ascii="GHEA Grapalat" w:hAnsi="GHEA Grapalat" w:cs="Sylfaen"/>
          <w:sz w:val="20"/>
          <w:szCs w:val="20"/>
          <w:lang w:val="af-ZA"/>
        </w:rPr>
        <w:t xml:space="preserve"> </w:t>
      </w:r>
      <w:r>
        <w:rPr>
          <w:rFonts w:ascii="GHEA Grapalat" w:hAnsi="GHEA Grapalat" w:cs="Sylfaen"/>
          <w:sz w:val="20"/>
          <w:szCs w:val="20"/>
          <w:lang w:val="ru-RU"/>
        </w:rPr>
        <w:t>միջոցով</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12.8 </w:t>
      </w:r>
      <w:bookmarkStart w:id="9" w:name="_Hlk9264773"/>
      <w:r>
        <w:rPr>
          <w:rFonts w:ascii="GHEA Grapalat"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9"/>
      <w:r>
        <w:rPr>
          <w:rFonts w:ascii="GHEA Grapalat" w:hAnsi="GHEA Grapalat" w:cs="Sylfaen"/>
          <w:sz w:val="20"/>
          <w:szCs w:val="20"/>
          <w:lang w:val="ru-RU"/>
        </w:rPr>
        <w:t>Ընդ</w:t>
      </w:r>
      <w:r>
        <w:rPr>
          <w:rFonts w:ascii="GHEA Grapalat" w:hAnsi="GHEA Grapalat" w:cs="Sylfaen"/>
          <w:sz w:val="20"/>
          <w:szCs w:val="20"/>
          <w:lang w:val="af-ZA"/>
        </w:rPr>
        <w:t xml:space="preserve"> </w:t>
      </w:r>
      <w:r>
        <w:rPr>
          <w:rFonts w:ascii="GHEA Grapalat" w:hAnsi="GHEA Grapalat" w:cs="Sylfaen"/>
          <w:sz w:val="20"/>
          <w:szCs w:val="20"/>
          <w:lang w:val="ru-RU"/>
        </w:rPr>
        <w:t>որում</w:t>
      </w:r>
      <w:r>
        <w:rPr>
          <w:rFonts w:ascii="GHEA Grapalat" w:hAnsi="GHEA Grapalat" w:cs="Sylfaen"/>
          <w:sz w:val="20"/>
          <w:szCs w:val="20"/>
          <w:lang w:val="af-ZA"/>
        </w:rPr>
        <w:t xml:space="preserve">, </w:t>
      </w:r>
      <w:r>
        <w:rPr>
          <w:rFonts w:ascii="GHEA Grapalat" w:hAnsi="GHEA Grapalat" w:cs="Sylfaen"/>
          <w:sz w:val="20"/>
          <w:szCs w:val="20"/>
          <w:lang w:val="ru-RU"/>
        </w:rPr>
        <w:t>եթե</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հրավերի</w:t>
      </w:r>
      <w:r>
        <w:rPr>
          <w:rFonts w:ascii="GHEA Grapalat" w:hAnsi="GHEA Grapalat" w:cs="Sylfaen"/>
          <w:sz w:val="20"/>
          <w:szCs w:val="20"/>
          <w:lang w:val="af-ZA"/>
        </w:rPr>
        <w:t xml:space="preserve"> 1-</w:t>
      </w:r>
      <w:r>
        <w:rPr>
          <w:rFonts w:ascii="GHEA Grapalat" w:hAnsi="GHEA Grapalat" w:cs="Sylfaen"/>
          <w:sz w:val="20"/>
          <w:szCs w:val="20"/>
        </w:rPr>
        <w:t>ին</w:t>
      </w:r>
      <w:r>
        <w:rPr>
          <w:rFonts w:ascii="GHEA Grapalat" w:hAnsi="GHEA Grapalat" w:cs="Sylfaen"/>
          <w:sz w:val="20"/>
          <w:szCs w:val="20"/>
          <w:lang w:val="af-ZA"/>
        </w:rPr>
        <w:t xml:space="preserve"> </w:t>
      </w:r>
      <w:r>
        <w:rPr>
          <w:rFonts w:ascii="GHEA Grapalat" w:hAnsi="GHEA Grapalat" w:cs="Sylfaen"/>
          <w:sz w:val="20"/>
          <w:szCs w:val="20"/>
        </w:rPr>
        <w:t>մասի</w:t>
      </w:r>
      <w:r>
        <w:rPr>
          <w:rFonts w:ascii="GHEA Grapalat" w:hAnsi="GHEA Grapalat" w:cs="Sylfaen"/>
          <w:sz w:val="20"/>
          <w:szCs w:val="20"/>
          <w:lang w:val="af-ZA"/>
        </w:rPr>
        <w:t xml:space="preserve"> 12.4 </w:t>
      </w:r>
      <w:r>
        <w:rPr>
          <w:rFonts w:ascii="GHEA Grapalat" w:hAnsi="GHEA Grapalat" w:cs="Sylfaen"/>
          <w:sz w:val="20"/>
          <w:szCs w:val="20"/>
          <w:lang w:val="ru-RU"/>
        </w:rPr>
        <w:t>կետի</w:t>
      </w:r>
      <w:r>
        <w:rPr>
          <w:rFonts w:ascii="GHEA Grapalat" w:hAnsi="GHEA Grapalat" w:cs="Sylfaen"/>
          <w:sz w:val="20"/>
          <w:szCs w:val="20"/>
          <w:lang w:val="af-ZA"/>
        </w:rPr>
        <w:t xml:space="preserve"> 2-</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ենթակետով</w:t>
      </w:r>
      <w:r>
        <w:rPr>
          <w:rFonts w:ascii="GHEA Grapalat" w:hAnsi="GHEA Grapalat" w:cs="Sylfaen"/>
          <w:sz w:val="20"/>
          <w:szCs w:val="20"/>
          <w:lang w:val="af-ZA"/>
        </w:rPr>
        <w:t xml:space="preserve"> </w:t>
      </w:r>
      <w:r>
        <w:rPr>
          <w:rFonts w:ascii="GHEA Grapalat" w:hAnsi="GHEA Grapalat" w:cs="Sylfaen"/>
          <w:sz w:val="20"/>
          <w:szCs w:val="20"/>
          <w:lang w:val="ru-RU"/>
        </w:rPr>
        <w:t>սահմանված</w:t>
      </w:r>
      <w:r>
        <w:rPr>
          <w:rFonts w:ascii="GHEA Grapalat" w:hAnsi="GHEA Grapalat" w:cs="Sylfaen"/>
          <w:sz w:val="20"/>
          <w:szCs w:val="20"/>
          <w:lang w:val="af-ZA"/>
        </w:rPr>
        <w:t xml:space="preserve"> </w:t>
      </w:r>
      <w:r>
        <w:rPr>
          <w:rFonts w:ascii="GHEA Grapalat" w:hAnsi="GHEA Grapalat" w:cs="Sylfaen"/>
          <w:sz w:val="20"/>
          <w:szCs w:val="20"/>
          <w:lang w:val="ru-RU"/>
        </w:rPr>
        <w:t>ժամկետում</w:t>
      </w:r>
      <w:r>
        <w:rPr>
          <w:rFonts w:ascii="GHEA Grapalat" w:hAnsi="GHEA Grapalat" w:cs="Sylfaen"/>
          <w:sz w:val="20"/>
          <w:szCs w:val="20"/>
          <w:lang w:val="af-ZA"/>
        </w:rPr>
        <w:t xml:space="preserve"> </w:t>
      </w:r>
      <w:r>
        <w:rPr>
          <w:rFonts w:ascii="GHEA Grapalat" w:hAnsi="GHEA Grapalat" w:cs="Sylfaen"/>
          <w:sz w:val="20"/>
          <w:szCs w:val="20"/>
          <w:lang w:val="ru-RU"/>
        </w:rPr>
        <w:t>ներկայացված</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չի</w:t>
      </w:r>
      <w:r>
        <w:rPr>
          <w:rFonts w:ascii="GHEA Grapalat" w:hAnsi="GHEA Grapalat" w:cs="Sylfaen"/>
          <w:sz w:val="20"/>
          <w:szCs w:val="20"/>
          <w:lang w:val="af-ZA"/>
        </w:rPr>
        <w:t xml:space="preserve"> </w:t>
      </w:r>
      <w:r>
        <w:rPr>
          <w:rFonts w:ascii="GHEA Grapalat" w:hAnsi="GHEA Grapalat" w:cs="Sylfaen"/>
          <w:sz w:val="20"/>
          <w:szCs w:val="20"/>
          <w:lang w:val="ru-RU"/>
        </w:rPr>
        <w:t>բավարարել</w:t>
      </w:r>
      <w:r>
        <w:rPr>
          <w:rFonts w:ascii="GHEA Grapalat" w:hAnsi="GHEA Grapalat" w:cs="Sylfaen"/>
          <w:sz w:val="20"/>
          <w:szCs w:val="20"/>
          <w:lang w:val="af-ZA"/>
        </w:rPr>
        <w:t xml:space="preserve"> </w:t>
      </w:r>
      <w:r>
        <w:rPr>
          <w:rFonts w:ascii="GHEA Grapalat" w:hAnsi="GHEA Grapalat" w:cs="Sylfaen"/>
          <w:sz w:val="20"/>
          <w:szCs w:val="20"/>
          <w:lang w:val="ru-RU"/>
        </w:rPr>
        <w:t>Օրենքի</w:t>
      </w:r>
      <w:r>
        <w:rPr>
          <w:rFonts w:ascii="GHEA Grapalat" w:hAnsi="GHEA Grapalat" w:cs="Sylfaen"/>
          <w:sz w:val="20"/>
          <w:szCs w:val="20"/>
          <w:lang w:val="af-ZA"/>
        </w:rPr>
        <w:t xml:space="preserve"> 50-</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հոդվածի</w:t>
      </w:r>
      <w:r>
        <w:rPr>
          <w:rFonts w:ascii="GHEA Grapalat" w:hAnsi="GHEA Grapalat" w:cs="Sylfaen"/>
          <w:sz w:val="20"/>
          <w:szCs w:val="20"/>
          <w:lang w:val="af-ZA"/>
        </w:rPr>
        <w:t xml:space="preserve"> </w:t>
      </w:r>
      <w:r>
        <w:rPr>
          <w:rFonts w:ascii="GHEA Grapalat" w:hAnsi="GHEA Grapalat" w:cs="Sylfaen"/>
          <w:sz w:val="20"/>
          <w:szCs w:val="20"/>
          <w:lang w:val="ru-RU"/>
        </w:rPr>
        <w:t>պահանջները</w:t>
      </w:r>
      <w:r>
        <w:rPr>
          <w:rFonts w:ascii="GHEA Grapalat" w:hAnsi="GHEA Grapalat" w:cs="Sylfaen"/>
          <w:sz w:val="20"/>
          <w:szCs w:val="20"/>
          <w:lang w:val="af-ZA"/>
        </w:rPr>
        <w:t xml:space="preserve">, </w:t>
      </w:r>
      <w:r>
        <w:rPr>
          <w:rFonts w:ascii="GHEA Grapalat" w:hAnsi="GHEA Grapalat" w:cs="Sylfaen"/>
          <w:sz w:val="20"/>
          <w:szCs w:val="20"/>
          <w:lang w:val="ru-RU"/>
        </w:rPr>
        <w:t>ապա</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կետով</w:t>
      </w:r>
      <w:r>
        <w:rPr>
          <w:rFonts w:ascii="GHEA Grapalat" w:hAnsi="GHEA Grapalat" w:cs="Sylfaen"/>
          <w:sz w:val="20"/>
          <w:szCs w:val="20"/>
          <w:lang w:val="af-ZA"/>
        </w:rPr>
        <w:t xml:space="preserve"> </w:t>
      </w:r>
      <w:r>
        <w:rPr>
          <w:rFonts w:ascii="GHEA Grapalat" w:hAnsi="GHEA Grapalat" w:cs="Sylfaen"/>
          <w:sz w:val="20"/>
          <w:szCs w:val="20"/>
          <w:lang w:val="ru-RU"/>
        </w:rPr>
        <w:t>սահմանված</w:t>
      </w:r>
      <w:r>
        <w:rPr>
          <w:rFonts w:ascii="GHEA Grapalat" w:hAnsi="GHEA Grapalat" w:cs="Sylfaen"/>
          <w:sz w:val="20"/>
          <w:szCs w:val="20"/>
          <w:lang w:val="af-ZA"/>
        </w:rPr>
        <w:t xml:space="preserve"> </w:t>
      </w:r>
      <w:r>
        <w:rPr>
          <w:rFonts w:ascii="GHEA Grapalat" w:hAnsi="GHEA Grapalat" w:cs="Sylfaen"/>
          <w:sz w:val="20"/>
          <w:szCs w:val="20"/>
          <w:lang w:val="ru-RU"/>
        </w:rPr>
        <w:t>ժամկետում</w:t>
      </w:r>
      <w:r>
        <w:rPr>
          <w:rFonts w:ascii="GHEA Grapalat" w:hAnsi="GHEA Grapalat" w:cs="Sylfaen"/>
          <w:sz w:val="20"/>
          <w:szCs w:val="20"/>
          <w:lang w:val="af-ZA"/>
        </w:rPr>
        <w:t xml:space="preserve"> </w:t>
      </w:r>
      <w:r>
        <w:rPr>
          <w:rFonts w:ascii="GHEA Grapalat" w:hAnsi="GHEA Grapalat" w:cs="Sylfaen"/>
          <w:sz w:val="20"/>
          <w:szCs w:val="20"/>
          <w:lang w:val="ru-RU"/>
        </w:rPr>
        <w:t>շտկված</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ներկայացված</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համարվում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սահմանված</w:t>
      </w:r>
      <w:r>
        <w:rPr>
          <w:rFonts w:ascii="GHEA Grapalat" w:hAnsi="GHEA Grapalat" w:cs="Sylfaen"/>
          <w:sz w:val="20"/>
          <w:szCs w:val="20"/>
          <w:lang w:val="af-ZA"/>
        </w:rPr>
        <w:t xml:space="preserve"> </w:t>
      </w:r>
      <w:r>
        <w:rPr>
          <w:rFonts w:ascii="GHEA Grapalat" w:hAnsi="GHEA Grapalat" w:cs="Sylfaen"/>
          <w:sz w:val="20"/>
          <w:szCs w:val="20"/>
          <w:lang w:val="ru-RU"/>
        </w:rPr>
        <w:t>ժամկետում</w:t>
      </w:r>
      <w:r>
        <w:rPr>
          <w:rFonts w:ascii="GHEA Grapalat" w:hAnsi="GHEA Grapalat" w:cs="Sylfaen"/>
          <w:sz w:val="20"/>
          <w:szCs w:val="20"/>
          <w:lang w:val="af-ZA"/>
        </w:rPr>
        <w:t xml:space="preserve"> </w:t>
      </w:r>
      <w:r>
        <w:rPr>
          <w:rFonts w:ascii="GHEA Grapalat" w:hAnsi="GHEA Grapalat" w:cs="Sylfaen"/>
          <w:sz w:val="20"/>
          <w:szCs w:val="20"/>
          <w:lang w:val="ru-RU"/>
        </w:rPr>
        <w:t>ներկայացված</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12.9</w:t>
      </w:r>
      <w:bookmarkStart w:id="10" w:name="_Hlk9264833"/>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վարույթ</w:t>
      </w:r>
      <w:r>
        <w:rPr>
          <w:rFonts w:ascii="GHEA Grapalat" w:hAnsi="GHEA Grapalat" w:cs="Sylfaen"/>
          <w:sz w:val="20"/>
          <w:szCs w:val="20"/>
          <w:lang w:val="af-ZA"/>
        </w:rPr>
        <w:t xml:space="preserve"> </w:t>
      </w:r>
      <w:r>
        <w:rPr>
          <w:rFonts w:ascii="GHEA Grapalat" w:hAnsi="GHEA Grapalat" w:cs="Sylfaen"/>
          <w:sz w:val="20"/>
          <w:szCs w:val="20"/>
          <w:lang w:val="ru-RU"/>
        </w:rPr>
        <w:t>ընդունելու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 xml:space="preserve"> </w:t>
      </w:r>
      <w:r>
        <w:rPr>
          <w:rFonts w:ascii="GHEA Grapalat" w:hAnsi="GHEA Grapalat" w:cs="Sylfaen"/>
          <w:sz w:val="20"/>
          <w:szCs w:val="20"/>
          <w:lang w:val="ru-RU"/>
        </w:rPr>
        <w:t>մեկ</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օրվա</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դրա</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հայտարարությունը</w:t>
      </w:r>
      <w:r>
        <w:rPr>
          <w:rFonts w:ascii="GHEA Grapalat" w:hAnsi="GHEA Grapalat" w:cs="Sylfaen"/>
          <w:sz w:val="20"/>
          <w:szCs w:val="20"/>
          <w:lang w:val="af-ZA"/>
        </w:rPr>
        <w:t xml:space="preserve">, </w:t>
      </w:r>
      <w:r>
        <w:rPr>
          <w:rFonts w:ascii="GHEA Grapalat" w:hAnsi="GHEA Grapalat" w:cs="Sylfaen"/>
          <w:sz w:val="20"/>
          <w:szCs w:val="20"/>
          <w:lang w:val="ru-RU"/>
        </w:rPr>
        <w:t>հրապարակում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տեղեկագրում</w:t>
      </w:r>
      <w:r>
        <w:rPr>
          <w:rFonts w:ascii="GHEA Grapalat" w:hAnsi="GHEA Grapalat" w:cs="Sylfaen"/>
          <w:sz w:val="20"/>
          <w:szCs w:val="20"/>
          <w:lang w:val="af-ZA"/>
        </w:rPr>
        <w:t xml:space="preserve">: </w:t>
      </w:r>
      <w:r>
        <w:rPr>
          <w:rFonts w:ascii="GHEA Grapalat" w:hAnsi="GHEA Grapalat" w:cs="Sylfaen"/>
          <w:sz w:val="20"/>
          <w:szCs w:val="20"/>
          <w:lang w:val="ru-RU"/>
        </w:rPr>
        <w:t>Ընդ</w:t>
      </w:r>
      <w:r>
        <w:rPr>
          <w:rFonts w:ascii="GHEA Grapalat" w:hAnsi="GHEA Grapalat" w:cs="Sylfaen"/>
          <w:sz w:val="20"/>
          <w:szCs w:val="20"/>
          <w:lang w:val="af-ZA"/>
        </w:rPr>
        <w:t xml:space="preserve"> </w:t>
      </w:r>
      <w:r>
        <w:rPr>
          <w:rFonts w:ascii="GHEA Grapalat" w:hAnsi="GHEA Grapalat" w:cs="Sylfaen"/>
          <w:sz w:val="20"/>
          <w:szCs w:val="20"/>
          <w:lang w:val="ru-RU"/>
        </w:rPr>
        <w:t>որում</w:t>
      </w:r>
      <w:r>
        <w:rPr>
          <w:rFonts w:ascii="GHEA Grapalat" w:hAnsi="GHEA Grapalat" w:cs="Sylfaen"/>
          <w:sz w:val="20"/>
          <w:szCs w:val="20"/>
          <w:lang w:val="af-ZA"/>
        </w:rPr>
        <w:t xml:space="preserve">, </w:t>
      </w:r>
      <w:r>
        <w:rPr>
          <w:rFonts w:ascii="GHEA Grapalat" w:hAnsi="GHEA Grapalat" w:cs="Sylfaen"/>
          <w:sz w:val="20"/>
          <w:szCs w:val="20"/>
          <w:lang w:val="ru-RU"/>
        </w:rPr>
        <w:t>հայտարարության</w:t>
      </w:r>
      <w:r>
        <w:rPr>
          <w:rFonts w:ascii="GHEA Grapalat" w:hAnsi="GHEA Grapalat" w:cs="Sylfaen"/>
          <w:sz w:val="20"/>
          <w:szCs w:val="20"/>
          <w:lang w:val="af-ZA"/>
        </w:rPr>
        <w:t xml:space="preserve"> </w:t>
      </w:r>
      <w:r>
        <w:rPr>
          <w:rFonts w:ascii="GHEA Grapalat" w:hAnsi="GHEA Grapalat" w:cs="Sylfaen"/>
          <w:sz w:val="20"/>
          <w:szCs w:val="20"/>
          <w:lang w:val="ru-RU"/>
        </w:rPr>
        <w:t>մեջ</w:t>
      </w:r>
      <w:r>
        <w:rPr>
          <w:rFonts w:ascii="GHEA Grapalat" w:hAnsi="GHEA Grapalat" w:cs="Sylfaen"/>
          <w:sz w:val="20"/>
          <w:szCs w:val="20"/>
          <w:lang w:val="af-ZA"/>
        </w:rPr>
        <w:t xml:space="preserve"> </w:t>
      </w:r>
      <w:r>
        <w:rPr>
          <w:rFonts w:ascii="GHEA Grapalat" w:hAnsi="GHEA Grapalat" w:cs="Sylfaen"/>
          <w:sz w:val="20"/>
          <w:szCs w:val="20"/>
          <w:lang w:val="ru-RU"/>
        </w:rPr>
        <w:t>նշվում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քննության</w:t>
      </w:r>
      <w:r>
        <w:rPr>
          <w:rFonts w:ascii="GHEA Grapalat" w:hAnsi="GHEA Grapalat" w:cs="Sylfaen"/>
          <w:sz w:val="20"/>
          <w:szCs w:val="20"/>
          <w:lang w:val="af-ZA"/>
        </w:rPr>
        <w:t xml:space="preserve"> </w:t>
      </w:r>
      <w:r>
        <w:rPr>
          <w:rFonts w:ascii="GHEA Grapalat" w:hAnsi="GHEA Grapalat" w:cs="Sylfaen"/>
          <w:sz w:val="20"/>
          <w:szCs w:val="20"/>
          <w:lang w:val="ru-RU"/>
        </w:rPr>
        <w:t>նպատակով</w:t>
      </w:r>
      <w:r>
        <w:rPr>
          <w:rFonts w:ascii="GHEA Grapalat" w:hAnsi="GHEA Grapalat" w:cs="Sylfaen"/>
          <w:sz w:val="20"/>
          <w:szCs w:val="20"/>
          <w:lang w:val="af-ZA"/>
        </w:rPr>
        <w:t xml:space="preserve"> </w:t>
      </w:r>
      <w:r>
        <w:rPr>
          <w:rFonts w:ascii="GHEA Grapalat" w:hAnsi="GHEA Grapalat" w:cs="Sylfaen"/>
          <w:sz w:val="20"/>
          <w:szCs w:val="20"/>
          <w:lang w:val="ru-RU"/>
        </w:rPr>
        <w:t>հրավիրվող</w:t>
      </w:r>
      <w:r>
        <w:rPr>
          <w:rFonts w:ascii="GHEA Grapalat" w:hAnsi="GHEA Grapalat" w:cs="Sylfaen"/>
          <w:sz w:val="20"/>
          <w:szCs w:val="20"/>
          <w:lang w:val="af-ZA"/>
        </w:rPr>
        <w:t xml:space="preserve"> </w:t>
      </w:r>
      <w:r>
        <w:rPr>
          <w:rFonts w:ascii="GHEA Grapalat" w:hAnsi="GHEA Grapalat" w:cs="Sylfaen"/>
          <w:sz w:val="20"/>
          <w:szCs w:val="20"/>
          <w:lang w:val="ru-RU"/>
        </w:rPr>
        <w:t>նիստերին</w:t>
      </w:r>
      <w:r>
        <w:rPr>
          <w:rFonts w:ascii="GHEA Grapalat" w:hAnsi="GHEA Grapalat" w:cs="Sylfaen"/>
          <w:sz w:val="20"/>
          <w:szCs w:val="20"/>
          <w:lang w:val="af-ZA"/>
        </w:rPr>
        <w:t xml:space="preserve"> </w:t>
      </w:r>
      <w:r>
        <w:rPr>
          <w:rFonts w:ascii="GHEA Grapalat" w:hAnsi="GHEA Grapalat" w:cs="Sylfaen"/>
          <w:sz w:val="20"/>
          <w:szCs w:val="20"/>
          <w:lang w:val="ru-RU"/>
        </w:rPr>
        <w:t>առցանց</w:t>
      </w:r>
      <w:r>
        <w:rPr>
          <w:rFonts w:ascii="GHEA Grapalat" w:hAnsi="GHEA Grapalat" w:cs="Sylfaen"/>
          <w:sz w:val="20"/>
          <w:szCs w:val="20"/>
          <w:lang w:val="af-ZA"/>
        </w:rPr>
        <w:t xml:space="preserve"> </w:t>
      </w:r>
      <w:r>
        <w:rPr>
          <w:rFonts w:ascii="GHEA Grapalat" w:hAnsi="GHEA Grapalat" w:cs="Sylfaen"/>
          <w:sz w:val="20"/>
          <w:szCs w:val="20"/>
          <w:lang w:val="ru-RU"/>
        </w:rPr>
        <w:t>հետևելու</w:t>
      </w:r>
      <w:r>
        <w:rPr>
          <w:rFonts w:ascii="GHEA Grapalat" w:hAnsi="GHEA Grapalat" w:cs="Sylfaen"/>
          <w:sz w:val="20"/>
          <w:szCs w:val="20"/>
          <w:lang w:val="af-ZA"/>
        </w:rPr>
        <w:t xml:space="preserve"> </w:t>
      </w:r>
      <w:r>
        <w:rPr>
          <w:rFonts w:ascii="GHEA Grapalat" w:hAnsi="GHEA Grapalat" w:cs="Sylfaen"/>
          <w:sz w:val="20"/>
          <w:szCs w:val="20"/>
          <w:lang w:val="ru-RU"/>
        </w:rPr>
        <w:t>համացանցային</w:t>
      </w:r>
      <w:r>
        <w:rPr>
          <w:rFonts w:ascii="GHEA Grapalat" w:hAnsi="GHEA Grapalat" w:cs="Sylfaen"/>
          <w:sz w:val="20"/>
          <w:szCs w:val="20"/>
          <w:lang w:val="af-ZA"/>
        </w:rPr>
        <w:t xml:space="preserve"> </w:t>
      </w:r>
      <w:r>
        <w:rPr>
          <w:rFonts w:ascii="GHEA Grapalat" w:hAnsi="GHEA Grapalat" w:cs="Sylfaen"/>
          <w:sz w:val="20"/>
          <w:szCs w:val="20"/>
          <w:lang w:val="ru-RU"/>
        </w:rPr>
        <w:t>հղումը</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համարվում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վարույթ</w:t>
      </w:r>
      <w:r>
        <w:rPr>
          <w:rFonts w:ascii="GHEA Grapalat" w:hAnsi="GHEA Grapalat" w:cs="Sylfaen"/>
          <w:sz w:val="20"/>
          <w:szCs w:val="20"/>
          <w:lang w:val="af-ZA"/>
        </w:rPr>
        <w:t xml:space="preserve"> </w:t>
      </w:r>
      <w:r>
        <w:rPr>
          <w:rFonts w:ascii="GHEA Grapalat" w:hAnsi="GHEA Grapalat" w:cs="Sylfaen"/>
          <w:sz w:val="20"/>
          <w:szCs w:val="20"/>
          <w:lang w:val="ru-RU"/>
        </w:rPr>
        <w:t>ընդունված</w:t>
      </w:r>
      <w:r>
        <w:rPr>
          <w:rFonts w:ascii="GHEA Grapalat" w:hAnsi="GHEA Grapalat" w:cs="Sylfaen"/>
          <w:sz w:val="20"/>
          <w:szCs w:val="20"/>
          <w:lang w:val="af-ZA"/>
        </w:rPr>
        <w:t xml:space="preserve"> </w:t>
      </w:r>
      <w:r>
        <w:rPr>
          <w:rFonts w:ascii="GHEA Grapalat" w:hAnsi="GHEA Grapalat" w:cs="Sylfaen"/>
          <w:sz w:val="20"/>
          <w:szCs w:val="20"/>
          <w:lang w:val="ru-RU"/>
        </w:rPr>
        <w:t>արձանագրված</w:t>
      </w:r>
      <w:r>
        <w:rPr>
          <w:rFonts w:ascii="GHEA Grapalat" w:hAnsi="GHEA Grapalat" w:cs="Sylfaen"/>
          <w:sz w:val="20"/>
          <w:szCs w:val="20"/>
          <w:lang w:val="af-ZA"/>
        </w:rPr>
        <w:t xml:space="preserve"> </w:t>
      </w:r>
      <w:r>
        <w:rPr>
          <w:rFonts w:ascii="GHEA Grapalat" w:hAnsi="GHEA Grapalat" w:cs="Sylfaen"/>
          <w:sz w:val="20"/>
          <w:szCs w:val="20"/>
          <w:lang w:val="ru-RU"/>
        </w:rPr>
        <w:t>թերությունների</w:t>
      </w:r>
      <w:r>
        <w:rPr>
          <w:rFonts w:ascii="GHEA Grapalat" w:hAnsi="GHEA Grapalat" w:cs="Sylfaen"/>
          <w:sz w:val="20"/>
          <w:szCs w:val="20"/>
          <w:lang w:val="af-ZA"/>
        </w:rPr>
        <w:t xml:space="preserve"> </w:t>
      </w:r>
      <w:r>
        <w:rPr>
          <w:rFonts w:ascii="GHEA Grapalat" w:hAnsi="GHEA Grapalat" w:cs="Sylfaen"/>
          <w:sz w:val="20"/>
          <w:szCs w:val="20"/>
          <w:lang w:val="ru-RU"/>
        </w:rPr>
        <w:t>վերացման</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հրավերի</w:t>
      </w:r>
      <w:r>
        <w:rPr>
          <w:rFonts w:ascii="GHEA Grapalat" w:hAnsi="GHEA Grapalat" w:cs="Sylfaen"/>
          <w:sz w:val="20"/>
          <w:szCs w:val="20"/>
          <w:lang w:val="af-ZA"/>
        </w:rPr>
        <w:t xml:space="preserve"> 12.8 </w:t>
      </w:r>
      <w:r>
        <w:rPr>
          <w:rFonts w:ascii="GHEA Grapalat" w:hAnsi="GHEA Grapalat" w:cs="Sylfaen"/>
          <w:sz w:val="20"/>
          <w:szCs w:val="20"/>
          <w:lang w:val="ru-RU"/>
        </w:rPr>
        <w:t>կետով</w:t>
      </w:r>
      <w:r>
        <w:rPr>
          <w:rFonts w:ascii="GHEA Grapalat" w:hAnsi="GHEA Grapalat" w:cs="Sylfaen"/>
          <w:sz w:val="20"/>
          <w:szCs w:val="20"/>
          <w:lang w:val="af-ZA"/>
        </w:rPr>
        <w:t xml:space="preserve"> </w:t>
      </w:r>
      <w:r>
        <w:rPr>
          <w:rFonts w:ascii="GHEA Grapalat" w:hAnsi="GHEA Grapalat" w:cs="Sylfaen"/>
          <w:sz w:val="20"/>
          <w:szCs w:val="20"/>
          <w:lang w:val="ru-RU"/>
        </w:rPr>
        <w:t>նախատեսված</w:t>
      </w:r>
      <w:r>
        <w:rPr>
          <w:rFonts w:ascii="GHEA Grapalat" w:hAnsi="GHEA Grapalat" w:cs="Sylfaen"/>
          <w:sz w:val="20"/>
          <w:szCs w:val="20"/>
          <w:lang w:val="af-ZA"/>
        </w:rPr>
        <w:t xml:space="preserve"> </w:t>
      </w:r>
      <w:r>
        <w:rPr>
          <w:rFonts w:ascii="GHEA Grapalat" w:hAnsi="GHEA Grapalat" w:cs="Sylfaen"/>
          <w:sz w:val="20"/>
          <w:szCs w:val="20"/>
          <w:lang w:val="ru-RU"/>
        </w:rPr>
        <w:t>ժամկետը</w:t>
      </w:r>
      <w:r>
        <w:rPr>
          <w:rFonts w:ascii="GHEA Grapalat" w:hAnsi="GHEA Grapalat" w:cs="Sylfaen"/>
          <w:sz w:val="20"/>
          <w:szCs w:val="20"/>
          <w:lang w:val="af-ZA"/>
        </w:rPr>
        <w:t xml:space="preserve"> </w:t>
      </w:r>
      <w:r>
        <w:rPr>
          <w:rFonts w:ascii="GHEA Grapalat" w:hAnsi="GHEA Grapalat" w:cs="Sylfaen"/>
          <w:sz w:val="20"/>
          <w:szCs w:val="20"/>
          <w:lang w:val="ru-RU"/>
        </w:rPr>
        <w:t>լրանալու</w:t>
      </w:r>
      <w:r>
        <w:rPr>
          <w:rFonts w:ascii="GHEA Grapalat" w:hAnsi="GHEA Grapalat" w:cs="Sylfaen"/>
          <w:sz w:val="20"/>
          <w:szCs w:val="20"/>
          <w:lang w:val="af-ZA"/>
        </w:rPr>
        <w:t xml:space="preserve">, </w:t>
      </w:r>
      <w:r>
        <w:rPr>
          <w:rFonts w:ascii="GHEA Grapalat" w:hAnsi="GHEA Grapalat" w:cs="Sylfaen"/>
          <w:sz w:val="20"/>
          <w:szCs w:val="20"/>
          <w:lang w:val="ru-RU"/>
        </w:rPr>
        <w:t>իսկ</w:t>
      </w:r>
      <w:r>
        <w:rPr>
          <w:rFonts w:ascii="GHEA Grapalat" w:hAnsi="GHEA Grapalat" w:cs="Sylfaen"/>
          <w:sz w:val="20"/>
          <w:szCs w:val="20"/>
          <w:lang w:val="af-ZA"/>
        </w:rPr>
        <w:t xml:space="preserve"> </w:t>
      </w:r>
      <w:r>
        <w:rPr>
          <w:rFonts w:ascii="GHEA Grapalat" w:hAnsi="GHEA Grapalat" w:cs="Sylfaen"/>
          <w:sz w:val="20"/>
          <w:szCs w:val="20"/>
          <w:lang w:val="ru-RU"/>
        </w:rPr>
        <w:t>թերությունները</w:t>
      </w:r>
      <w:r>
        <w:rPr>
          <w:rFonts w:ascii="GHEA Grapalat" w:hAnsi="GHEA Grapalat" w:cs="Sylfaen"/>
          <w:sz w:val="20"/>
          <w:szCs w:val="20"/>
          <w:lang w:val="af-ZA"/>
        </w:rPr>
        <w:t xml:space="preserve"> </w:t>
      </w:r>
      <w:r>
        <w:rPr>
          <w:rFonts w:ascii="GHEA Grapalat" w:hAnsi="GHEA Grapalat" w:cs="Sylfaen"/>
          <w:sz w:val="20"/>
          <w:szCs w:val="20"/>
          <w:lang w:val="ru-RU"/>
        </w:rPr>
        <w:t>վերացված</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ներկայացվելու</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w:t>
      </w:r>
      <w:r>
        <w:rPr>
          <w:rFonts w:ascii="GHEA Grapalat" w:hAnsi="GHEA Grapalat" w:cs="Sylfaen"/>
          <w:sz w:val="20"/>
          <w:szCs w:val="20"/>
          <w:lang w:val="ru-RU"/>
        </w:rPr>
        <w:t>այն</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տրամադրվելու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12.10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վարույթ</w:t>
      </w:r>
      <w:r>
        <w:rPr>
          <w:rFonts w:ascii="GHEA Grapalat" w:hAnsi="GHEA Grapalat" w:cs="Sylfaen"/>
          <w:sz w:val="20"/>
          <w:szCs w:val="20"/>
          <w:lang w:val="af-ZA"/>
        </w:rPr>
        <w:t xml:space="preserve"> </w:t>
      </w:r>
      <w:r>
        <w:rPr>
          <w:rFonts w:ascii="GHEA Grapalat" w:hAnsi="GHEA Grapalat" w:cs="Sylfaen"/>
          <w:sz w:val="20"/>
          <w:szCs w:val="20"/>
          <w:lang w:val="ru-RU"/>
        </w:rPr>
        <w:t>ընդունվելու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 xml:space="preserve"> </w:t>
      </w:r>
      <w:r>
        <w:rPr>
          <w:rFonts w:ascii="GHEA Grapalat" w:hAnsi="GHEA Grapalat" w:cs="Sylfaen"/>
          <w:sz w:val="20"/>
          <w:szCs w:val="20"/>
          <w:lang w:val="ru-RU"/>
        </w:rPr>
        <w:t>երկու</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օրվա</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գրությամբ</w:t>
      </w:r>
      <w:r>
        <w:rPr>
          <w:rFonts w:ascii="GHEA Grapalat" w:hAnsi="GHEA Grapalat" w:cs="Sylfaen"/>
          <w:sz w:val="20"/>
          <w:szCs w:val="20"/>
          <w:lang w:val="af-ZA"/>
        </w:rPr>
        <w:t xml:space="preserve"> </w:t>
      </w:r>
      <w:r>
        <w:rPr>
          <w:rFonts w:ascii="GHEA Grapalat" w:hAnsi="GHEA Grapalat" w:cs="Sylfaen"/>
          <w:sz w:val="20"/>
          <w:szCs w:val="20"/>
          <w:lang w:val="ru-RU"/>
        </w:rPr>
        <w:t>դիմում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պատվիրատուին՝</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գրավոր</w:t>
      </w:r>
      <w:r>
        <w:rPr>
          <w:rFonts w:ascii="GHEA Grapalat" w:hAnsi="GHEA Grapalat" w:cs="Sylfaen"/>
          <w:sz w:val="20"/>
          <w:szCs w:val="20"/>
          <w:lang w:val="af-ZA"/>
        </w:rPr>
        <w:t xml:space="preserve"> </w:t>
      </w:r>
      <w:r>
        <w:rPr>
          <w:rFonts w:ascii="GHEA Grapalat" w:hAnsi="GHEA Grapalat" w:cs="Sylfaen"/>
          <w:sz w:val="20"/>
          <w:szCs w:val="20"/>
          <w:lang w:val="ru-RU"/>
        </w:rPr>
        <w:t>դիրքորոշում</w:t>
      </w:r>
      <w:r>
        <w:rPr>
          <w:rFonts w:ascii="GHEA Grapalat" w:hAnsi="GHEA Grapalat" w:cs="Sylfaen"/>
          <w:sz w:val="20"/>
          <w:szCs w:val="20"/>
          <w:lang w:val="af-ZA"/>
        </w:rPr>
        <w:t xml:space="preserve">, </w:t>
      </w:r>
      <w:r>
        <w:rPr>
          <w:rFonts w:ascii="GHEA Grapalat" w:hAnsi="GHEA Grapalat" w:cs="Sylfaen"/>
          <w:sz w:val="20"/>
          <w:szCs w:val="20"/>
          <w:lang w:val="ru-RU"/>
        </w:rPr>
        <w:t>ինչպես</w:t>
      </w:r>
      <w:r>
        <w:rPr>
          <w:rFonts w:ascii="GHEA Grapalat" w:hAnsi="GHEA Grapalat" w:cs="Sylfaen"/>
          <w:sz w:val="20"/>
          <w:szCs w:val="20"/>
          <w:lang w:val="af-ZA"/>
        </w:rPr>
        <w:t xml:space="preserve"> </w:t>
      </w:r>
      <w:r>
        <w:rPr>
          <w:rFonts w:ascii="GHEA Grapalat" w:hAnsi="GHEA Grapalat" w:cs="Sylfaen"/>
          <w:sz w:val="20"/>
          <w:szCs w:val="20"/>
          <w:lang w:val="ru-RU"/>
        </w:rPr>
        <w:t>նաև</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քննության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որոշում</w:t>
      </w:r>
      <w:r>
        <w:rPr>
          <w:rFonts w:ascii="GHEA Grapalat" w:hAnsi="GHEA Grapalat" w:cs="Sylfaen"/>
          <w:sz w:val="20"/>
          <w:szCs w:val="20"/>
          <w:lang w:val="af-ZA"/>
        </w:rPr>
        <w:t xml:space="preserve"> </w:t>
      </w:r>
      <w:r>
        <w:rPr>
          <w:rFonts w:ascii="GHEA Grapalat" w:hAnsi="GHEA Grapalat" w:cs="Sylfaen"/>
          <w:sz w:val="20"/>
          <w:szCs w:val="20"/>
          <w:lang w:val="ru-RU"/>
        </w:rPr>
        <w:t>կայացնելու</w:t>
      </w:r>
      <w:r>
        <w:rPr>
          <w:rFonts w:ascii="GHEA Grapalat" w:hAnsi="GHEA Grapalat" w:cs="Sylfaen"/>
          <w:sz w:val="20"/>
          <w:szCs w:val="20"/>
          <w:lang w:val="af-ZA"/>
        </w:rPr>
        <w:t xml:space="preserve"> </w:t>
      </w:r>
      <w:r>
        <w:rPr>
          <w:rFonts w:ascii="GHEA Grapalat" w:hAnsi="GHEA Grapalat" w:cs="Sylfaen"/>
          <w:sz w:val="20"/>
          <w:szCs w:val="20"/>
          <w:lang w:val="ru-RU"/>
        </w:rPr>
        <w:t>համար</w:t>
      </w:r>
      <w:r>
        <w:rPr>
          <w:rFonts w:ascii="GHEA Grapalat" w:hAnsi="GHEA Grapalat" w:cs="Sylfaen"/>
          <w:sz w:val="20"/>
          <w:szCs w:val="20"/>
          <w:lang w:val="af-ZA"/>
        </w:rPr>
        <w:t xml:space="preserve"> </w:t>
      </w:r>
      <w:r>
        <w:rPr>
          <w:rFonts w:ascii="GHEA Grapalat" w:hAnsi="GHEA Grapalat" w:cs="Sylfaen"/>
          <w:sz w:val="20"/>
          <w:szCs w:val="20"/>
          <w:lang w:val="ru-RU"/>
        </w:rPr>
        <w:t>անհրաժեշտ</w:t>
      </w:r>
      <w:r>
        <w:rPr>
          <w:rFonts w:ascii="GHEA Grapalat" w:hAnsi="GHEA Grapalat" w:cs="Sylfaen"/>
          <w:sz w:val="20"/>
          <w:szCs w:val="20"/>
          <w:lang w:val="af-ZA"/>
        </w:rPr>
        <w:t xml:space="preserve">` </w:t>
      </w:r>
      <w:r>
        <w:rPr>
          <w:rFonts w:ascii="GHEA Grapalat" w:hAnsi="GHEA Grapalat" w:cs="Sylfaen"/>
          <w:sz w:val="20"/>
          <w:szCs w:val="20"/>
          <w:lang w:val="ru-RU"/>
        </w:rPr>
        <w:t>գրությամբ</w:t>
      </w:r>
      <w:r>
        <w:rPr>
          <w:rFonts w:ascii="GHEA Grapalat" w:hAnsi="GHEA Grapalat" w:cs="Sylfaen"/>
          <w:sz w:val="20"/>
          <w:szCs w:val="20"/>
          <w:lang w:val="af-ZA"/>
        </w:rPr>
        <w:t xml:space="preserve"> </w:t>
      </w:r>
      <w:r>
        <w:rPr>
          <w:rFonts w:ascii="GHEA Grapalat" w:hAnsi="GHEA Grapalat" w:cs="Sylfaen"/>
          <w:sz w:val="20"/>
          <w:szCs w:val="20"/>
          <w:lang w:val="ru-RU"/>
        </w:rPr>
        <w:t>նշված</w:t>
      </w:r>
      <w:r>
        <w:rPr>
          <w:rFonts w:ascii="GHEA Grapalat" w:hAnsi="GHEA Grapalat" w:cs="Sylfaen"/>
          <w:sz w:val="20"/>
          <w:szCs w:val="20"/>
          <w:lang w:val="af-ZA"/>
        </w:rPr>
        <w:t xml:space="preserve"> </w:t>
      </w:r>
      <w:r>
        <w:rPr>
          <w:rFonts w:ascii="GHEA Grapalat" w:hAnsi="GHEA Grapalat" w:cs="Sylfaen"/>
          <w:sz w:val="20"/>
          <w:szCs w:val="20"/>
          <w:lang w:val="ru-RU"/>
        </w:rPr>
        <w:t>փաստաթղթերը</w:t>
      </w:r>
      <w:r>
        <w:rPr>
          <w:rFonts w:ascii="GHEA Grapalat" w:hAnsi="GHEA Grapalat" w:cs="Sylfaen"/>
          <w:sz w:val="20"/>
          <w:szCs w:val="20"/>
          <w:lang w:val="af-ZA"/>
        </w:rPr>
        <w:t xml:space="preserve"> </w:t>
      </w:r>
      <w:r>
        <w:rPr>
          <w:rFonts w:ascii="GHEA Grapalat" w:hAnsi="GHEA Grapalat" w:cs="Sylfaen"/>
          <w:sz w:val="20"/>
          <w:szCs w:val="20"/>
          <w:lang w:val="ru-RU"/>
        </w:rPr>
        <w:t>ներկայացնելու</w:t>
      </w:r>
      <w:r>
        <w:rPr>
          <w:rFonts w:ascii="GHEA Grapalat" w:hAnsi="GHEA Grapalat" w:cs="Sylfaen"/>
          <w:sz w:val="20"/>
          <w:szCs w:val="20"/>
          <w:lang w:val="af-ZA"/>
        </w:rPr>
        <w:t xml:space="preserve"> </w:t>
      </w:r>
      <w:r>
        <w:rPr>
          <w:rFonts w:ascii="GHEA Grapalat" w:hAnsi="GHEA Grapalat" w:cs="Sylfaen"/>
          <w:sz w:val="20"/>
          <w:szCs w:val="20"/>
          <w:lang w:val="ru-RU"/>
        </w:rPr>
        <w:t>պահանջով՝</w:t>
      </w:r>
      <w:r>
        <w:rPr>
          <w:rFonts w:ascii="GHEA Grapalat" w:hAnsi="GHEA Grapalat" w:cs="Sylfaen"/>
          <w:sz w:val="20"/>
          <w:szCs w:val="20"/>
          <w:lang w:val="af-ZA"/>
        </w:rPr>
        <w:t xml:space="preserve"> </w:t>
      </w:r>
      <w:r>
        <w:rPr>
          <w:rFonts w:ascii="GHEA Grapalat" w:hAnsi="GHEA Grapalat" w:cs="Sylfaen"/>
          <w:sz w:val="20"/>
          <w:szCs w:val="20"/>
          <w:lang w:val="ru-RU"/>
        </w:rPr>
        <w:t>կցելով</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պատճենը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կից</w:t>
      </w:r>
      <w:r>
        <w:rPr>
          <w:rFonts w:ascii="GHEA Grapalat" w:hAnsi="GHEA Grapalat" w:cs="Sylfaen"/>
          <w:sz w:val="20"/>
          <w:szCs w:val="20"/>
          <w:lang w:val="af-ZA"/>
        </w:rPr>
        <w:t xml:space="preserve"> </w:t>
      </w:r>
      <w:r>
        <w:rPr>
          <w:rFonts w:ascii="GHEA Grapalat" w:hAnsi="GHEA Grapalat" w:cs="Sylfaen"/>
          <w:sz w:val="20"/>
          <w:szCs w:val="20"/>
          <w:lang w:val="ru-RU"/>
        </w:rPr>
        <w:t>փաստաթղթերը</w:t>
      </w:r>
      <w:r>
        <w:rPr>
          <w:rFonts w:ascii="GHEA Grapalat" w:hAnsi="GHEA Grapalat" w:cs="Sylfaen"/>
          <w:sz w:val="20"/>
          <w:szCs w:val="20"/>
          <w:lang w:val="af-ZA"/>
        </w:rPr>
        <w:t xml:space="preserve">` </w:t>
      </w:r>
      <w:r>
        <w:rPr>
          <w:rFonts w:ascii="GHEA Grapalat" w:hAnsi="GHEA Grapalat" w:cs="Sylfaen"/>
          <w:sz w:val="20"/>
          <w:szCs w:val="20"/>
          <w:lang w:val="ru-RU"/>
        </w:rPr>
        <w:t>առկայության</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պատվիրատուի</w:t>
      </w:r>
      <w:r>
        <w:rPr>
          <w:rFonts w:ascii="GHEA Grapalat" w:hAnsi="GHEA Grapalat" w:cs="Sylfaen"/>
          <w:sz w:val="20"/>
          <w:szCs w:val="20"/>
          <w:lang w:val="af-ZA"/>
        </w:rPr>
        <w:t xml:space="preserve"> </w:t>
      </w:r>
      <w:r>
        <w:rPr>
          <w:rFonts w:ascii="GHEA Grapalat" w:hAnsi="GHEA Grapalat" w:cs="Sylfaen"/>
          <w:sz w:val="20"/>
          <w:szCs w:val="20"/>
          <w:lang w:val="ru-RU"/>
        </w:rPr>
        <w:t>դիրքորոշումը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պահանջված</w:t>
      </w:r>
      <w:r>
        <w:rPr>
          <w:rFonts w:ascii="GHEA Grapalat" w:hAnsi="GHEA Grapalat" w:cs="Sylfaen"/>
          <w:sz w:val="20"/>
          <w:szCs w:val="20"/>
          <w:lang w:val="af-ZA"/>
        </w:rPr>
        <w:t xml:space="preserve"> </w:t>
      </w:r>
      <w:r>
        <w:rPr>
          <w:rFonts w:ascii="GHEA Grapalat" w:hAnsi="GHEA Grapalat" w:cs="Sylfaen"/>
          <w:sz w:val="20"/>
          <w:szCs w:val="20"/>
          <w:lang w:val="ru-RU"/>
        </w:rPr>
        <w:t>փաստաթղթեր</w:t>
      </w:r>
      <w:r>
        <w:rPr>
          <w:rFonts w:ascii="GHEA Grapalat" w:hAnsi="GHEA Grapalat" w:cs="Sylfaen"/>
          <w:sz w:val="20"/>
          <w:szCs w:val="20"/>
        </w:rPr>
        <w:t>ը</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rPr>
        <w:t>կապված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w:t>
      </w:r>
      <w:r>
        <w:rPr>
          <w:rFonts w:ascii="GHEA Grapalat" w:hAnsi="GHEA Grapalat" w:cs="Sylfaen"/>
          <w:sz w:val="20"/>
          <w:szCs w:val="20"/>
          <w:lang w:val="ru-RU"/>
        </w:rPr>
        <w:t>նձին</w:t>
      </w:r>
      <w:r>
        <w:rPr>
          <w:rFonts w:ascii="GHEA Grapalat" w:hAnsi="GHEA Grapalat" w:cs="Sylfaen"/>
          <w:sz w:val="20"/>
          <w:szCs w:val="20"/>
          <w:lang w:val="af-ZA"/>
        </w:rPr>
        <w:t xml:space="preserve"> </w:t>
      </w:r>
      <w:r>
        <w:rPr>
          <w:rFonts w:ascii="GHEA Grapalat" w:hAnsi="GHEA Grapalat" w:cs="Sylfaen"/>
          <w:sz w:val="20"/>
          <w:szCs w:val="20"/>
          <w:lang w:val="ru-RU"/>
        </w:rPr>
        <w:t>ներկայացվում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գրավոր</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դրանց</w:t>
      </w:r>
      <w:r>
        <w:rPr>
          <w:rFonts w:ascii="GHEA Grapalat" w:hAnsi="GHEA Grapalat" w:cs="Sylfaen"/>
          <w:sz w:val="20"/>
          <w:szCs w:val="20"/>
          <w:lang w:val="af-ZA"/>
        </w:rPr>
        <w:t xml:space="preserve"> </w:t>
      </w:r>
      <w:r>
        <w:rPr>
          <w:rFonts w:ascii="GHEA Grapalat" w:hAnsi="GHEA Grapalat" w:cs="Sylfaen"/>
          <w:sz w:val="20"/>
          <w:szCs w:val="20"/>
          <w:lang w:val="ru-RU"/>
        </w:rPr>
        <w:t>բնօրինակից</w:t>
      </w:r>
      <w:r>
        <w:rPr>
          <w:rFonts w:ascii="GHEA Grapalat" w:hAnsi="GHEA Grapalat" w:cs="Sylfaen"/>
          <w:sz w:val="20"/>
          <w:szCs w:val="20"/>
          <w:lang w:val="af-ZA"/>
        </w:rPr>
        <w:t xml:space="preserve"> </w:t>
      </w:r>
      <w:r>
        <w:rPr>
          <w:rFonts w:ascii="GHEA Grapalat" w:hAnsi="GHEA Grapalat" w:cs="Sylfaen"/>
          <w:sz w:val="20"/>
          <w:szCs w:val="20"/>
          <w:lang w:val="ru-RU"/>
        </w:rPr>
        <w:t>արտատպված</w:t>
      </w:r>
      <w:r>
        <w:rPr>
          <w:rFonts w:ascii="GHEA Grapalat" w:hAnsi="GHEA Grapalat" w:cs="Sylfaen"/>
          <w:sz w:val="20"/>
          <w:szCs w:val="20"/>
          <w:lang w:val="af-ZA"/>
        </w:rPr>
        <w:t xml:space="preserve"> (</w:t>
      </w:r>
      <w:r>
        <w:rPr>
          <w:rFonts w:ascii="GHEA Grapalat" w:hAnsi="GHEA Grapalat" w:cs="Sylfaen"/>
          <w:sz w:val="20"/>
          <w:szCs w:val="20"/>
          <w:lang w:val="ru-RU"/>
        </w:rPr>
        <w:t>սկանավորված</w:t>
      </w:r>
      <w:r>
        <w:rPr>
          <w:rFonts w:ascii="GHEA Grapalat" w:hAnsi="GHEA Grapalat" w:cs="Sylfaen"/>
          <w:sz w:val="20"/>
          <w:szCs w:val="20"/>
          <w:lang w:val="af-ZA"/>
        </w:rPr>
        <w:t xml:space="preserve">) </w:t>
      </w:r>
      <w:r>
        <w:rPr>
          <w:rFonts w:ascii="GHEA Grapalat" w:hAnsi="GHEA Grapalat" w:cs="Sylfaen"/>
          <w:sz w:val="20"/>
          <w:szCs w:val="20"/>
          <w:lang w:val="ru-RU"/>
        </w:rPr>
        <w:t>ձևով</w:t>
      </w:r>
      <w:r>
        <w:rPr>
          <w:rFonts w:ascii="GHEA Grapalat" w:hAnsi="GHEA Grapalat" w:cs="Sylfaen"/>
          <w:sz w:val="20"/>
          <w:szCs w:val="20"/>
        </w:rPr>
        <w:t>՝</w:t>
      </w:r>
      <w:r>
        <w:rPr>
          <w:rFonts w:ascii="GHEA Grapalat" w:hAnsi="GHEA Grapalat" w:cs="Sylfaen"/>
          <w:sz w:val="20"/>
          <w:szCs w:val="20"/>
          <w:lang w:val="af-ZA"/>
        </w:rPr>
        <w:t xml:space="preserve"> </w:t>
      </w:r>
      <w:r>
        <w:rPr>
          <w:rFonts w:ascii="GHEA Grapalat" w:hAnsi="GHEA Grapalat" w:cs="Sylfaen"/>
          <w:sz w:val="20"/>
          <w:szCs w:val="20"/>
        </w:rPr>
        <w:t>սույն</w:t>
      </w:r>
      <w:r>
        <w:rPr>
          <w:rFonts w:ascii="GHEA Grapalat" w:hAnsi="GHEA Grapalat" w:cs="Sylfaen"/>
          <w:sz w:val="20"/>
          <w:szCs w:val="20"/>
          <w:lang w:val="af-ZA"/>
        </w:rPr>
        <w:t xml:space="preserve"> </w:t>
      </w:r>
      <w:r>
        <w:rPr>
          <w:rFonts w:ascii="GHEA Grapalat" w:hAnsi="GHEA Grapalat" w:cs="Sylfaen"/>
          <w:sz w:val="20"/>
          <w:szCs w:val="20"/>
        </w:rPr>
        <w:t>հրավերի</w:t>
      </w:r>
      <w:r>
        <w:rPr>
          <w:rFonts w:ascii="GHEA Grapalat" w:hAnsi="GHEA Grapalat" w:cs="Sylfaen"/>
          <w:sz w:val="20"/>
          <w:szCs w:val="20"/>
          <w:lang w:val="af-ZA"/>
        </w:rPr>
        <w:t xml:space="preserve"> 12.5 </w:t>
      </w:r>
      <w:r>
        <w:rPr>
          <w:rFonts w:ascii="GHEA Grapalat" w:hAnsi="GHEA Grapalat" w:cs="Sylfaen"/>
          <w:sz w:val="20"/>
          <w:szCs w:val="20"/>
        </w:rPr>
        <w:t>կետում</w:t>
      </w:r>
      <w:r>
        <w:rPr>
          <w:rFonts w:ascii="GHEA Grapalat" w:hAnsi="GHEA Grapalat" w:cs="Sylfaen"/>
          <w:sz w:val="20"/>
          <w:szCs w:val="20"/>
          <w:lang w:val="af-ZA"/>
        </w:rPr>
        <w:t xml:space="preserve"> </w:t>
      </w:r>
      <w:r>
        <w:rPr>
          <w:rFonts w:ascii="GHEA Grapalat" w:hAnsi="GHEA Grapalat" w:cs="Sylfaen"/>
          <w:sz w:val="20"/>
          <w:szCs w:val="20"/>
        </w:rPr>
        <w:t>նշված</w:t>
      </w:r>
      <w:r>
        <w:rPr>
          <w:rFonts w:ascii="GHEA Grapalat" w:hAnsi="GHEA Grapalat" w:cs="Sylfaen"/>
          <w:sz w:val="20"/>
          <w:szCs w:val="20"/>
          <w:lang w:val="af-ZA"/>
        </w:rPr>
        <w:t xml:space="preserve"> </w:t>
      </w:r>
      <w:r>
        <w:rPr>
          <w:rFonts w:ascii="GHEA Grapalat" w:hAnsi="GHEA Grapalat" w:cs="Sylfaen"/>
          <w:sz w:val="20"/>
          <w:szCs w:val="20"/>
        </w:rPr>
        <w:t>էլեկտրոնային</w:t>
      </w:r>
      <w:r>
        <w:rPr>
          <w:rFonts w:ascii="GHEA Grapalat" w:hAnsi="GHEA Grapalat" w:cs="Sylfaen"/>
          <w:sz w:val="20"/>
          <w:szCs w:val="20"/>
          <w:lang w:val="af-ZA"/>
        </w:rPr>
        <w:t xml:space="preserve"> </w:t>
      </w:r>
      <w:r>
        <w:rPr>
          <w:rFonts w:ascii="GHEA Grapalat" w:hAnsi="GHEA Grapalat" w:cs="Sylfaen"/>
          <w:sz w:val="20"/>
          <w:szCs w:val="20"/>
        </w:rPr>
        <w:t>փոստին</w:t>
      </w:r>
      <w:r>
        <w:rPr>
          <w:rFonts w:ascii="GHEA Grapalat" w:hAnsi="GHEA Grapalat" w:cs="Sylfaen"/>
          <w:sz w:val="20"/>
          <w:szCs w:val="20"/>
          <w:lang w:val="af-ZA"/>
        </w:rPr>
        <w:t xml:space="preserve"> </w:t>
      </w:r>
      <w:r>
        <w:rPr>
          <w:rFonts w:ascii="GHEA Grapalat" w:hAnsi="GHEA Grapalat" w:cs="Sylfaen"/>
          <w:sz w:val="20"/>
          <w:szCs w:val="20"/>
          <w:lang w:val="ru-RU"/>
        </w:rPr>
        <w:t>ուղարկվելու</w:t>
      </w:r>
      <w:r>
        <w:rPr>
          <w:rFonts w:ascii="GHEA Grapalat" w:hAnsi="GHEA Grapalat" w:cs="Sylfaen"/>
          <w:sz w:val="20"/>
          <w:szCs w:val="20"/>
          <w:lang w:val="af-ZA"/>
        </w:rPr>
        <w:t xml:space="preserve"> </w:t>
      </w:r>
      <w:r>
        <w:rPr>
          <w:rFonts w:ascii="GHEA Grapalat" w:hAnsi="GHEA Grapalat" w:cs="Sylfaen"/>
          <w:sz w:val="20"/>
          <w:szCs w:val="20"/>
          <w:lang w:val="ru-RU"/>
        </w:rPr>
        <w:t>միջոցով</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կետում</w:t>
      </w:r>
      <w:r>
        <w:rPr>
          <w:rFonts w:ascii="GHEA Grapalat" w:hAnsi="GHEA Grapalat" w:cs="Sylfaen"/>
          <w:sz w:val="20"/>
          <w:szCs w:val="20"/>
          <w:lang w:val="af-ZA"/>
        </w:rPr>
        <w:t xml:space="preserve"> </w:t>
      </w:r>
      <w:r>
        <w:rPr>
          <w:rFonts w:ascii="GHEA Grapalat" w:hAnsi="GHEA Grapalat" w:cs="Sylfaen"/>
          <w:sz w:val="20"/>
          <w:szCs w:val="20"/>
          <w:lang w:val="ru-RU"/>
        </w:rPr>
        <w:t>նշված</w:t>
      </w:r>
      <w:r>
        <w:rPr>
          <w:rFonts w:ascii="GHEA Grapalat" w:hAnsi="GHEA Grapalat" w:cs="Sylfaen"/>
          <w:sz w:val="20"/>
          <w:szCs w:val="20"/>
          <w:lang w:val="af-ZA"/>
        </w:rPr>
        <w:t xml:space="preserve"> </w:t>
      </w:r>
      <w:r>
        <w:rPr>
          <w:rFonts w:ascii="GHEA Grapalat" w:hAnsi="GHEA Grapalat" w:cs="Sylfaen"/>
          <w:sz w:val="20"/>
          <w:szCs w:val="20"/>
          <w:lang w:val="ru-RU"/>
        </w:rPr>
        <w:t>փաստաթղթերը</w:t>
      </w:r>
      <w:r>
        <w:rPr>
          <w:rFonts w:ascii="GHEA Grapalat" w:hAnsi="GHEA Grapalat" w:cs="Sylfaen"/>
          <w:sz w:val="20"/>
          <w:szCs w:val="20"/>
          <w:lang w:val="af-ZA"/>
        </w:rPr>
        <w:t xml:space="preserve"> </w:t>
      </w:r>
      <w:r>
        <w:rPr>
          <w:rFonts w:ascii="GHEA Grapalat" w:hAnsi="GHEA Grapalat" w:cs="Sylfaen"/>
          <w:sz w:val="20"/>
          <w:szCs w:val="20"/>
        </w:rPr>
        <w:t>պ</w:t>
      </w:r>
      <w:r>
        <w:rPr>
          <w:rFonts w:ascii="GHEA Grapalat" w:hAnsi="GHEA Grapalat" w:cs="Sylfaen"/>
          <w:sz w:val="20"/>
          <w:szCs w:val="20"/>
          <w:lang w:val="ru-RU"/>
        </w:rPr>
        <w:t>ատվիրատուն</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ներկայացնում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նման</w:t>
      </w:r>
      <w:r>
        <w:rPr>
          <w:rFonts w:ascii="GHEA Grapalat" w:hAnsi="GHEA Grapalat" w:cs="Sylfaen"/>
          <w:sz w:val="20"/>
          <w:szCs w:val="20"/>
          <w:lang w:val="af-ZA"/>
        </w:rPr>
        <w:t xml:space="preserve"> </w:t>
      </w:r>
      <w:r>
        <w:rPr>
          <w:rFonts w:ascii="GHEA Grapalat" w:hAnsi="GHEA Grapalat" w:cs="Sylfaen"/>
          <w:sz w:val="20"/>
          <w:szCs w:val="20"/>
          <w:lang w:val="ru-RU"/>
        </w:rPr>
        <w:t>պահանջ</w:t>
      </w:r>
      <w:r>
        <w:rPr>
          <w:rFonts w:ascii="GHEA Grapalat" w:hAnsi="GHEA Grapalat" w:cs="Sylfaen"/>
          <w:sz w:val="20"/>
          <w:szCs w:val="20"/>
          <w:lang w:val="af-ZA"/>
        </w:rPr>
        <w:t xml:space="preserve"> </w:t>
      </w:r>
      <w:r>
        <w:rPr>
          <w:rFonts w:ascii="GHEA Grapalat" w:hAnsi="GHEA Grapalat" w:cs="Sylfaen"/>
          <w:sz w:val="20"/>
          <w:szCs w:val="20"/>
          <w:lang w:val="ru-RU"/>
        </w:rPr>
        <w:t>ստանալու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 xml:space="preserve"> </w:t>
      </w:r>
      <w:r>
        <w:rPr>
          <w:rFonts w:ascii="GHEA Grapalat" w:hAnsi="GHEA Grapalat" w:cs="Sylfaen"/>
          <w:sz w:val="20"/>
          <w:szCs w:val="20"/>
          <w:lang w:val="ru-RU"/>
        </w:rPr>
        <w:t>հաշված</w:t>
      </w:r>
      <w:r>
        <w:rPr>
          <w:rFonts w:ascii="GHEA Grapalat" w:hAnsi="GHEA Grapalat" w:cs="Sylfaen"/>
          <w:sz w:val="20"/>
          <w:szCs w:val="20"/>
          <w:lang w:val="af-ZA"/>
        </w:rPr>
        <w:t xml:space="preserve"> </w:t>
      </w:r>
      <w:r>
        <w:rPr>
          <w:rFonts w:ascii="GHEA Grapalat" w:hAnsi="GHEA Grapalat" w:cs="Sylfaen"/>
          <w:sz w:val="20"/>
          <w:szCs w:val="20"/>
          <w:lang w:val="ru-RU"/>
        </w:rPr>
        <w:t>երկու</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օրվա</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w:t>
      </w:r>
    </w:p>
    <w:bookmarkEnd w:id="10"/>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12.11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որոշումները</w:t>
      </w:r>
      <w:r>
        <w:rPr>
          <w:rFonts w:ascii="GHEA Grapalat" w:hAnsi="GHEA Grapalat" w:cs="Sylfaen"/>
          <w:sz w:val="20"/>
          <w:szCs w:val="20"/>
          <w:lang w:val="af-ZA"/>
        </w:rPr>
        <w:t xml:space="preserve"> </w:t>
      </w:r>
      <w:r>
        <w:rPr>
          <w:rFonts w:ascii="GHEA Grapalat" w:hAnsi="GHEA Grapalat" w:cs="Sylfaen"/>
          <w:sz w:val="20"/>
          <w:szCs w:val="20"/>
          <w:lang w:val="ru-RU"/>
        </w:rPr>
        <w:t>կայացվում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այնպիսի</w:t>
      </w:r>
      <w:r>
        <w:rPr>
          <w:rFonts w:ascii="GHEA Grapalat" w:hAnsi="GHEA Grapalat" w:cs="Sylfaen"/>
          <w:sz w:val="20"/>
          <w:szCs w:val="20"/>
          <w:lang w:val="af-ZA"/>
        </w:rPr>
        <w:t xml:space="preserve"> </w:t>
      </w:r>
      <w:r>
        <w:rPr>
          <w:rFonts w:ascii="GHEA Grapalat" w:hAnsi="GHEA Grapalat" w:cs="Sylfaen"/>
          <w:sz w:val="20"/>
          <w:szCs w:val="20"/>
          <w:lang w:val="ru-RU"/>
        </w:rPr>
        <w:t>ընթացակարգով</w:t>
      </w:r>
      <w:r>
        <w:rPr>
          <w:rFonts w:ascii="GHEA Grapalat" w:hAnsi="GHEA Grapalat" w:cs="Sylfaen"/>
          <w:sz w:val="20"/>
          <w:szCs w:val="20"/>
          <w:lang w:val="af-ZA"/>
        </w:rPr>
        <w:t xml:space="preserve">, </w:t>
      </w:r>
      <w:r>
        <w:rPr>
          <w:rFonts w:ascii="GHEA Grapalat" w:hAnsi="GHEA Grapalat" w:cs="Sylfaen"/>
          <w:sz w:val="20"/>
          <w:szCs w:val="20"/>
          <w:lang w:val="ru-RU"/>
        </w:rPr>
        <w:t>որի</w:t>
      </w:r>
      <w:r>
        <w:rPr>
          <w:rFonts w:ascii="GHEA Grapalat" w:hAnsi="GHEA Grapalat" w:cs="Sylfaen"/>
          <w:sz w:val="20"/>
          <w:szCs w:val="20"/>
          <w:lang w:val="af-ZA"/>
        </w:rPr>
        <w:t xml:space="preserve"> </w:t>
      </w:r>
      <w:r>
        <w:rPr>
          <w:rFonts w:ascii="GHEA Grapalat" w:hAnsi="GHEA Grapalat" w:cs="Sylfaen"/>
          <w:sz w:val="20"/>
          <w:szCs w:val="20"/>
          <w:lang w:val="ru-RU"/>
        </w:rPr>
        <w:t>համաձայն</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ներկայացրած</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պ</w:t>
      </w:r>
      <w:r>
        <w:rPr>
          <w:rFonts w:ascii="GHEA Grapalat" w:hAnsi="GHEA Grapalat" w:cs="Sylfaen"/>
          <w:sz w:val="20"/>
          <w:szCs w:val="20"/>
          <w:lang w:val="ru-RU"/>
        </w:rPr>
        <w:t>ատվիրատուն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ներգրավված</w:t>
      </w:r>
      <w:r>
        <w:rPr>
          <w:rFonts w:ascii="GHEA Grapalat" w:hAnsi="GHEA Grapalat" w:cs="Sylfaen"/>
          <w:sz w:val="20"/>
          <w:szCs w:val="20"/>
          <w:lang w:val="af-ZA"/>
        </w:rPr>
        <w:t xml:space="preserve"> </w:t>
      </w:r>
      <w:r>
        <w:rPr>
          <w:rFonts w:ascii="GHEA Grapalat" w:hAnsi="GHEA Grapalat" w:cs="Sylfaen"/>
          <w:sz w:val="20"/>
          <w:szCs w:val="20"/>
          <w:lang w:val="ru-RU"/>
        </w:rPr>
        <w:t>բոլոր</w:t>
      </w:r>
      <w:r>
        <w:rPr>
          <w:rFonts w:ascii="GHEA Grapalat" w:hAnsi="GHEA Grapalat" w:cs="Sylfaen"/>
          <w:sz w:val="20"/>
          <w:szCs w:val="20"/>
          <w:lang w:val="af-ZA"/>
        </w:rPr>
        <w:t xml:space="preserve"> </w:t>
      </w:r>
      <w:r>
        <w:rPr>
          <w:rFonts w:ascii="GHEA Grapalat" w:hAnsi="GHEA Grapalat" w:cs="Sylfaen"/>
          <w:sz w:val="20"/>
          <w:szCs w:val="20"/>
          <w:lang w:val="ru-RU"/>
        </w:rPr>
        <w:t>կողմերն</w:t>
      </w:r>
      <w:r>
        <w:rPr>
          <w:rFonts w:ascii="GHEA Grapalat" w:hAnsi="GHEA Grapalat" w:cs="Sylfaen"/>
          <w:sz w:val="20"/>
          <w:szCs w:val="20"/>
          <w:lang w:val="af-ZA"/>
        </w:rPr>
        <w:t xml:space="preserve"> </w:t>
      </w:r>
      <w:r>
        <w:rPr>
          <w:rFonts w:ascii="GHEA Grapalat" w:hAnsi="GHEA Grapalat" w:cs="Sylfaen"/>
          <w:sz w:val="20"/>
          <w:szCs w:val="20"/>
          <w:lang w:val="ru-RU"/>
        </w:rPr>
        <w:t>իրավունք</w:t>
      </w:r>
      <w:r>
        <w:rPr>
          <w:rFonts w:ascii="GHEA Grapalat" w:hAnsi="GHEA Grapalat" w:cs="Sylfaen"/>
          <w:sz w:val="20"/>
          <w:szCs w:val="20"/>
          <w:lang w:val="af-ZA"/>
        </w:rPr>
        <w:t xml:space="preserve"> </w:t>
      </w:r>
      <w:r>
        <w:rPr>
          <w:rFonts w:ascii="GHEA Grapalat" w:hAnsi="GHEA Grapalat" w:cs="Sylfaen"/>
          <w:sz w:val="20"/>
          <w:szCs w:val="20"/>
          <w:lang w:val="ru-RU"/>
        </w:rPr>
        <w:t>ունենան</w:t>
      </w:r>
      <w:r>
        <w:rPr>
          <w:rFonts w:ascii="GHEA Grapalat" w:hAnsi="GHEA Grapalat" w:cs="Sylfaen"/>
          <w:sz w:val="20"/>
          <w:szCs w:val="20"/>
          <w:lang w:val="af-ZA"/>
        </w:rPr>
        <w:t xml:space="preserve"> </w:t>
      </w:r>
      <w:r>
        <w:rPr>
          <w:rFonts w:ascii="GHEA Grapalat" w:hAnsi="GHEA Grapalat" w:cs="Sylfaen"/>
          <w:sz w:val="20"/>
          <w:szCs w:val="20"/>
          <w:lang w:val="ru-RU"/>
        </w:rPr>
        <w:t>ներկա</w:t>
      </w:r>
      <w:r>
        <w:rPr>
          <w:rFonts w:ascii="GHEA Grapalat" w:hAnsi="GHEA Grapalat" w:cs="Sylfaen"/>
          <w:sz w:val="20"/>
          <w:szCs w:val="20"/>
          <w:lang w:val="af-ZA"/>
        </w:rPr>
        <w:t xml:space="preserve"> լինելու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քննության</w:t>
      </w:r>
      <w:r>
        <w:rPr>
          <w:rFonts w:ascii="GHEA Grapalat" w:hAnsi="GHEA Grapalat" w:cs="Sylfaen"/>
          <w:sz w:val="20"/>
          <w:szCs w:val="20"/>
          <w:lang w:val="af-ZA"/>
        </w:rPr>
        <w:t xml:space="preserve"> </w:t>
      </w:r>
      <w:r>
        <w:rPr>
          <w:rFonts w:ascii="GHEA Grapalat" w:hAnsi="GHEA Grapalat" w:cs="Sylfaen"/>
          <w:sz w:val="20"/>
          <w:szCs w:val="20"/>
          <w:lang w:val="ru-RU"/>
        </w:rPr>
        <w:t>նպատակով</w:t>
      </w:r>
      <w:r>
        <w:rPr>
          <w:rFonts w:ascii="GHEA Grapalat" w:hAnsi="GHEA Grapalat" w:cs="Sylfaen"/>
          <w:sz w:val="20"/>
          <w:szCs w:val="20"/>
          <w:lang w:val="af-ZA"/>
        </w:rPr>
        <w:t xml:space="preserve"> </w:t>
      </w:r>
      <w:r>
        <w:rPr>
          <w:rFonts w:ascii="GHEA Grapalat" w:hAnsi="GHEA Grapalat" w:cs="Sylfaen"/>
          <w:sz w:val="20"/>
          <w:szCs w:val="20"/>
          <w:lang w:val="ru-RU"/>
        </w:rPr>
        <w:t>հրավիրված</w:t>
      </w:r>
      <w:r>
        <w:rPr>
          <w:rFonts w:ascii="GHEA Grapalat" w:hAnsi="GHEA Grapalat" w:cs="Sylfaen"/>
          <w:sz w:val="20"/>
          <w:szCs w:val="20"/>
          <w:lang w:val="af-ZA"/>
        </w:rPr>
        <w:t xml:space="preserve"> </w:t>
      </w:r>
      <w:r>
        <w:rPr>
          <w:rFonts w:ascii="GHEA Grapalat" w:hAnsi="GHEA Grapalat" w:cs="Sylfaen"/>
          <w:sz w:val="20"/>
          <w:szCs w:val="20"/>
          <w:lang w:val="ru-RU"/>
        </w:rPr>
        <w:t>նիստերին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ներկայացնելու</w:t>
      </w:r>
      <w:r>
        <w:rPr>
          <w:rFonts w:ascii="GHEA Grapalat" w:hAnsi="GHEA Grapalat" w:cs="Sylfaen"/>
          <w:sz w:val="20"/>
          <w:szCs w:val="20"/>
          <w:lang w:val="af-ZA"/>
        </w:rPr>
        <w:t xml:space="preserve"> </w:t>
      </w:r>
      <w:r>
        <w:rPr>
          <w:rFonts w:ascii="GHEA Grapalat" w:hAnsi="GHEA Grapalat" w:cs="Sylfaen"/>
          <w:sz w:val="20"/>
          <w:szCs w:val="20"/>
          <w:lang w:val="ru-RU"/>
        </w:rPr>
        <w:t>իրենց</w:t>
      </w:r>
      <w:r>
        <w:rPr>
          <w:rFonts w:ascii="GHEA Grapalat" w:hAnsi="GHEA Grapalat" w:cs="Sylfaen"/>
          <w:sz w:val="20"/>
          <w:szCs w:val="20"/>
          <w:lang w:val="af-ZA"/>
        </w:rPr>
        <w:t xml:space="preserve"> </w:t>
      </w:r>
      <w:r>
        <w:rPr>
          <w:rFonts w:ascii="GHEA Grapalat" w:hAnsi="GHEA Grapalat" w:cs="Sylfaen"/>
          <w:sz w:val="20"/>
          <w:szCs w:val="20"/>
          <w:lang w:val="ru-RU"/>
        </w:rPr>
        <w:t>տեսակետները։</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12.12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քննությունն</w:t>
      </w:r>
      <w:r>
        <w:rPr>
          <w:rFonts w:ascii="GHEA Grapalat" w:hAnsi="GHEA Grapalat" w:cs="Sylfaen"/>
          <w:sz w:val="20"/>
          <w:szCs w:val="20"/>
          <w:lang w:val="af-ZA"/>
        </w:rPr>
        <w:t xml:space="preserve"> </w:t>
      </w:r>
      <w:r>
        <w:rPr>
          <w:rFonts w:ascii="GHEA Grapalat" w:hAnsi="GHEA Grapalat" w:cs="Sylfaen"/>
          <w:sz w:val="20"/>
          <w:szCs w:val="20"/>
          <w:lang w:val="ru-RU"/>
        </w:rPr>
        <w:t>իրականացվում</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կայացվում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վարույթն</w:t>
      </w:r>
      <w:r>
        <w:rPr>
          <w:rFonts w:ascii="GHEA Grapalat" w:hAnsi="GHEA Grapalat" w:cs="Sylfaen"/>
          <w:sz w:val="20"/>
          <w:szCs w:val="20"/>
          <w:lang w:val="af-ZA"/>
        </w:rPr>
        <w:t xml:space="preserve"> </w:t>
      </w:r>
      <w:r>
        <w:rPr>
          <w:rFonts w:ascii="GHEA Grapalat" w:hAnsi="GHEA Grapalat" w:cs="Sylfaen"/>
          <w:sz w:val="20"/>
          <w:szCs w:val="20"/>
          <w:lang w:val="ru-RU"/>
        </w:rPr>
        <w:t>ընդունվելու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 xml:space="preserve"> </w:t>
      </w:r>
      <w:r>
        <w:rPr>
          <w:rFonts w:ascii="GHEA Grapalat" w:hAnsi="GHEA Grapalat" w:cs="Sylfaen"/>
          <w:sz w:val="20"/>
          <w:szCs w:val="20"/>
          <w:lang w:val="ru-RU"/>
        </w:rPr>
        <w:t>ոչ</w:t>
      </w:r>
      <w:r>
        <w:rPr>
          <w:rFonts w:ascii="GHEA Grapalat" w:hAnsi="GHEA Grapalat" w:cs="Sylfaen"/>
          <w:sz w:val="20"/>
          <w:szCs w:val="20"/>
          <w:lang w:val="af-ZA"/>
        </w:rPr>
        <w:t xml:space="preserve"> </w:t>
      </w:r>
      <w:r>
        <w:rPr>
          <w:rFonts w:ascii="GHEA Grapalat" w:hAnsi="GHEA Grapalat" w:cs="Sylfaen"/>
          <w:sz w:val="20"/>
          <w:szCs w:val="20"/>
          <w:lang w:val="ru-RU"/>
        </w:rPr>
        <w:t>ուշ</w:t>
      </w:r>
      <w:r>
        <w:rPr>
          <w:rFonts w:ascii="GHEA Grapalat" w:hAnsi="GHEA Grapalat" w:cs="Sylfaen"/>
          <w:sz w:val="20"/>
          <w:szCs w:val="20"/>
          <w:lang w:val="af-ZA"/>
        </w:rPr>
        <w:t xml:space="preserve"> </w:t>
      </w:r>
      <w:r>
        <w:rPr>
          <w:rFonts w:ascii="GHEA Grapalat" w:hAnsi="GHEA Grapalat" w:cs="Sylfaen"/>
          <w:sz w:val="20"/>
          <w:szCs w:val="20"/>
          <w:lang w:val="ru-RU"/>
        </w:rPr>
        <w:t>քան</w:t>
      </w:r>
      <w:r>
        <w:rPr>
          <w:rFonts w:ascii="GHEA Grapalat" w:hAnsi="GHEA Grapalat" w:cs="Sylfaen"/>
          <w:sz w:val="20"/>
          <w:szCs w:val="20"/>
          <w:lang w:val="af-ZA"/>
        </w:rPr>
        <w:t xml:space="preserve"> </w:t>
      </w:r>
      <w:r>
        <w:rPr>
          <w:rFonts w:ascii="GHEA Grapalat" w:hAnsi="GHEA Grapalat" w:cs="Sylfaen"/>
          <w:sz w:val="20"/>
          <w:szCs w:val="20"/>
          <w:lang w:val="ru-RU"/>
        </w:rPr>
        <w:t>քսան</w:t>
      </w:r>
      <w:r>
        <w:rPr>
          <w:rFonts w:ascii="GHEA Grapalat" w:hAnsi="GHEA Grapalat" w:cs="Sylfaen"/>
          <w:sz w:val="20"/>
          <w:szCs w:val="20"/>
          <w:lang w:val="af-ZA"/>
        </w:rPr>
        <w:t xml:space="preserve"> </w:t>
      </w:r>
      <w:r>
        <w:rPr>
          <w:rFonts w:ascii="GHEA Grapalat" w:hAnsi="GHEA Grapalat" w:cs="Sylfaen"/>
          <w:sz w:val="20"/>
          <w:szCs w:val="20"/>
          <w:lang w:val="ru-RU"/>
        </w:rPr>
        <w:t>օրացուցային</w:t>
      </w:r>
      <w:r>
        <w:rPr>
          <w:rFonts w:ascii="GHEA Grapalat" w:hAnsi="GHEA Grapalat" w:cs="Sylfaen"/>
          <w:sz w:val="20"/>
          <w:szCs w:val="20"/>
          <w:lang w:val="af-ZA"/>
        </w:rPr>
        <w:t xml:space="preserve"> </w:t>
      </w:r>
      <w:r>
        <w:rPr>
          <w:rFonts w:ascii="GHEA Grapalat" w:hAnsi="GHEA Grapalat" w:cs="Sylfaen"/>
          <w:sz w:val="20"/>
          <w:szCs w:val="20"/>
          <w:lang w:val="ru-RU"/>
        </w:rPr>
        <w:t>օրվա</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 xml:space="preserve">: </w:t>
      </w:r>
      <w:r>
        <w:rPr>
          <w:rFonts w:ascii="GHEA Grapalat" w:hAnsi="GHEA Grapalat" w:cs="Sylfaen"/>
          <w:sz w:val="20"/>
          <w:szCs w:val="20"/>
          <w:lang w:val="ru-RU"/>
        </w:rPr>
        <w:t>Նշված</w:t>
      </w:r>
      <w:r>
        <w:rPr>
          <w:rFonts w:ascii="GHEA Grapalat" w:hAnsi="GHEA Grapalat" w:cs="Sylfaen"/>
          <w:sz w:val="20"/>
          <w:szCs w:val="20"/>
          <w:lang w:val="af-ZA"/>
        </w:rPr>
        <w:t xml:space="preserve"> </w:t>
      </w:r>
      <w:r>
        <w:rPr>
          <w:rFonts w:ascii="GHEA Grapalat" w:hAnsi="GHEA Grapalat" w:cs="Sylfaen"/>
          <w:sz w:val="20"/>
          <w:szCs w:val="20"/>
          <w:lang w:val="ru-RU"/>
        </w:rPr>
        <w:t>ժամկետը</w:t>
      </w:r>
      <w:r>
        <w:rPr>
          <w:rFonts w:ascii="GHEA Grapalat" w:hAnsi="GHEA Grapalat" w:cs="Sylfaen"/>
          <w:sz w:val="20"/>
          <w:szCs w:val="20"/>
          <w:lang w:val="af-ZA"/>
        </w:rPr>
        <w:t xml:space="preserve"> </w:t>
      </w:r>
      <w:r>
        <w:rPr>
          <w:rFonts w:ascii="GHEA Grapalat" w:hAnsi="GHEA Grapalat" w:cs="Sylfaen"/>
          <w:sz w:val="20"/>
          <w:szCs w:val="20"/>
          <w:lang w:val="ru-RU"/>
        </w:rPr>
        <w:t>կարող</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երկարաձգվել</w:t>
      </w:r>
      <w:r>
        <w:rPr>
          <w:rFonts w:ascii="GHEA Grapalat" w:hAnsi="GHEA Grapalat" w:cs="Sylfaen"/>
          <w:sz w:val="20"/>
          <w:szCs w:val="20"/>
          <w:lang w:val="af-ZA"/>
        </w:rPr>
        <w:t xml:space="preserve"> </w:t>
      </w:r>
      <w:r>
        <w:rPr>
          <w:rFonts w:ascii="GHEA Grapalat" w:hAnsi="GHEA Grapalat" w:cs="Sylfaen"/>
          <w:sz w:val="20"/>
          <w:szCs w:val="20"/>
          <w:lang w:val="ru-RU"/>
        </w:rPr>
        <w:t>մեկ</w:t>
      </w:r>
      <w:r>
        <w:rPr>
          <w:rFonts w:ascii="GHEA Grapalat" w:hAnsi="GHEA Grapalat" w:cs="Sylfaen"/>
          <w:sz w:val="20"/>
          <w:szCs w:val="20"/>
          <w:lang w:val="af-ZA"/>
        </w:rPr>
        <w:t xml:space="preserve"> </w:t>
      </w:r>
      <w:r>
        <w:rPr>
          <w:rFonts w:ascii="GHEA Grapalat" w:hAnsi="GHEA Grapalat" w:cs="Sylfaen"/>
          <w:sz w:val="20"/>
          <w:szCs w:val="20"/>
          <w:lang w:val="ru-RU"/>
        </w:rPr>
        <w:t>անգամ՝</w:t>
      </w:r>
      <w:r>
        <w:rPr>
          <w:rFonts w:ascii="GHEA Grapalat" w:hAnsi="GHEA Grapalat" w:cs="Sylfaen"/>
          <w:sz w:val="20"/>
          <w:szCs w:val="20"/>
          <w:lang w:val="af-ZA"/>
        </w:rPr>
        <w:t xml:space="preserve"> </w:t>
      </w:r>
      <w:r>
        <w:rPr>
          <w:rFonts w:ascii="GHEA Grapalat" w:hAnsi="GHEA Grapalat" w:cs="Sylfaen"/>
          <w:sz w:val="20"/>
          <w:szCs w:val="20"/>
          <w:lang w:val="ru-RU"/>
        </w:rPr>
        <w:t>մինչև</w:t>
      </w:r>
      <w:r>
        <w:rPr>
          <w:rFonts w:ascii="GHEA Grapalat" w:hAnsi="GHEA Grapalat" w:cs="Sylfaen"/>
          <w:sz w:val="20"/>
          <w:szCs w:val="20"/>
          <w:lang w:val="af-ZA"/>
        </w:rPr>
        <w:t xml:space="preserve"> </w:t>
      </w:r>
      <w:r>
        <w:rPr>
          <w:rFonts w:ascii="GHEA Grapalat" w:hAnsi="GHEA Grapalat" w:cs="Sylfaen"/>
          <w:sz w:val="20"/>
          <w:szCs w:val="20"/>
          <w:lang w:val="ru-RU"/>
        </w:rPr>
        <w:t>տասն</w:t>
      </w:r>
      <w:r>
        <w:rPr>
          <w:rFonts w:ascii="GHEA Grapalat" w:hAnsi="GHEA Grapalat" w:cs="Sylfaen"/>
          <w:sz w:val="20"/>
          <w:szCs w:val="20"/>
          <w:lang w:val="af-ZA"/>
        </w:rPr>
        <w:t xml:space="preserve"> </w:t>
      </w:r>
      <w:r>
        <w:rPr>
          <w:rFonts w:ascii="GHEA Grapalat" w:hAnsi="GHEA Grapalat" w:cs="Sylfaen"/>
          <w:sz w:val="20"/>
          <w:szCs w:val="20"/>
          <w:lang w:val="ru-RU"/>
        </w:rPr>
        <w:t>օր</w:t>
      </w:r>
      <w:r>
        <w:rPr>
          <w:rFonts w:ascii="GHEA Grapalat" w:hAnsi="GHEA Grapalat" w:cs="Sylfaen"/>
          <w:sz w:val="20"/>
          <w:szCs w:val="20"/>
        </w:rPr>
        <w:t>ա</w:t>
      </w:r>
      <w:r>
        <w:rPr>
          <w:rFonts w:ascii="GHEA Grapalat" w:hAnsi="GHEA Grapalat" w:cs="Sylfaen"/>
          <w:sz w:val="20"/>
          <w:szCs w:val="20"/>
          <w:lang w:val="ru-RU"/>
        </w:rPr>
        <w:t>ցուցային</w:t>
      </w:r>
      <w:r>
        <w:rPr>
          <w:rFonts w:ascii="GHEA Grapalat" w:hAnsi="GHEA Grapalat" w:cs="Sylfaen"/>
          <w:sz w:val="20"/>
          <w:szCs w:val="20"/>
          <w:lang w:val="af-ZA"/>
        </w:rPr>
        <w:t xml:space="preserve"> </w:t>
      </w:r>
      <w:r>
        <w:rPr>
          <w:rFonts w:ascii="GHEA Grapalat" w:hAnsi="GHEA Grapalat" w:cs="Sylfaen"/>
          <w:sz w:val="20"/>
          <w:szCs w:val="20"/>
          <w:lang w:val="ru-RU"/>
        </w:rPr>
        <w:t>օրով՝</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rPr>
        <w:t>կապված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w:t>
      </w:r>
      <w:r>
        <w:rPr>
          <w:rFonts w:ascii="GHEA Grapalat" w:hAnsi="GHEA Grapalat" w:cs="Sylfaen"/>
          <w:sz w:val="20"/>
          <w:szCs w:val="20"/>
          <w:lang w:val="ru-RU"/>
        </w:rPr>
        <w:t>նձի</w:t>
      </w:r>
      <w:r>
        <w:rPr>
          <w:rFonts w:ascii="GHEA Grapalat" w:hAnsi="GHEA Grapalat" w:cs="Sylfaen"/>
          <w:sz w:val="20"/>
          <w:szCs w:val="20"/>
          <w:lang w:val="af-ZA"/>
        </w:rPr>
        <w:t xml:space="preserve"> </w:t>
      </w:r>
      <w:r>
        <w:rPr>
          <w:rFonts w:ascii="GHEA Grapalat" w:hAnsi="GHEA Grapalat" w:cs="Sylfaen"/>
          <w:sz w:val="20"/>
          <w:szCs w:val="20"/>
          <w:lang w:val="ru-RU"/>
        </w:rPr>
        <w:t>պատճառաբանված</w:t>
      </w:r>
      <w:r>
        <w:rPr>
          <w:rFonts w:ascii="GHEA Grapalat" w:hAnsi="GHEA Grapalat" w:cs="Sylfaen"/>
          <w:sz w:val="20"/>
          <w:szCs w:val="20"/>
          <w:lang w:val="af-ZA"/>
        </w:rPr>
        <w:t xml:space="preserve"> </w:t>
      </w:r>
      <w:r>
        <w:rPr>
          <w:rFonts w:ascii="GHEA Grapalat" w:hAnsi="GHEA Grapalat" w:cs="Sylfaen"/>
          <w:sz w:val="20"/>
          <w:szCs w:val="20"/>
          <w:lang w:val="ru-RU"/>
        </w:rPr>
        <w:t>միջանկյալ</w:t>
      </w:r>
      <w:r>
        <w:rPr>
          <w:rFonts w:ascii="GHEA Grapalat" w:hAnsi="GHEA Grapalat" w:cs="Sylfaen"/>
          <w:sz w:val="20"/>
          <w:szCs w:val="20"/>
          <w:lang w:val="af-ZA"/>
        </w:rPr>
        <w:t xml:space="preserve"> </w:t>
      </w:r>
      <w:r>
        <w:rPr>
          <w:rFonts w:ascii="GHEA Grapalat" w:hAnsi="GHEA Grapalat" w:cs="Sylfaen"/>
          <w:sz w:val="20"/>
          <w:szCs w:val="20"/>
          <w:lang w:val="ru-RU"/>
        </w:rPr>
        <w:t>որոշմամբ</w:t>
      </w:r>
      <w:r>
        <w:rPr>
          <w:rFonts w:ascii="GHEA Grapalat" w:hAnsi="GHEA Grapalat" w:cs="Sylfaen"/>
          <w:sz w:val="20"/>
          <w:szCs w:val="20"/>
          <w:lang w:val="af-ZA"/>
        </w:rPr>
        <w:t xml:space="preserve">: </w:t>
      </w:r>
      <w:r>
        <w:rPr>
          <w:rFonts w:ascii="GHEA Grapalat" w:hAnsi="GHEA Grapalat" w:cs="Sylfaen"/>
          <w:sz w:val="20"/>
          <w:szCs w:val="20"/>
          <w:lang w:val="ru-RU"/>
        </w:rPr>
        <w:t>Ընդ</w:t>
      </w:r>
      <w:r>
        <w:rPr>
          <w:rFonts w:ascii="GHEA Grapalat" w:hAnsi="GHEA Grapalat" w:cs="Sylfaen"/>
          <w:sz w:val="20"/>
          <w:szCs w:val="20"/>
          <w:lang w:val="af-ZA"/>
        </w:rPr>
        <w:t xml:space="preserve"> </w:t>
      </w:r>
      <w:r>
        <w:rPr>
          <w:rFonts w:ascii="GHEA Grapalat" w:hAnsi="GHEA Grapalat" w:cs="Sylfaen"/>
          <w:sz w:val="20"/>
          <w:szCs w:val="20"/>
          <w:lang w:val="ru-RU"/>
        </w:rPr>
        <w:t>որում</w:t>
      </w:r>
      <w:r>
        <w:rPr>
          <w:rFonts w:ascii="GHEA Grapalat" w:hAnsi="GHEA Grapalat" w:cs="Sylfaen"/>
          <w:sz w:val="20"/>
          <w:szCs w:val="20"/>
          <w:lang w:val="af-ZA"/>
        </w:rPr>
        <w:t xml:space="preserve"> </w:t>
      </w:r>
      <w:r>
        <w:rPr>
          <w:rFonts w:ascii="GHEA Grapalat" w:hAnsi="GHEA Grapalat" w:cs="Sylfaen"/>
          <w:sz w:val="20"/>
          <w:szCs w:val="20"/>
          <w:lang w:val="ru-RU"/>
        </w:rPr>
        <w:t>միջանկյալ</w:t>
      </w:r>
      <w:r>
        <w:rPr>
          <w:rFonts w:ascii="GHEA Grapalat" w:hAnsi="GHEA Grapalat" w:cs="Sylfaen"/>
          <w:sz w:val="20"/>
          <w:szCs w:val="20"/>
          <w:lang w:val="af-ZA"/>
        </w:rPr>
        <w:t xml:space="preserve"> </w:t>
      </w:r>
      <w:r>
        <w:rPr>
          <w:rFonts w:ascii="GHEA Grapalat" w:hAnsi="GHEA Grapalat" w:cs="Sylfaen"/>
          <w:sz w:val="20"/>
          <w:szCs w:val="20"/>
          <w:lang w:val="ru-RU"/>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կայացնելու</w:t>
      </w:r>
      <w:r>
        <w:rPr>
          <w:rFonts w:ascii="GHEA Grapalat" w:hAnsi="GHEA Grapalat" w:cs="Sylfaen"/>
          <w:sz w:val="20"/>
          <w:szCs w:val="20"/>
          <w:lang w:val="af-ZA"/>
        </w:rPr>
        <w:t xml:space="preserve"> </w:t>
      </w:r>
      <w:r>
        <w:rPr>
          <w:rFonts w:ascii="GHEA Grapalat" w:hAnsi="GHEA Grapalat" w:cs="Sylfaen"/>
          <w:sz w:val="20"/>
          <w:szCs w:val="20"/>
          <w:lang w:val="ru-RU"/>
        </w:rPr>
        <w:t>օրը</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rPr>
        <w:t>կապված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w:t>
      </w:r>
      <w:r>
        <w:rPr>
          <w:rFonts w:ascii="GHEA Grapalat" w:hAnsi="GHEA Grapalat" w:cs="Sylfaen"/>
          <w:sz w:val="20"/>
          <w:szCs w:val="20"/>
          <w:lang w:val="ru-RU"/>
        </w:rPr>
        <w:t>նձն</w:t>
      </w:r>
      <w:r>
        <w:rPr>
          <w:rFonts w:ascii="GHEA Grapalat" w:hAnsi="GHEA Grapalat" w:cs="Sylfaen"/>
          <w:sz w:val="20"/>
          <w:szCs w:val="20"/>
          <w:lang w:val="af-ZA"/>
        </w:rPr>
        <w:t xml:space="preserve"> </w:t>
      </w:r>
      <w:r>
        <w:rPr>
          <w:rFonts w:ascii="GHEA Grapalat" w:hAnsi="GHEA Grapalat" w:cs="Sylfaen"/>
          <w:sz w:val="20"/>
          <w:szCs w:val="20"/>
          <w:lang w:val="ru-RU"/>
        </w:rPr>
        <w:t>ապահովում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դրա</w:t>
      </w:r>
      <w:r>
        <w:rPr>
          <w:rFonts w:ascii="GHEA Grapalat" w:hAnsi="GHEA Grapalat" w:cs="Sylfaen"/>
          <w:sz w:val="20"/>
          <w:szCs w:val="20"/>
          <w:lang w:val="af-ZA"/>
        </w:rPr>
        <w:t xml:space="preserve"> </w:t>
      </w:r>
      <w:r>
        <w:rPr>
          <w:rFonts w:ascii="GHEA Grapalat" w:hAnsi="GHEA Grapalat" w:cs="Sylfaen"/>
          <w:sz w:val="20"/>
          <w:szCs w:val="20"/>
          <w:lang w:val="ru-RU"/>
        </w:rPr>
        <w:t>մասին</w:t>
      </w:r>
      <w:r>
        <w:rPr>
          <w:rFonts w:ascii="GHEA Grapalat" w:hAnsi="GHEA Grapalat" w:cs="Sylfaen"/>
          <w:sz w:val="20"/>
          <w:szCs w:val="20"/>
          <w:lang w:val="af-ZA"/>
        </w:rPr>
        <w:t xml:space="preserve"> </w:t>
      </w:r>
      <w:r>
        <w:rPr>
          <w:rFonts w:ascii="GHEA Grapalat" w:hAnsi="GHEA Grapalat" w:cs="Sylfaen"/>
          <w:sz w:val="20"/>
          <w:szCs w:val="20"/>
          <w:lang w:val="ru-RU"/>
        </w:rPr>
        <w:t>համապատասխան</w:t>
      </w:r>
      <w:r>
        <w:rPr>
          <w:rFonts w:ascii="GHEA Grapalat" w:hAnsi="GHEA Grapalat" w:cs="Sylfaen"/>
          <w:sz w:val="20"/>
          <w:szCs w:val="20"/>
          <w:lang w:val="af-ZA"/>
        </w:rPr>
        <w:t xml:space="preserve"> </w:t>
      </w:r>
      <w:r>
        <w:rPr>
          <w:rFonts w:ascii="GHEA Grapalat" w:hAnsi="GHEA Grapalat" w:cs="Sylfaen"/>
          <w:sz w:val="20"/>
          <w:szCs w:val="20"/>
          <w:lang w:val="ru-RU"/>
        </w:rPr>
        <w:t>հայտարարության</w:t>
      </w:r>
      <w:r>
        <w:rPr>
          <w:rFonts w:ascii="GHEA Grapalat" w:hAnsi="GHEA Grapalat" w:cs="Sylfaen"/>
          <w:sz w:val="20"/>
          <w:szCs w:val="20"/>
          <w:lang w:val="af-ZA"/>
        </w:rPr>
        <w:t xml:space="preserve"> </w:t>
      </w:r>
      <w:r>
        <w:rPr>
          <w:rFonts w:ascii="GHEA Grapalat" w:hAnsi="GHEA Grapalat" w:cs="Sylfaen"/>
          <w:sz w:val="20"/>
          <w:szCs w:val="20"/>
          <w:lang w:val="ru-RU"/>
        </w:rPr>
        <w:t>հրապարակումը</w:t>
      </w:r>
      <w:r>
        <w:rPr>
          <w:rFonts w:ascii="GHEA Grapalat" w:hAnsi="GHEA Grapalat" w:cs="Sylfaen"/>
          <w:sz w:val="20"/>
          <w:szCs w:val="20"/>
          <w:lang w:val="af-ZA"/>
        </w:rPr>
        <w:t xml:space="preserve"> </w:t>
      </w:r>
      <w:r>
        <w:rPr>
          <w:rFonts w:ascii="GHEA Grapalat" w:hAnsi="GHEA Grapalat" w:cs="Sylfaen"/>
          <w:sz w:val="20"/>
          <w:szCs w:val="20"/>
          <w:lang w:val="ru-RU"/>
        </w:rPr>
        <w:t>տեղեկագրում</w:t>
      </w:r>
      <w:r>
        <w:rPr>
          <w:rFonts w:ascii="GHEA Grapalat" w:hAnsi="GHEA Grapalat" w:cs="Sylfaen"/>
          <w:sz w:val="20"/>
          <w:szCs w:val="20"/>
          <w:lang w:val="af-ZA"/>
        </w:rPr>
        <w:t>:</w:t>
      </w:r>
    </w:p>
    <w:p w:rsidR="006E5207" w:rsidRDefault="006E5207" w:rsidP="006E5207">
      <w:pPr>
        <w:ind w:firstLine="567"/>
        <w:jc w:val="both"/>
        <w:rPr>
          <w:rFonts w:ascii="GHEA Grapalat" w:hAnsi="GHEA Grapalat" w:cs="Sylfaen"/>
          <w:sz w:val="20"/>
          <w:szCs w:val="20"/>
          <w:lang w:val="af-ZA"/>
        </w:rPr>
      </w:pP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որոշումն</w:t>
      </w:r>
      <w:r>
        <w:rPr>
          <w:rFonts w:ascii="GHEA Grapalat" w:hAnsi="GHEA Grapalat" w:cs="Sylfaen"/>
          <w:sz w:val="20"/>
          <w:szCs w:val="20"/>
          <w:lang w:val="af-ZA"/>
        </w:rPr>
        <w:t xml:space="preserve"> </w:t>
      </w:r>
      <w:r>
        <w:rPr>
          <w:rFonts w:ascii="GHEA Grapalat" w:hAnsi="GHEA Grapalat" w:cs="Sylfaen"/>
          <w:sz w:val="20"/>
          <w:szCs w:val="20"/>
          <w:lang w:val="ru-RU"/>
        </w:rPr>
        <w:t>իրավապարտադիր</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որը</w:t>
      </w:r>
      <w:r>
        <w:rPr>
          <w:rFonts w:ascii="GHEA Grapalat" w:hAnsi="GHEA Grapalat" w:cs="Sylfaen"/>
          <w:sz w:val="20"/>
          <w:szCs w:val="20"/>
          <w:lang w:val="af-ZA"/>
        </w:rPr>
        <w:t xml:space="preserve"> </w:t>
      </w:r>
      <w:r>
        <w:rPr>
          <w:rFonts w:ascii="GHEA Grapalat" w:hAnsi="GHEA Grapalat" w:cs="Sylfaen"/>
          <w:sz w:val="20"/>
          <w:szCs w:val="20"/>
          <w:lang w:val="ru-RU"/>
        </w:rPr>
        <w:t>կարող</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փոփոխվել</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վերացվել</w:t>
      </w:r>
      <w:r>
        <w:rPr>
          <w:rFonts w:ascii="GHEA Grapalat" w:hAnsi="GHEA Grapalat" w:cs="Sylfaen"/>
          <w:sz w:val="20"/>
          <w:szCs w:val="20"/>
          <w:lang w:val="af-ZA"/>
        </w:rPr>
        <w:t xml:space="preserve">, </w:t>
      </w:r>
      <w:r>
        <w:rPr>
          <w:rFonts w:ascii="GHEA Grapalat" w:hAnsi="GHEA Grapalat" w:cs="Sylfaen"/>
          <w:sz w:val="20"/>
          <w:szCs w:val="20"/>
          <w:lang w:val="ru-RU"/>
        </w:rPr>
        <w:t>այդ</w:t>
      </w:r>
      <w:r>
        <w:rPr>
          <w:rFonts w:ascii="GHEA Grapalat" w:hAnsi="GHEA Grapalat" w:cs="Sylfaen"/>
          <w:sz w:val="20"/>
          <w:szCs w:val="20"/>
          <w:lang w:val="af-ZA"/>
        </w:rPr>
        <w:t xml:space="preserve"> </w:t>
      </w:r>
      <w:r>
        <w:rPr>
          <w:rFonts w:ascii="GHEA Grapalat" w:hAnsi="GHEA Grapalat" w:cs="Sylfaen"/>
          <w:sz w:val="20"/>
          <w:szCs w:val="20"/>
          <w:lang w:val="ru-RU"/>
        </w:rPr>
        <w:t>թվում՝</w:t>
      </w:r>
      <w:r>
        <w:rPr>
          <w:rFonts w:ascii="GHEA Grapalat" w:hAnsi="GHEA Grapalat" w:cs="Sylfaen"/>
          <w:sz w:val="20"/>
          <w:szCs w:val="20"/>
          <w:lang w:val="af-ZA"/>
        </w:rPr>
        <w:t xml:space="preserve"> </w:t>
      </w:r>
      <w:r>
        <w:rPr>
          <w:rFonts w:ascii="GHEA Grapalat" w:hAnsi="GHEA Grapalat" w:cs="Sylfaen"/>
          <w:sz w:val="20"/>
          <w:szCs w:val="20"/>
          <w:lang w:val="ru-RU"/>
        </w:rPr>
        <w:t>մասնակի</w:t>
      </w:r>
      <w:r>
        <w:rPr>
          <w:rFonts w:ascii="GHEA Grapalat" w:hAnsi="GHEA Grapalat" w:cs="Sylfaen"/>
          <w:sz w:val="20"/>
          <w:szCs w:val="20"/>
          <w:lang w:val="af-ZA"/>
        </w:rPr>
        <w:t xml:space="preserve">, </w:t>
      </w:r>
      <w:r>
        <w:rPr>
          <w:rFonts w:ascii="GHEA Grapalat" w:hAnsi="GHEA Grapalat" w:cs="Sylfaen"/>
          <w:sz w:val="20"/>
          <w:szCs w:val="20"/>
          <w:lang w:val="ru-RU"/>
        </w:rPr>
        <w:t>միայն</w:t>
      </w:r>
      <w:r>
        <w:rPr>
          <w:rFonts w:ascii="GHEA Grapalat" w:hAnsi="GHEA Grapalat" w:cs="Sylfaen"/>
          <w:sz w:val="20"/>
          <w:szCs w:val="20"/>
          <w:lang w:val="af-ZA"/>
        </w:rPr>
        <w:t xml:space="preserve"> </w:t>
      </w:r>
      <w:r>
        <w:rPr>
          <w:rFonts w:ascii="GHEA Grapalat" w:hAnsi="GHEA Grapalat" w:cs="Sylfaen"/>
          <w:sz w:val="20"/>
          <w:szCs w:val="20"/>
          <w:lang w:val="ru-RU"/>
        </w:rPr>
        <w:t>դատարանի</w:t>
      </w:r>
      <w:r>
        <w:rPr>
          <w:rFonts w:ascii="GHEA Grapalat" w:hAnsi="GHEA Grapalat" w:cs="Sylfaen"/>
          <w:sz w:val="20"/>
          <w:szCs w:val="20"/>
          <w:lang w:val="af-ZA"/>
        </w:rPr>
        <w:t xml:space="preserve"> </w:t>
      </w:r>
      <w:r>
        <w:rPr>
          <w:rFonts w:ascii="GHEA Grapalat" w:hAnsi="GHEA Grapalat" w:cs="Sylfaen"/>
          <w:sz w:val="20"/>
          <w:szCs w:val="20"/>
          <w:lang w:val="ru-RU"/>
        </w:rPr>
        <w:t>կողմից</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12.13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 </w:t>
      </w:r>
      <w:r>
        <w:rPr>
          <w:rFonts w:ascii="GHEA Grapalat" w:hAnsi="GHEA Grapalat" w:cs="Sylfaen"/>
          <w:sz w:val="20"/>
          <w:szCs w:val="20"/>
        </w:rPr>
        <w:t>իրավունք</w:t>
      </w:r>
      <w:r>
        <w:rPr>
          <w:rFonts w:ascii="GHEA Grapalat" w:hAnsi="GHEA Grapalat" w:cs="Sylfaen"/>
          <w:sz w:val="20"/>
          <w:szCs w:val="20"/>
          <w:lang w:val="af-ZA"/>
        </w:rPr>
        <w:t xml:space="preserve"> </w:t>
      </w:r>
      <w:r>
        <w:rPr>
          <w:rFonts w:ascii="GHEA Grapalat" w:hAnsi="GHEA Grapalat" w:cs="Sylfaen"/>
          <w:sz w:val="20"/>
          <w:szCs w:val="20"/>
        </w:rPr>
        <w:t>ունի</w:t>
      </w:r>
      <w:r>
        <w:rPr>
          <w:rFonts w:ascii="GHEA Grapalat" w:hAnsi="GHEA Grapalat" w:cs="Sylfaen"/>
          <w:sz w:val="20"/>
          <w:szCs w:val="20"/>
          <w:lang w:val="af-ZA"/>
        </w:rPr>
        <w:t xml:space="preserve"> </w:t>
      </w:r>
      <w:r>
        <w:rPr>
          <w:rFonts w:ascii="GHEA Grapalat" w:hAnsi="GHEA Grapalat" w:cs="Sylfaen"/>
          <w:sz w:val="20"/>
          <w:szCs w:val="20"/>
        </w:rPr>
        <w:t>պատվիրատուի</w:t>
      </w:r>
      <w:r>
        <w:rPr>
          <w:rFonts w:ascii="GHEA Grapalat" w:hAnsi="GHEA Grapalat" w:cs="Sylfaen"/>
          <w:sz w:val="20"/>
          <w:szCs w:val="20"/>
          <w:lang w:val="af-ZA"/>
        </w:rPr>
        <w:t xml:space="preserve"> </w:t>
      </w:r>
      <w:r>
        <w:rPr>
          <w:rFonts w:ascii="GHEA Grapalat" w:hAnsi="GHEA Grapalat" w:cs="Sylfaen"/>
          <w:sz w:val="20"/>
          <w:szCs w:val="20"/>
        </w:rPr>
        <w:t>և</w:t>
      </w:r>
      <w:r>
        <w:rPr>
          <w:rFonts w:ascii="GHEA Grapalat" w:hAnsi="GHEA Grapalat" w:cs="Sylfaen"/>
          <w:sz w:val="20"/>
          <w:szCs w:val="20"/>
          <w:lang w:val="af-ZA"/>
        </w:rPr>
        <w:t xml:space="preserve"> </w:t>
      </w:r>
      <w:r>
        <w:rPr>
          <w:rFonts w:ascii="GHEA Grapalat" w:hAnsi="GHEA Grapalat" w:cs="Sylfaen"/>
          <w:sz w:val="20"/>
          <w:szCs w:val="20"/>
        </w:rPr>
        <w:t>հանձնաժողովի</w:t>
      </w:r>
      <w:r>
        <w:rPr>
          <w:rFonts w:ascii="GHEA Grapalat" w:hAnsi="GHEA Grapalat" w:cs="Sylfaen"/>
          <w:sz w:val="20"/>
          <w:szCs w:val="20"/>
          <w:lang w:val="af-ZA"/>
        </w:rPr>
        <w:t xml:space="preserve"> </w:t>
      </w:r>
      <w:r>
        <w:rPr>
          <w:rFonts w:ascii="GHEA Grapalat" w:hAnsi="GHEA Grapalat" w:cs="Sylfaen"/>
          <w:sz w:val="20"/>
          <w:szCs w:val="20"/>
        </w:rPr>
        <w:t>գործողությունների</w:t>
      </w:r>
      <w:r>
        <w:rPr>
          <w:rFonts w:ascii="GHEA Grapalat" w:hAnsi="GHEA Grapalat" w:cs="Sylfaen"/>
          <w:sz w:val="20"/>
          <w:szCs w:val="20"/>
          <w:lang w:val="af-ZA"/>
        </w:rPr>
        <w:t xml:space="preserve"> </w:t>
      </w:r>
      <w:r>
        <w:rPr>
          <w:rFonts w:ascii="GHEA Grapalat" w:hAnsi="GHEA Grapalat" w:cs="Sylfaen"/>
          <w:sz w:val="20"/>
          <w:szCs w:val="20"/>
        </w:rPr>
        <w:t>կամ</w:t>
      </w:r>
      <w:r>
        <w:rPr>
          <w:rFonts w:ascii="GHEA Grapalat" w:hAnsi="GHEA Grapalat" w:cs="Sylfaen"/>
          <w:sz w:val="20"/>
          <w:szCs w:val="20"/>
          <w:lang w:val="af-ZA"/>
        </w:rPr>
        <w:t xml:space="preserve"> </w:t>
      </w:r>
      <w:r>
        <w:rPr>
          <w:rFonts w:ascii="GHEA Grapalat" w:hAnsi="GHEA Grapalat" w:cs="Sylfaen"/>
          <w:sz w:val="20"/>
          <w:szCs w:val="20"/>
        </w:rPr>
        <w:t>անգործության</w:t>
      </w:r>
      <w:r>
        <w:rPr>
          <w:rFonts w:ascii="GHEA Grapalat" w:hAnsi="GHEA Grapalat" w:cs="Sylfaen"/>
          <w:sz w:val="20"/>
          <w:szCs w:val="20"/>
          <w:lang w:val="af-ZA"/>
        </w:rPr>
        <w:t xml:space="preserve"> </w:t>
      </w:r>
      <w:r>
        <w:rPr>
          <w:rFonts w:ascii="GHEA Grapalat" w:hAnsi="GHEA Grapalat" w:cs="Sylfaen"/>
          <w:sz w:val="20"/>
          <w:szCs w:val="20"/>
        </w:rPr>
        <w:t>վերաբերյալ</w:t>
      </w:r>
      <w:r>
        <w:rPr>
          <w:rFonts w:ascii="GHEA Grapalat" w:hAnsi="GHEA Grapalat" w:cs="Sylfaen"/>
          <w:sz w:val="20"/>
          <w:szCs w:val="20"/>
          <w:lang w:val="af-ZA"/>
        </w:rPr>
        <w:t xml:space="preserve"> </w:t>
      </w:r>
      <w:r>
        <w:rPr>
          <w:rFonts w:ascii="GHEA Grapalat" w:hAnsi="GHEA Grapalat" w:cs="Sylfaen"/>
          <w:sz w:val="20"/>
          <w:szCs w:val="20"/>
        </w:rPr>
        <w:t>ընդունելու</w:t>
      </w:r>
      <w:r>
        <w:rPr>
          <w:rFonts w:ascii="GHEA Grapalat" w:hAnsi="GHEA Grapalat" w:cs="Sylfaen"/>
          <w:sz w:val="20"/>
          <w:szCs w:val="20"/>
          <w:lang w:val="af-ZA"/>
        </w:rPr>
        <w:t xml:space="preserve"> </w:t>
      </w:r>
      <w:r>
        <w:rPr>
          <w:rFonts w:ascii="GHEA Grapalat" w:hAnsi="GHEA Grapalat" w:cs="Sylfaen"/>
          <w:sz w:val="20"/>
          <w:szCs w:val="20"/>
        </w:rPr>
        <w:t>հետևյալ</w:t>
      </w:r>
      <w:r>
        <w:rPr>
          <w:rFonts w:ascii="GHEA Grapalat" w:hAnsi="GHEA Grapalat" w:cs="Sylfaen"/>
          <w:sz w:val="20"/>
          <w:szCs w:val="20"/>
          <w:lang w:val="af-ZA"/>
        </w:rPr>
        <w:t xml:space="preserve"> </w:t>
      </w:r>
      <w:r>
        <w:rPr>
          <w:rFonts w:ascii="GHEA Grapalat" w:hAnsi="GHEA Grapalat" w:cs="Sylfaen"/>
          <w:sz w:val="20"/>
          <w:szCs w:val="20"/>
        </w:rPr>
        <w:t>որոշումները</w:t>
      </w:r>
      <w:r>
        <w:rPr>
          <w:rFonts w:ascii="GHEA Grapalat" w:hAnsi="GHEA Grapalat" w:cs="Sylfaen"/>
          <w:sz w:val="20"/>
          <w:szCs w:val="20"/>
          <w:lang w:val="af-ZA"/>
        </w:rPr>
        <w:t>.</w:t>
      </w:r>
    </w:p>
    <w:p w:rsidR="006E5207" w:rsidRDefault="00EC64BC" w:rsidP="0069073C">
      <w:pPr>
        <w:jc w:val="both"/>
        <w:rPr>
          <w:rFonts w:ascii="GHEA Grapalat" w:hAnsi="GHEA Grapalat" w:cs="Sylfaen"/>
          <w:sz w:val="20"/>
          <w:szCs w:val="20"/>
          <w:lang w:val="af-ZA"/>
        </w:rPr>
      </w:pPr>
      <w:r>
        <w:rPr>
          <w:rFonts w:ascii="GHEA Grapalat" w:hAnsi="GHEA Grapalat" w:cs="Sylfaen"/>
          <w:sz w:val="20"/>
          <w:szCs w:val="20"/>
        </w:rPr>
        <w:t>Ա</w:t>
      </w:r>
      <w:r w:rsidR="006E5207">
        <w:rPr>
          <w:rFonts w:ascii="GHEA Grapalat" w:hAnsi="GHEA Grapalat" w:cs="Sylfaen"/>
          <w:sz w:val="20"/>
          <w:szCs w:val="20"/>
          <w:lang w:val="af-ZA"/>
        </w:rPr>
        <w:t xml:space="preserve">. </w:t>
      </w:r>
      <w:r>
        <w:rPr>
          <w:rFonts w:ascii="GHEA Grapalat" w:hAnsi="GHEA Grapalat" w:cs="Sylfaen"/>
          <w:sz w:val="20"/>
          <w:szCs w:val="20"/>
        </w:rPr>
        <w:t>Ա</w:t>
      </w:r>
      <w:r w:rsidR="006E5207">
        <w:rPr>
          <w:rFonts w:ascii="GHEA Grapalat" w:hAnsi="GHEA Grapalat" w:cs="Sylfaen"/>
          <w:sz w:val="20"/>
          <w:szCs w:val="20"/>
        </w:rPr>
        <w:t>րգելելու</w:t>
      </w:r>
      <w:r w:rsidR="006E5207">
        <w:rPr>
          <w:rFonts w:ascii="GHEA Grapalat" w:hAnsi="GHEA Grapalat" w:cs="Sylfaen"/>
          <w:sz w:val="20"/>
          <w:szCs w:val="20"/>
          <w:lang w:val="af-ZA"/>
        </w:rPr>
        <w:t xml:space="preserve"> </w:t>
      </w:r>
      <w:r w:rsidR="006E5207">
        <w:rPr>
          <w:rFonts w:ascii="GHEA Grapalat" w:hAnsi="GHEA Grapalat" w:cs="Sylfaen"/>
          <w:sz w:val="20"/>
          <w:szCs w:val="20"/>
        </w:rPr>
        <w:t>կատարել</w:t>
      </w:r>
      <w:r w:rsidR="006E5207">
        <w:rPr>
          <w:rFonts w:ascii="GHEA Grapalat" w:hAnsi="GHEA Grapalat" w:cs="Sylfaen"/>
          <w:sz w:val="20"/>
          <w:szCs w:val="20"/>
          <w:lang w:val="af-ZA"/>
        </w:rPr>
        <w:t xml:space="preserve"> </w:t>
      </w:r>
      <w:r w:rsidR="006E5207">
        <w:rPr>
          <w:rFonts w:ascii="GHEA Grapalat" w:hAnsi="GHEA Grapalat" w:cs="Sylfaen"/>
          <w:sz w:val="20"/>
          <w:szCs w:val="20"/>
        </w:rPr>
        <w:t>որոշակի</w:t>
      </w:r>
      <w:r w:rsidR="006E5207">
        <w:rPr>
          <w:rFonts w:ascii="GHEA Grapalat" w:hAnsi="GHEA Grapalat" w:cs="Sylfaen"/>
          <w:sz w:val="20"/>
          <w:szCs w:val="20"/>
          <w:lang w:val="af-ZA"/>
        </w:rPr>
        <w:t xml:space="preserve"> </w:t>
      </w:r>
      <w:r w:rsidR="006E5207">
        <w:rPr>
          <w:rFonts w:ascii="GHEA Grapalat" w:hAnsi="GHEA Grapalat" w:cs="Sylfaen"/>
          <w:sz w:val="20"/>
          <w:szCs w:val="20"/>
        </w:rPr>
        <w:t>գործողություններ</w:t>
      </w:r>
      <w:r w:rsidR="006E5207">
        <w:rPr>
          <w:rFonts w:ascii="GHEA Grapalat" w:hAnsi="GHEA Grapalat" w:cs="Sylfaen"/>
          <w:sz w:val="20"/>
          <w:szCs w:val="20"/>
          <w:lang w:val="af-ZA"/>
        </w:rPr>
        <w:t xml:space="preserve"> </w:t>
      </w:r>
      <w:r w:rsidR="006E5207">
        <w:rPr>
          <w:rFonts w:ascii="GHEA Grapalat" w:hAnsi="GHEA Grapalat" w:cs="Sylfaen"/>
          <w:sz w:val="20"/>
          <w:szCs w:val="20"/>
        </w:rPr>
        <w:t>և</w:t>
      </w:r>
      <w:r w:rsidR="006E5207">
        <w:rPr>
          <w:rFonts w:ascii="GHEA Grapalat" w:hAnsi="GHEA Grapalat" w:cs="Sylfaen"/>
          <w:sz w:val="20"/>
          <w:szCs w:val="20"/>
          <w:lang w:val="af-ZA"/>
        </w:rPr>
        <w:t xml:space="preserve"> </w:t>
      </w:r>
      <w:r w:rsidR="006E5207">
        <w:rPr>
          <w:rFonts w:ascii="GHEA Grapalat" w:hAnsi="GHEA Grapalat" w:cs="Sylfaen"/>
          <w:sz w:val="20"/>
          <w:szCs w:val="20"/>
        </w:rPr>
        <w:t>ընդունել</w:t>
      </w:r>
      <w:r w:rsidR="006E5207">
        <w:rPr>
          <w:rFonts w:ascii="GHEA Grapalat" w:hAnsi="GHEA Grapalat" w:cs="Sylfaen"/>
          <w:sz w:val="20"/>
          <w:szCs w:val="20"/>
          <w:lang w:val="af-ZA"/>
        </w:rPr>
        <w:t xml:space="preserve"> </w:t>
      </w:r>
      <w:r w:rsidR="006E5207">
        <w:rPr>
          <w:rFonts w:ascii="GHEA Grapalat" w:hAnsi="GHEA Grapalat" w:cs="Sylfaen"/>
          <w:sz w:val="20"/>
          <w:szCs w:val="20"/>
        </w:rPr>
        <w:t>որոշումներ</w:t>
      </w:r>
      <w:r w:rsidR="006E5207">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rPr>
        <w:t>բ</w:t>
      </w:r>
      <w:r>
        <w:rPr>
          <w:rFonts w:ascii="GHEA Grapalat" w:hAnsi="GHEA Grapalat" w:cs="Sylfaen"/>
          <w:sz w:val="20"/>
          <w:szCs w:val="20"/>
          <w:lang w:val="af-ZA"/>
        </w:rPr>
        <w:t xml:space="preserve">. </w:t>
      </w:r>
      <w:r w:rsidR="00EC64BC">
        <w:rPr>
          <w:rFonts w:ascii="GHEA Grapalat" w:hAnsi="GHEA Grapalat" w:cs="Sylfaen"/>
          <w:sz w:val="20"/>
          <w:szCs w:val="20"/>
        </w:rPr>
        <w:t>Պ</w:t>
      </w:r>
      <w:r>
        <w:rPr>
          <w:rFonts w:ascii="GHEA Grapalat" w:hAnsi="GHEA Grapalat" w:cs="Sylfaen"/>
          <w:sz w:val="20"/>
          <w:szCs w:val="20"/>
        </w:rPr>
        <w:t>արտավորեցնելու</w:t>
      </w:r>
      <w:r>
        <w:rPr>
          <w:rFonts w:ascii="GHEA Grapalat" w:hAnsi="GHEA Grapalat" w:cs="Sylfaen"/>
          <w:sz w:val="20"/>
          <w:szCs w:val="20"/>
          <w:lang w:val="af-ZA"/>
        </w:rPr>
        <w:t xml:space="preserve"> </w:t>
      </w:r>
      <w:r>
        <w:rPr>
          <w:rFonts w:ascii="GHEA Grapalat" w:hAnsi="GHEA Grapalat" w:cs="Sylfaen"/>
          <w:sz w:val="20"/>
          <w:szCs w:val="20"/>
        </w:rPr>
        <w:t>ընդունել</w:t>
      </w:r>
      <w:r>
        <w:rPr>
          <w:rFonts w:ascii="GHEA Grapalat" w:hAnsi="GHEA Grapalat" w:cs="Sylfaen"/>
          <w:sz w:val="20"/>
          <w:szCs w:val="20"/>
          <w:lang w:val="af-ZA"/>
        </w:rPr>
        <w:t xml:space="preserve"> </w:t>
      </w:r>
      <w:r>
        <w:rPr>
          <w:rFonts w:ascii="GHEA Grapalat" w:hAnsi="GHEA Grapalat" w:cs="Sylfaen"/>
          <w:sz w:val="20"/>
          <w:szCs w:val="20"/>
        </w:rPr>
        <w:t>համապատասխան</w:t>
      </w:r>
      <w:r>
        <w:rPr>
          <w:rFonts w:ascii="GHEA Grapalat" w:hAnsi="GHEA Grapalat" w:cs="Sylfaen"/>
          <w:sz w:val="20"/>
          <w:szCs w:val="20"/>
          <w:lang w:val="af-ZA"/>
        </w:rPr>
        <w:t xml:space="preserve"> </w:t>
      </w:r>
      <w:r>
        <w:rPr>
          <w:rFonts w:ascii="GHEA Grapalat" w:hAnsi="GHEA Grapalat" w:cs="Sylfaen"/>
          <w:sz w:val="20"/>
          <w:szCs w:val="20"/>
        </w:rPr>
        <w:t>որոշումներ</w:t>
      </w:r>
      <w:r>
        <w:rPr>
          <w:rFonts w:ascii="GHEA Grapalat" w:hAnsi="GHEA Grapalat" w:cs="Sylfaen"/>
          <w:sz w:val="20"/>
          <w:szCs w:val="20"/>
          <w:lang w:val="af-ZA"/>
        </w:rPr>
        <w:t xml:space="preserve">, </w:t>
      </w:r>
      <w:r>
        <w:rPr>
          <w:rFonts w:ascii="GHEA Grapalat" w:hAnsi="GHEA Grapalat" w:cs="Sylfaen"/>
          <w:sz w:val="20"/>
          <w:szCs w:val="20"/>
        </w:rPr>
        <w:t>ներառյալ՝</w:t>
      </w:r>
      <w:r>
        <w:rPr>
          <w:rFonts w:ascii="GHEA Grapalat" w:hAnsi="GHEA Grapalat" w:cs="Sylfaen"/>
          <w:sz w:val="20"/>
          <w:szCs w:val="20"/>
          <w:lang w:val="af-ZA"/>
        </w:rPr>
        <w:t xml:space="preserve"> </w:t>
      </w:r>
      <w:r>
        <w:rPr>
          <w:rFonts w:ascii="GHEA Grapalat" w:hAnsi="GHEA Grapalat" w:cs="Sylfaen"/>
          <w:sz w:val="20"/>
          <w:szCs w:val="20"/>
        </w:rPr>
        <w:t>չկայացած</w:t>
      </w:r>
      <w:r>
        <w:rPr>
          <w:rFonts w:ascii="GHEA Grapalat" w:hAnsi="GHEA Grapalat" w:cs="Sylfaen"/>
          <w:sz w:val="20"/>
          <w:szCs w:val="20"/>
          <w:lang w:val="af-ZA"/>
        </w:rPr>
        <w:t xml:space="preserve"> </w:t>
      </w:r>
      <w:r>
        <w:rPr>
          <w:rFonts w:ascii="GHEA Grapalat" w:hAnsi="GHEA Grapalat" w:cs="Sylfaen"/>
          <w:sz w:val="20"/>
          <w:szCs w:val="20"/>
        </w:rPr>
        <w:t>հայտարարելու</w:t>
      </w:r>
      <w:r>
        <w:rPr>
          <w:rFonts w:ascii="GHEA Grapalat" w:hAnsi="GHEA Grapalat" w:cs="Sylfaen"/>
          <w:sz w:val="20"/>
          <w:szCs w:val="20"/>
          <w:lang w:val="af-ZA"/>
        </w:rPr>
        <w:t xml:space="preserve"> </w:t>
      </w:r>
      <w:r>
        <w:rPr>
          <w:rFonts w:ascii="GHEA Grapalat" w:hAnsi="GHEA Grapalat" w:cs="Sylfaen"/>
          <w:sz w:val="20"/>
          <w:szCs w:val="20"/>
        </w:rPr>
        <w:t>գնման</w:t>
      </w:r>
      <w:r>
        <w:rPr>
          <w:rFonts w:ascii="GHEA Grapalat" w:hAnsi="GHEA Grapalat" w:cs="Sylfaen"/>
          <w:sz w:val="20"/>
          <w:szCs w:val="20"/>
          <w:lang w:val="af-ZA"/>
        </w:rPr>
        <w:t xml:space="preserve"> </w:t>
      </w:r>
      <w:r>
        <w:rPr>
          <w:rFonts w:ascii="GHEA Grapalat" w:hAnsi="GHEA Grapalat" w:cs="Sylfaen"/>
          <w:sz w:val="20"/>
          <w:szCs w:val="20"/>
        </w:rPr>
        <w:t>ընթացակարգը</w:t>
      </w:r>
      <w:r>
        <w:rPr>
          <w:rFonts w:ascii="GHEA Grapalat" w:hAnsi="GHEA Grapalat" w:cs="Sylfaen"/>
          <w:sz w:val="20"/>
          <w:szCs w:val="20"/>
          <w:lang w:val="af-ZA"/>
        </w:rPr>
        <w:t xml:space="preserve">, </w:t>
      </w:r>
      <w:r>
        <w:rPr>
          <w:rFonts w:ascii="GHEA Grapalat" w:hAnsi="GHEA Grapalat" w:cs="Sylfaen"/>
          <w:sz w:val="20"/>
          <w:szCs w:val="20"/>
        </w:rPr>
        <w:t>բացառությամբ</w:t>
      </w:r>
      <w:r>
        <w:rPr>
          <w:rFonts w:ascii="GHEA Grapalat" w:hAnsi="GHEA Grapalat" w:cs="Sylfaen"/>
          <w:sz w:val="20"/>
          <w:szCs w:val="20"/>
          <w:lang w:val="af-ZA"/>
        </w:rPr>
        <w:t xml:space="preserve"> </w:t>
      </w:r>
      <w:r>
        <w:rPr>
          <w:rFonts w:ascii="GHEA Grapalat" w:hAnsi="GHEA Grapalat" w:cs="Sylfaen"/>
          <w:sz w:val="20"/>
          <w:szCs w:val="20"/>
        </w:rPr>
        <w:t>պայմանագիրը</w:t>
      </w:r>
      <w:r>
        <w:rPr>
          <w:rFonts w:ascii="GHEA Grapalat" w:hAnsi="GHEA Grapalat" w:cs="Sylfaen"/>
          <w:sz w:val="20"/>
          <w:szCs w:val="20"/>
          <w:lang w:val="af-ZA"/>
        </w:rPr>
        <w:t xml:space="preserve"> </w:t>
      </w:r>
      <w:r>
        <w:rPr>
          <w:rFonts w:ascii="GHEA Grapalat" w:hAnsi="GHEA Grapalat" w:cs="Sylfaen"/>
          <w:sz w:val="20"/>
          <w:szCs w:val="20"/>
        </w:rPr>
        <w:t>անվավեր</w:t>
      </w:r>
      <w:r>
        <w:rPr>
          <w:rFonts w:ascii="GHEA Grapalat" w:hAnsi="GHEA Grapalat" w:cs="Sylfaen"/>
          <w:sz w:val="20"/>
          <w:szCs w:val="20"/>
          <w:lang w:val="af-ZA"/>
        </w:rPr>
        <w:t xml:space="preserve"> </w:t>
      </w:r>
      <w:r>
        <w:rPr>
          <w:rFonts w:ascii="GHEA Grapalat" w:hAnsi="GHEA Grapalat" w:cs="Sylfaen"/>
          <w:sz w:val="20"/>
          <w:szCs w:val="20"/>
        </w:rPr>
        <w:t>ճանաչելու</w:t>
      </w:r>
      <w:r>
        <w:rPr>
          <w:rFonts w:ascii="GHEA Grapalat" w:hAnsi="GHEA Grapalat" w:cs="Sylfaen"/>
          <w:sz w:val="20"/>
          <w:szCs w:val="20"/>
          <w:lang w:val="af-ZA"/>
        </w:rPr>
        <w:t xml:space="preserve"> </w:t>
      </w:r>
      <w:r>
        <w:rPr>
          <w:rFonts w:ascii="GHEA Grapalat" w:hAnsi="GHEA Grapalat" w:cs="Sylfaen"/>
          <w:sz w:val="20"/>
          <w:szCs w:val="20"/>
        </w:rPr>
        <w:t>մասին</w:t>
      </w:r>
      <w:r>
        <w:rPr>
          <w:rFonts w:ascii="GHEA Grapalat" w:hAnsi="GHEA Grapalat" w:cs="Sylfaen"/>
          <w:sz w:val="20"/>
          <w:szCs w:val="20"/>
          <w:lang w:val="af-ZA"/>
        </w:rPr>
        <w:t xml:space="preserve"> </w:t>
      </w:r>
      <w:r>
        <w:rPr>
          <w:rFonts w:ascii="GHEA Grapalat" w:hAnsi="GHEA Grapalat" w:cs="Sylfaen"/>
          <w:sz w:val="20"/>
          <w:szCs w:val="20"/>
        </w:rPr>
        <w:t>որոշման</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2) </w:t>
      </w:r>
      <w:r>
        <w:rPr>
          <w:rFonts w:ascii="GHEA Grapalat" w:hAnsi="GHEA Grapalat" w:cs="Sylfaen"/>
          <w:sz w:val="20"/>
          <w:szCs w:val="20"/>
        </w:rPr>
        <w:t>որոշում</w:t>
      </w:r>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r>
        <w:rPr>
          <w:rFonts w:ascii="GHEA Grapalat" w:hAnsi="GHEA Grapalat" w:cs="Sylfaen"/>
          <w:sz w:val="20"/>
          <w:szCs w:val="20"/>
        </w:rPr>
        <w:t>կայացնում</w:t>
      </w:r>
      <w:r>
        <w:rPr>
          <w:rFonts w:ascii="GHEA Grapalat" w:hAnsi="GHEA Grapalat" w:cs="Sylfaen"/>
          <w:sz w:val="20"/>
          <w:szCs w:val="20"/>
          <w:lang w:val="af-ZA"/>
        </w:rPr>
        <w:t xml:space="preserve"> </w:t>
      </w:r>
      <w:r>
        <w:rPr>
          <w:rFonts w:ascii="GHEA Grapalat" w:hAnsi="GHEA Grapalat" w:cs="Sylfaen"/>
          <w:sz w:val="20"/>
          <w:szCs w:val="20"/>
        </w:rPr>
        <w:t>մասնակցին</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գործընթացին</w:t>
      </w:r>
      <w:r>
        <w:rPr>
          <w:rFonts w:ascii="GHEA Grapalat" w:hAnsi="GHEA Grapalat" w:cs="Sylfaen"/>
          <w:sz w:val="20"/>
          <w:szCs w:val="20"/>
          <w:lang w:val="af-ZA"/>
        </w:rPr>
        <w:t xml:space="preserve"> </w:t>
      </w:r>
      <w:r>
        <w:rPr>
          <w:rFonts w:ascii="GHEA Grapalat" w:hAnsi="GHEA Grapalat" w:cs="Sylfaen"/>
          <w:sz w:val="20"/>
          <w:szCs w:val="20"/>
        </w:rPr>
        <w:t>մասնակցելու</w:t>
      </w:r>
      <w:r>
        <w:rPr>
          <w:rFonts w:ascii="GHEA Grapalat" w:hAnsi="GHEA Grapalat" w:cs="Sylfaen"/>
          <w:sz w:val="20"/>
          <w:szCs w:val="20"/>
          <w:lang w:val="af-ZA"/>
        </w:rPr>
        <w:t xml:space="preserve"> </w:t>
      </w:r>
      <w:r>
        <w:rPr>
          <w:rFonts w:ascii="GHEA Grapalat" w:hAnsi="GHEA Grapalat" w:cs="Sylfaen"/>
          <w:sz w:val="20"/>
          <w:szCs w:val="20"/>
        </w:rPr>
        <w:t>իրավունք</w:t>
      </w:r>
      <w:r>
        <w:rPr>
          <w:rFonts w:ascii="GHEA Grapalat" w:hAnsi="GHEA Grapalat" w:cs="Sylfaen"/>
          <w:sz w:val="20"/>
          <w:szCs w:val="20"/>
          <w:lang w:val="af-ZA"/>
        </w:rPr>
        <w:t xml:space="preserve"> </w:t>
      </w:r>
      <w:r>
        <w:rPr>
          <w:rFonts w:ascii="GHEA Grapalat" w:hAnsi="GHEA Grapalat" w:cs="Sylfaen"/>
          <w:sz w:val="20"/>
          <w:szCs w:val="20"/>
        </w:rPr>
        <w:t>չունեցող</w:t>
      </w:r>
      <w:r>
        <w:rPr>
          <w:rFonts w:ascii="GHEA Grapalat" w:hAnsi="GHEA Grapalat" w:cs="Sylfaen"/>
          <w:sz w:val="20"/>
          <w:szCs w:val="20"/>
          <w:lang w:val="af-ZA"/>
        </w:rPr>
        <w:t xml:space="preserve"> </w:t>
      </w:r>
      <w:r>
        <w:rPr>
          <w:rFonts w:ascii="GHEA Grapalat" w:hAnsi="GHEA Grapalat" w:cs="Sylfaen"/>
          <w:sz w:val="20"/>
          <w:szCs w:val="20"/>
        </w:rPr>
        <w:t>մասնակիցների</w:t>
      </w:r>
      <w:r>
        <w:rPr>
          <w:rFonts w:ascii="GHEA Grapalat" w:hAnsi="GHEA Grapalat" w:cs="Sylfaen"/>
          <w:sz w:val="20"/>
          <w:szCs w:val="20"/>
          <w:lang w:val="af-ZA"/>
        </w:rPr>
        <w:t xml:space="preserve"> </w:t>
      </w:r>
      <w:r>
        <w:rPr>
          <w:rFonts w:ascii="GHEA Grapalat" w:hAnsi="GHEA Grapalat" w:cs="Sylfaen"/>
          <w:sz w:val="20"/>
          <w:szCs w:val="20"/>
        </w:rPr>
        <w:t>ցուցակում</w:t>
      </w:r>
      <w:r>
        <w:rPr>
          <w:rFonts w:ascii="GHEA Grapalat" w:hAnsi="GHEA Grapalat" w:cs="Sylfaen"/>
          <w:sz w:val="20"/>
          <w:szCs w:val="20"/>
          <w:lang w:val="af-ZA"/>
        </w:rPr>
        <w:t xml:space="preserve"> </w:t>
      </w:r>
      <w:r>
        <w:rPr>
          <w:rFonts w:ascii="GHEA Grapalat" w:hAnsi="GHEA Grapalat" w:cs="Sylfaen"/>
          <w:sz w:val="20"/>
          <w:szCs w:val="20"/>
        </w:rPr>
        <w:t>ներառելու</w:t>
      </w:r>
      <w:r>
        <w:rPr>
          <w:rFonts w:ascii="GHEA Grapalat" w:hAnsi="GHEA Grapalat" w:cs="Sylfaen"/>
          <w:sz w:val="20"/>
          <w:szCs w:val="20"/>
          <w:lang w:val="af-ZA"/>
        </w:rPr>
        <w:t xml:space="preserve"> </w:t>
      </w:r>
      <w:r>
        <w:rPr>
          <w:rFonts w:ascii="GHEA Grapalat" w:hAnsi="GHEA Grapalat" w:cs="Sylfaen"/>
          <w:sz w:val="20"/>
          <w:szCs w:val="20"/>
        </w:rPr>
        <w:t>մասին</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3) </w:t>
      </w:r>
      <w:r>
        <w:rPr>
          <w:rFonts w:ascii="GHEA Grapalat" w:hAnsi="GHEA Grapalat" w:cs="Sylfaen"/>
          <w:sz w:val="20"/>
          <w:szCs w:val="20"/>
        </w:rPr>
        <w:t>հաշվառում</w:t>
      </w:r>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rPr>
        <w:t>կապված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անձի</w:t>
      </w:r>
      <w:r>
        <w:rPr>
          <w:rFonts w:ascii="GHEA Grapalat" w:hAnsi="GHEA Grapalat" w:cs="Sylfaen"/>
          <w:sz w:val="20"/>
          <w:szCs w:val="20"/>
          <w:lang w:val="af-ZA"/>
        </w:rPr>
        <w:t xml:space="preserve"> </w:t>
      </w:r>
      <w:r>
        <w:rPr>
          <w:rFonts w:ascii="GHEA Grapalat" w:hAnsi="GHEA Grapalat" w:cs="Sylfaen"/>
          <w:sz w:val="20"/>
          <w:szCs w:val="20"/>
        </w:rPr>
        <w:t>կողմից</w:t>
      </w:r>
      <w:r>
        <w:rPr>
          <w:rFonts w:ascii="GHEA Grapalat" w:hAnsi="GHEA Grapalat" w:cs="Sylfaen"/>
          <w:sz w:val="20"/>
          <w:szCs w:val="20"/>
          <w:lang w:val="af-ZA"/>
        </w:rPr>
        <w:t xml:space="preserve"> </w:t>
      </w:r>
      <w:r>
        <w:rPr>
          <w:rFonts w:ascii="GHEA Grapalat" w:hAnsi="GHEA Grapalat" w:cs="Sylfaen"/>
          <w:sz w:val="20"/>
          <w:szCs w:val="20"/>
        </w:rPr>
        <w:t>ընդունված</w:t>
      </w:r>
      <w:r>
        <w:rPr>
          <w:rFonts w:ascii="GHEA Grapalat" w:hAnsi="GHEA Grapalat" w:cs="Sylfaen"/>
          <w:sz w:val="20"/>
          <w:szCs w:val="20"/>
          <w:lang w:val="af-ZA"/>
        </w:rPr>
        <w:t xml:space="preserve"> </w:t>
      </w:r>
      <w:r>
        <w:rPr>
          <w:rFonts w:ascii="GHEA Grapalat" w:hAnsi="GHEA Grapalat" w:cs="Sylfaen"/>
          <w:sz w:val="20"/>
          <w:szCs w:val="20"/>
        </w:rPr>
        <w:t>որոշումները</w:t>
      </w:r>
      <w:r>
        <w:rPr>
          <w:rFonts w:ascii="GHEA Grapalat" w:hAnsi="GHEA Grapalat" w:cs="Sylfaen"/>
          <w:sz w:val="20"/>
          <w:szCs w:val="20"/>
          <w:lang w:val="af-ZA"/>
        </w:rPr>
        <w:t xml:space="preserve"> </w:t>
      </w:r>
      <w:r>
        <w:rPr>
          <w:rFonts w:ascii="GHEA Grapalat" w:hAnsi="GHEA Grapalat" w:cs="Sylfaen"/>
          <w:sz w:val="20"/>
          <w:szCs w:val="20"/>
        </w:rPr>
        <w:t>և</w:t>
      </w:r>
      <w:r>
        <w:rPr>
          <w:rFonts w:ascii="GHEA Grapalat" w:hAnsi="GHEA Grapalat" w:cs="Sylfaen"/>
          <w:sz w:val="20"/>
          <w:szCs w:val="20"/>
          <w:lang w:val="af-ZA"/>
        </w:rPr>
        <w:t xml:space="preserve"> </w:t>
      </w:r>
      <w:r>
        <w:rPr>
          <w:rFonts w:ascii="GHEA Grapalat" w:hAnsi="GHEA Grapalat" w:cs="Sylfaen"/>
          <w:sz w:val="20"/>
          <w:szCs w:val="20"/>
        </w:rPr>
        <w:t>դրանց</w:t>
      </w:r>
      <w:r>
        <w:rPr>
          <w:rFonts w:ascii="GHEA Grapalat" w:hAnsi="GHEA Grapalat" w:cs="Sylfaen"/>
          <w:sz w:val="20"/>
          <w:szCs w:val="20"/>
          <w:lang w:val="af-ZA"/>
        </w:rPr>
        <w:t xml:space="preserve"> </w:t>
      </w:r>
      <w:r>
        <w:rPr>
          <w:rFonts w:ascii="GHEA Grapalat" w:hAnsi="GHEA Grapalat" w:cs="Sylfaen"/>
          <w:sz w:val="20"/>
          <w:szCs w:val="20"/>
        </w:rPr>
        <w:t>կատարման</w:t>
      </w:r>
      <w:r>
        <w:rPr>
          <w:rFonts w:ascii="GHEA Grapalat" w:hAnsi="GHEA Grapalat" w:cs="Sylfaen"/>
          <w:sz w:val="20"/>
          <w:szCs w:val="20"/>
          <w:lang w:val="af-ZA"/>
        </w:rPr>
        <w:t xml:space="preserve"> </w:t>
      </w:r>
      <w:r>
        <w:rPr>
          <w:rFonts w:ascii="GHEA Grapalat" w:hAnsi="GHEA Grapalat" w:cs="Sylfaen"/>
          <w:sz w:val="20"/>
          <w:szCs w:val="20"/>
        </w:rPr>
        <w:t>նկատմամբ</w:t>
      </w:r>
      <w:r>
        <w:rPr>
          <w:rFonts w:ascii="GHEA Grapalat" w:hAnsi="GHEA Grapalat" w:cs="Sylfaen"/>
          <w:sz w:val="20"/>
          <w:szCs w:val="20"/>
          <w:lang w:val="af-ZA"/>
        </w:rPr>
        <w:t xml:space="preserve"> </w:t>
      </w:r>
      <w:r>
        <w:rPr>
          <w:rFonts w:ascii="GHEA Grapalat" w:hAnsi="GHEA Grapalat" w:cs="Sylfaen"/>
          <w:sz w:val="20"/>
          <w:szCs w:val="20"/>
        </w:rPr>
        <w:t>իրականացնում</w:t>
      </w:r>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r>
        <w:rPr>
          <w:rFonts w:ascii="GHEA Grapalat" w:hAnsi="GHEA Grapalat" w:cs="Sylfaen"/>
          <w:sz w:val="20"/>
          <w:szCs w:val="20"/>
        </w:rPr>
        <w:t>հսկողություն</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12.14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կողմից</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բավարարվելու</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պ</w:t>
      </w:r>
      <w:r>
        <w:rPr>
          <w:rFonts w:ascii="GHEA Grapalat" w:hAnsi="GHEA Grapalat" w:cs="Sylfaen"/>
          <w:sz w:val="20"/>
          <w:szCs w:val="20"/>
          <w:lang w:val="ru-RU"/>
        </w:rPr>
        <w:t>ատվիրատուն</w:t>
      </w:r>
      <w:r>
        <w:rPr>
          <w:rFonts w:ascii="GHEA Grapalat" w:hAnsi="GHEA Grapalat" w:cs="Sylfaen"/>
          <w:sz w:val="20"/>
          <w:szCs w:val="20"/>
          <w:lang w:val="af-ZA"/>
        </w:rPr>
        <w:t xml:space="preserve"> </w:t>
      </w:r>
      <w:r>
        <w:rPr>
          <w:rFonts w:ascii="GHEA Grapalat" w:hAnsi="GHEA Grapalat" w:cs="Sylfaen"/>
          <w:sz w:val="20"/>
          <w:szCs w:val="20"/>
          <w:lang w:val="ru-RU"/>
        </w:rPr>
        <w:t>պատասխանատվություն</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կրում</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ներկայացրած</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պատճառված</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սահմանված</w:t>
      </w:r>
      <w:r>
        <w:rPr>
          <w:rFonts w:ascii="GHEA Grapalat" w:hAnsi="GHEA Grapalat" w:cs="Sylfaen"/>
          <w:sz w:val="20"/>
          <w:szCs w:val="20"/>
          <w:lang w:val="af-ZA"/>
        </w:rPr>
        <w:t xml:space="preserve"> </w:t>
      </w:r>
      <w:r>
        <w:rPr>
          <w:rFonts w:ascii="GHEA Grapalat" w:hAnsi="GHEA Grapalat" w:cs="Sylfaen"/>
          <w:sz w:val="20"/>
          <w:szCs w:val="20"/>
          <w:lang w:val="ru-RU"/>
        </w:rPr>
        <w:t>կարգով</w:t>
      </w:r>
      <w:r>
        <w:rPr>
          <w:rFonts w:ascii="GHEA Grapalat" w:hAnsi="GHEA Grapalat" w:cs="Sylfaen"/>
          <w:sz w:val="20"/>
          <w:szCs w:val="20"/>
          <w:lang w:val="af-ZA"/>
        </w:rPr>
        <w:t xml:space="preserve"> </w:t>
      </w:r>
      <w:r>
        <w:rPr>
          <w:rFonts w:ascii="GHEA Grapalat" w:hAnsi="GHEA Grapalat" w:cs="Sylfaen"/>
          <w:sz w:val="20"/>
          <w:szCs w:val="20"/>
          <w:lang w:val="ru-RU"/>
        </w:rPr>
        <w:t>հիմնավորված</w:t>
      </w:r>
      <w:r>
        <w:rPr>
          <w:rFonts w:ascii="GHEA Grapalat" w:hAnsi="GHEA Grapalat" w:cs="Sylfaen"/>
          <w:sz w:val="20"/>
          <w:szCs w:val="20"/>
          <w:lang w:val="af-ZA"/>
        </w:rPr>
        <w:t xml:space="preserve"> </w:t>
      </w:r>
      <w:r>
        <w:rPr>
          <w:rFonts w:ascii="GHEA Grapalat" w:hAnsi="GHEA Grapalat" w:cs="Sylfaen"/>
          <w:sz w:val="20"/>
          <w:szCs w:val="20"/>
          <w:lang w:val="ru-RU"/>
        </w:rPr>
        <w:t>վնասի</w:t>
      </w:r>
      <w:r>
        <w:rPr>
          <w:rFonts w:ascii="GHEA Grapalat" w:hAnsi="GHEA Grapalat" w:cs="Sylfaen"/>
          <w:sz w:val="20"/>
          <w:szCs w:val="20"/>
          <w:lang w:val="af-ZA"/>
        </w:rPr>
        <w:t xml:space="preserve"> </w:t>
      </w:r>
      <w:r>
        <w:rPr>
          <w:rFonts w:ascii="GHEA Grapalat" w:hAnsi="GHEA Grapalat" w:cs="Sylfaen"/>
          <w:sz w:val="20"/>
          <w:szCs w:val="20"/>
          <w:lang w:val="ru-RU"/>
        </w:rPr>
        <w:t>հատուցման</w:t>
      </w:r>
      <w:r>
        <w:rPr>
          <w:rFonts w:ascii="GHEA Grapalat" w:hAnsi="GHEA Grapalat" w:cs="Sylfaen"/>
          <w:sz w:val="20"/>
          <w:szCs w:val="20"/>
          <w:lang w:val="af-ZA"/>
        </w:rPr>
        <w:t xml:space="preserve"> </w:t>
      </w:r>
      <w:r>
        <w:rPr>
          <w:rFonts w:ascii="GHEA Grapalat" w:hAnsi="GHEA Grapalat" w:cs="Sylfaen"/>
          <w:sz w:val="20"/>
          <w:szCs w:val="20"/>
          <w:lang w:val="ru-RU"/>
        </w:rPr>
        <w:t>համար։</w:t>
      </w:r>
    </w:p>
    <w:p w:rsidR="006E5207" w:rsidRDefault="006E5207" w:rsidP="0069073C">
      <w:pPr>
        <w:pStyle w:val="a5"/>
        <w:shd w:val="clear" w:color="auto" w:fill="FFFFFF"/>
        <w:spacing w:before="0" w:beforeAutospacing="0" w:after="0" w:afterAutospacing="0"/>
        <w:jc w:val="both"/>
        <w:rPr>
          <w:rFonts w:ascii="Arial Unicode" w:hAnsi="Arial Unicode"/>
          <w:color w:val="000000"/>
          <w:sz w:val="21"/>
          <w:szCs w:val="21"/>
          <w:lang w:val="af-ZA"/>
        </w:rPr>
      </w:pPr>
      <w:r>
        <w:rPr>
          <w:rFonts w:ascii="GHEA Grapalat" w:hAnsi="GHEA Grapalat" w:cs="Sylfaen"/>
          <w:sz w:val="20"/>
          <w:szCs w:val="20"/>
          <w:lang w:val="af-ZA"/>
        </w:rPr>
        <w:t xml:space="preserve">12.15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քննությունը</w:t>
      </w:r>
      <w:r>
        <w:rPr>
          <w:rFonts w:ascii="GHEA Grapalat" w:hAnsi="GHEA Grapalat" w:cs="Sylfaen"/>
          <w:sz w:val="20"/>
          <w:szCs w:val="20"/>
          <w:lang w:val="af-ZA"/>
        </w:rPr>
        <w:t xml:space="preserve"> </w:t>
      </w:r>
      <w:r>
        <w:rPr>
          <w:rFonts w:ascii="GHEA Grapalat" w:hAnsi="GHEA Grapalat" w:cs="Sylfaen"/>
          <w:sz w:val="20"/>
          <w:szCs w:val="20"/>
          <w:lang w:val="ru-RU"/>
        </w:rPr>
        <w:t>բաց</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հանրության</w:t>
      </w:r>
      <w:r>
        <w:rPr>
          <w:rFonts w:ascii="GHEA Grapalat" w:hAnsi="GHEA Grapalat" w:cs="Sylfaen"/>
          <w:sz w:val="20"/>
          <w:szCs w:val="20"/>
          <w:lang w:val="af-ZA"/>
        </w:rPr>
        <w:t xml:space="preserve"> </w:t>
      </w:r>
      <w:r>
        <w:rPr>
          <w:rFonts w:ascii="GHEA Grapalat" w:hAnsi="GHEA Grapalat" w:cs="Sylfaen"/>
          <w:sz w:val="20"/>
          <w:szCs w:val="20"/>
          <w:lang w:val="ru-RU"/>
        </w:rPr>
        <w:t>համար</w:t>
      </w:r>
      <w:r>
        <w:rPr>
          <w:rFonts w:ascii="GHEA Grapalat" w:hAnsi="GHEA Grapalat" w:cs="Sylfaen"/>
          <w:sz w:val="20"/>
          <w:szCs w:val="20"/>
          <w:lang w:val="af-ZA"/>
        </w:rPr>
        <w:t xml:space="preserve">: </w:t>
      </w:r>
      <w:bookmarkStart w:id="11" w:name="_Hlk9265079"/>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քննությունն</w:t>
      </w:r>
      <w:r>
        <w:rPr>
          <w:rFonts w:ascii="GHEA Grapalat" w:hAnsi="GHEA Grapalat" w:cs="Sylfaen"/>
          <w:sz w:val="20"/>
          <w:szCs w:val="20"/>
          <w:lang w:val="af-ZA"/>
        </w:rPr>
        <w:t xml:space="preserve"> </w:t>
      </w:r>
      <w:r>
        <w:rPr>
          <w:rFonts w:ascii="GHEA Grapalat" w:hAnsi="GHEA Grapalat" w:cs="Sylfaen"/>
          <w:sz w:val="20"/>
          <w:szCs w:val="20"/>
          <w:lang w:val="ru-RU"/>
        </w:rPr>
        <w:t>իրականացվում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նիստերի</w:t>
      </w:r>
      <w:r>
        <w:rPr>
          <w:rFonts w:ascii="GHEA Grapalat" w:hAnsi="GHEA Grapalat" w:cs="Sylfaen"/>
          <w:sz w:val="20"/>
          <w:szCs w:val="20"/>
          <w:lang w:val="af-ZA"/>
        </w:rPr>
        <w:t xml:space="preserve"> </w:t>
      </w:r>
      <w:r>
        <w:rPr>
          <w:rFonts w:ascii="GHEA Grapalat" w:hAnsi="GHEA Grapalat" w:cs="Sylfaen"/>
          <w:sz w:val="20"/>
          <w:szCs w:val="20"/>
          <w:lang w:val="ru-RU"/>
        </w:rPr>
        <w:t>միջոցով</w:t>
      </w:r>
      <w:r>
        <w:rPr>
          <w:rFonts w:ascii="GHEA Grapalat" w:hAnsi="GHEA Grapalat" w:cs="Sylfaen"/>
          <w:sz w:val="20"/>
          <w:szCs w:val="20"/>
          <w:lang w:val="af-ZA"/>
        </w:rPr>
        <w:t xml:space="preserve">: </w:t>
      </w:r>
      <w:r>
        <w:rPr>
          <w:rFonts w:ascii="GHEA Grapalat" w:hAnsi="GHEA Grapalat" w:cs="Sylfaen"/>
          <w:sz w:val="20"/>
          <w:szCs w:val="20"/>
          <w:lang w:val="ru-RU"/>
        </w:rPr>
        <w:t>Նիստերը</w:t>
      </w:r>
      <w:r>
        <w:rPr>
          <w:rFonts w:ascii="GHEA Grapalat" w:hAnsi="GHEA Grapalat" w:cs="Sylfaen"/>
          <w:sz w:val="20"/>
          <w:szCs w:val="20"/>
          <w:lang w:val="af-ZA"/>
        </w:rPr>
        <w:t xml:space="preserve"> </w:t>
      </w:r>
      <w:r>
        <w:rPr>
          <w:rFonts w:ascii="GHEA Grapalat" w:hAnsi="GHEA Grapalat" w:cs="Sylfaen"/>
          <w:sz w:val="20"/>
          <w:szCs w:val="20"/>
          <w:lang w:val="ru-RU"/>
        </w:rPr>
        <w:t>ձայնագրվում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կայացված</w:t>
      </w:r>
      <w:r>
        <w:rPr>
          <w:rFonts w:ascii="GHEA Grapalat" w:hAnsi="GHEA Grapalat" w:cs="Sylfaen"/>
          <w:sz w:val="20"/>
          <w:szCs w:val="20"/>
          <w:lang w:val="af-ZA"/>
        </w:rPr>
        <w:t xml:space="preserve"> </w:t>
      </w:r>
      <w:r>
        <w:rPr>
          <w:rFonts w:ascii="GHEA Grapalat" w:hAnsi="GHEA Grapalat" w:cs="Sylfaen"/>
          <w:sz w:val="20"/>
          <w:szCs w:val="20"/>
          <w:lang w:val="ru-RU"/>
        </w:rPr>
        <w:t>որոշման</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մեկտեղ</w:t>
      </w:r>
      <w:r>
        <w:rPr>
          <w:rFonts w:ascii="GHEA Grapalat" w:hAnsi="GHEA Grapalat" w:cs="Sylfaen"/>
          <w:sz w:val="20"/>
          <w:szCs w:val="20"/>
          <w:lang w:val="af-ZA"/>
        </w:rPr>
        <w:t xml:space="preserve"> </w:t>
      </w:r>
      <w:r>
        <w:rPr>
          <w:rFonts w:ascii="GHEA Grapalat" w:hAnsi="GHEA Grapalat" w:cs="Sylfaen"/>
          <w:sz w:val="20"/>
          <w:szCs w:val="20"/>
          <w:lang w:val="ru-RU"/>
        </w:rPr>
        <w:t>հրապարակվում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տեղեկագրում</w:t>
      </w:r>
      <w:r>
        <w:rPr>
          <w:rFonts w:ascii="GHEA Grapalat" w:hAnsi="GHEA Grapalat" w:cs="Sylfaen"/>
          <w:sz w:val="20"/>
          <w:szCs w:val="20"/>
          <w:lang w:val="af-ZA"/>
        </w:rPr>
        <w:t xml:space="preserve">: </w:t>
      </w:r>
      <w:r>
        <w:rPr>
          <w:rFonts w:ascii="GHEA Grapalat" w:hAnsi="GHEA Grapalat" w:cs="Sylfaen"/>
          <w:sz w:val="20"/>
          <w:szCs w:val="20"/>
          <w:lang w:val="ru-RU"/>
        </w:rPr>
        <w:t>Ձայնագրման</w:t>
      </w:r>
      <w:r>
        <w:rPr>
          <w:rFonts w:ascii="GHEA Grapalat" w:hAnsi="GHEA Grapalat" w:cs="Sylfaen"/>
          <w:sz w:val="20"/>
          <w:szCs w:val="20"/>
          <w:lang w:val="af-ZA"/>
        </w:rPr>
        <w:t xml:space="preserve"> </w:t>
      </w:r>
      <w:r>
        <w:rPr>
          <w:rFonts w:ascii="GHEA Grapalat" w:hAnsi="GHEA Grapalat" w:cs="Sylfaen"/>
          <w:sz w:val="20"/>
          <w:szCs w:val="20"/>
          <w:lang w:val="ru-RU"/>
        </w:rPr>
        <w:t>անհնարինության</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w:t>
      </w:r>
      <w:r>
        <w:rPr>
          <w:rFonts w:ascii="GHEA Grapalat" w:hAnsi="GHEA Grapalat" w:cs="Sylfaen"/>
          <w:sz w:val="20"/>
          <w:szCs w:val="20"/>
          <w:lang w:val="ru-RU"/>
        </w:rPr>
        <w:t>նիստերը</w:t>
      </w:r>
      <w:r>
        <w:rPr>
          <w:rFonts w:ascii="GHEA Grapalat" w:hAnsi="GHEA Grapalat" w:cs="Sylfaen"/>
          <w:sz w:val="20"/>
          <w:szCs w:val="20"/>
          <w:lang w:val="af-ZA"/>
        </w:rPr>
        <w:t xml:space="preserve"> </w:t>
      </w:r>
      <w:r>
        <w:rPr>
          <w:rFonts w:ascii="GHEA Grapalat" w:hAnsi="GHEA Grapalat" w:cs="Sylfaen"/>
          <w:sz w:val="20"/>
          <w:szCs w:val="20"/>
          <w:lang w:val="ru-RU"/>
        </w:rPr>
        <w:t>սղագրվում</w:t>
      </w:r>
      <w:r>
        <w:rPr>
          <w:rFonts w:ascii="GHEA Grapalat" w:hAnsi="GHEA Grapalat" w:cs="Sylfaen"/>
          <w:sz w:val="20"/>
          <w:szCs w:val="20"/>
          <w:lang w:val="af-ZA"/>
        </w:rPr>
        <w:t xml:space="preserve">: </w:t>
      </w:r>
      <w:r>
        <w:rPr>
          <w:rFonts w:ascii="GHEA Grapalat" w:hAnsi="GHEA Grapalat" w:cs="Sylfaen"/>
          <w:sz w:val="20"/>
          <w:szCs w:val="20"/>
          <w:lang w:val="ru-RU"/>
        </w:rPr>
        <w:t>Նիստերը</w:t>
      </w:r>
      <w:r>
        <w:rPr>
          <w:rFonts w:ascii="GHEA Grapalat" w:hAnsi="GHEA Grapalat" w:cs="Sylfaen"/>
          <w:sz w:val="20"/>
          <w:szCs w:val="20"/>
          <w:lang w:val="af-ZA"/>
        </w:rPr>
        <w:t xml:space="preserve"> </w:t>
      </w:r>
      <w:r>
        <w:rPr>
          <w:rFonts w:ascii="GHEA Grapalat" w:hAnsi="GHEA Grapalat" w:cs="Sylfaen"/>
          <w:sz w:val="20"/>
          <w:szCs w:val="20"/>
          <w:lang w:val="ru-RU"/>
        </w:rPr>
        <w:t>առցանց</w:t>
      </w:r>
      <w:r>
        <w:rPr>
          <w:rFonts w:ascii="GHEA Grapalat" w:hAnsi="GHEA Grapalat" w:cs="Sylfaen"/>
          <w:sz w:val="20"/>
          <w:szCs w:val="20"/>
          <w:lang w:val="af-ZA"/>
        </w:rPr>
        <w:t xml:space="preserve"> </w:t>
      </w:r>
      <w:r>
        <w:rPr>
          <w:rFonts w:ascii="GHEA Grapalat" w:hAnsi="GHEA Grapalat" w:cs="Sylfaen"/>
          <w:sz w:val="20"/>
          <w:szCs w:val="20"/>
          <w:lang w:val="ru-RU"/>
        </w:rPr>
        <w:t>հեռարձակվում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նաև</w:t>
      </w:r>
      <w:r>
        <w:rPr>
          <w:rFonts w:ascii="GHEA Grapalat" w:hAnsi="GHEA Grapalat" w:cs="Sylfaen"/>
          <w:sz w:val="20"/>
          <w:szCs w:val="20"/>
          <w:lang w:val="af-ZA"/>
        </w:rPr>
        <w:t xml:space="preserve"> </w:t>
      </w:r>
      <w:r>
        <w:rPr>
          <w:rFonts w:ascii="GHEA Grapalat" w:hAnsi="GHEA Grapalat" w:cs="Sylfaen"/>
          <w:sz w:val="20"/>
          <w:szCs w:val="20"/>
          <w:lang w:val="ru-RU"/>
        </w:rPr>
        <w:t>համացանցում</w:t>
      </w:r>
      <w:r>
        <w:rPr>
          <w:rFonts w:ascii="GHEA Grapalat" w:hAnsi="GHEA Grapalat" w:cs="Sylfaen"/>
          <w:sz w:val="20"/>
          <w:szCs w:val="20"/>
          <w:lang w:val="af-ZA"/>
        </w:rPr>
        <w:t>:</w:t>
      </w:r>
    </w:p>
    <w:bookmarkEnd w:id="11"/>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12.16 </w:t>
      </w:r>
      <w:r>
        <w:rPr>
          <w:rFonts w:ascii="GHEA Grapalat" w:hAnsi="GHEA Grapalat" w:cs="Sylfaen"/>
          <w:sz w:val="20"/>
          <w:szCs w:val="20"/>
          <w:lang w:val="ru-RU"/>
        </w:rPr>
        <w:t>Յուրաքանչյուր</w:t>
      </w:r>
      <w:r>
        <w:rPr>
          <w:rFonts w:ascii="GHEA Grapalat" w:hAnsi="GHEA Grapalat" w:cs="Sylfaen"/>
          <w:sz w:val="20"/>
          <w:szCs w:val="20"/>
          <w:lang w:val="af-ZA"/>
        </w:rPr>
        <w:t xml:space="preserve"> </w:t>
      </w:r>
      <w:r>
        <w:rPr>
          <w:rFonts w:ascii="GHEA Grapalat" w:hAnsi="GHEA Grapalat" w:cs="Sylfaen"/>
          <w:sz w:val="20"/>
          <w:szCs w:val="20"/>
          <w:lang w:val="ru-RU"/>
        </w:rPr>
        <w:t>անձ</w:t>
      </w:r>
      <w:r>
        <w:rPr>
          <w:rFonts w:ascii="GHEA Grapalat" w:hAnsi="GHEA Grapalat" w:cs="Sylfaen"/>
          <w:sz w:val="20"/>
          <w:szCs w:val="20"/>
          <w:lang w:val="af-ZA"/>
        </w:rPr>
        <w:t xml:space="preserve">, </w:t>
      </w:r>
      <w:r>
        <w:rPr>
          <w:rFonts w:ascii="GHEA Grapalat" w:hAnsi="GHEA Grapalat" w:cs="Sylfaen"/>
          <w:sz w:val="20"/>
          <w:szCs w:val="20"/>
          <w:lang w:val="ru-RU"/>
        </w:rPr>
        <w:t>որի</w:t>
      </w:r>
      <w:r>
        <w:rPr>
          <w:rFonts w:ascii="GHEA Grapalat" w:hAnsi="GHEA Grapalat" w:cs="Sylfaen"/>
          <w:sz w:val="20"/>
          <w:szCs w:val="20"/>
          <w:lang w:val="af-ZA"/>
        </w:rPr>
        <w:t xml:space="preserve"> </w:t>
      </w:r>
      <w:r>
        <w:rPr>
          <w:rFonts w:ascii="GHEA Grapalat" w:hAnsi="GHEA Grapalat" w:cs="Sylfaen"/>
          <w:sz w:val="20"/>
          <w:szCs w:val="20"/>
          <w:lang w:val="ru-RU"/>
        </w:rPr>
        <w:t>շահերը</w:t>
      </w:r>
      <w:r>
        <w:rPr>
          <w:rFonts w:ascii="GHEA Grapalat" w:hAnsi="GHEA Grapalat" w:cs="Sylfaen"/>
          <w:sz w:val="20"/>
          <w:szCs w:val="20"/>
          <w:lang w:val="af-ZA"/>
        </w:rPr>
        <w:t xml:space="preserve"> </w:t>
      </w:r>
      <w:r>
        <w:rPr>
          <w:rFonts w:ascii="GHEA Grapalat" w:hAnsi="GHEA Grapalat" w:cs="Sylfaen"/>
          <w:sz w:val="20"/>
          <w:szCs w:val="20"/>
          <w:lang w:val="ru-RU"/>
        </w:rPr>
        <w:t>խախտվել</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կարող</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խախտվել</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հիմք</w:t>
      </w:r>
      <w:r>
        <w:rPr>
          <w:rFonts w:ascii="GHEA Grapalat" w:hAnsi="GHEA Grapalat" w:cs="Sylfaen"/>
          <w:sz w:val="20"/>
          <w:szCs w:val="20"/>
          <w:lang w:val="af-ZA"/>
        </w:rPr>
        <w:t xml:space="preserve"> </w:t>
      </w:r>
      <w:r>
        <w:rPr>
          <w:rFonts w:ascii="GHEA Grapalat" w:hAnsi="GHEA Grapalat" w:cs="Sylfaen"/>
          <w:sz w:val="20"/>
          <w:szCs w:val="20"/>
          <w:lang w:val="ru-RU"/>
        </w:rPr>
        <w:t>ծառայած</w:t>
      </w:r>
      <w:r>
        <w:rPr>
          <w:rFonts w:ascii="GHEA Grapalat" w:hAnsi="GHEA Grapalat" w:cs="Sylfaen"/>
          <w:sz w:val="20"/>
          <w:szCs w:val="20"/>
          <w:lang w:val="af-ZA"/>
        </w:rPr>
        <w:t xml:space="preserve"> </w:t>
      </w:r>
      <w:r>
        <w:rPr>
          <w:rFonts w:ascii="GHEA Grapalat" w:hAnsi="GHEA Grapalat" w:cs="Sylfaen"/>
          <w:sz w:val="20"/>
          <w:szCs w:val="20"/>
          <w:lang w:val="ru-RU"/>
        </w:rPr>
        <w:t>գործողությունների</w:t>
      </w:r>
      <w:r>
        <w:rPr>
          <w:rFonts w:ascii="GHEA Grapalat" w:hAnsi="GHEA Grapalat" w:cs="Sylfaen"/>
          <w:sz w:val="20"/>
          <w:szCs w:val="20"/>
          <w:lang w:val="af-ZA"/>
        </w:rPr>
        <w:t xml:space="preserve"> </w:t>
      </w:r>
      <w:r>
        <w:rPr>
          <w:rFonts w:ascii="GHEA Grapalat" w:hAnsi="GHEA Grapalat" w:cs="Sylfaen"/>
          <w:sz w:val="20"/>
          <w:szCs w:val="20"/>
          <w:lang w:val="ru-RU"/>
        </w:rPr>
        <w:t>արդյունքում</w:t>
      </w:r>
      <w:r>
        <w:rPr>
          <w:rFonts w:ascii="GHEA Grapalat" w:hAnsi="GHEA Grapalat" w:cs="Sylfaen"/>
          <w:sz w:val="20"/>
          <w:szCs w:val="20"/>
          <w:lang w:val="af-ZA"/>
        </w:rPr>
        <w:t xml:space="preserve">, </w:t>
      </w:r>
      <w:r>
        <w:rPr>
          <w:rFonts w:ascii="GHEA Grapalat" w:hAnsi="GHEA Grapalat" w:cs="Sylfaen"/>
          <w:sz w:val="20"/>
          <w:szCs w:val="20"/>
          <w:lang w:val="ru-RU"/>
        </w:rPr>
        <w:t>իրավունք</w:t>
      </w:r>
      <w:r>
        <w:rPr>
          <w:rFonts w:ascii="GHEA Grapalat" w:hAnsi="GHEA Grapalat" w:cs="Sylfaen"/>
          <w:sz w:val="20"/>
          <w:szCs w:val="20"/>
          <w:lang w:val="af-ZA"/>
        </w:rPr>
        <w:t xml:space="preserve"> </w:t>
      </w:r>
      <w:r>
        <w:rPr>
          <w:rFonts w:ascii="GHEA Grapalat" w:hAnsi="GHEA Grapalat" w:cs="Sylfaen"/>
          <w:sz w:val="20"/>
          <w:szCs w:val="20"/>
          <w:lang w:val="ru-RU"/>
        </w:rPr>
        <w:t>ունի</w:t>
      </w:r>
      <w:r>
        <w:rPr>
          <w:rFonts w:ascii="GHEA Grapalat" w:hAnsi="GHEA Grapalat" w:cs="Sylfaen"/>
          <w:sz w:val="20"/>
          <w:szCs w:val="20"/>
          <w:lang w:val="af-ZA"/>
        </w:rPr>
        <w:t xml:space="preserve"> </w:t>
      </w:r>
      <w:r>
        <w:rPr>
          <w:rFonts w:ascii="GHEA Grapalat" w:hAnsi="GHEA Grapalat" w:cs="Sylfaen"/>
          <w:sz w:val="20"/>
          <w:szCs w:val="20"/>
          <w:lang w:val="ru-RU"/>
        </w:rPr>
        <w:t>մասնակցելու</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ընթացակարգին</w:t>
      </w:r>
      <w:r>
        <w:rPr>
          <w:rFonts w:ascii="GHEA Grapalat" w:hAnsi="GHEA Grapalat" w:cs="Sylfaen"/>
          <w:sz w:val="20"/>
          <w:szCs w:val="20"/>
          <w:lang w:val="af-ZA"/>
        </w:rPr>
        <w:t xml:space="preserve">` </w:t>
      </w:r>
      <w:r>
        <w:rPr>
          <w:rFonts w:ascii="GHEA Grapalat" w:hAnsi="GHEA Grapalat" w:cs="Sylfaen"/>
          <w:sz w:val="20"/>
          <w:szCs w:val="20"/>
          <w:lang w:val="ru-RU"/>
        </w:rPr>
        <w:t>մինչև</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lastRenderedPageBreak/>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որոշում</w:t>
      </w:r>
      <w:r>
        <w:rPr>
          <w:rFonts w:ascii="GHEA Grapalat" w:hAnsi="GHEA Grapalat" w:cs="Sylfaen"/>
          <w:sz w:val="20"/>
          <w:szCs w:val="20"/>
          <w:lang w:val="af-ZA"/>
        </w:rPr>
        <w:t xml:space="preserve"> </w:t>
      </w:r>
      <w:r>
        <w:rPr>
          <w:rFonts w:ascii="GHEA Grapalat" w:hAnsi="GHEA Grapalat" w:cs="Sylfaen"/>
          <w:sz w:val="20"/>
          <w:szCs w:val="20"/>
          <w:lang w:val="ru-RU"/>
        </w:rPr>
        <w:t>ընդունելու</w:t>
      </w:r>
      <w:r>
        <w:rPr>
          <w:rFonts w:ascii="GHEA Grapalat" w:hAnsi="GHEA Grapalat" w:cs="Sylfaen"/>
          <w:sz w:val="20"/>
          <w:szCs w:val="20"/>
          <w:lang w:val="af-ZA"/>
        </w:rPr>
        <w:t xml:space="preserve"> </w:t>
      </w:r>
      <w:r>
        <w:rPr>
          <w:rFonts w:ascii="GHEA Grapalat" w:hAnsi="GHEA Grapalat" w:cs="Sylfaen"/>
          <w:sz w:val="20"/>
          <w:szCs w:val="20"/>
          <w:lang w:val="ru-RU"/>
        </w:rPr>
        <w:t>ժամկետը</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ներկայացնելով</w:t>
      </w:r>
      <w:r>
        <w:rPr>
          <w:rFonts w:ascii="GHEA Grapalat" w:hAnsi="GHEA Grapalat" w:cs="Sylfaen"/>
          <w:sz w:val="20"/>
          <w:szCs w:val="20"/>
          <w:lang w:val="af-ZA"/>
        </w:rPr>
        <w:t xml:space="preserve"> </w:t>
      </w:r>
      <w:r>
        <w:rPr>
          <w:rFonts w:ascii="GHEA Grapalat" w:hAnsi="GHEA Grapalat" w:cs="Sylfaen"/>
          <w:sz w:val="20"/>
          <w:szCs w:val="20"/>
          <w:lang w:val="ru-RU"/>
        </w:rPr>
        <w:t>համանման</w:t>
      </w:r>
      <w:r>
        <w:rPr>
          <w:rFonts w:ascii="GHEA Grapalat" w:hAnsi="GHEA Grapalat" w:cs="Sylfaen"/>
          <w:sz w:val="20"/>
          <w:szCs w:val="20"/>
          <w:lang w:val="af-ZA"/>
        </w:rPr>
        <w:t xml:space="preserve"> </w:t>
      </w:r>
      <w:r>
        <w:rPr>
          <w:rFonts w:ascii="GHEA Grapalat" w:hAnsi="GHEA Grapalat" w:cs="Sylfaen"/>
          <w:sz w:val="20"/>
          <w:szCs w:val="20"/>
          <w:lang w:val="ru-RU"/>
        </w:rPr>
        <w:t>բողոք։</w:t>
      </w:r>
      <w:r>
        <w:rPr>
          <w:rFonts w:ascii="GHEA Grapalat" w:hAnsi="GHEA Grapalat" w:cs="Sylfaen"/>
          <w:sz w:val="20"/>
          <w:szCs w:val="20"/>
          <w:lang w:val="af-ZA"/>
        </w:rPr>
        <w:t xml:space="preserve"> </w:t>
      </w:r>
      <w:r>
        <w:rPr>
          <w:rFonts w:ascii="GHEA Grapalat" w:hAnsi="GHEA Grapalat" w:cs="Sylfaen"/>
          <w:sz w:val="20"/>
          <w:szCs w:val="20"/>
          <w:lang w:val="ru-RU"/>
        </w:rPr>
        <w:t>Օրենքի</w:t>
      </w:r>
      <w:r>
        <w:rPr>
          <w:rFonts w:ascii="GHEA Grapalat" w:hAnsi="GHEA Grapalat" w:cs="Sylfaen"/>
          <w:sz w:val="20"/>
          <w:szCs w:val="20"/>
          <w:lang w:val="af-ZA"/>
        </w:rPr>
        <w:t xml:space="preserve"> 50-</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հոդվածի</w:t>
      </w:r>
      <w:r>
        <w:rPr>
          <w:rFonts w:ascii="GHEA Grapalat" w:hAnsi="GHEA Grapalat" w:cs="Sylfaen"/>
          <w:sz w:val="20"/>
          <w:szCs w:val="20"/>
          <w:lang w:val="af-ZA"/>
        </w:rPr>
        <w:t xml:space="preserve"> </w:t>
      </w:r>
      <w:r>
        <w:rPr>
          <w:rFonts w:ascii="GHEA Grapalat" w:hAnsi="GHEA Grapalat" w:cs="Sylfaen"/>
          <w:sz w:val="20"/>
          <w:szCs w:val="20"/>
          <w:lang w:val="ru-RU"/>
        </w:rPr>
        <w:t>համաձայն</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ընթացակարգին</w:t>
      </w:r>
      <w:r>
        <w:rPr>
          <w:rFonts w:ascii="GHEA Grapalat" w:hAnsi="GHEA Grapalat" w:cs="Sylfaen"/>
          <w:sz w:val="20"/>
          <w:szCs w:val="20"/>
          <w:lang w:val="af-ZA"/>
        </w:rPr>
        <w:t xml:space="preserve"> </w:t>
      </w:r>
      <w:r>
        <w:rPr>
          <w:rFonts w:ascii="GHEA Grapalat" w:hAnsi="GHEA Grapalat" w:cs="Sylfaen"/>
          <w:sz w:val="20"/>
          <w:szCs w:val="20"/>
          <w:lang w:val="ru-RU"/>
        </w:rPr>
        <w:t>չմասնակցած</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զրկվում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համանման</w:t>
      </w:r>
      <w:r>
        <w:rPr>
          <w:rFonts w:ascii="GHEA Grapalat" w:hAnsi="GHEA Grapalat" w:cs="Sylfaen"/>
          <w:sz w:val="20"/>
          <w:szCs w:val="20"/>
          <w:lang w:val="af-ZA"/>
        </w:rPr>
        <w:t xml:space="preserve"> </w:t>
      </w:r>
      <w:r>
        <w:rPr>
          <w:rFonts w:ascii="GHEA Grapalat" w:hAnsi="GHEA Grapalat" w:cs="Sylfaen"/>
          <w:sz w:val="20"/>
          <w:szCs w:val="20"/>
          <w:lang w:val="ru-RU"/>
        </w:rPr>
        <w:t>բողոք</w:t>
      </w:r>
      <w:r>
        <w:rPr>
          <w:rFonts w:ascii="GHEA Grapalat" w:hAnsi="GHEA Grapalat" w:cs="Sylfaen"/>
          <w:sz w:val="20"/>
          <w:szCs w:val="20"/>
          <w:lang w:val="af-ZA"/>
        </w:rPr>
        <w:t xml:space="preserve"> </w:t>
      </w:r>
      <w:r>
        <w:rPr>
          <w:rFonts w:ascii="GHEA Grapalat" w:hAnsi="GHEA Grapalat" w:cs="Sylfaen"/>
          <w:sz w:val="20"/>
          <w:szCs w:val="20"/>
          <w:lang w:val="ru-RU"/>
        </w:rPr>
        <w:t>ներկայացնելու</w:t>
      </w:r>
      <w:r>
        <w:rPr>
          <w:rFonts w:ascii="GHEA Grapalat" w:hAnsi="GHEA Grapalat" w:cs="Sylfaen"/>
          <w:sz w:val="20"/>
          <w:szCs w:val="20"/>
          <w:lang w:val="af-ZA"/>
        </w:rPr>
        <w:t xml:space="preserve"> </w:t>
      </w:r>
      <w:r>
        <w:rPr>
          <w:rFonts w:ascii="GHEA Grapalat" w:hAnsi="GHEA Grapalat" w:cs="Sylfaen"/>
          <w:sz w:val="20"/>
          <w:szCs w:val="20"/>
          <w:lang w:val="ru-RU"/>
        </w:rPr>
        <w:t>իրավունքից։</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12.17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որոշումն</w:t>
      </w:r>
      <w:r>
        <w:rPr>
          <w:rFonts w:ascii="GHEA Grapalat" w:hAnsi="GHEA Grapalat" w:cs="Sylfaen"/>
          <w:sz w:val="20"/>
          <w:szCs w:val="20"/>
          <w:lang w:val="af-ZA"/>
        </w:rPr>
        <w:t xml:space="preserve">  </w:t>
      </w:r>
      <w:r>
        <w:rPr>
          <w:rFonts w:ascii="GHEA Grapalat" w:hAnsi="GHEA Grapalat" w:cs="Sylfaen"/>
          <w:sz w:val="20"/>
          <w:szCs w:val="20"/>
          <w:lang w:val="ru-RU"/>
        </w:rPr>
        <w:t>կայացնելու</w:t>
      </w:r>
      <w:r>
        <w:rPr>
          <w:rFonts w:ascii="GHEA Grapalat" w:hAnsi="GHEA Grapalat" w:cs="Sylfaen"/>
          <w:sz w:val="20"/>
          <w:szCs w:val="20"/>
          <w:lang w:val="af-ZA"/>
        </w:rPr>
        <w:t xml:space="preserve"> </w:t>
      </w:r>
      <w:r>
        <w:rPr>
          <w:rFonts w:ascii="GHEA Grapalat" w:hAnsi="GHEA Grapalat" w:cs="Sylfaen"/>
          <w:sz w:val="20"/>
          <w:szCs w:val="20"/>
          <w:lang w:val="ru-RU"/>
        </w:rPr>
        <w:t>օրվան</w:t>
      </w:r>
      <w:r>
        <w:rPr>
          <w:rFonts w:ascii="GHEA Grapalat" w:hAnsi="GHEA Grapalat" w:cs="Sylfaen"/>
          <w:sz w:val="20"/>
          <w:szCs w:val="20"/>
          <w:lang w:val="af-ZA"/>
        </w:rPr>
        <w:t xml:space="preserve"> </w:t>
      </w:r>
      <w:r>
        <w:rPr>
          <w:rFonts w:ascii="GHEA Grapalat" w:hAnsi="GHEA Grapalat" w:cs="Sylfaen"/>
          <w:sz w:val="20"/>
          <w:szCs w:val="20"/>
        </w:rPr>
        <w:t>հաջորդող</w:t>
      </w:r>
      <w:r>
        <w:rPr>
          <w:rFonts w:ascii="GHEA Grapalat" w:hAnsi="GHEA Grapalat" w:cs="Sylfaen"/>
          <w:sz w:val="20"/>
          <w:szCs w:val="20"/>
          <w:lang w:val="af-ZA"/>
        </w:rPr>
        <w:t xml:space="preserve"> </w:t>
      </w:r>
      <w:r>
        <w:rPr>
          <w:rFonts w:ascii="GHEA Grapalat" w:hAnsi="GHEA Grapalat" w:cs="Sylfaen"/>
          <w:sz w:val="20"/>
          <w:szCs w:val="20"/>
          <w:lang w:val="ru-RU"/>
        </w:rPr>
        <w:t>երկու</w:t>
      </w:r>
      <w:r>
        <w:rPr>
          <w:rFonts w:ascii="GHEA Grapalat" w:hAnsi="GHEA Grapalat" w:cs="Sylfaen"/>
          <w:sz w:val="20"/>
          <w:szCs w:val="20"/>
          <w:lang w:val="af-ZA"/>
        </w:rPr>
        <w:t xml:space="preserve"> </w:t>
      </w:r>
      <w:r>
        <w:rPr>
          <w:rFonts w:ascii="GHEA Grapalat" w:hAnsi="GHEA Grapalat" w:cs="Sylfaen"/>
          <w:sz w:val="20"/>
          <w:szCs w:val="20"/>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օրվա</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 xml:space="preserve"> </w:t>
      </w:r>
      <w:r>
        <w:rPr>
          <w:rFonts w:ascii="GHEA Grapalat" w:hAnsi="GHEA Grapalat" w:cs="Sylfaen"/>
          <w:sz w:val="20"/>
          <w:szCs w:val="20"/>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հրապարակում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տեղեկագրում` նշելով հրապարակման ամսաթիվը</w:t>
      </w:r>
      <w:r>
        <w:rPr>
          <w:rFonts w:ascii="GHEA Grapalat" w:hAnsi="GHEA Grapalat" w:cs="Sylfaen"/>
          <w:sz w:val="20"/>
          <w:szCs w:val="20"/>
          <w:lang w:val="ru-RU"/>
        </w:rPr>
        <w:t>։</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որոշումն</w:t>
      </w:r>
      <w:r>
        <w:rPr>
          <w:rFonts w:ascii="GHEA Grapalat" w:hAnsi="GHEA Grapalat" w:cs="Sylfaen"/>
          <w:sz w:val="20"/>
          <w:szCs w:val="20"/>
          <w:lang w:val="af-ZA"/>
        </w:rPr>
        <w:t xml:space="preserve"> </w:t>
      </w:r>
      <w:r>
        <w:rPr>
          <w:rFonts w:ascii="GHEA Grapalat" w:hAnsi="GHEA Grapalat" w:cs="Sylfaen"/>
          <w:sz w:val="20"/>
          <w:szCs w:val="20"/>
          <w:lang w:val="ru-RU"/>
        </w:rPr>
        <w:t>ուժի</w:t>
      </w:r>
      <w:r>
        <w:rPr>
          <w:rFonts w:ascii="GHEA Grapalat" w:hAnsi="GHEA Grapalat" w:cs="Sylfaen"/>
          <w:sz w:val="20"/>
          <w:szCs w:val="20"/>
          <w:lang w:val="af-ZA"/>
        </w:rPr>
        <w:t xml:space="preserve"> </w:t>
      </w:r>
      <w:r>
        <w:rPr>
          <w:rFonts w:ascii="GHEA Grapalat" w:hAnsi="GHEA Grapalat" w:cs="Sylfaen"/>
          <w:sz w:val="20"/>
          <w:szCs w:val="20"/>
          <w:lang w:val="ru-RU"/>
        </w:rPr>
        <w:t>մեջ</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մտնում</w:t>
      </w:r>
      <w:r>
        <w:rPr>
          <w:rFonts w:ascii="GHEA Grapalat" w:hAnsi="GHEA Grapalat" w:cs="Sylfaen"/>
          <w:sz w:val="20"/>
          <w:szCs w:val="20"/>
          <w:lang w:val="af-ZA"/>
        </w:rPr>
        <w:t xml:space="preserve"> </w:t>
      </w:r>
      <w:r>
        <w:rPr>
          <w:rFonts w:ascii="GHEA Grapalat" w:hAnsi="GHEA Grapalat" w:cs="Sylfaen"/>
          <w:sz w:val="20"/>
          <w:szCs w:val="20"/>
          <w:lang w:val="ru-RU"/>
        </w:rPr>
        <w:t>այն</w:t>
      </w:r>
      <w:r>
        <w:rPr>
          <w:rFonts w:ascii="GHEA Grapalat" w:hAnsi="GHEA Grapalat" w:cs="Sylfaen"/>
          <w:sz w:val="20"/>
          <w:szCs w:val="20"/>
          <w:lang w:val="af-ZA"/>
        </w:rPr>
        <w:t xml:space="preserve"> </w:t>
      </w:r>
      <w:r>
        <w:rPr>
          <w:rFonts w:ascii="GHEA Grapalat" w:hAnsi="GHEA Grapalat" w:cs="Sylfaen"/>
          <w:sz w:val="20"/>
          <w:szCs w:val="20"/>
          <w:lang w:val="ru-RU"/>
        </w:rPr>
        <w:t>տեղե</w:t>
      </w:r>
      <w:r>
        <w:rPr>
          <w:rFonts w:ascii="GHEA Grapalat" w:hAnsi="GHEA Grapalat" w:cs="Sylfaen"/>
          <w:sz w:val="20"/>
          <w:szCs w:val="20"/>
        </w:rPr>
        <w:t>կ</w:t>
      </w:r>
      <w:r>
        <w:rPr>
          <w:rFonts w:ascii="GHEA Grapalat" w:hAnsi="GHEA Grapalat" w:cs="Sylfaen"/>
          <w:sz w:val="20"/>
          <w:szCs w:val="20"/>
          <w:lang w:val="ru-RU"/>
        </w:rPr>
        <w:t>ագրում</w:t>
      </w:r>
      <w:r>
        <w:rPr>
          <w:rFonts w:ascii="GHEA Grapalat" w:hAnsi="GHEA Grapalat" w:cs="Sylfaen"/>
          <w:sz w:val="20"/>
          <w:szCs w:val="20"/>
          <w:lang w:val="af-ZA"/>
        </w:rPr>
        <w:t xml:space="preserve"> </w:t>
      </w:r>
      <w:r>
        <w:rPr>
          <w:rFonts w:ascii="GHEA Grapalat" w:hAnsi="GHEA Grapalat" w:cs="Sylfaen"/>
          <w:sz w:val="20"/>
          <w:szCs w:val="20"/>
          <w:lang w:val="ru-RU"/>
        </w:rPr>
        <w:t>հրապարակելուն</w:t>
      </w:r>
      <w:r>
        <w:rPr>
          <w:rFonts w:ascii="GHEA Grapalat" w:hAnsi="GHEA Grapalat" w:cs="Sylfaen"/>
          <w:sz w:val="20"/>
          <w:szCs w:val="20"/>
          <w:lang w:val="af-ZA"/>
        </w:rPr>
        <w:t xml:space="preserve"> </w:t>
      </w:r>
      <w:r>
        <w:rPr>
          <w:rFonts w:ascii="GHEA Grapalat" w:hAnsi="GHEA Grapalat" w:cs="Sylfaen"/>
          <w:sz w:val="20"/>
          <w:szCs w:val="20"/>
          <w:lang w:val="ru-RU"/>
        </w:rPr>
        <w:t>հաջորդող</w:t>
      </w:r>
      <w:r>
        <w:rPr>
          <w:rFonts w:ascii="GHEA Grapalat" w:hAnsi="GHEA Grapalat" w:cs="Sylfaen"/>
          <w:sz w:val="20"/>
          <w:szCs w:val="20"/>
          <w:lang w:val="af-ZA"/>
        </w:rPr>
        <w:t xml:space="preserve"> </w:t>
      </w:r>
      <w:r>
        <w:rPr>
          <w:rFonts w:ascii="GHEA Grapalat" w:hAnsi="GHEA Grapalat" w:cs="Sylfaen"/>
          <w:sz w:val="20"/>
          <w:szCs w:val="20"/>
          <w:lang w:val="ru-RU"/>
        </w:rPr>
        <w:t>օրը</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12.18 </w:t>
      </w:r>
      <w:r>
        <w:rPr>
          <w:rFonts w:ascii="GHEA Grapalat" w:hAnsi="GHEA Grapalat" w:cs="Sylfaen"/>
          <w:sz w:val="20"/>
          <w:szCs w:val="20"/>
          <w:lang w:val="ru-RU"/>
        </w:rPr>
        <w:t>Յուրաքանչյուր</w:t>
      </w:r>
      <w:r>
        <w:rPr>
          <w:rFonts w:ascii="GHEA Grapalat" w:hAnsi="GHEA Grapalat" w:cs="Sylfaen"/>
          <w:sz w:val="20"/>
          <w:szCs w:val="20"/>
          <w:lang w:val="af-ZA"/>
        </w:rPr>
        <w:t xml:space="preserve"> </w:t>
      </w:r>
      <w:r>
        <w:rPr>
          <w:rFonts w:ascii="GHEA Grapalat" w:hAnsi="GHEA Grapalat" w:cs="Sylfaen"/>
          <w:sz w:val="20"/>
          <w:szCs w:val="20"/>
          <w:lang w:val="ru-RU"/>
        </w:rPr>
        <w:t>անձ</w:t>
      </w:r>
      <w:r>
        <w:rPr>
          <w:rFonts w:ascii="GHEA Grapalat" w:hAnsi="GHEA Grapalat" w:cs="Sylfaen"/>
          <w:sz w:val="20"/>
          <w:szCs w:val="20"/>
          <w:lang w:val="af-ZA"/>
        </w:rPr>
        <w:t xml:space="preserve">, </w:t>
      </w:r>
      <w:r>
        <w:rPr>
          <w:rFonts w:ascii="GHEA Grapalat" w:hAnsi="GHEA Grapalat" w:cs="Sylfaen"/>
          <w:sz w:val="20"/>
          <w:szCs w:val="20"/>
          <w:lang w:val="ru-RU"/>
        </w:rPr>
        <w:t>որը</w:t>
      </w:r>
      <w:r>
        <w:rPr>
          <w:rFonts w:ascii="GHEA Grapalat" w:hAnsi="GHEA Grapalat" w:cs="Sylfaen"/>
          <w:sz w:val="20"/>
          <w:szCs w:val="20"/>
          <w:lang w:val="af-ZA"/>
        </w:rPr>
        <w:t xml:space="preserve"> </w:t>
      </w:r>
      <w:r>
        <w:rPr>
          <w:rFonts w:ascii="GHEA Grapalat" w:hAnsi="GHEA Grapalat" w:cs="Sylfaen"/>
          <w:sz w:val="20"/>
          <w:szCs w:val="20"/>
          <w:lang w:val="ru-RU"/>
        </w:rPr>
        <w:t>շահագրգռված</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կոնկրետ</w:t>
      </w:r>
      <w:r>
        <w:rPr>
          <w:rFonts w:ascii="GHEA Grapalat" w:hAnsi="GHEA Grapalat" w:cs="Sylfaen"/>
          <w:sz w:val="20"/>
          <w:szCs w:val="20"/>
          <w:lang w:val="af-ZA"/>
        </w:rPr>
        <w:t xml:space="preserve"> </w:t>
      </w:r>
      <w:r>
        <w:rPr>
          <w:rFonts w:ascii="GHEA Grapalat" w:hAnsi="GHEA Grapalat" w:cs="Sylfaen"/>
          <w:sz w:val="20"/>
          <w:szCs w:val="20"/>
          <w:lang w:val="ru-RU"/>
        </w:rPr>
        <w:t>գործարքի</w:t>
      </w:r>
      <w:r>
        <w:rPr>
          <w:rFonts w:ascii="GHEA Grapalat" w:hAnsi="GHEA Grapalat" w:cs="Sylfaen"/>
          <w:sz w:val="20"/>
          <w:szCs w:val="20"/>
          <w:lang w:val="af-ZA"/>
        </w:rPr>
        <w:t xml:space="preserve"> </w:t>
      </w:r>
      <w:r>
        <w:rPr>
          <w:rFonts w:ascii="GHEA Grapalat" w:hAnsi="GHEA Grapalat" w:cs="Sylfaen"/>
          <w:sz w:val="20"/>
          <w:szCs w:val="20"/>
          <w:lang w:val="ru-RU"/>
        </w:rPr>
        <w:t>կնքման</w:t>
      </w:r>
      <w:r>
        <w:rPr>
          <w:rFonts w:ascii="GHEA Grapalat" w:hAnsi="GHEA Grapalat" w:cs="Sylfaen"/>
          <w:sz w:val="20"/>
          <w:szCs w:val="20"/>
          <w:lang w:val="af-ZA"/>
        </w:rPr>
        <w:t xml:space="preserve"> </w:t>
      </w:r>
      <w:r>
        <w:rPr>
          <w:rFonts w:ascii="GHEA Grapalat" w:hAnsi="GHEA Grapalat" w:cs="Sylfaen"/>
          <w:sz w:val="20"/>
          <w:szCs w:val="20"/>
          <w:lang w:val="ru-RU"/>
        </w:rPr>
        <w:t>հարցում</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որը</w:t>
      </w:r>
      <w:r>
        <w:rPr>
          <w:rFonts w:ascii="GHEA Grapalat" w:hAnsi="GHEA Grapalat" w:cs="Sylfaen"/>
          <w:sz w:val="20"/>
          <w:szCs w:val="20"/>
          <w:lang w:val="af-ZA"/>
        </w:rPr>
        <w:t xml:space="preserve"> </w:t>
      </w:r>
      <w:r>
        <w:rPr>
          <w:rFonts w:ascii="GHEA Grapalat" w:hAnsi="GHEA Grapalat" w:cs="Sylfaen"/>
          <w:sz w:val="20"/>
          <w:szCs w:val="20"/>
          <w:lang w:val="ru-RU"/>
        </w:rPr>
        <w:t>վնասներ</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կրել</w:t>
      </w:r>
      <w:r>
        <w:rPr>
          <w:rFonts w:ascii="GHEA Grapalat" w:hAnsi="GHEA Grapalat" w:cs="Sylfaen"/>
          <w:sz w:val="20"/>
          <w:szCs w:val="20"/>
          <w:lang w:val="af-ZA"/>
        </w:rPr>
        <w:t xml:space="preserve"> </w:t>
      </w:r>
      <w:r>
        <w:rPr>
          <w:rFonts w:ascii="GHEA Grapalat" w:hAnsi="GHEA Grapalat" w:cs="Sylfaen"/>
          <w:sz w:val="20"/>
          <w:szCs w:val="20"/>
        </w:rPr>
        <w:t>պ</w:t>
      </w:r>
      <w:r>
        <w:rPr>
          <w:rFonts w:ascii="GHEA Grapalat" w:hAnsi="GHEA Grapalat" w:cs="Sylfaen"/>
          <w:sz w:val="20"/>
          <w:szCs w:val="20"/>
          <w:lang w:val="ru-RU"/>
        </w:rPr>
        <w:t>ատվիրատուի</w:t>
      </w:r>
      <w:r>
        <w:rPr>
          <w:rFonts w:ascii="GHEA Grapalat" w:hAnsi="GHEA Grapalat" w:cs="Sylfaen"/>
          <w:sz w:val="20"/>
          <w:szCs w:val="20"/>
          <w:lang w:val="af-ZA"/>
        </w:rPr>
        <w:t xml:space="preserve">, </w:t>
      </w:r>
      <w:r>
        <w:rPr>
          <w:rFonts w:ascii="GHEA Grapalat" w:hAnsi="GHEA Grapalat" w:cs="Sylfaen"/>
          <w:sz w:val="20"/>
          <w:szCs w:val="20"/>
          <w:lang w:val="ru-RU"/>
        </w:rPr>
        <w:t>հանձնաժողովի</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կատարած</w:t>
      </w:r>
      <w:r>
        <w:rPr>
          <w:rFonts w:ascii="GHEA Grapalat" w:hAnsi="GHEA Grapalat" w:cs="Sylfaen"/>
          <w:sz w:val="20"/>
          <w:szCs w:val="20"/>
          <w:lang w:val="af-ZA"/>
        </w:rPr>
        <w:t xml:space="preserve"> </w:t>
      </w:r>
      <w:r>
        <w:rPr>
          <w:rFonts w:ascii="GHEA Grapalat" w:hAnsi="GHEA Grapalat" w:cs="Sylfaen"/>
          <w:sz w:val="20"/>
          <w:szCs w:val="20"/>
          <w:lang w:val="ru-RU"/>
        </w:rPr>
        <w:t>գործողության</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անգործության</w:t>
      </w:r>
      <w:r>
        <w:rPr>
          <w:rFonts w:ascii="GHEA Grapalat" w:hAnsi="GHEA Grapalat" w:cs="Sylfaen"/>
          <w:sz w:val="20"/>
          <w:szCs w:val="20"/>
          <w:lang w:val="af-ZA"/>
        </w:rPr>
        <w:t xml:space="preserve"> </w:t>
      </w:r>
      <w:r>
        <w:rPr>
          <w:rFonts w:ascii="GHEA Grapalat" w:hAnsi="GHEA Grapalat" w:cs="Sylfaen"/>
          <w:sz w:val="20"/>
          <w:szCs w:val="20"/>
          <w:lang w:val="ru-RU"/>
        </w:rPr>
        <w:t>հետևանքով</w:t>
      </w:r>
      <w:r>
        <w:rPr>
          <w:rFonts w:ascii="GHEA Grapalat" w:hAnsi="GHEA Grapalat" w:cs="Sylfaen"/>
          <w:sz w:val="20"/>
          <w:szCs w:val="20"/>
          <w:lang w:val="af-ZA"/>
        </w:rPr>
        <w:t xml:space="preserve">, </w:t>
      </w:r>
      <w:r>
        <w:rPr>
          <w:rFonts w:ascii="GHEA Grapalat" w:hAnsi="GHEA Grapalat" w:cs="Sylfaen"/>
          <w:sz w:val="20"/>
          <w:szCs w:val="20"/>
          <w:lang w:val="ru-RU"/>
        </w:rPr>
        <w:t>իրավունք</w:t>
      </w:r>
      <w:r>
        <w:rPr>
          <w:rFonts w:ascii="GHEA Grapalat" w:hAnsi="GHEA Grapalat" w:cs="Sylfaen"/>
          <w:sz w:val="20"/>
          <w:szCs w:val="20"/>
          <w:lang w:val="af-ZA"/>
        </w:rPr>
        <w:t xml:space="preserve"> </w:t>
      </w:r>
      <w:r>
        <w:rPr>
          <w:rFonts w:ascii="GHEA Grapalat" w:hAnsi="GHEA Grapalat" w:cs="Sylfaen"/>
          <w:sz w:val="20"/>
          <w:szCs w:val="20"/>
          <w:lang w:val="ru-RU"/>
        </w:rPr>
        <w:t>ունի</w:t>
      </w:r>
      <w:r>
        <w:rPr>
          <w:rFonts w:ascii="GHEA Grapalat" w:hAnsi="GHEA Grapalat" w:cs="Sylfaen"/>
          <w:sz w:val="20"/>
          <w:szCs w:val="20"/>
          <w:lang w:val="af-ZA"/>
        </w:rPr>
        <w:t xml:space="preserve"> </w:t>
      </w:r>
      <w:r>
        <w:rPr>
          <w:rFonts w:ascii="GHEA Grapalat" w:hAnsi="GHEA Grapalat" w:cs="Sylfaen"/>
          <w:sz w:val="20"/>
          <w:szCs w:val="20"/>
          <w:lang w:val="ru-RU"/>
        </w:rPr>
        <w:t>դատական</w:t>
      </w:r>
      <w:r>
        <w:rPr>
          <w:rFonts w:ascii="GHEA Grapalat" w:hAnsi="GHEA Grapalat" w:cs="Sylfaen"/>
          <w:sz w:val="20"/>
          <w:szCs w:val="20"/>
          <w:lang w:val="af-ZA"/>
        </w:rPr>
        <w:t xml:space="preserve"> </w:t>
      </w:r>
      <w:r>
        <w:rPr>
          <w:rFonts w:ascii="GHEA Grapalat" w:hAnsi="GHEA Grapalat" w:cs="Sylfaen"/>
          <w:sz w:val="20"/>
          <w:szCs w:val="20"/>
          <w:lang w:val="ru-RU"/>
        </w:rPr>
        <w:t>կարգով</w:t>
      </w:r>
      <w:r>
        <w:rPr>
          <w:rFonts w:ascii="GHEA Grapalat" w:hAnsi="GHEA Grapalat" w:cs="Sylfaen"/>
          <w:sz w:val="20"/>
          <w:szCs w:val="20"/>
          <w:lang w:val="af-ZA"/>
        </w:rPr>
        <w:t xml:space="preserve"> </w:t>
      </w:r>
      <w:r>
        <w:rPr>
          <w:rFonts w:ascii="GHEA Grapalat" w:hAnsi="GHEA Grapalat" w:cs="Sylfaen"/>
          <w:sz w:val="20"/>
          <w:szCs w:val="20"/>
          <w:lang w:val="ru-RU"/>
        </w:rPr>
        <w:t>պահանջելու</w:t>
      </w:r>
      <w:r>
        <w:rPr>
          <w:rFonts w:ascii="GHEA Grapalat" w:hAnsi="GHEA Grapalat" w:cs="Sylfaen"/>
          <w:sz w:val="20"/>
          <w:szCs w:val="20"/>
          <w:lang w:val="af-ZA"/>
        </w:rPr>
        <w:t xml:space="preserve"> </w:t>
      </w:r>
      <w:r>
        <w:rPr>
          <w:rFonts w:ascii="GHEA Grapalat" w:hAnsi="GHEA Grapalat" w:cs="Sylfaen"/>
          <w:sz w:val="20"/>
          <w:szCs w:val="20"/>
          <w:lang w:val="ru-RU"/>
        </w:rPr>
        <w:t>վնասների</w:t>
      </w:r>
      <w:r>
        <w:rPr>
          <w:rFonts w:ascii="GHEA Grapalat" w:hAnsi="GHEA Grapalat" w:cs="Sylfaen"/>
          <w:sz w:val="20"/>
          <w:szCs w:val="20"/>
          <w:lang w:val="af-ZA"/>
        </w:rPr>
        <w:t xml:space="preserve"> </w:t>
      </w:r>
      <w:r>
        <w:rPr>
          <w:rFonts w:ascii="GHEA Grapalat" w:hAnsi="GHEA Grapalat" w:cs="Sylfaen"/>
          <w:sz w:val="20"/>
          <w:szCs w:val="20"/>
          <w:lang w:val="ru-RU"/>
        </w:rPr>
        <w:t>փոխհատուցում։</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12.19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Mariam" w:hAnsi="GHEA Mariam" w:cs="Sylfaen"/>
          <w:sz w:val="20"/>
          <w:szCs w:val="20"/>
          <w:lang w:val="af-ZA"/>
        </w:rPr>
        <w:t xml:space="preserve"> </w:t>
      </w:r>
      <w:r>
        <w:rPr>
          <w:rFonts w:ascii="GHEA Grapalat" w:hAnsi="GHEA Grapalat" w:cs="Sylfaen"/>
          <w:sz w:val="20"/>
          <w:szCs w:val="20"/>
          <w:lang w:val="ru-RU"/>
        </w:rPr>
        <w:t>ներկայացված</w:t>
      </w:r>
      <w:r>
        <w:rPr>
          <w:rFonts w:ascii="GHEA Grapalat" w:hAnsi="GHEA Grapalat" w:cs="Sylfaen"/>
          <w:sz w:val="20"/>
          <w:szCs w:val="20"/>
          <w:lang w:val="af-ZA"/>
        </w:rPr>
        <w:t xml:space="preserve"> </w:t>
      </w:r>
      <w:r>
        <w:rPr>
          <w:rFonts w:ascii="GHEA Grapalat" w:hAnsi="GHEA Grapalat" w:cs="Sylfaen"/>
          <w:sz w:val="20"/>
          <w:szCs w:val="20"/>
          <w:lang w:val="ru-RU"/>
        </w:rPr>
        <w:t>բողոքն</w:t>
      </w:r>
      <w:r>
        <w:rPr>
          <w:rFonts w:ascii="GHEA Grapalat" w:hAnsi="GHEA Grapalat" w:cs="Sylfaen"/>
          <w:sz w:val="20"/>
          <w:szCs w:val="20"/>
          <w:lang w:val="af-ZA"/>
        </w:rPr>
        <w:t xml:space="preserve"> </w:t>
      </w:r>
      <w:r>
        <w:rPr>
          <w:rFonts w:ascii="GHEA Grapalat" w:hAnsi="GHEA Grapalat" w:cs="Sylfaen"/>
          <w:sz w:val="20"/>
          <w:szCs w:val="20"/>
          <w:lang w:val="ru-RU"/>
        </w:rPr>
        <w:t>ինքնաբերաբար</w:t>
      </w:r>
      <w:r>
        <w:rPr>
          <w:rFonts w:ascii="GHEA Grapalat" w:hAnsi="GHEA Grapalat" w:cs="Sylfaen"/>
          <w:sz w:val="20"/>
          <w:szCs w:val="20"/>
          <w:lang w:val="af-ZA"/>
        </w:rPr>
        <w:t xml:space="preserve"> </w:t>
      </w:r>
      <w:r>
        <w:rPr>
          <w:rFonts w:ascii="GHEA Grapalat" w:hAnsi="GHEA Grapalat" w:cs="Sylfaen"/>
          <w:sz w:val="20"/>
          <w:szCs w:val="20"/>
          <w:lang w:val="ru-RU"/>
        </w:rPr>
        <w:t>կասեցնում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գնման</w:t>
      </w:r>
      <w:r>
        <w:rPr>
          <w:rFonts w:ascii="GHEA Grapalat" w:hAnsi="GHEA Grapalat" w:cs="Sylfaen"/>
          <w:sz w:val="20"/>
          <w:szCs w:val="20"/>
          <w:lang w:val="af-ZA"/>
        </w:rPr>
        <w:t xml:space="preserve"> </w:t>
      </w:r>
      <w:r>
        <w:rPr>
          <w:rFonts w:ascii="GHEA Grapalat" w:hAnsi="GHEA Grapalat" w:cs="Sylfaen"/>
          <w:sz w:val="20"/>
          <w:szCs w:val="20"/>
          <w:lang w:val="ru-RU"/>
        </w:rPr>
        <w:t>գործընթացը</w:t>
      </w:r>
      <w:r>
        <w:rPr>
          <w:rFonts w:ascii="GHEA Grapalat" w:hAnsi="GHEA Grapalat" w:cs="Sylfaen"/>
          <w:sz w:val="20"/>
          <w:szCs w:val="20"/>
          <w:lang w:val="af-ZA"/>
        </w:rPr>
        <w:t xml:space="preserve">` </w:t>
      </w:r>
      <w:r>
        <w:rPr>
          <w:rFonts w:ascii="GHEA Grapalat" w:hAnsi="GHEA Grapalat" w:cs="Sylfaen"/>
          <w:sz w:val="20"/>
          <w:szCs w:val="20"/>
        </w:rPr>
        <w:t>Օ</w:t>
      </w:r>
      <w:r>
        <w:rPr>
          <w:rFonts w:ascii="GHEA Grapalat" w:hAnsi="GHEA Grapalat" w:cs="Sylfaen"/>
          <w:sz w:val="20"/>
          <w:szCs w:val="20"/>
          <w:lang w:val="ru-RU"/>
        </w:rPr>
        <w:t>րենքի</w:t>
      </w:r>
      <w:r>
        <w:rPr>
          <w:rFonts w:ascii="GHEA Grapalat" w:hAnsi="GHEA Grapalat" w:cs="Sylfaen"/>
          <w:sz w:val="20"/>
          <w:szCs w:val="20"/>
          <w:lang w:val="af-ZA"/>
        </w:rPr>
        <w:t xml:space="preserve"> 50-</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հոդվածի</w:t>
      </w:r>
      <w:r>
        <w:rPr>
          <w:rFonts w:ascii="GHEA Grapalat" w:hAnsi="GHEA Grapalat" w:cs="Sylfaen"/>
          <w:sz w:val="20"/>
          <w:szCs w:val="20"/>
          <w:lang w:val="af-ZA"/>
        </w:rPr>
        <w:t xml:space="preserve"> 9-</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մասով</w:t>
      </w:r>
      <w:r>
        <w:rPr>
          <w:rFonts w:ascii="GHEA Grapalat" w:hAnsi="GHEA Grapalat" w:cs="Sylfaen"/>
          <w:sz w:val="20"/>
          <w:szCs w:val="20"/>
          <w:lang w:val="af-ZA"/>
        </w:rPr>
        <w:t xml:space="preserve"> </w:t>
      </w:r>
      <w:r>
        <w:rPr>
          <w:rFonts w:ascii="GHEA Grapalat" w:hAnsi="GHEA Grapalat" w:cs="Sylfaen"/>
          <w:sz w:val="20"/>
          <w:szCs w:val="20"/>
          <w:lang w:val="ru-RU"/>
        </w:rPr>
        <w:t>նախատեսված</w:t>
      </w:r>
      <w:r>
        <w:rPr>
          <w:rFonts w:ascii="GHEA Grapalat" w:hAnsi="GHEA Grapalat" w:cs="Sylfaen"/>
          <w:sz w:val="20"/>
          <w:szCs w:val="20"/>
          <w:lang w:val="af-ZA"/>
        </w:rPr>
        <w:t xml:space="preserve"> </w:t>
      </w:r>
      <w:r>
        <w:rPr>
          <w:rFonts w:ascii="GHEA Grapalat" w:hAnsi="GHEA Grapalat" w:cs="Sylfaen"/>
          <w:sz w:val="20"/>
          <w:szCs w:val="20"/>
          <w:lang w:val="ru-RU"/>
        </w:rPr>
        <w:t>հայտարարությունը</w:t>
      </w:r>
      <w:r>
        <w:rPr>
          <w:rFonts w:ascii="GHEA Grapalat" w:hAnsi="GHEA Grapalat" w:cs="Sylfaen"/>
          <w:sz w:val="20"/>
          <w:szCs w:val="20"/>
          <w:lang w:val="af-ZA"/>
        </w:rPr>
        <w:t xml:space="preserve"> </w:t>
      </w:r>
      <w:r>
        <w:rPr>
          <w:rFonts w:ascii="GHEA Grapalat" w:hAnsi="GHEA Grapalat" w:cs="Sylfaen"/>
          <w:sz w:val="20"/>
          <w:szCs w:val="20"/>
          <w:lang w:val="ru-RU"/>
        </w:rPr>
        <w:t>հրապարակվելու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 xml:space="preserve"> </w:t>
      </w:r>
      <w:r>
        <w:rPr>
          <w:rFonts w:ascii="GHEA Grapalat" w:hAnsi="GHEA Grapalat" w:cs="Sylfaen"/>
          <w:sz w:val="20"/>
          <w:szCs w:val="20"/>
          <w:lang w:val="ru-RU"/>
        </w:rPr>
        <w:t>մինչև</w:t>
      </w:r>
      <w:r>
        <w:rPr>
          <w:rFonts w:ascii="GHEA Grapalat" w:hAnsi="GHEA Grapalat" w:cs="Sylfaen"/>
          <w:sz w:val="20"/>
          <w:szCs w:val="20"/>
          <w:lang w:val="af-ZA"/>
        </w:rPr>
        <w:t xml:space="preserve"> </w:t>
      </w:r>
      <w:r>
        <w:rPr>
          <w:rFonts w:ascii="GHEA Grapalat" w:hAnsi="GHEA Grapalat" w:cs="Sylfaen"/>
          <w:sz w:val="20"/>
          <w:szCs w:val="20"/>
        </w:rPr>
        <w:t>բողոքի</w:t>
      </w:r>
      <w:r>
        <w:rPr>
          <w:rFonts w:ascii="GHEA Grapalat" w:hAnsi="GHEA Grapalat" w:cs="Sylfaen"/>
          <w:sz w:val="20"/>
          <w:szCs w:val="20"/>
          <w:lang w:val="af-ZA"/>
        </w:rPr>
        <w:t xml:space="preserve"> </w:t>
      </w:r>
      <w:r>
        <w:rPr>
          <w:rFonts w:ascii="GHEA Grapalat" w:hAnsi="GHEA Grapalat" w:cs="Sylfaen"/>
          <w:sz w:val="20"/>
          <w:szCs w:val="20"/>
        </w:rPr>
        <w:t>քննության</w:t>
      </w:r>
      <w:r>
        <w:rPr>
          <w:rFonts w:ascii="GHEA Grapalat" w:hAnsi="GHEA Grapalat" w:cs="Sylfaen"/>
          <w:sz w:val="20"/>
          <w:szCs w:val="20"/>
          <w:lang w:val="af-ZA"/>
        </w:rPr>
        <w:t xml:space="preserve"> </w:t>
      </w:r>
      <w:r>
        <w:rPr>
          <w:rFonts w:ascii="GHEA Grapalat" w:hAnsi="GHEA Grapalat" w:cs="Sylfaen"/>
          <w:sz w:val="20"/>
          <w:szCs w:val="20"/>
        </w:rPr>
        <w:t>արդյունքներով</w:t>
      </w:r>
      <w:r>
        <w:rPr>
          <w:rFonts w:ascii="GHEA Grapalat" w:hAnsi="GHEA Grapalat" w:cs="Sylfaen"/>
          <w:sz w:val="20"/>
          <w:szCs w:val="20"/>
          <w:lang w:val="af-ZA"/>
        </w:rPr>
        <w:t xml:space="preserve">  </w:t>
      </w:r>
      <w:r>
        <w:rPr>
          <w:rFonts w:ascii="GHEA Grapalat" w:hAnsi="GHEA Grapalat" w:cs="Sylfaen"/>
          <w:sz w:val="20"/>
          <w:szCs w:val="20"/>
          <w:lang w:val="ru-RU"/>
        </w:rPr>
        <w:t>ընդունված</w:t>
      </w:r>
      <w:r>
        <w:rPr>
          <w:rFonts w:ascii="GHEA Grapalat" w:hAnsi="GHEA Grapalat" w:cs="Sylfaen"/>
          <w:sz w:val="20"/>
          <w:szCs w:val="20"/>
          <w:lang w:val="af-ZA"/>
        </w:rPr>
        <w:t xml:space="preserve"> </w:t>
      </w:r>
      <w:r>
        <w:rPr>
          <w:rFonts w:ascii="GHEA Grapalat" w:hAnsi="GHEA Grapalat" w:cs="Sylfaen"/>
          <w:sz w:val="20"/>
          <w:szCs w:val="20"/>
          <w:lang w:val="ru-RU"/>
        </w:rPr>
        <w:t>որոշման՝</w:t>
      </w:r>
      <w:r>
        <w:rPr>
          <w:rFonts w:ascii="GHEA Grapalat" w:hAnsi="GHEA Grapalat" w:cs="Sylfaen"/>
          <w:sz w:val="20"/>
          <w:szCs w:val="20"/>
          <w:lang w:val="af-ZA"/>
        </w:rPr>
        <w:t xml:space="preserve"> </w:t>
      </w:r>
      <w:r>
        <w:rPr>
          <w:rFonts w:ascii="GHEA Grapalat" w:hAnsi="GHEA Grapalat" w:cs="Sylfaen"/>
          <w:sz w:val="20"/>
          <w:szCs w:val="20"/>
          <w:lang w:val="ru-RU"/>
        </w:rPr>
        <w:t>ուժի</w:t>
      </w:r>
      <w:r>
        <w:rPr>
          <w:rFonts w:ascii="GHEA Grapalat" w:hAnsi="GHEA Grapalat" w:cs="Sylfaen"/>
          <w:sz w:val="20"/>
          <w:szCs w:val="20"/>
          <w:lang w:val="af-ZA"/>
        </w:rPr>
        <w:t xml:space="preserve"> </w:t>
      </w:r>
      <w:r>
        <w:rPr>
          <w:rFonts w:ascii="GHEA Grapalat" w:hAnsi="GHEA Grapalat" w:cs="Sylfaen"/>
          <w:sz w:val="20"/>
          <w:szCs w:val="20"/>
          <w:lang w:val="ru-RU"/>
        </w:rPr>
        <w:t>մեջ</w:t>
      </w:r>
      <w:r>
        <w:rPr>
          <w:rFonts w:ascii="GHEA Grapalat" w:hAnsi="GHEA Grapalat" w:cs="Sylfaen"/>
          <w:sz w:val="20"/>
          <w:szCs w:val="20"/>
          <w:lang w:val="af-ZA"/>
        </w:rPr>
        <w:t xml:space="preserve"> </w:t>
      </w:r>
      <w:r>
        <w:rPr>
          <w:rFonts w:ascii="GHEA Grapalat" w:hAnsi="GHEA Grapalat" w:cs="Sylfaen"/>
          <w:sz w:val="20"/>
          <w:szCs w:val="20"/>
          <w:lang w:val="ru-RU"/>
        </w:rPr>
        <w:t>մտնելու</w:t>
      </w:r>
      <w:r>
        <w:rPr>
          <w:rFonts w:ascii="GHEA Grapalat" w:hAnsi="GHEA Grapalat" w:cs="Sylfaen"/>
          <w:sz w:val="20"/>
          <w:szCs w:val="20"/>
          <w:lang w:val="af-ZA"/>
        </w:rPr>
        <w:t xml:space="preserve"> </w:t>
      </w:r>
      <w:r>
        <w:rPr>
          <w:rFonts w:ascii="GHEA Grapalat" w:hAnsi="GHEA Grapalat" w:cs="Sylfaen"/>
          <w:sz w:val="20"/>
          <w:szCs w:val="20"/>
          <w:lang w:val="ru-RU"/>
        </w:rPr>
        <w:t>օրը</w:t>
      </w:r>
      <w:r>
        <w:rPr>
          <w:rFonts w:ascii="GHEA Grapalat" w:hAnsi="GHEA Grapalat" w:cs="Sylfaen"/>
          <w:sz w:val="20"/>
          <w:szCs w:val="20"/>
          <w:lang w:val="af-ZA"/>
        </w:rPr>
        <w:t xml:space="preserve">:  </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ru-RU"/>
        </w:rPr>
        <w:t>Օրենքի</w:t>
      </w:r>
      <w:r>
        <w:rPr>
          <w:rFonts w:ascii="GHEA Grapalat" w:hAnsi="GHEA Grapalat" w:cs="Sylfaen"/>
          <w:sz w:val="20"/>
          <w:szCs w:val="20"/>
          <w:lang w:val="af-ZA"/>
        </w:rPr>
        <w:t xml:space="preserve"> 51-</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հոդվածի</w:t>
      </w:r>
      <w:r>
        <w:rPr>
          <w:rFonts w:ascii="GHEA Grapalat" w:hAnsi="GHEA Grapalat" w:cs="Sylfaen"/>
          <w:sz w:val="20"/>
          <w:szCs w:val="20"/>
          <w:lang w:val="af-ZA"/>
        </w:rPr>
        <w:t xml:space="preserve"> </w:t>
      </w:r>
      <w:r>
        <w:rPr>
          <w:rFonts w:ascii="GHEA Grapalat" w:hAnsi="GHEA Grapalat" w:cs="Sylfaen"/>
          <w:sz w:val="20"/>
          <w:szCs w:val="20"/>
          <w:lang w:val="ru-RU"/>
        </w:rPr>
        <w:t>համաձայն</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rPr>
        <w:t>կապված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rPr>
        <w:t>ա</w:t>
      </w:r>
      <w:r>
        <w:rPr>
          <w:rFonts w:ascii="GHEA Grapalat" w:hAnsi="GHEA Grapalat" w:cs="Sylfaen"/>
          <w:sz w:val="20"/>
          <w:szCs w:val="20"/>
          <w:lang w:val="ru-RU"/>
        </w:rPr>
        <w:t>նձը</w:t>
      </w:r>
      <w:r>
        <w:rPr>
          <w:rFonts w:ascii="GHEA Grapalat" w:hAnsi="GHEA Grapalat" w:cs="Sylfaen"/>
          <w:sz w:val="20"/>
          <w:szCs w:val="20"/>
          <w:lang w:val="af-ZA"/>
        </w:rPr>
        <w:t xml:space="preserve"> </w:t>
      </w:r>
      <w:r>
        <w:rPr>
          <w:rFonts w:ascii="GHEA Grapalat" w:hAnsi="GHEA Grapalat" w:cs="Sylfaen"/>
          <w:sz w:val="20"/>
          <w:szCs w:val="20"/>
          <w:lang w:val="ru-RU"/>
        </w:rPr>
        <w:t>կայացնում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գնման</w:t>
      </w:r>
      <w:r>
        <w:rPr>
          <w:rFonts w:ascii="GHEA Grapalat" w:hAnsi="GHEA Grapalat" w:cs="Sylfaen"/>
          <w:sz w:val="20"/>
          <w:szCs w:val="20"/>
          <w:lang w:val="af-ZA"/>
        </w:rPr>
        <w:t xml:space="preserve"> </w:t>
      </w:r>
      <w:r>
        <w:rPr>
          <w:rFonts w:ascii="GHEA Grapalat" w:hAnsi="GHEA Grapalat" w:cs="Sylfaen"/>
          <w:sz w:val="20"/>
          <w:szCs w:val="20"/>
          <w:lang w:val="ru-RU"/>
        </w:rPr>
        <w:t>գործընթացի</w:t>
      </w:r>
      <w:r>
        <w:rPr>
          <w:rFonts w:ascii="GHEA Grapalat" w:hAnsi="GHEA Grapalat" w:cs="Sylfaen"/>
          <w:sz w:val="20"/>
          <w:szCs w:val="20"/>
          <w:lang w:val="af-ZA"/>
        </w:rPr>
        <w:t xml:space="preserve"> </w:t>
      </w:r>
      <w:r>
        <w:rPr>
          <w:rFonts w:ascii="GHEA Grapalat" w:hAnsi="GHEA Grapalat" w:cs="Sylfaen"/>
          <w:sz w:val="20"/>
          <w:szCs w:val="20"/>
          <w:lang w:val="ru-RU"/>
        </w:rPr>
        <w:t>կասեցումը</w:t>
      </w:r>
      <w:r>
        <w:rPr>
          <w:rFonts w:ascii="GHEA Grapalat" w:hAnsi="GHEA Grapalat" w:cs="Sylfaen"/>
          <w:sz w:val="20"/>
          <w:szCs w:val="20"/>
          <w:lang w:val="af-ZA"/>
        </w:rPr>
        <w:t xml:space="preserve"> </w:t>
      </w:r>
      <w:r>
        <w:rPr>
          <w:rFonts w:ascii="GHEA Grapalat" w:hAnsi="GHEA Grapalat" w:cs="Sylfaen"/>
          <w:sz w:val="20"/>
          <w:szCs w:val="20"/>
          <w:lang w:val="ru-RU"/>
        </w:rPr>
        <w:t>հանելու</w:t>
      </w:r>
      <w:r>
        <w:rPr>
          <w:rFonts w:ascii="GHEA Grapalat" w:hAnsi="GHEA Grapalat" w:cs="Sylfaen"/>
          <w:sz w:val="20"/>
          <w:szCs w:val="20"/>
          <w:lang w:val="af-ZA"/>
        </w:rPr>
        <w:t xml:space="preserve"> </w:t>
      </w:r>
      <w:r>
        <w:rPr>
          <w:rFonts w:ascii="GHEA Grapalat" w:hAnsi="GHEA Grapalat" w:cs="Sylfaen"/>
          <w:sz w:val="20"/>
          <w:szCs w:val="20"/>
          <w:lang w:val="ru-RU"/>
        </w:rPr>
        <w:t>մասին</w:t>
      </w:r>
      <w:r>
        <w:rPr>
          <w:rFonts w:ascii="GHEA Grapalat" w:hAnsi="GHEA Grapalat" w:cs="Sylfaen"/>
          <w:sz w:val="20"/>
          <w:szCs w:val="20"/>
          <w:lang w:val="af-ZA"/>
        </w:rPr>
        <w:t xml:space="preserve"> </w:t>
      </w:r>
      <w:r>
        <w:rPr>
          <w:rFonts w:ascii="GHEA Grapalat" w:hAnsi="GHEA Grapalat" w:cs="Sylfaen"/>
          <w:sz w:val="20"/>
          <w:szCs w:val="20"/>
          <w:lang w:val="ru-RU"/>
        </w:rPr>
        <w:t>որոշում</w:t>
      </w:r>
      <w:r>
        <w:rPr>
          <w:rFonts w:ascii="GHEA Grapalat" w:hAnsi="GHEA Grapalat" w:cs="Sylfaen"/>
          <w:sz w:val="20"/>
          <w:szCs w:val="20"/>
          <w:lang w:val="af-ZA"/>
        </w:rPr>
        <w:t xml:space="preserve">, </w:t>
      </w:r>
      <w:r>
        <w:rPr>
          <w:rFonts w:ascii="GHEA Grapalat" w:hAnsi="GHEA Grapalat" w:cs="Sylfaen"/>
          <w:sz w:val="20"/>
          <w:szCs w:val="20"/>
          <w:lang w:val="ru-RU"/>
        </w:rPr>
        <w:t>եթե</w:t>
      </w:r>
      <w:r>
        <w:rPr>
          <w:rFonts w:ascii="GHEA Grapalat" w:hAnsi="GHEA Grapalat" w:cs="Sylfaen"/>
          <w:sz w:val="20"/>
          <w:szCs w:val="20"/>
          <w:lang w:val="af-ZA"/>
        </w:rPr>
        <w:t xml:space="preserve"> </w:t>
      </w:r>
      <w:r>
        <w:rPr>
          <w:rFonts w:ascii="GHEA Grapalat" w:hAnsi="GHEA Grapalat" w:cs="Sylfaen"/>
          <w:sz w:val="20"/>
          <w:szCs w:val="20"/>
        </w:rPr>
        <w:t>օրենքի</w:t>
      </w:r>
      <w:r>
        <w:rPr>
          <w:rFonts w:ascii="GHEA Grapalat" w:hAnsi="GHEA Grapalat" w:cs="Sylfaen"/>
          <w:sz w:val="20"/>
          <w:szCs w:val="20"/>
          <w:lang w:val="af-ZA"/>
        </w:rPr>
        <w:t xml:space="preserve"> 2-</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հոդվածի</w:t>
      </w:r>
      <w:r>
        <w:rPr>
          <w:rFonts w:ascii="GHEA Grapalat" w:hAnsi="GHEA Grapalat" w:cs="Sylfaen"/>
          <w:sz w:val="20"/>
          <w:szCs w:val="20"/>
          <w:lang w:val="af-ZA"/>
        </w:rPr>
        <w:t xml:space="preserve"> 1-</w:t>
      </w:r>
      <w:r>
        <w:rPr>
          <w:rFonts w:ascii="GHEA Grapalat" w:hAnsi="GHEA Grapalat" w:cs="Sylfaen"/>
          <w:sz w:val="20"/>
          <w:szCs w:val="20"/>
          <w:lang w:val="ru-RU"/>
        </w:rPr>
        <w:t>ին</w:t>
      </w:r>
      <w:r>
        <w:rPr>
          <w:rFonts w:ascii="GHEA Grapalat" w:hAnsi="GHEA Grapalat" w:cs="Sylfaen"/>
          <w:sz w:val="20"/>
          <w:szCs w:val="20"/>
          <w:lang w:val="af-ZA"/>
        </w:rPr>
        <w:t xml:space="preserve"> </w:t>
      </w:r>
      <w:r>
        <w:rPr>
          <w:rFonts w:ascii="GHEA Grapalat" w:hAnsi="GHEA Grapalat" w:cs="Sylfaen"/>
          <w:sz w:val="20"/>
          <w:szCs w:val="20"/>
          <w:lang w:val="ru-RU"/>
        </w:rPr>
        <w:t>մասով</w:t>
      </w:r>
      <w:r>
        <w:rPr>
          <w:rFonts w:ascii="GHEA Grapalat" w:hAnsi="GHEA Grapalat" w:cs="Sylfaen"/>
          <w:sz w:val="20"/>
          <w:szCs w:val="20"/>
          <w:lang w:val="af-ZA"/>
        </w:rPr>
        <w:t xml:space="preserve"> </w:t>
      </w:r>
      <w:r>
        <w:rPr>
          <w:rFonts w:ascii="GHEA Grapalat" w:hAnsi="GHEA Grapalat" w:cs="Sylfaen"/>
          <w:sz w:val="20"/>
          <w:szCs w:val="20"/>
          <w:lang w:val="ru-RU"/>
        </w:rPr>
        <w:t>սահմանված</w:t>
      </w:r>
      <w:r>
        <w:rPr>
          <w:rFonts w:ascii="GHEA Grapalat" w:hAnsi="GHEA Grapalat" w:cs="Sylfaen"/>
          <w:sz w:val="20"/>
          <w:szCs w:val="20"/>
          <w:lang w:val="af-ZA"/>
        </w:rPr>
        <w:t xml:space="preserve"> </w:t>
      </w:r>
      <w:r>
        <w:rPr>
          <w:rFonts w:ascii="GHEA Grapalat" w:hAnsi="GHEA Grapalat" w:cs="Sylfaen"/>
          <w:sz w:val="20"/>
          <w:szCs w:val="20"/>
          <w:lang w:val="ru-RU"/>
        </w:rPr>
        <w:t>մարմինների</w:t>
      </w:r>
      <w:r>
        <w:rPr>
          <w:rFonts w:ascii="GHEA Grapalat" w:hAnsi="GHEA Grapalat" w:cs="Sylfaen"/>
          <w:sz w:val="20"/>
          <w:szCs w:val="20"/>
          <w:lang w:val="af-ZA"/>
        </w:rPr>
        <w:t xml:space="preserve"> </w:t>
      </w:r>
      <w:r>
        <w:rPr>
          <w:rFonts w:ascii="GHEA Grapalat" w:hAnsi="GHEA Grapalat" w:cs="Sylfaen"/>
          <w:sz w:val="20"/>
          <w:szCs w:val="20"/>
          <w:lang w:val="ru-RU"/>
        </w:rPr>
        <w:t>ղեկավարները</w:t>
      </w:r>
      <w:r>
        <w:rPr>
          <w:rFonts w:ascii="GHEA Grapalat" w:hAnsi="GHEA Grapalat" w:cs="Sylfaen"/>
          <w:sz w:val="20"/>
          <w:szCs w:val="20"/>
          <w:lang w:val="af-ZA"/>
        </w:rPr>
        <w:t xml:space="preserve">, </w:t>
      </w:r>
      <w:r>
        <w:rPr>
          <w:rFonts w:ascii="GHEA Grapalat" w:hAnsi="GHEA Grapalat" w:cs="Sylfaen"/>
          <w:sz w:val="20"/>
          <w:szCs w:val="20"/>
          <w:lang w:val="ru-RU"/>
        </w:rPr>
        <w:t>իսկ</w:t>
      </w:r>
      <w:r>
        <w:rPr>
          <w:rFonts w:ascii="GHEA Grapalat" w:hAnsi="GHEA Grapalat" w:cs="Sylfaen"/>
          <w:sz w:val="20"/>
          <w:szCs w:val="20"/>
          <w:lang w:val="af-ZA"/>
        </w:rPr>
        <w:t xml:space="preserve"> </w:t>
      </w:r>
      <w:r>
        <w:rPr>
          <w:rFonts w:ascii="GHEA Grapalat" w:hAnsi="GHEA Grapalat" w:cs="Sylfaen"/>
          <w:sz w:val="20"/>
          <w:szCs w:val="20"/>
          <w:lang w:val="ru-RU"/>
        </w:rPr>
        <w:t>իրավաբանական</w:t>
      </w:r>
      <w:r>
        <w:rPr>
          <w:rFonts w:ascii="GHEA Grapalat" w:hAnsi="GHEA Grapalat" w:cs="Sylfaen"/>
          <w:sz w:val="20"/>
          <w:szCs w:val="20"/>
          <w:lang w:val="af-ZA"/>
        </w:rPr>
        <w:t xml:space="preserve"> </w:t>
      </w:r>
      <w:r>
        <w:rPr>
          <w:rFonts w:ascii="GHEA Grapalat" w:hAnsi="GHEA Grapalat" w:cs="Sylfaen"/>
          <w:sz w:val="20"/>
          <w:szCs w:val="20"/>
          <w:lang w:val="ru-RU"/>
        </w:rPr>
        <w:t>անձանց</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w:t>
      </w:r>
      <w:r>
        <w:rPr>
          <w:rFonts w:ascii="GHEA Grapalat" w:hAnsi="GHEA Grapalat" w:cs="Sylfaen"/>
          <w:sz w:val="20"/>
          <w:szCs w:val="20"/>
          <w:lang w:val="ru-RU"/>
        </w:rPr>
        <w:t>գործադիր</w:t>
      </w:r>
      <w:r>
        <w:rPr>
          <w:rFonts w:ascii="GHEA Grapalat" w:hAnsi="GHEA Grapalat" w:cs="Sylfaen"/>
          <w:sz w:val="20"/>
          <w:szCs w:val="20"/>
          <w:lang w:val="af-ZA"/>
        </w:rPr>
        <w:t xml:space="preserve"> </w:t>
      </w:r>
      <w:r>
        <w:rPr>
          <w:rFonts w:ascii="GHEA Grapalat" w:hAnsi="GHEA Grapalat" w:cs="Sylfaen"/>
          <w:sz w:val="20"/>
          <w:szCs w:val="20"/>
          <w:lang w:val="ru-RU"/>
        </w:rPr>
        <w:t>մարմնի</w:t>
      </w:r>
      <w:r>
        <w:rPr>
          <w:rFonts w:ascii="GHEA Grapalat" w:hAnsi="GHEA Grapalat" w:cs="Sylfaen"/>
          <w:sz w:val="20"/>
          <w:szCs w:val="20"/>
          <w:lang w:val="af-ZA"/>
        </w:rPr>
        <w:t xml:space="preserve"> </w:t>
      </w:r>
      <w:r>
        <w:rPr>
          <w:rFonts w:ascii="GHEA Grapalat" w:hAnsi="GHEA Grapalat" w:cs="Sylfaen"/>
          <w:sz w:val="20"/>
          <w:szCs w:val="20"/>
          <w:lang w:val="ru-RU"/>
        </w:rPr>
        <w:t>ղեկավարը</w:t>
      </w:r>
      <w:r>
        <w:rPr>
          <w:rFonts w:ascii="GHEA Grapalat" w:hAnsi="GHEA Grapalat" w:cs="Sylfaen"/>
          <w:sz w:val="20"/>
          <w:szCs w:val="20"/>
          <w:lang w:val="af-ZA"/>
        </w:rPr>
        <w:t xml:space="preserve"> </w:t>
      </w:r>
      <w:r>
        <w:rPr>
          <w:rFonts w:ascii="GHEA Grapalat" w:hAnsi="GHEA Grapalat" w:cs="Sylfaen"/>
          <w:sz w:val="20"/>
          <w:szCs w:val="20"/>
          <w:lang w:val="ru-RU"/>
        </w:rPr>
        <w:t>գրավոր</w:t>
      </w:r>
      <w:r>
        <w:rPr>
          <w:rFonts w:ascii="GHEA Grapalat" w:hAnsi="GHEA Grapalat" w:cs="Sylfaen"/>
          <w:sz w:val="20"/>
          <w:szCs w:val="20"/>
          <w:lang w:val="af-ZA"/>
        </w:rPr>
        <w:t xml:space="preserve"> </w:t>
      </w:r>
      <w:r>
        <w:rPr>
          <w:rFonts w:ascii="GHEA Grapalat" w:hAnsi="GHEA Grapalat" w:cs="Sylfaen"/>
          <w:sz w:val="20"/>
          <w:szCs w:val="20"/>
          <w:lang w:val="ru-RU"/>
        </w:rPr>
        <w:t>հայտնում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որ</w:t>
      </w:r>
      <w:r>
        <w:rPr>
          <w:rFonts w:ascii="GHEA Grapalat" w:hAnsi="GHEA Grapalat" w:cs="Sylfaen"/>
          <w:sz w:val="20"/>
          <w:szCs w:val="20"/>
          <w:lang w:val="af-ZA"/>
        </w:rPr>
        <w:t xml:space="preserve"> </w:t>
      </w:r>
      <w:r>
        <w:rPr>
          <w:rFonts w:ascii="GHEA Grapalat" w:hAnsi="GHEA Grapalat" w:cs="Sylfaen"/>
          <w:sz w:val="20"/>
          <w:szCs w:val="20"/>
          <w:lang w:val="ru-RU"/>
        </w:rPr>
        <w:t>հանրային</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պաշտպանության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ազգային</w:t>
      </w:r>
      <w:r>
        <w:rPr>
          <w:rFonts w:ascii="GHEA Grapalat" w:hAnsi="GHEA Grapalat" w:cs="Sylfaen"/>
          <w:sz w:val="20"/>
          <w:szCs w:val="20"/>
          <w:lang w:val="af-ZA"/>
        </w:rPr>
        <w:t xml:space="preserve"> </w:t>
      </w:r>
      <w:r>
        <w:rPr>
          <w:rFonts w:ascii="GHEA Grapalat" w:hAnsi="GHEA Grapalat" w:cs="Sylfaen"/>
          <w:sz w:val="20"/>
          <w:szCs w:val="20"/>
          <w:lang w:val="ru-RU"/>
        </w:rPr>
        <w:t>անվտանգության</w:t>
      </w:r>
      <w:r>
        <w:rPr>
          <w:rFonts w:ascii="GHEA Grapalat" w:hAnsi="GHEA Grapalat" w:cs="Sylfaen"/>
          <w:sz w:val="20"/>
          <w:szCs w:val="20"/>
          <w:lang w:val="af-ZA"/>
        </w:rPr>
        <w:t xml:space="preserve"> </w:t>
      </w:r>
      <w:r>
        <w:rPr>
          <w:rFonts w:ascii="GHEA Grapalat" w:hAnsi="GHEA Grapalat" w:cs="Sylfaen"/>
          <w:sz w:val="20"/>
          <w:szCs w:val="20"/>
          <w:lang w:val="ru-RU"/>
        </w:rPr>
        <w:t>շահերից</w:t>
      </w:r>
      <w:r>
        <w:rPr>
          <w:rFonts w:ascii="GHEA Grapalat" w:hAnsi="GHEA Grapalat" w:cs="Sylfaen"/>
          <w:sz w:val="20"/>
          <w:szCs w:val="20"/>
          <w:lang w:val="af-ZA"/>
        </w:rPr>
        <w:t xml:space="preserve"> </w:t>
      </w:r>
      <w:r>
        <w:rPr>
          <w:rFonts w:ascii="GHEA Grapalat" w:hAnsi="GHEA Grapalat" w:cs="Sylfaen"/>
          <w:sz w:val="20"/>
          <w:szCs w:val="20"/>
          <w:lang w:val="ru-RU"/>
        </w:rPr>
        <w:t>ելնելով</w:t>
      </w:r>
      <w:r>
        <w:rPr>
          <w:rFonts w:ascii="GHEA Grapalat" w:hAnsi="GHEA Grapalat" w:cs="Sylfaen"/>
          <w:sz w:val="20"/>
          <w:szCs w:val="20"/>
          <w:lang w:val="af-ZA"/>
        </w:rPr>
        <w:t xml:space="preserve"> </w:t>
      </w:r>
      <w:r>
        <w:rPr>
          <w:rFonts w:ascii="GHEA Grapalat" w:hAnsi="GHEA Grapalat" w:cs="Sylfaen"/>
          <w:sz w:val="20"/>
          <w:szCs w:val="20"/>
          <w:lang w:val="ru-RU"/>
        </w:rPr>
        <w:t>անհրաժեշտ</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շարունակել</w:t>
      </w:r>
      <w:r>
        <w:rPr>
          <w:rFonts w:ascii="GHEA Grapalat" w:hAnsi="GHEA Grapalat" w:cs="Sylfaen"/>
          <w:sz w:val="20"/>
          <w:szCs w:val="20"/>
          <w:lang w:val="af-ZA"/>
        </w:rPr>
        <w:t xml:space="preserve"> </w:t>
      </w:r>
      <w:r>
        <w:rPr>
          <w:rFonts w:ascii="GHEA Grapalat" w:hAnsi="GHEA Grapalat" w:cs="Sylfaen"/>
          <w:sz w:val="20"/>
          <w:szCs w:val="20"/>
          <w:lang w:val="ru-RU"/>
        </w:rPr>
        <w:t>գնման</w:t>
      </w:r>
      <w:r>
        <w:rPr>
          <w:rFonts w:ascii="GHEA Grapalat" w:hAnsi="GHEA Grapalat" w:cs="Sylfaen"/>
          <w:sz w:val="20"/>
          <w:szCs w:val="20"/>
          <w:lang w:val="af-ZA"/>
        </w:rPr>
        <w:t xml:space="preserve"> </w:t>
      </w:r>
      <w:r>
        <w:rPr>
          <w:rFonts w:ascii="GHEA Grapalat" w:hAnsi="GHEA Grapalat" w:cs="Sylfaen"/>
          <w:sz w:val="20"/>
          <w:szCs w:val="20"/>
          <w:lang w:val="ru-RU"/>
        </w:rPr>
        <w:t>գործընթացը</w:t>
      </w:r>
      <w:r>
        <w:rPr>
          <w:rFonts w:ascii="GHEA Grapalat" w:hAnsi="GHEA Grapalat" w:cs="Sylfaen"/>
          <w:sz w:val="20"/>
          <w:szCs w:val="20"/>
          <w:lang w:val="af-ZA"/>
        </w:rPr>
        <w:t>:</w:t>
      </w:r>
    </w:p>
    <w:p w:rsidR="006E5207" w:rsidRDefault="006E5207" w:rsidP="0069073C">
      <w:pPr>
        <w:jc w:val="both"/>
        <w:rPr>
          <w:rFonts w:ascii="GHEA Grapalat" w:hAnsi="GHEA Grapalat" w:cs="Sylfaen"/>
          <w:b/>
          <w:sz w:val="20"/>
          <w:szCs w:val="20"/>
          <w:lang w:val="es-ES"/>
        </w:rPr>
      </w:pP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որոշմամբ</w:t>
      </w:r>
      <w:r>
        <w:rPr>
          <w:rFonts w:ascii="GHEA Grapalat" w:hAnsi="GHEA Grapalat" w:cs="Sylfaen"/>
          <w:sz w:val="20"/>
          <w:szCs w:val="20"/>
          <w:lang w:val="af-ZA"/>
        </w:rPr>
        <w:t xml:space="preserve"> </w:t>
      </w:r>
      <w:r>
        <w:rPr>
          <w:rFonts w:ascii="GHEA Grapalat" w:hAnsi="GHEA Grapalat" w:cs="Sylfaen"/>
          <w:sz w:val="20"/>
          <w:szCs w:val="20"/>
          <w:lang w:val="ru-RU"/>
        </w:rPr>
        <w:t>կասեցումը</w:t>
      </w:r>
      <w:r>
        <w:rPr>
          <w:rFonts w:ascii="GHEA Grapalat" w:hAnsi="GHEA Grapalat" w:cs="Sylfaen"/>
          <w:sz w:val="20"/>
          <w:szCs w:val="20"/>
          <w:lang w:val="af-ZA"/>
        </w:rPr>
        <w:t xml:space="preserve"> </w:t>
      </w:r>
      <w:r>
        <w:rPr>
          <w:rFonts w:ascii="GHEA Grapalat" w:hAnsi="GHEA Grapalat" w:cs="Sylfaen"/>
          <w:sz w:val="20"/>
          <w:szCs w:val="20"/>
          <w:lang w:val="ru-RU"/>
        </w:rPr>
        <w:t>կարող</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հանվել</w:t>
      </w:r>
      <w:r>
        <w:rPr>
          <w:rFonts w:ascii="GHEA Grapalat" w:hAnsi="GHEA Grapalat" w:cs="Sylfaen"/>
          <w:sz w:val="20"/>
          <w:szCs w:val="20"/>
          <w:lang w:val="af-ZA"/>
        </w:rPr>
        <w:t xml:space="preserve">, </w:t>
      </w:r>
      <w:r>
        <w:rPr>
          <w:rFonts w:ascii="GHEA Grapalat" w:hAnsi="GHEA Grapalat" w:cs="Sylfaen"/>
          <w:sz w:val="20"/>
          <w:szCs w:val="20"/>
          <w:lang w:val="ru-RU"/>
        </w:rPr>
        <w:t>եթե</w:t>
      </w:r>
      <w:r>
        <w:rPr>
          <w:rFonts w:ascii="GHEA Grapalat" w:hAnsi="GHEA Grapalat" w:cs="Sylfaen"/>
          <w:sz w:val="20"/>
          <w:szCs w:val="20"/>
          <w:lang w:val="af-ZA"/>
        </w:rPr>
        <w:t xml:space="preserve"> </w:t>
      </w:r>
      <w:r>
        <w:rPr>
          <w:rFonts w:ascii="GHEA Grapalat" w:hAnsi="GHEA Grapalat" w:cs="Sylfaen"/>
          <w:sz w:val="20"/>
          <w:szCs w:val="20"/>
        </w:rPr>
        <w:t>պ</w:t>
      </w:r>
      <w:r>
        <w:rPr>
          <w:rFonts w:ascii="GHEA Grapalat" w:hAnsi="GHEA Grapalat" w:cs="Sylfaen"/>
          <w:sz w:val="20"/>
          <w:szCs w:val="20"/>
          <w:lang w:val="ru-RU"/>
        </w:rPr>
        <w:t>ատվիրատուի</w:t>
      </w:r>
      <w:r>
        <w:rPr>
          <w:rFonts w:ascii="GHEA Grapalat" w:hAnsi="GHEA Grapalat" w:cs="Sylfaen"/>
          <w:sz w:val="20"/>
          <w:szCs w:val="20"/>
          <w:lang w:val="af-ZA"/>
        </w:rPr>
        <w:t xml:space="preserve"> </w:t>
      </w:r>
      <w:r>
        <w:rPr>
          <w:rFonts w:ascii="GHEA Grapalat" w:hAnsi="GHEA Grapalat" w:cs="Sylfaen"/>
          <w:sz w:val="20"/>
          <w:szCs w:val="20"/>
          <w:lang w:val="ru-RU"/>
        </w:rPr>
        <w:t>ներկայացրած</w:t>
      </w:r>
      <w:r>
        <w:rPr>
          <w:rFonts w:ascii="GHEA Grapalat" w:hAnsi="GHEA Grapalat" w:cs="Sylfaen"/>
          <w:sz w:val="20"/>
          <w:szCs w:val="20"/>
          <w:lang w:val="af-ZA"/>
        </w:rPr>
        <w:t xml:space="preserve"> </w:t>
      </w:r>
      <w:r>
        <w:rPr>
          <w:rFonts w:ascii="GHEA Grapalat" w:hAnsi="GHEA Grapalat" w:cs="Sylfaen"/>
          <w:sz w:val="20"/>
          <w:szCs w:val="20"/>
          <w:lang w:val="ru-RU"/>
        </w:rPr>
        <w:t>հիմնավորումների</w:t>
      </w:r>
      <w:r>
        <w:rPr>
          <w:rFonts w:ascii="GHEA Grapalat" w:hAnsi="GHEA Grapalat" w:cs="Sylfaen"/>
          <w:sz w:val="20"/>
          <w:szCs w:val="20"/>
          <w:lang w:val="af-ZA"/>
        </w:rPr>
        <w:t xml:space="preserve"> </w:t>
      </w:r>
      <w:r>
        <w:rPr>
          <w:rFonts w:ascii="GHEA Grapalat" w:hAnsi="GHEA Grapalat" w:cs="Sylfaen"/>
          <w:sz w:val="20"/>
          <w:szCs w:val="20"/>
          <w:lang w:val="ru-RU"/>
        </w:rPr>
        <w:t>համաձայն</w:t>
      </w:r>
      <w:r>
        <w:rPr>
          <w:rFonts w:ascii="GHEA Grapalat" w:hAnsi="GHEA Grapalat" w:cs="Sylfaen"/>
          <w:sz w:val="20"/>
          <w:szCs w:val="20"/>
          <w:lang w:val="af-ZA"/>
        </w:rPr>
        <w:t xml:space="preserve">, </w:t>
      </w:r>
      <w:r>
        <w:rPr>
          <w:rFonts w:ascii="GHEA Grapalat" w:hAnsi="GHEA Grapalat" w:cs="Sylfaen"/>
          <w:sz w:val="20"/>
          <w:szCs w:val="20"/>
          <w:lang w:val="ru-RU"/>
        </w:rPr>
        <w:t>հանրային</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պաշտպանության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ազգային</w:t>
      </w:r>
      <w:r>
        <w:rPr>
          <w:rFonts w:ascii="GHEA Grapalat" w:hAnsi="GHEA Grapalat" w:cs="Sylfaen"/>
          <w:sz w:val="20"/>
          <w:szCs w:val="20"/>
          <w:lang w:val="af-ZA"/>
        </w:rPr>
        <w:t xml:space="preserve"> </w:t>
      </w:r>
      <w:r>
        <w:rPr>
          <w:rFonts w:ascii="GHEA Grapalat" w:hAnsi="GHEA Grapalat" w:cs="Sylfaen"/>
          <w:sz w:val="20"/>
          <w:szCs w:val="20"/>
          <w:lang w:val="ru-RU"/>
        </w:rPr>
        <w:t>անվտանգության</w:t>
      </w:r>
      <w:r>
        <w:rPr>
          <w:rFonts w:ascii="GHEA Grapalat" w:hAnsi="GHEA Grapalat" w:cs="Sylfaen"/>
          <w:sz w:val="20"/>
          <w:szCs w:val="20"/>
          <w:lang w:val="af-ZA"/>
        </w:rPr>
        <w:t xml:space="preserve"> </w:t>
      </w:r>
      <w:r>
        <w:rPr>
          <w:rFonts w:ascii="GHEA Grapalat" w:hAnsi="GHEA Grapalat" w:cs="Sylfaen"/>
          <w:sz w:val="20"/>
          <w:szCs w:val="20"/>
          <w:lang w:val="ru-RU"/>
        </w:rPr>
        <w:t>շահերից</w:t>
      </w:r>
      <w:r>
        <w:rPr>
          <w:rFonts w:ascii="GHEA Grapalat" w:hAnsi="GHEA Grapalat" w:cs="Sylfaen"/>
          <w:sz w:val="20"/>
          <w:szCs w:val="20"/>
          <w:lang w:val="af-ZA"/>
        </w:rPr>
        <w:t xml:space="preserve"> </w:t>
      </w:r>
      <w:r>
        <w:rPr>
          <w:rFonts w:ascii="GHEA Grapalat" w:hAnsi="GHEA Grapalat" w:cs="Sylfaen"/>
          <w:sz w:val="20"/>
          <w:szCs w:val="20"/>
          <w:lang w:val="ru-RU"/>
        </w:rPr>
        <w:t>ելնելով</w:t>
      </w:r>
      <w:r>
        <w:rPr>
          <w:rFonts w:ascii="GHEA Grapalat" w:hAnsi="GHEA Grapalat" w:cs="Sylfaen"/>
          <w:sz w:val="20"/>
          <w:szCs w:val="20"/>
          <w:lang w:val="af-ZA"/>
        </w:rPr>
        <w:t xml:space="preserve">, </w:t>
      </w:r>
      <w:r>
        <w:rPr>
          <w:rFonts w:ascii="GHEA Grapalat" w:hAnsi="GHEA Grapalat" w:cs="Sylfaen"/>
          <w:sz w:val="20"/>
          <w:szCs w:val="20"/>
          <w:lang w:val="ru-RU"/>
        </w:rPr>
        <w:t>անհրաժեշտ</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շարունակել</w:t>
      </w:r>
      <w:r>
        <w:rPr>
          <w:rFonts w:ascii="GHEA Grapalat" w:hAnsi="GHEA Grapalat" w:cs="Sylfaen"/>
          <w:sz w:val="20"/>
          <w:szCs w:val="20"/>
          <w:lang w:val="af-ZA"/>
        </w:rPr>
        <w:t xml:space="preserve"> </w:t>
      </w:r>
      <w:r>
        <w:rPr>
          <w:rFonts w:ascii="GHEA Grapalat" w:hAnsi="GHEA Grapalat" w:cs="Sylfaen"/>
          <w:sz w:val="20"/>
          <w:szCs w:val="20"/>
          <w:lang w:val="ru-RU"/>
        </w:rPr>
        <w:t>գնման</w:t>
      </w:r>
      <w:r>
        <w:rPr>
          <w:rFonts w:ascii="GHEA Grapalat" w:hAnsi="GHEA Grapalat" w:cs="Sylfaen"/>
          <w:sz w:val="20"/>
          <w:szCs w:val="20"/>
          <w:lang w:val="af-ZA"/>
        </w:rPr>
        <w:t xml:space="preserve"> </w:t>
      </w:r>
      <w:r>
        <w:rPr>
          <w:rFonts w:ascii="GHEA Grapalat" w:hAnsi="GHEA Grapalat" w:cs="Sylfaen"/>
          <w:sz w:val="20"/>
          <w:szCs w:val="20"/>
          <w:lang w:val="ru-RU"/>
        </w:rPr>
        <w:t>գործընթացը</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rPr>
        <w:t>կետ</w:t>
      </w:r>
      <w:r>
        <w:rPr>
          <w:rFonts w:ascii="GHEA Grapalat" w:hAnsi="GHEA Grapalat" w:cs="Sylfaen"/>
          <w:sz w:val="20"/>
          <w:szCs w:val="20"/>
          <w:lang w:val="ru-RU"/>
        </w:rPr>
        <w:t>ով</w:t>
      </w:r>
      <w:r>
        <w:rPr>
          <w:rFonts w:ascii="GHEA Grapalat" w:hAnsi="GHEA Grapalat" w:cs="Sylfaen"/>
          <w:sz w:val="20"/>
          <w:szCs w:val="20"/>
          <w:lang w:val="af-ZA"/>
        </w:rPr>
        <w:t xml:space="preserve"> </w:t>
      </w:r>
      <w:r>
        <w:rPr>
          <w:rFonts w:ascii="GHEA Grapalat" w:hAnsi="GHEA Grapalat" w:cs="Sylfaen"/>
          <w:sz w:val="20"/>
          <w:szCs w:val="20"/>
          <w:lang w:val="ru-RU"/>
        </w:rPr>
        <w:t>նախատեսված</w:t>
      </w:r>
      <w:r>
        <w:rPr>
          <w:rFonts w:ascii="GHEA Grapalat" w:hAnsi="GHEA Grapalat" w:cs="Sylfaen"/>
          <w:sz w:val="20"/>
          <w:szCs w:val="20"/>
          <w:lang w:val="af-ZA"/>
        </w:rPr>
        <w:t xml:space="preserve"> </w:t>
      </w:r>
      <w:r>
        <w:rPr>
          <w:rFonts w:ascii="GHEA Grapalat" w:hAnsi="GHEA Grapalat" w:cs="Sylfaen"/>
          <w:sz w:val="20"/>
          <w:szCs w:val="20"/>
          <w:lang w:val="ru-RU"/>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հրապարակում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տեղեկագրում</w:t>
      </w:r>
      <w:r>
        <w:rPr>
          <w:rFonts w:ascii="GHEA Grapalat" w:hAnsi="GHEA Grapalat" w:cs="Sylfaen"/>
          <w:sz w:val="20"/>
          <w:szCs w:val="20"/>
          <w:lang w:val="af-ZA"/>
        </w:rPr>
        <w:t xml:space="preserve">` </w:t>
      </w:r>
      <w:r>
        <w:rPr>
          <w:rFonts w:ascii="GHEA Grapalat" w:hAnsi="GHEA Grapalat" w:cs="Sylfaen"/>
          <w:sz w:val="20"/>
          <w:szCs w:val="20"/>
          <w:lang w:val="ru-RU"/>
        </w:rPr>
        <w:t>այն</w:t>
      </w:r>
      <w:r>
        <w:rPr>
          <w:rFonts w:ascii="GHEA Grapalat" w:hAnsi="GHEA Grapalat" w:cs="Sylfaen"/>
          <w:sz w:val="20"/>
          <w:szCs w:val="20"/>
          <w:lang w:val="af-ZA"/>
        </w:rPr>
        <w:t xml:space="preserve"> </w:t>
      </w:r>
      <w:r>
        <w:rPr>
          <w:rFonts w:ascii="GHEA Grapalat" w:hAnsi="GHEA Grapalat" w:cs="Sylfaen"/>
          <w:sz w:val="20"/>
          <w:szCs w:val="20"/>
          <w:lang w:val="ru-RU"/>
        </w:rPr>
        <w:t>կայացնելու</w:t>
      </w:r>
      <w:r>
        <w:rPr>
          <w:rFonts w:ascii="GHEA Grapalat" w:hAnsi="GHEA Grapalat" w:cs="Sylfaen"/>
          <w:sz w:val="20"/>
          <w:szCs w:val="20"/>
          <w:lang w:val="af-ZA"/>
        </w:rPr>
        <w:t xml:space="preserve"> </w:t>
      </w:r>
      <w:r>
        <w:rPr>
          <w:rFonts w:ascii="GHEA Grapalat" w:hAnsi="GHEA Grapalat" w:cs="Sylfaen"/>
          <w:sz w:val="20"/>
          <w:szCs w:val="20"/>
          <w:lang w:val="ru-RU"/>
        </w:rPr>
        <w:t>օրվան</w:t>
      </w:r>
      <w:r>
        <w:rPr>
          <w:rFonts w:ascii="GHEA Grapalat" w:hAnsi="GHEA Grapalat" w:cs="Sylfaen"/>
          <w:sz w:val="20"/>
          <w:szCs w:val="20"/>
          <w:lang w:val="af-ZA"/>
        </w:rPr>
        <w:t xml:space="preserve"> </w:t>
      </w:r>
      <w:r>
        <w:rPr>
          <w:rFonts w:ascii="GHEA Grapalat" w:hAnsi="GHEA Grapalat" w:cs="Sylfaen"/>
          <w:sz w:val="20"/>
          <w:szCs w:val="20"/>
          <w:lang w:val="ru-RU"/>
        </w:rPr>
        <w:t>հաջորդող</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օրը</w:t>
      </w:r>
      <w:r>
        <w:rPr>
          <w:rFonts w:ascii="GHEA Grapalat" w:hAnsi="GHEA Grapalat" w:cs="Sylfaen"/>
          <w:sz w:val="20"/>
          <w:szCs w:val="20"/>
          <w:lang w:val="af-ZA"/>
        </w:rPr>
        <w:t>:</w:t>
      </w:r>
    </w:p>
    <w:p w:rsidR="006E5207" w:rsidRDefault="006E5207" w:rsidP="006E5207">
      <w:pPr>
        <w:ind w:firstLine="567"/>
        <w:jc w:val="center"/>
        <w:rPr>
          <w:rFonts w:ascii="GHEA Grapalat" w:hAnsi="GHEA Grapalat" w:cs="Sylfaen"/>
          <w:b/>
          <w:szCs w:val="22"/>
          <w:lang w:val="es-ES"/>
        </w:rPr>
      </w:pPr>
    </w:p>
    <w:p w:rsidR="006E5207" w:rsidRDefault="006E5207" w:rsidP="006E5207">
      <w:pPr>
        <w:ind w:firstLine="567"/>
        <w:jc w:val="center"/>
        <w:rPr>
          <w:rFonts w:ascii="GHEA Grapalat" w:hAnsi="GHEA Grapalat" w:cs="Sylfaen"/>
          <w:b/>
          <w:szCs w:val="22"/>
          <w:lang w:val="es-ES"/>
        </w:rPr>
      </w:pPr>
    </w:p>
    <w:p w:rsidR="006E5207" w:rsidRDefault="006E5207" w:rsidP="006E5207">
      <w:pPr>
        <w:ind w:firstLine="567"/>
        <w:jc w:val="center"/>
        <w:rPr>
          <w:rFonts w:ascii="GHEA Grapalat" w:hAnsi="GHEA Grapalat"/>
          <w:b/>
          <w:szCs w:val="22"/>
          <w:lang w:val="af-ZA"/>
        </w:rPr>
      </w:pPr>
      <w:r>
        <w:rPr>
          <w:rFonts w:ascii="GHEA Grapalat" w:hAnsi="GHEA Grapalat" w:cs="Sylfaen"/>
          <w:b/>
          <w:szCs w:val="22"/>
          <w:lang w:val="es-ES"/>
        </w:rPr>
        <w:br w:type="page"/>
      </w:r>
      <w:r>
        <w:rPr>
          <w:rFonts w:ascii="GHEA Grapalat" w:hAnsi="GHEA Grapalat" w:cs="Sylfaen"/>
          <w:b/>
          <w:szCs w:val="22"/>
          <w:lang w:val="es-ES"/>
        </w:rPr>
        <w:lastRenderedPageBreak/>
        <w:t>ՄԱՍ</w:t>
      </w:r>
      <w:r>
        <w:rPr>
          <w:rFonts w:ascii="GHEA Grapalat" w:hAnsi="GHEA Grapalat"/>
          <w:b/>
          <w:szCs w:val="22"/>
          <w:lang w:val="af-ZA"/>
        </w:rPr>
        <w:t xml:space="preserve">  II</w:t>
      </w:r>
    </w:p>
    <w:p w:rsidR="006E5207" w:rsidRDefault="006E5207" w:rsidP="006E5207">
      <w:pPr>
        <w:pStyle w:val="af3"/>
        <w:ind w:right="-7"/>
        <w:jc w:val="center"/>
        <w:rPr>
          <w:rFonts w:ascii="GHEA Grapalat" w:hAnsi="GHEA Grapalat"/>
          <w:b/>
          <w:szCs w:val="22"/>
          <w:lang w:val="af-ZA"/>
        </w:rPr>
      </w:pPr>
      <w:r>
        <w:rPr>
          <w:rFonts w:ascii="GHEA Grapalat" w:hAnsi="GHEA Grapalat" w:cs="Sylfaen"/>
          <w:b/>
          <w:szCs w:val="22"/>
          <w:lang w:val="es-ES"/>
        </w:rPr>
        <w:t>Հ</w:t>
      </w:r>
      <w:r>
        <w:rPr>
          <w:rFonts w:ascii="GHEA Grapalat" w:hAnsi="GHEA Grapalat"/>
          <w:b/>
          <w:szCs w:val="22"/>
          <w:lang w:val="af-ZA"/>
        </w:rPr>
        <w:t xml:space="preserve"> </w:t>
      </w:r>
      <w:r>
        <w:rPr>
          <w:rFonts w:ascii="GHEA Grapalat" w:hAnsi="GHEA Grapalat" w:cs="Sylfaen"/>
          <w:b/>
          <w:szCs w:val="22"/>
          <w:lang w:val="es-ES"/>
        </w:rPr>
        <w:t>Ր</w:t>
      </w:r>
      <w:r>
        <w:rPr>
          <w:rFonts w:ascii="GHEA Grapalat" w:hAnsi="GHEA Grapalat"/>
          <w:b/>
          <w:szCs w:val="22"/>
          <w:lang w:val="af-ZA"/>
        </w:rPr>
        <w:t xml:space="preserve"> </w:t>
      </w:r>
      <w:r>
        <w:rPr>
          <w:rFonts w:ascii="GHEA Grapalat" w:hAnsi="GHEA Grapalat" w:cs="Sylfaen"/>
          <w:b/>
          <w:szCs w:val="22"/>
          <w:lang w:val="es-ES"/>
        </w:rPr>
        <w:t>Ա</w:t>
      </w:r>
      <w:r>
        <w:rPr>
          <w:rFonts w:ascii="GHEA Grapalat" w:hAnsi="GHEA Grapalat"/>
          <w:b/>
          <w:szCs w:val="22"/>
          <w:lang w:val="af-ZA"/>
        </w:rPr>
        <w:t xml:space="preserve"> </w:t>
      </w:r>
      <w:r>
        <w:rPr>
          <w:rFonts w:ascii="GHEA Grapalat" w:hAnsi="GHEA Grapalat" w:cs="Sylfaen"/>
          <w:b/>
          <w:szCs w:val="22"/>
          <w:lang w:val="es-ES"/>
        </w:rPr>
        <w:t>Հ</w:t>
      </w:r>
      <w:r>
        <w:rPr>
          <w:rFonts w:ascii="GHEA Grapalat" w:hAnsi="GHEA Grapalat"/>
          <w:b/>
          <w:szCs w:val="22"/>
          <w:lang w:val="af-ZA"/>
        </w:rPr>
        <w:t xml:space="preserve"> </w:t>
      </w:r>
      <w:r>
        <w:rPr>
          <w:rFonts w:ascii="GHEA Grapalat" w:hAnsi="GHEA Grapalat" w:cs="Sylfaen"/>
          <w:b/>
          <w:szCs w:val="22"/>
          <w:lang w:val="es-ES"/>
        </w:rPr>
        <w:t>Ա</w:t>
      </w:r>
      <w:r>
        <w:rPr>
          <w:rFonts w:ascii="GHEA Grapalat" w:hAnsi="GHEA Grapalat"/>
          <w:b/>
          <w:szCs w:val="22"/>
          <w:lang w:val="af-ZA"/>
        </w:rPr>
        <w:t xml:space="preserve"> </w:t>
      </w:r>
      <w:r>
        <w:rPr>
          <w:rFonts w:ascii="GHEA Grapalat" w:hAnsi="GHEA Grapalat" w:cs="Sylfaen"/>
          <w:b/>
          <w:szCs w:val="22"/>
          <w:lang w:val="es-ES"/>
        </w:rPr>
        <w:t>Ն</w:t>
      </w:r>
      <w:r>
        <w:rPr>
          <w:rFonts w:ascii="GHEA Grapalat" w:hAnsi="GHEA Grapalat"/>
          <w:b/>
          <w:szCs w:val="22"/>
          <w:lang w:val="af-ZA"/>
        </w:rPr>
        <w:t xml:space="preserve"> </w:t>
      </w:r>
      <w:r>
        <w:rPr>
          <w:rFonts w:ascii="GHEA Grapalat" w:hAnsi="GHEA Grapalat" w:cs="Sylfaen"/>
          <w:b/>
          <w:szCs w:val="22"/>
          <w:lang w:val="es-ES"/>
        </w:rPr>
        <w:t>Գ</w:t>
      </w:r>
    </w:p>
    <w:p w:rsidR="006E5207" w:rsidRDefault="0069073C" w:rsidP="006E5207">
      <w:pPr>
        <w:pStyle w:val="af3"/>
        <w:ind w:right="-7"/>
        <w:jc w:val="center"/>
        <w:rPr>
          <w:rFonts w:ascii="GHEA Grapalat" w:hAnsi="GHEA Grapalat"/>
          <w:b/>
          <w:szCs w:val="22"/>
          <w:lang w:val="af-ZA"/>
        </w:rPr>
      </w:pPr>
      <w:r>
        <w:rPr>
          <w:rFonts w:ascii="GHEA Grapalat" w:hAnsi="GHEA Grapalat" w:cs="Sylfaen"/>
          <w:b/>
          <w:szCs w:val="22"/>
          <w:lang w:val="ru-RU"/>
        </w:rPr>
        <w:t>Գ</w:t>
      </w:r>
      <w:r w:rsidRPr="0069073C">
        <w:rPr>
          <w:rFonts w:ascii="GHEA Grapalat" w:hAnsi="GHEA Grapalat" w:cs="Sylfaen"/>
          <w:b/>
          <w:szCs w:val="22"/>
          <w:lang w:val="af-ZA"/>
        </w:rPr>
        <w:t xml:space="preserve"> </w:t>
      </w:r>
      <w:r>
        <w:rPr>
          <w:rFonts w:ascii="GHEA Grapalat" w:hAnsi="GHEA Grapalat" w:cs="Sylfaen"/>
          <w:b/>
          <w:szCs w:val="22"/>
          <w:lang w:val="ru-RU"/>
        </w:rPr>
        <w:t>Ն</w:t>
      </w:r>
      <w:r w:rsidRPr="0069073C">
        <w:rPr>
          <w:rFonts w:ascii="GHEA Grapalat" w:hAnsi="GHEA Grapalat" w:cs="Sylfaen"/>
          <w:b/>
          <w:szCs w:val="22"/>
          <w:lang w:val="af-ZA"/>
        </w:rPr>
        <w:t xml:space="preserve"> </w:t>
      </w:r>
      <w:r>
        <w:rPr>
          <w:rFonts w:ascii="GHEA Grapalat" w:hAnsi="GHEA Grapalat" w:cs="Sylfaen"/>
          <w:b/>
          <w:szCs w:val="22"/>
          <w:lang w:val="ru-RU"/>
        </w:rPr>
        <w:t>Ա</w:t>
      </w:r>
      <w:r w:rsidRPr="0069073C">
        <w:rPr>
          <w:rFonts w:ascii="GHEA Grapalat" w:hAnsi="GHEA Grapalat" w:cs="Sylfaen"/>
          <w:b/>
          <w:szCs w:val="22"/>
          <w:lang w:val="af-ZA"/>
        </w:rPr>
        <w:t xml:space="preserve"> </w:t>
      </w:r>
      <w:r>
        <w:rPr>
          <w:rFonts w:ascii="GHEA Grapalat" w:hAnsi="GHEA Grapalat" w:cs="Sylfaen"/>
          <w:b/>
          <w:szCs w:val="22"/>
          <w:lang w:val="ru-RU"/>
        </w:rPr>
        <w:t>Ն</w:t>
      </w:r>
      <w:r w:rsidRPr="0069073C">
        <w:rPr>
          <w:rFonts w:ascii="GHEA Grapalat" w:hAnsi="GHEA Grapalat" w:cs="Sylfaen"/>
          <w:b/>
          <w:szCs w:val="22"/>
          <w:lang w:val="af-ZA"/>
        </w:rPr>
        <w:t xml:space="preserve"> </w:t>
      </w:r>
      <w:r>
        <w:rPr>
          <w:rFonts w:ascii="GHEA Grapalat" w:hAnsi="GHEA Grapalat" w:cs="Sylfaen"/>
          <w:b/>
          <w:szCs w:val="22"/>
          <w:lang w:val="ru-RU"/>
        </w:rPr>
        <w:t>Շ</w:t>
      </w:r>
      <w:r w:rsidRPr="0069073C">
        <w:rPr>
          <w:rFonts w:ascii="GHEA Grapalat" w:hAnsi="GHEA Grapalat" w:cs="Sylfaen"/>
          <w:b/>
          <w:szCs w:val="22"/>
          <w:lang w:val="af-ZA"/>
        </w:rPr>
        <w:t xml:space="preserve"> </w:t>
      </w:r>
      <w:r>
        <w:rPr>
          <w:rFonts w:ascii="GHEA Grapalat" w:hAnsi="GHEA Grapalat" w:cs="Sylfaen"/>
          <w:b/>
          <w:szCs w:val="22"/>
          <w:lang w:val="ru-RU"/>
        </w:rPr>
        <w:t>Մ</w:t>
      </w:r>
      <w:r w:rsidRPr="0069073C">
        <w:rPr>
          <w:rFonts w:ascii="GHEA Grapalat" w:hAnsi="GHEA Grapalat" w:cs="Sylfaen"/>
          <w:b/>
          <w:szCs w:val="22"/>
          <w:lang w:val="af-ZA"/>
        </w:rPr>
        <w:t xml:space="preserve"> </w:t>
      </w:r>
      <w:r>
        <w:rPr>
          <w:rFonts w:ascii="GHEA Grapalat" w:hAnsi="GHEA Grapalat" w:cs="Sylfaen"/>
          <w:b/>
          <w:szCs w:val="22"/>
          <w:lang w:val="ru-RU"/>
        </w:rPr>
        <w:t>Ա</w:t>
      </w:r>
      <w:r w:rsidRPr="0069073C">
        <w:rPr>
          <w:rFonts w:ascii="GHEA Grapalat" w:hAnsi="GHEA Grapalat" w:cs="Sylfaen"/>
          <w:b/>
          <w:szCs w:val="22"/>
          <w:lang w:val="af-ZA"/>
        </w:rPr>
        <w:t xml:space="preserve"> </w:t>
      </w:r>
      <w:r>
        <w:rPr>
          <w:rFonts w:ascii="GHEA Grapalat" w:hAnsi="GHEA Grapalat" w:cs="Sylfaen"/>
          <w:b/>
          <w:szCs w:val="22"/>
          <w:lang w:val="ru-RU"/>
        </w:rPr>
        <w:t>Ն</w:t>
      </w:r>
      <w:r w:rsidRPr="0069073C">
        <w:rPr>
          <w:rFonts w:ascii="GHEA Grapalat" w:hAnsi="GHEA Grapalat" w:cs="Sylfaen"/>
          <w:b/>
          <w:szCs w:val="22"/>
          <w:lang w:val="af-ZA"/>
        </w:rPr>
        <w:t xml:space="preserve"> </w:t>
      </w:r>
      <w:r>
        <w:rPr>
          <w:rFonts w:ascii="GHEA Grapalat" w:hAnsi="GHEA Grapalat" w:cs="Sylfaen"/>
          <w:b/>
          <w:szCs w:val="22"/>
          <w:lang w:val="ru-RU"/>
        </w:rPr>
        <w:t>Հ</w:t>
      </w:r>
      <w:r w:rsidRPr="0069073C">
        <w:rPr>
          <w:rFonts w:ascii="GHEA Grapalat" w:hAnsi="GHEA Grapalat" w:cs="Sylfaen"/>
          <w:b/>
          <w:szCs w:val="22"/>
          <w:lang w:val="af-ZA"/>
        </w:rPr>
        <w:t xml:space="preserve"> </w:t>
      </w:r>
      <w:r>
        <w:rPr>
          <w:rFonts w:ascii="GHEA Grapalat" w:hAnsi="GHEA Grapalat" w:cs="Sylfaen"/>
          <w:b/>
          <w:szCs w:val="22"/>
          <w:lang w:val="ru-RU"/>
        </w:rPr>
        <w:t>Ա</w:t>
      </w:r>
      <w:r w:rsidRPr="0069073C">
        <w:rPr>
          <w:rFonts w:ascii="GHEA Grapalat" w:hAnsi="GHEA Grapalat" w:cs="Sylfaen"/>
          <w:b/>
          <w:szCs w:val="22"/>
          <w:lang w:val="af-ZA"/>
        </w:rPr>
        <w:t xml:space="preserve"> </w:t>
      </w:r>
      <w:r>
        <w:rPr>
          <w:rFonts w:ascii="GHEA Grapalat" w:hAnsi="GHEA Grapalat" w:cs="Sylfaen"/>
          <w:b/>
          <w:szCs w:val="22"/>
          <w:lang w:val="ru-RU"/>
        </w:rPr>
        <w:t>Ր</w:t>
      </w:r>
      <w:r w:rsidRPr="0069073C">
        <w:rPr>
          <w:rFonts w:ascii="GHEA Grapalat" w:hAnsi="GHEA Grapalat" w:cs="Sylfaen"/>
          <w:b/>
          <w:szCs w:val="22"/>
          <w:lang w:val="af-ZA"/>
        </w:rPr>
        <w:t xml:space="preserve"> </w:t>
      </w:r>
      <w:r>
        <w:rPr>
          <w:rFonts w:ascii="GHEA Grapalat" w:hAnsi="GHEA Grapalat" w:cs="Sylfaen"/>
          <w:b/>
          <w:szCs w:val="22"/>
          <w:lang w:val="ru-RU"/>
        </w:rPr>
        <w:t>Ց</w:t>
      </w:r>
      <w:r w:rsidRPr="0069073C">
        <w:rPr>
          <w:rFonts w:ascii="GHEA Grapalat" w:hAnsi="GHEA Grapalat" w:cs="Sylfaen"/>
          <w:b/>
          <w:szCs w:val="22"/>
          <w:lang w:val="af-ZA"/>
        </w:rPr>
        <w:t xml:space="preserve"> </w:t>
      </w:r>
      <w:r>
        <w:rPr>
          <w:rFonts w:ascii="GHEA Grapalat" w:hAnsi="GHEA Grapalat" w:cs="Sylfaen"/>
          <w:b/>
          <w:szCs w:val="22"/>
          <w:lang w:val="ru-RU"/>
        </w:rPr>
        <w:t>Մ</w:t>
      </w:r>
      <w:r w:rsidRPr="0069073C">
        <w:rPr>
          <w:rFonts w:ascii="GHEA Grapalat" w:hAnsi="GHEA Grapalat" w:cs="Sylfaen"/>
          <w:b/>
          <w:szCs w:val="22"/>
          <w:lang w:val="af-ZA"/>
        </w:rPr>
        <w:t xml:space="preserve"> </w:t>
      </w:r>
      <w:r>
        <w:rPr>
          <w:rFonts w:ascii="GHEA Grapalat" w:hAnsi="GHEA Grapalat" w:cs="Sylfaen"/>
          <w:b/>
          <w:szCs w:val="22"/>
          <w:lang w:val="ru-RU"/>
        </w:rPr>
        <w:t>Ա</w:t>
      </w:r>
      <w:r w:rsidRPr="0069073C">
        <w:rPr>
          <w:rFonts w:ascii="GHEA Grapalat" w:hAnsi="GHEA Grapalat" w:cs="Sylfaen"/>
          <w:b/>
          <w:szCs w:val="22"/>
          <w:lang w:val="af-ZA"/>
        </w:rPr>
        <w:t xml:space="preserve"> </w:t>
      </w:r>
      <w:r>
        <w:rPr>
          <w:rFonts w:ascii="GHEA Grapalat" w:hAnsi="GHEA Grapalat" w:cs="Sylfaen"/>
          <w:b/>
          <w:szCs w:val="22"/>
          <w:lang w:val="ru-RU"/>
        </w:rPr>
        <w:t>Ն</w:t>
      </w:r>
      <w:r w:rsidR="006E5207">
        <w:rPr>
          <w:rFonts w:ascii="GHEA Grapalat" w:hAnsi="GHEA Grapalat"/>
          <w:b/>
          <w:szCs w:val="22"/>
          <w:lang w:val="af-ZA"/>
        </w:rPr>
        <w:t xml:space="preserve">   </w:t>
      </w:r>
      <w:r w:rsidR="006E5207">
        <w:rPr>
          <w:rFonts w:ascii="GHEA Grapalat" w:hAnsi="GHEA Grapalat" w:cs="Sylfaen"/>
          <w:b/>
          <w:szCs w:val="22"/>
          <w:lang w:val="es-ES"/>
        </w:rPr>
        <w:t>Հ</w:t>
      </w:r>
      <w:r w:rsidR="006E5207">
        <w:rPr>
          <w:rFonts w:ascii="GHEA Grapalat" w:hAnsi="GHEA Grapalat"/>
          <w:b/>
          <w:szCs w:val="22"/>
          <w:lang w:val="af-ZA"/>
        </w:rPr>
        <w:t xml:space="preserve"> </w:t>
      </w:r>
      <w:r w:rsidR="006E5207">
        <w:rPr>
          <w:rFonts w:ascii="GHEA Grapalat" w:hAnsi="GHEA Grapalat" w:cs="Sylfaen"/>
          <w:b/>
          <w:szCs w:val="22"/>
          <w:lang w:val="es-ES"/>
        </w:rPr>
        <w:t>Ա</w:t>
      </w:r>
      <w:r w:rsidR="006E5207">
        <w:rPr>
          <w:rFonts w:ascii="GHEA Grapalat" w:hAnsi="GHEA Grapalat"/>
          <w:b/>
          <w:szCs w:val="22"/>
          <w:lang w:val="af-ZA"/>
        </w:rPr>
        <w:t xml:space="preserve"> </w:t>
      </w:r>
      <w:r w:rsidR="006E5207">
        <w:rPr>
          <w:rFonts w:ascii="GHEA Grapalat" w:hAnsi="GHEA Grapalat" w:cs="Sylfaen"/>
          <w:b/>
          <w:szCs w:val="22"/>
          <w:lang w:val="es-ES"/>
        </w:rPr>
        <w:t>Յ</w:t>
      </w:r>
      <w:r w:rsidR="006E5207">
        <w:rPr>
          <w:rFonts w:ascii="GHEA Grapalat" w:hAnsi="GHEA Grapalat"/>
          <w:b/>
          <w:szCs w:val="22"/>
          <w:lang w:val="af-ZA"/>
        </w:rPr>
        <w:t xml:space="preserve"> </w:t>
      </w:r>
      <w:r w:rsidR="006E5207">
        <w:rPr>
          <w:rFonts w:ascii="GHEA Grapalat" w:hAnsi="GHEA Grapalat" w:cs="Sylfaen"/>
          <w:b/>
          <w:szCs w:val="22"/>
          <w:lang w:val="es-ES"/>
        </w:rPr>
        <w:t>Տ</w:t>
      </w:r>
      <w:r w:rsidR="006E5207">
        <w:rPr>
          <w:rFonts w:ascii="GHEA Grapalat" w:hAnsi="GHEA Grapalat"/>
          <w:b/>
          <w:szCs w:val="22"/>
          <w:lang w:val="af-ZA"/>
        </w:rPr>
        <w:t xml:space="preserve"> </w:t>
      </w:r>
      <w:r w:rsidR="006E5207">
        <w:rPr>
          <w:rFonts w:ascii="GHEA Grapalat" w:hAnsi="GHEA Grapalat" w:cs="Sylfaen"/>
          <w:b/>
          <w:szCs w:val="22"/>
          <w:lang w:val="es-ES"/>
        </w:rPr>
        <w:t>Ը</w:t>
      </w:r>
      <w:r w:rsidR="006E5207">
        <w:rPr>
          <w:rFonts w:ascii="GHEA Grapalat" w:hAnsi="GHEA Grapalat"/>
          <w:b/>
          <w:szCs w:val="22"/>
          <w:lang w:val="af-ZA"/>
        </w:rPr>
        <w:t xml:space="preserve">   </w:t>
      </w:r>
      <w:r w:rsidR="006E5207">
        <w:rPr>
          <w:rFonts w:ascii="GHEA Grapalat" w:hAnsi="GHEA Grapalat" w:cs="Sylfaen"/>
          <w:b/>
          <w:szCs w:val="22"/>
          <w:lang w:val="es-ES"/>
        </w:rPr>
        <w:t>Պ</w:t>
      </w:r>
      <w:r w:rsidR="006E5207">
        <w:rPr>
          <w:rFonts w:ascii="GHEA Grapalat" w:hAnsi="GHEA Grapalat"/>
          <w:b/>
          <w:szCs w:val="22"/>
          <w:lang w:val="af-ZA"/>
        </w:rPr>
        <w:t xml:space="preserve"> </w:t>
      </w:r>
      <w:r w:rsidR="006E5207">
        <w:rPr>
          <w:rFonts w:ascii="GHEA Grapalat" w:hAnsi="GHEA Grapalat" w:cs="Sylfaen"/>
          <w:b/>
          <w:szCs w:val="22"/>
          <w:lang w:val="es-ES"/>
        </w:rPr>
        <w:t>Ա</w:t>
      </w:r>
      <w:r w:rsidR="006E5207">
        <w:rPr>
          <w:rFonts w:ascii="GHEA Grapalat" w:hAnsi="GHEA Grapalat"/>
          <w:b/>
          <w:szCs w:val="22"/>
          <w:lang w:val="af-ZA"/>
        </w:rPr>
        <w:t xml:space="preserve"> </w:t>
      </w:r>
      <w:r w:rsidR="006E5207">
        <w:rPr>
          <w:rFonts w:ascii="GHEA Grapalat" w:hAnsi="GHEA Grapalat" w:cs="Sylfaen"/>
          <w:b/>
          <w:szCs w:val="22"/>
          <w:lang w:val="es-ES"/>
        </w:rPr>
        <w:t>Տ</w:t>
      </w:r>
      <w:r w:rsidR="006E5207">
        <w:rPr>
          <w:rFonts w:ascii="GHEA Grapalat" w:hAnsi="GHEA Grapalat"/>
          <w:b/>
          <w:szCs w:val="22"/>
          <w:lang w:val="af-ZA"/>
        </w:rPr>
        <w:t xml:space="preserve"> </w:t>
      </w:r>
      <w:r w:rsidR="006E5207">
        <w:rPr>
          <w:rFonts w:ascii="GHEA Grapalat" w:hAnsi="GHEA Grapalat" w:cs="Sylfaen"/>
          <w:b/>
          <w:szCs w:val="22"/>
          <w:lang w:val="es-ES"/>
        </w:rPr>
        <w:t>Ր</w:t>
      </w:r>
      <w:r w:rsidR="006E5207">
        <w:rPr>
          <w:rFonts w:ascii="GHEA Grapalat" w:hAnsi="GHEA Grapalat"/>
          <w:b/>
          <w:szCs w:val="22"/>
          <w:lang w:val="af-ZA"/>
        </w:rPr>
        <w:t xml:space="preserve"> </w:t>
      </w:r>
      <w:r w:rsidR="006E5207">
        <w:rPr>
          <w:rFonts w:ascii="GHEA Grapalat" w:hAnsi="GHEA Grapalat" w:cs="Sylfaen"/>
          <w:b/>
          <w:szCs w:val="22"/>
          <w:lang w:val="es-ES"/>
        </w:rPr>
        <w:t>Ա</w:t>
      </w:r>
      <w:r w:rsidR="006E5207">
        <w:rPr>
          <w:rFonts w:ascii="GHEA Grapalat" w:hAnsi="GHEA Grapalat"/>
          <w:b/>
          <w:szCs w:val="22"/>
          <w:lang w:val="af-ZA"/>
        </w:rPr>
        <w:t xml:space="preserve"> </w:t>
      </w:r>
      <w:r w:rsidR="006E5207">
        <w:rPr>
          <w:rFonts w:ascii="GHEA Grapalat" w:hAnsi="GHEA Grapalat" w:cs="Sylfaen"/>
          <w:b/>
          <w:szCs w:val="22"/>
          <w:lang w:val="es-ES"/>
        </w:rPr>
        <w:t>Ս</w:t>
      </w:r>
      <w:r w:rsidR="006E5207">
        <w:rPr>
          <w:rFonts w:ascii="GHEA Grapalat" w:hAnsi="GHEA Grapalat"/>
          <w:b/>
          <w:szCs w:val="22"/>
          <w:lang w:val="af-ZA"/>
        </w:rPr>
        <w:t xml:space="preserve"> </w:t>
      </w:r>
      <w:r w:rsidR="006E5207">
        <w:rPr>
          <w:rFonts w:ascii="GHEA Grapalat" w:hAnsi="GHEA Grapalat" w:cs="Sylfaen"/>
          <w:b/>
          <w:szCs w:val="22"/>
          <w:lang w:val="es-ES"/>
        </w:rPr>
        <w:t>Տ</w:t>
      </w:r>
      <w:r w:rsidR="006E5207">
        <w:rPr>
          <w:rFonts w:ascii="GHEA Grapalat" w:hAnsi="GHEA Grapalat"/>
          <w:b/>
          <w:szCs w:val="22"/>
          <w:lang w:val="af-ZA"/>
        </w:rPr>
        <w:t xml:space="preserve"> </w:t>
      </w:r>
      <w:r w:rsidR="006E5207">
        <w:rPr>
          <w:rFonts w:ascii="GHEA Grapalat" w:hAnsi="GHEA Grapalat" w:cs="Sylfaen"/>
          <w:b/>
          <w:szCs w:val="22"/>
          <w:lang w:val="es-ES"/>
        </w:rPr>
        <w:t>Ե</w:t>
      </w:r>
      <w:r w:rsidR="006E5207">
        <w:rPr>
          <w:rFonts w:ascii="GHEA Grapalat" w:hAnsi="GHEA Grapalat"/>
          <w:b/>
          <w:szCs w:val="22"/>
          <w:lang w:val="af-ZA"/>
        </w:rPr>
        <w:t xml:space="preserve"> </w:t>
      </w:r>
      <w:r w:rsidR="006E5207">
        <w:rPr>
          <w:rFonts w:ascii="GHEA Grapalat" w:hAnsi="GHEA Grapalat" w:cs="Sylfaen"/>
          <w:b/>
          <w:szCs w:val="22"/>
          <w:lang w:val="es-ES"/>
        </w:rPr>
        <w:t>Լ</w:t>
      </w:r>
      <w:r w:rsidR="006E5207">
        <w:rPr>
          <w:rFonts w:ascii="GHEA Grapalat" w:hAnsi="GHEA Grapalat"/>
          <w:b/>
          <w:szCs w:val="22"/>
          <w:lang w:val="af-ZA"/>
        </w:rPr>
        <w:t xml:space="preserve"> </w:t>
      </w:r>
      <w:r w:rsidR="006E5207">
        <w:rPr>
          <w:rFonts w:ascii="GHEA Grapalat" w:hAnsi="GHEA Grapalat" w:cs="Sylfaen"/>
          <w:b/>
          <w:szCs w:val="22"/>
          <w:lang w:val="es-ES"/>
        </w:rPr>
        <w:t>ՈՒ</w:t>
      </w:r>
    </w:p>
    <w:p w:rsidR="006E5207" w:rsidRDefault="006E5207" w:rsidP="006E5207">
      <w:pPr>
        <w:ind w:firstLine="567"/>
        <w:jc w:val="center"/>
        <w:rPr>
          <w:rFonts w:ascii="GHEA Grapalat" w:hAnsi="GHEA Grapalat"/>
          <w:szCs w:val="22"/>
          <w:lang w:val="af-ZA"/>
        </w:rPr>
      </w:pPr>
    </w:p>
    <w:p w:rsidR="006E5207" w:rsidRPr="00EC64BC" w:rsidRDefault="006E5207" w:rsidP="00EC64BC">
      <w:pPr>
        <w:pStyle w:val="aff0"/>
        <w:numPr>
          <w:ilvl w:val="0"/>
          <w:numId w:val="38"/>
        </w:numPr>
        <w:jc w:val="center"/>
        <w:rPr>
          <w:rFonts w:ascii="GHEA Grapalat" w:hAnsi="GHEA Grapalat"/>
          <w:b/>
          <w:sz w:val="20"/>
          <w:lang w:val="af-ZA"/>
        </w:rPr>
      </w:pPr>
      <w:r w:rsidRPr="00EC64BC">
        <w:rPr>
          <w:rFonts w:ascii="GHEA Grapalat" w:hAnsi="GHEA Grapalat" w:cs="Sylfaen"/>
          <w:b/>
          <w:sz w:val="20"/>
          <w:lang w:val="es-ES"/>
        </w:rPr>
        <w:t>ԸՆԴՀԱՆՈՒՐ</w:t>
      </w:r>
      <w:r w:rsidRPr="00EC64BC">
        <w:rPr>
          <w:rFonts w:ascii="GHEA Grapalat" w:hAnsi="GHEA Grapalat"/>
          <w:b/>
          <w:sz w:val="20"/>
          <w:lang w:val="af-ZA"/>
        </w:rPr>
        <w:t xml:space="preserve"> </w:t>
      </w:r>
      <w:r w:rsidRPr="00EC64BC">
        <w:rPr>
          <w:rFonts w:ascii="GHEA Grapalat" w:hAnsi="GHEA Grapalat" w:cs="Sylfaen"/>
          <w:b/>
          <w:sz w:val="20"/>
          <w:lang w:val="es-ES"/>
        </w:rPr>
        <w:t>ԴՐՈՒՅԹՆԵՐ</w:t>
      </w:r>
    </w:p>
    <w:p w:rsidR="006E5207" w:rsidRDefault="006E5207" w:rsidP="006E5207">
      <w:pPr>
        <w:ind w:firstLine="567"/>
        <w:jc w:val="both"/>
        <w:rPr>
          <w:rFonts w:ascii="GHEA Grapalat" w:hAnsi="GHEA Grapalat"/>
          <w:szCs w:val="22"/>
          <w:lang w:val="af-ZA"/>
        </w:rPr>
      </w:pPr>
      <w:r>
        <w:rPr>
          <w:rFonts w:ascii="GHEA Grapalat" w:hAnsi="GHEA Grapalat"/>
          <w:szCs w:val="22"/>
          <w:lang w:val="af-ZA"/>
        </w:rPr>
        <w:t xml:space="preserve"> </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1.1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հրահանգը</w:t>
      </w:r>
      <w:r>
        <w:rPr>
          <w:rFonts w:ascii="GHEA Grapalat" w:hAnsi="GHEA Grapalat" w:cs="Sylfaen"/>
          <w:sz w:val="20"/>
          <w:lang w:val="af-ZA"/>
        </w:rPr>
        <w:t xml:space="preserve"> </w:t>
      </w:r>
      <w:r>
        <w:rPr>
          <w:rFonts w:ascii="GHEA Grapalat" w:hAnsi="GHEA Grapalat" w:cs="Sylfaen"/>
          <w:sz w:val="20"/>
          <w:lang w:val="ru-RU"/>
        </w:rPr>
        <w:t>նպատակ</w:t>
      </w:r>
      <w:r>
        <w:rPr>
          <w:rFonts w:ascii="GHEA Grapalat" w:hAnsi="GHEA Grapalat" w:cs="Sylfaen"/>
          <w:sz w:val="20"/>
          <w:lang w:val="af-ZA"/>
        </w:rPr>
        <w:t xml:space="preserve"> </w:t>
      </w:r>
      <w:r>
        <w:rPr>
          <w:rFonts w:ascii="GHEA Grapalat" w:hAnsi="GHEA Grapalat" w:cs="Sylfaen"/>
          <w:sz w:val="20"/>
          <w:lang w:val="ru-RU"/>
        </w:rPr>
        <w:t>ունի</w:t>
      </w:r>
      <w:r>
        <w:rPr>
          <w:rFonts w:ascii="GHEA Grapalat" w:hAnsi="GHEA Grapalat" w:cs="Sylfaen"/>
          <w:sz w:val="20"/>
          <w:lang w:val="af-ZA"/>
        </w:rPr>
        <w:t xml:space="preserve"> </w:t>
      </w:r>
      <w:r>
        <w:rPr>
          <w:rFonts w:ascii="GHEA Grapalat" w:hAnsi="GHEA Grapalat" w:cs="Sylfaen"/>
          <w:sz w:val="20"/>
          <w:lang w:val="ru-RU"/>
        </w:rPr>
        <w:t>օժանդակել</w:t>
      </w:r>
      <w:r>
        <w:rPr>
          <w:rFonts w:ascii="GHEA Grapalat" w:hAnsi="GHEA Grapalat" w:cs="Sylfaen"/>
          <w:sz w:val="20"/>
          <w:lang w:val="af-ZA"/>
        </w:rPr>
        <w:t xml:space="preserve"> մ</w:t>
      </w:r>
      <w:r>
        <w:rPr>
          <w:rFonts w:ascii="GHEA Grapalat" w:hAnsi="GHEA Grapalat" w:cs="Sylfaen"/>
          <w:sz w:val="20"/>
          <w:lang w:val="ru-RU"/>
        </w:rPr>
        <w:t>ասնակիցներին</w:t>
      </w:r>
      <w:r>
        <w:rPr>
          <w:rFonts w:ascii="GHEA Grapalat" w:hAnsi="GHEA Grapalat" w:cs="Sylfaen"/>
          <w:sz w:val="20"/>
          <w:lang w:val="af-ZA"/>
        </w:rPr>
        <w:t xml:space="preserve"> </w:t>
      </w:r>
      <w:r>
        <w:rPr>
          <w:rFonts w:ascii="GHEA Grapalat" w:hAnsi="GHEA Grapalat" w:cs="Sylfaen"/>
          <w:sz w:val="20"/>
          <w:lang w:val="ru-RU"/>
        </w:rPr>
        <w:t>հայտը</w:t>
      </w:r>
      <w:r>
        <w:rPr>
          <w:rFonts w:ascii="GHEA Grapalat" w:hAnsi="GHEA Grapalat" w:cs="Sylfaen"/>
          <w:sz w:val="20"/>
          <w:lang w:val="af-ZA"/>
        </w:rPr>
        <w:t xml:space="preserve"> </w:t>
      </w:r>
      <w:r>
        <w:rPr>
          <w:rFonts w:ascii="GHEA Grapalat" w:hAnsi="GHEA Grapalat" w:cs="Sylfaen"/>
          <w:sz w:val="20"/>
          <w:lang w:val="ru-RU"/>
        </w:rPr>
        <w:t>պատրաստելիս։</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1.2 </w:t>
      </w:r>
      <w:r>
        <w:rPr>
          <w:rFonts w:ascii="GHEA Grapalat" w:hAnsi="GHEA Grapalat" w:cs="Sylfaen"/>
          <w:sz w:val="20"/>
          <w:lang w:val="ru-RU"/>
        </w:rPr>
        <w:t>Նպատակահարմարության</w:t>
      </w:r>
      <w:r>
        <w:rPr>
          <w:rFonts w:ascii="GHEA Grapalat" w:hAnsi="GHEA Grapalat" w:cs="Sylfaen"/>
          <w:sz w:val="20"/>
          <w:lang w:val="af-ZA"/>
        </w:rPr>
        <w:t xml:space="preserve"> </w:t>
      </w:r>
      <w:r>
        <w:rPr>
          <w:rFonts w:ascii="GHEA Grapalat" w:hAnsi="GHEA Grapalat" w:cs="Sylfaen"/>
          <w:sz w:val="20"/>
          <w:lang w:val="ru-RU"/>
        </w:rPr>
        <w:t>դեպքում</w:t>
      </w:r>
      <w:r>
        <w:rPr>
          <w:rFonts w:ascii="GHEA Grapalat" w:hAnsi="GHEA Grapalat" w:cs="Sylfaen"/>
          <w:sz w:val="20"/>
          <w:lang w:val="af-ZA"/>
        </w:rPr>
        <w:t xml:space="preserve"> մ</w:t>
      </w:r>
      <w:r>
        <w:rPr>
          <w:rFonts w:ascii="GHEA Grapalat" w:hAnsi="GHEA Grapalat" w:cs="Sylfaen"/>
          <w:sz w:val="20"/>
          <w:lang w:val="ru-RU"/>
        </w:rPr>
        <w:t>ասնակիցը</w:t>
      </w:r>
      <w:r>
        <w:rPr>
          <w:rFonts w:ascii="GHEA Grapalat" w:hAnsi="GHEA Grapalat" w:cs="Sylfaen"/>
          <w:sz w:val="20"/>
          <w:lang w:val="af-ZA"/>
        </w:rPr>
        <w:t xml:space="preserve"> </w:t>
      </w:r>
      <w:r>
        <w:rPr>
          <w:rFonts w:ascii="GHEA Grapalat" w:hAnsi="GHEA Grapalat" w:cs="Sylfaen"/>
          <w:sz w:val="20"/>
          <w:lang w:val="ru-RU"/>
        </w:rPr>
        <w:t>պահանջվող</w:t>
      </w:r>
      <w:r>
        <w:rPr>
          <w:rFonts w:ascii="GHEA Grapalat" w:hAnsi="GHEA Grapalat" w:cs="Sylfaen"/>
          <w:sz w:val="20"/>
          <w:lang w:val="af-ZA"/>
        </w:rPr>
        <w:t xml:space="preserve"> </w:t>
      </w:r>
      <w:r>
        <w:rPr>
          <w:rFonts w:ascii="GHEA Grapalat" w:hAnsi="GHEA Grapalat" w:cs="Sylfaen"/>
          <w:sz w:val="20"/>
          <w:lang w:val="ru-RU"/>
        </w:rPr>
        <w:t>տեղեկությունները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ներկայացնել</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հրահանգով</w:t>
      </w:r>
      <w:r>
        <w:rPr>
          <w:rFonts w:ascii="GHEA Grapalat" w:hAnsi="GHEA Grapalat" w:cs="Sylfaen"/>
          <w:sz w:val="20"/>
          <w:lang w:val="af-ZA"/>
        </w:rPr>
        <w:t xml:space="preserve"> </w:t>
      </w:r>
      <w:r>
        <w:rPr>
          <w:rFonts w:ascii="GHEA Grapalat" w:hAnsi="GHEA Grapalat" w:cs="Sylfaen"/>
          <w:sz w:val="20"/>
          <w:lang w:val="ru-RU"/>
        </w:rPr>
        <w:t>առաջարկվող</w:t>
      </w:r>
      <w:r>
        <w:rPr>
          <w:rFonts w:ascii="GHEA Grapalat" w:hAnsi="GHEA Grapalat" w:cs="Sylfaen"/>
          <w:sz w:val="20"/>
          <w:lang w:val="af-ZA"/>
        </w:rPr>
        <w:t xml:space="preserve"> </w:t>
      </w:r>
      <w:r>
        <w:rPr>
          <w:rFonts w:ascii="GHEA Grapalat" w:hAnsi="GHEA Grapalat" w:cs="Sylfaen"/>
          <w:sz w:val="20"/>
          <w:lang w:val="ru-RU"/>
        </w:rPr>
        <w:t>ձևերից</w:t>
      </w:r>
      <w:r>
        <w:rPr>
          <w:rFonts w:ascii="GHEA Grapalat" w:hAnsi="GHEA Grapalat" w:cs="Sylfaen"/>
          <w:sz w:val="20"/>
          <w:lang w:val="af-ZA"/>
        </w:rPr>
        <w:t xml:space="preserve"> </w:t>
      </w:r>
      <w:r>
        <w:rPr>
          <w:rFonts w:ascii="GHEA Grapalat" w:hAnsi="GHEA Grapalat" w:cs="Sylfaen"/>
          <w:sz w:val="20"/>
          <w:lang w:val="ru-RU"/>
        </w:rPr>
        <w:t>տարբերվող</w:t>
      </w:r>
      <w:r>
        <w:rPr>
          <w:rFonts w:ascii="GHEA Grapalat" w:hAnsi="GHEA Grapalat" w:cs="Sylfaen"/>
          <w:sz w:val="20"/>
          <w:lang w:val="af-ZA"/>
        </w:rPr>
        <w:t xml:space="preserve">` </w:t>
      </w:r>
      <w:r>
        <w:rPr>
          <w:rFonts w:ascii="GHEA Grapalat" w:hAnsi="GHEA Grapalat" w:cs="Sylfaen"/>
          <w:sz w:val="20"/>
          <w:lang w:val="ru-RU"/>
        </w:rPr>
        <w:t>այլ</w:t>
      </w:r>
      <w:r>
        <w:rPr>
          <w:rFonts w:ascii="GHEA Grapalat" w:hAnsi="GHEA Grapalat" w:cs="Sylfaen"/>
          <w:sz w:val="20"/>
          <w:lang w:val="af-ZA"/>
        </w:rPr>
        <w:t xml:space="preserve"> </w:t>
      </w:r>
      <w:r>
        <w:rPr>
          <w:rFonts w:ascii="GHEA Grapalat" w:hAnsi="GHEA Grapalat" w:cs="Sylfaen"/>
          <w:sz w:val="20"/>
          <w:lang w:val="ru-RU"/>
        </w:rPr>
        <w:t>ձևերով</w:t>
      </w:r>
      <w:r>
        <w:rPr>
          <w:rFonts w:ascii="GHEA Grapalat" w:hAnsi="GHEA Grapalat" w:cs="Sylfaen"/>
          <w:sz w:val="20"/>
          <w:lang w:val="af-ZA"/>
        </w:rPr>
        <w:t xml:space="preserve">` </w:t>
      </w:r>
      <w:r>
        <w:rPr>
          <w:rFonts w:ascii="GHEA Grapalat" w:hAnsi="GHEA Grapalat" w:cs="Sylfaen"/>
          <w:sz w:val="20"/>
          <w:lang w:val="ru-RU"/>
        </w:rPr>
        <w:t>պահպանելով</w:t>
      </w:r>
      <w:r>
        <w:rPr>
          <w:rFonts w:ascii="GHEA Grapalat" w:hAnsi="GHEA Grapalat" w:cs="Sylfaen"/>
          <w:sz w:val="20"/>
          <w:lang w:val="af-ZA"/>
        </w:rPr>
        <w:t xml:space="preserve"> </w:t>
      </w:r>
      <w:r>
        <w:rPr>
          <w:rFonts w:ascii="GHEA Grapalat" w:hAnsi="GHEA Grapalat" w:cs="Sylfaen"/>
          <w:sz w:val="20"/>
          <w:lang w:val="ru-RU"/>
        </w:rPr>
        <w:t>պահանջվող</w:t>
      </w:r>
      <w:r>
        <w:rPr>
          <w:rFonts w:ascii="GHEA Grapalat" w:hAnsi="GHEA Grapalat" w:cs="Sylfaen"/>
          <w:sz w:val="20"/>
          <w:lang w:val="af-ZA"/>
        </w:rPr>
        <w:t xml:space="preserve"> </w:t>
      </w:r>
      <w:r>
        <w:rPr>
          <w:rFonts w:ascii="GHEA Grapalat" w:hAnsi="GHEA Grapalat" w:cs="Sylfaen"/>
          <w:sz w:val="20"/>
          <w:lang w:val="ru-RU"/>
        </w:rPr>
        <w:t>վավերապայմանները։</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1.3 </w:t>
      </w:r>
      <w:r>
        <w:rPr>
          <w:rFonts w:ascii="GHEA Grapalat" w:hAnsi="GHEA Grapalat" w:cs="Sylfaen"/>
          <w:sz w:val="20"/>
          <w:lang w:val="ru-RU"/>
        </w:rPr>
        <w:t>Հայտերը</w:t>
      </w:r>
      <w:r>
        <w:rPr>
          <w:rFonts w:ascii="GHEA Grapalat" w:hAnsi="GHEA Grapalat" w:cs="Sylfaen"/>
          <w:sz w:val="20"/>
          <w:lang w:val="af-ZA"/>
        </w:rPr>
        <w:t xml:space="preserve">, </w:t>
      </w:r>
      <w:r>
        <w:rPr>
          <w:rFonts w:ascii="GHEA Grapalat" w:hAnsi="GHEA Grapalat" w:cs="Sylfaen"/>
          <w:sz w:val="20"/>
          <w:lang w:val="ru-RU"/>
        </w:rPr>
        <w:t>հայերենից</w:t>
      </w:r>
      <w:r>
        <w:rPr>
          <w:rFonts w:ascii="GHEA Grapalat" w:hAnsi="GHEA Grapalat" w:cs="Sylfaen"/>
          <w:sz w:val="20"/>
          <w:lang w:val="af-ZA"/>
        </w:rPr>
        <w:t xml:space="preserve"> </w:t>
      </w:r>
      <w:r>
        <w:rPr>
          <w:rFonts w:ascii="GHEA Grapalat" w:hAnsi="GHEA Grapalat" w:cs="Sylfaen"/>
          <w:sz w:val="20"/>
          <w:lang w:val="ru-RU"/>
        </w:rPr>
        <w:t>բացի</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ներկայացվել</w:t>
      </w:r>
      <w:r>
        <w:rPr>
          <w:rFonts w:ascii="GHEA Grapalat" w:hAnsi="GHEA Grapalat" w:cs="Sylfaen"/>
          <w:sz w:val="20"/>
          <w:lang w:val="af-ZA"/>
        </w:rPr>
        <w:t xml:space="preserve"> </w:t>
      </w:r>
      <w:r>
        <w:rPr>
          <w:rFonts w:ascii="GHEA Grapalat" w:hAnsi="GHEA Grapalat" w:cs="Sylfaen"/>
          <w:sz w:val="20"/>
          <w:lang w:val="ru-RU"/>
        </w:rPr>
        <w:t>նաև</w:t>
      </w:r>
      <w:r>
        <w:rPr>
          <w:rFonts w:ascii="GHEA Grapalat" w:hAnsi="GHEA Grapalat" w:cs="Sylfaen"/>
          <w:sz w:val="20"/>
          <w:lang w:val="af-ZA"/>
        </w:rPr>
        <w:t xml:space="preserve"> </w:t>
      </w:r>
      <w:r>
        <w:rPr>
          <w:rFonts w:ascii="GHEA Grapalat" w:hAnsi="GHEA Grapalat" w:cs="Sylfaen"/>
          <w:sz w:val="20"/>
          <w:lang w:val="ru-RU"/>
        </w:rPr>
        <w:t>անգլերեն</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ռուսերեն։</w:t>
      </w:r>
      <w:r>
        <w:rPr>
          <w:rFonts w:ascii="GHEA Grapalat" w:hAnsi="GHEA Grapalat" w:cs="Sylfaen"/>
          <w:sz w:val="20"/>
          <w:lang w:val="af-ZA"/>
        </w:rPr>
        <w:t xml:space="preserve"> </w:t>
      </w:r>
    </w:p>
    <w:p w:rsidR="006E5207" w:rsidRDefault="006E5207" w:rsidP="006E5207">
      <w:pPr>
        <w:jc w:val="center"/>
        <w:rPr>
          <w:rFonts w:ascii="GHEA Grapalat" w:hAnsi="GHEA Grapalat"/>
          <w:b/>
          <w:szCs w:val="22"/>
          <w:lang w:val="af-ZA"/>
        </w:rPr>
      </w:pPr>
    </w:p>
    <w:p w:rsidR="006E5207" w:rsidRPr="00EC64BC" w:rsidRDefault="006E5207" w:rsidP="00EC64BC">
      <w:pPr>
        <w:pStyle w:val="aff0"/>
        <w:numPr>
          <w:ilvl w:val="0"/>
          <w:numId w:val="39"/>
        </w:numPr>
        <w:jc w:val="center"/>
        <w:rPr>
          <w:rFonts w:ascii="GHEA Grapalat" w:hAnsi="GHEA Grapalat"/>
          <w:b/>
          <w:sz w:val="20"/>
          <w:lang w:val="af-ZA"/>
        </w:rPr>
      </w:pPr>
      <w:r w:rsidRPr="00EC64BC">
        <w:rPr>
          <w:rFonts w:ascii="GHEA Grapalat" w:hAnsi="GHEA Grapalat" w:cs="Sylfaen"/>
          <w:b/>
          <w:sz w:val="20"/>
          <w:lang w:val="es-ES"/>
        </w:rPr>
        <w:t>ԸՆԹԱՑԱԿԱՐԳԻ</w:t>
      </w:r>
      <w:r w:rsidRPr="00EC64BC">
        <w:rPr>
          <w:rFonts w:ascii="GHEA Grapalat" w:hAnsi="GHEA Grapalat"/>
          <w:b/>
          <w:sz w:val="20"/>
          <w:lang w:val="af-ZA"/>
        </w:rPr>
        <w:t xml:space="preserve"> </w:t>
      </w:r>
      <w:r w:rsidRPr="00EC64BC">
        <w:rPr>
          <w:rFonts w:ascii="GHEA Grapalat" w:hAnsi="GHEA Grapalat" w:cs="Sylfaen"/>
          <w:b/>
          <w:sz w:val="20"/>
          <w:lang w:val="es-ES"/>
        </w:rPr>
        <w:t>ՀԱՅՏԸ</w:t>
      </w:r>
    </w:p>
    <w:p w:rsidR="006E5207" w:rsidRDefault="006E5207" w:rsidP="006E5207">
      <w:pPr>
        <w:ind w:firstLine="720"/>
        <w:jc w:val="center"/>
        <w:rPr>
          <w:rFonts w:ascii="GHEA Grapalat" w:hAnsi="GHEA Grapalat"/>
          <w:szCs w:val="22"/>
          <w:lang w:val="af-ZA"/>
        </w:rPr>
      </w:pPr>
    </w:p>
    <w:p w:rsidR="006E5207" w:rsidRDefault="006E5207" w:rsidP="0069073C">
      <w:pPr>
        <w:jc w:val="both"/>
        <w:rPr>
          <w:rFonts w:ascii="GHEA Grapalat" w:hAnsi="GHEA Grapalat"/>
          <w:sz w:val="20"/>
          <w:szCs w:val="20"/>
          <w:lang w:val="es-ES"/>
        </w:rPr>
      </w:pPr>
      <w:r>
        <w:rPr>
          <w:rFonts w:ascii="GHEA Grapalat" w:hAnsi="GHEA Grapalat"/>
          <w:sz w:val="20"/>
          <w:szCs w:val="20"/>
          <w:lang w:val="hy-AM"/>
        </w:rPr>
        <w:t xml:space="preserve">Ընթացակարգին մասնակցելու համար </w:t>
      </w:r>
      <w:r>
        <w:rPr>
          <w:rFonts w:ascii="GHEA Grapalat" w:hAnsi="GHEA Grapalat"/>
          <w:sz w:val="20"/>
          <w:szCs w:val="20"/>
        </w:rPr>
        <w:t>մ</w:t>
      </w:r>
      <w:r>
        <w:rPr>
          <w:rFonts w:ascii="GHEA Grapalat" w:hAnsi="GHEA Grapalat"/>
          <w:sz w:val="20"/>
          <w:szCs w:val="20"/>
          <w:lang w:val="hy-AM"/>
        </w:rPr>
        <w:t xml:space="preserve">ասնակիցը </w:t>
      </w:r>
      <w:r>
        <w:rPr>
          <w:rFonts w:ascii="GHEA Grapalat" w:hAnsi="GHEA Grapalat"/>
          <w:sz w:val="20"/>
          <w:szCs w:val="20"/>
        </w:rPr>
        <w:t>սույն</w:t>
      </w:r>
      <w:r>
        <w:rPr>
          <w:rFonts w:ascii="GHEA Grapalat" w:hAnsi="GHEA Grapalat"/>
          <w:sz w:val="20"/>
          <w:szCs w:val="20"/>
          <w:lang w:val="af-ZA"/>
        </w:rPr>
        <w:t xml:space="preserve"> </w:t>
      </w:r>
      <w:r>
        <w:rPr>
          <w:rFonts w:ascii="GHEA Grapalat" w:hAnsi="GHEA Grapalat"/>
          <w:sz w:val="20"/>
          <w:szCs w:val="20"/>
        </w:rPr>
        <w:t>հրավերի</w:t>
      </w:r>
      <w:r>
        <w:rPr>
          <w:rFonts w:ascii="GHEA Grapalat" w:hAnsi="GHEA Grapalat"/>
          <w:sz w:val="20"/>
          <w:szCs w:val="20"/>
          <w:lang w:val="af-ZA"/>
        </w:rPr>
        <w:t xml:space="preserve"> 2-</w:t>
      </w:r>
      <w:r>
        <w:rPr>
          <w:rFonts w:ascii="GHEA Grapalat" w:hAnsi="GHEA Grapalat"/>
          <w:sz w:val="20"/>
          <w:szCs w:val="20"/>
        </w:rPr>
        <w:t>րդ</w:t>
      </w:r>
      <w:r>
        <w:rPr>
          <w:rFonts w:ascii="GHEA Grapalat" w:hAnsi="GHEA Grapalat"/>
          <w:sz w:val="20"/>
          <w:szCs w:val="20"/>
          <w:lang w:val="af-ZA"/>
        </w:rPr>
        <w:t xml:space="preserve"> </w:t>
      </w:r>
      <w:r>
        <w:rPr>
          <w:rFonts w:ascii="GHEA Grapalat" w:hAnsi="GHEA Grapalat"/>
          <w:sz w:val="20"/>
          <w:szCs w:val="20"/>
        </w:rPr>
        <w:t>մասի</w:t>
      </w:r>
      <w:r>
        <w:rPr>
          <w:rFonts w:ascii="GHEA Grapalat" w:hAnsi="GHEA Grapalat"/>
          <w:sz w:val="20"/>
          <w:szCs w:val="20"/>
          <w:lang w:val="af-ZA"/>
        </w:rPr>
        <w:t xml:space="preserve"> 3-</w:t>
      </w:r>
      <w:r>
        <w:rPr>
          <w:rFonts w:ascii="GHEA Grapalat" w:hAnsi="GHEA Grapalat"/>
          <w:sz w:val="20"/>
          <w:szCs w:val="20"/>
        </w:rPr>
        <w:t>րդ</w:t>
      </w:r>
      <w:r>
        <w:rPr>
          <w:rFonts w:ascii="GHEA Grapalat" w:hAnsi="GHEA Grapalat"/>
          <w:sz w:val="20"/>
          <w:szCs w:val="20"/>
          <w:lang w:val="af-ZA"/>
        </w:rPr>
        <w:t xml:space="preserve"> </w:t>
      </w:r>
      <w:r>
        <w:rPr>
          <w:rFonts w:ascii="GHEA Grapalat" w:hAnsi="GHEA Grapalat"/>
          <w:sz w:val="20"/>
          <w:szCs w:val="20"/>
        </w:rPr>
        <w:t>բաժնով</w:t>
      </w:r>
      <w:r>
        <w:rPr>
          <w:rFonts w:ascii="GHEA Grapalat" w:hAnsi="GHEA Grapalat"/>
          <w:sz w:val="20"/>
          <w:szCs w:val="20"/>
          <w:lang w:val="af-ZA"/>
        </w:rPr>
        <w:t xml:space="preserve"> </w:t>
      </w:r>
      <w:r>
        <w:rPr>
          <w:rFonts w:ascii="GHEA Grapalat" w:hAnsi="GHEA Grapalat"/>
          <w:sz w:val="20"/>
          <w:szCs w:val="20"/>
        </w:rPr>
        <w:t>սահմանված</w:t>
      </w:r>
      <w:r>
        <w:rPr>
          <w:rFonts w:ascii="GHEA Grapalat" w:hAnsi="GHEA Grapalat"/>
          <w:sz w:val="20"/>
          <w:szCs w:val="20"/>
          <w:lang w:val="af-ZA"/>
        </w:rPr>
        <w:t xml:space="preserve"> </w:t>
      </w:r>
      <w:r>
        <w:rPr>
          <w:rFonts w:ascii="GHEA Grapalat" w:hAnsi="GHEA Grapalat"/>
          <w:sz w:val="20"/>
          <w:szCs w:val="20"/>
        </w:rPr>
        <w:t>կարգով</w:t>
      </w:r>
      <w:r>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Pr>
          <w:rFonts w:ascii="GHEA Grapalat" w:hAnsi="GHEA Grapalat"/>
          <w:sz w:val="20"/>
          <w:szCs w:val="20"/>
          <w:lang w:val="es-ES"/>
        </w:rPr>
        <w:t>ը:</w:t>
      </w:r>
    </w:p>
    <w:p w:rsidR="006E5207" w:rsidRDefault="006E5207" w:rsidP="0069073C">
      <w:pPr>
        <w:jc w:val="both"/>
        <w:rPr>
          <w:rFonts w:ascii="GHEA Grapalat" w:hAnsi="GHEA Grapalat" w:cs="Sylfaen"/>
          <w:sz w:val="20"/>
          <w:lang w:val="es-ES"/>
        </w:rPr>
      </w:pPr>
      <w:r>
        <w:rPr>
          <w:rFonts w:ascii="GHEA Grapalat" w:hAnsi="GHEA Grapalat" w:cs="Sylfaen"/>
          <w:sz w:val="20"/>
        </w:rPr>
        <w:t>Մասնակիցը</w:t>
      </w:r>
      <w:r>
        <w:rPr>
          <w:rFonts w:ascii="GHEA Grapalat" w:hAnsi="GHEA Grapalat" w:cs="Sylfaen"/>
          <w:sz w:val="20"/>
          <w:lang w:val="es-ES"/>
        </w:rPr>
        <w:t xml:space="preserve"> </w:t>
      </w:r>
      <w:r>
        <w:rPr>
          <w:rFonts w:ascii="GHEA Grapalat" w:hAnsi="GHEA Grapalat" w:cs="Sylfaen"/>
          <w:sz w:val="20"/>
        </w:rPr>
        <w:t>հայտով</w:t>
      </w:r>
      <w:r>
        <w:rPr>
          <w:rFonts w:ascii="GHEA Grapalat" w:hAnsi="GHEA Grapalat" w:cs="Sylfaen"/>
          <w:sz w:val="20"/>
          <w:lang w:val="es-ES"/>
        </w:rPr>
        <w:t xml:space="preserve"> </w:t>
      </w:r>
      <w:r>
        <w:rPr>
          <w:rFonts w:ascii="GHEA Grapalat" w:hAnsi="GHEA Grapalat" w:cs="Sylfaen"/>
          <w:sz w:val="20"/>
        </w:rPr>
        <w:t>ներկայացնում</w:t>
      </w:r>
      <w:r>
        <w:rPr>
          <w:rFonts w:ascii="GHEA Grapalat" w:hAnsi="GHEA Grapalat" w:cs="Sylfaen"/>
          <w:sz w:val="20"/>
          <w:lang w:val="es-ES"/>
        </w:rPr>
        <w:t xml:space="preserve"> </w:t>
      </w:r>
      <w:r>
        <w:rPr>
          <w:rFonts w:ascii="GHEA Grapalat" w:hAnsi="GHEA Grapalat" w:cs="Sylfaen"/>
          <w:sz w:val="20"/>
        </w:rPr>
        <w:t>է</w:t>
      </w:r>
      <w:r>
        <w:rPr>
          <w:rFonts w:ascii="GHEA Grapalat" w:hAnsi="GHEA Grapalat" w:cs="Sylfaen"/>
          <w:sz w:val="20"/>
          <w:lang w:val="es-ES"/>
        </w:rPr>
        <w:t xml:space="preserve"> </w:t>
      </w:r>
      <w:r>
        <w:rPr>
          <w:rFonts w:ascii="GHEA Grapalat" w:hAnsi="GHEA Grapalat" w:cs="Sylfaen"/>
          <w:sz w:val="20"/>
        </w:rPr>
        <w:t>իր</w:t>
      </w:r>
      <w:r>
        <w:rPr>
          <w:rFonts w:ascii="GHEA Grapalat" w:hAnsi="GHEA Grapalat" w:cs="Sylfaen"/>
          <w:sz w:val="20"/>
          <w:lang w:val="es-ES"/>
        </w:rPr>
        <w:t xml:space="preserve"> </w:t>
      </w:r>
      <w:r>
        <w:rPr>
          <w:rFonts w:ascii="GHEA Grapalat" w:hAnsi="GHEA Grapalat" w:cs="Sylfaen"/>
          <w:sz w:val="20"/>
        </w:rPr>
        <w:t>կողմից</w:t>
      </w:r>
      <w:r>
        <w:rPr>
          <w:rFonts w:ascii="GHEA Grapalat" w:hAnsi="GHEA Grapalat" w:cs="Sylfaen"/>
          <w:sz w:val="20"/>
          <w:lang w:val="es-ES"/>
        </w:rPr>
        <w:t xml:space="preserve"> </w:t>
      </w:r>
      <w:r>
        <w:rPr>
          <w:rFonts w:ascii="GHEA Grapalat" w:hAnsi="GHEA Grapalat" w:cs="Sylfaen"/>
          <w:sz w:val="20"/>
        </w:rPr>
        <w:t>հաստատված</w:t>
      </w:r>
      <w:r>
        <w:rPr>
          <w:rFonts w:ascii="GHEA Grapalat" w:hAnsi="GHEA Grapalat" w:cs="Sylfaen"/>
          <w:sz w:val="20"/>
          <w:lang w:val="es-ES"/>
        </w:rPr>
        <w:t>`</w:t>
      </w:r>
    </w:p>
    <w:p w:rsidR="006E5207" w:rsidRDefault="006E5207" w:rsidP="0069073C">
      <w:pPr>
        <w:jc w:val="both"/>
        <w:rPr>
          <w:rFonts w:ascii="GHEA Grapalat" w:hAnsi="GHEA Grapalat" w:cs="Sylfaen"/>
          <w:sz w:val="20"/>
          <w:lang w:val="es-ES"/>
        </w:rPr>
      </w:pPr>
      <w:r>
        <w:rPr>
          <w:rFonts w:ascii="GHEA Grapalat" w:hAnsi="GHEA Grapalat" w:cs="Sylfaen"/>
          <w:sz w:val="20"/>
          <w:lang w:val="es-ES"/>
        </w:rPr>
        <w:t xml:space="preserve">2.1 </w:t>
      </w:r>
      <w:r>
        <w:rPr>
          <w:rFonts w:ascii="GHEA Grapalat" w:hAnsi="GHEA Grapalat" w:cs="Sylfaen"/>
          <w:sz w:val="20"/>
          <w:lang w:val="ru-RU"/>
        </w:rPr>
        <w:t>ընթացակարգին</w:t>
      </w:r>
      <w:r>
        <w:rPr>
          <w:rFonts w:ascii="GHEA Grapalat" w:hAnsi="GHEA Grapalat" w:cs="Sylfaen"/>
          <w:sz w:val="20"/>
          <w:lang w:val="af-ZA"/>
        </w:rPr>
        <w:t xml:space="preserve"> </w:t>
      </w:r>
      <w:r>
        <w:rPr>
          <w:rFonts w:ascii="GHEA Grapalat" w:hAnsi="GHEA Grapalat" w:cs="Sylfaen"/>
          <w:sz w:val="20"/>
          <w:lang w:val="ru-RU"/>
        </w:rPr>
        <w:t>մասնակցելու</w:t>
      </w:r>
      <w:r>
        <w:rPr>
          <w:rFonts w:ascii="GHEA Grapalat" w:hAnsi="GHEA Grapalat" w:cs="Sylfaen"/>
          <w:sz w:val="20"/>
          <w:lang w:val="af-ZA"/>
        </w:rPr>
        <w:t xml:space="preserve"> </w:t>
      </w:r>
      <w:r>
        <w:rPr>
          <w:rFonts w:ascii="GHEA Grapalat" w:hAnsi="GHEA Grapalat" w:cs="Sylfaen"/>
          <w:sz w:val="20"/>
          <w:lang w:val="ru-RU"/>
        </w:rPr>
        <w:t>դիմում</w:t>
      </w:r>
      <w:r>
        <w:rPr>
          <w:rFonts w:ascii="GHEA Grapalat" w:hAnsi="GHEA Grapalat" w:cs="Sylfaen"/>
          <w:sz w:val="20"/>
          <w:lang w:val="es-ES"/>
        </w:rPr>
        <w:t>-</w:t>
      </w:r>
      <w:r>
        <w:rPr>
          <w:rFonts w:ascii="GHEA Grapalat" w:hAnsi="GHEA Grapalat" w:cs="Sylfaen"/>
          <w:sz w:val="20"/>
        </w:rPr>
        <w:t>հայտարարություն</w:t>
      </w:r>
      <w:r>
        <w:rPr>
          <w:rFonts w:ascii="GHEA Grapalat" w:hAnsi="GHEA Grapalat" w:cs="Sylfaen"/>
          <w:sz w:val="20"/>
          <w:lang w:val="af-ZA"/>
        </w:rPr>
        <w:t>` համաձայն հ</w:t>
      </w:r>
      <w:r>
        <w:rPr>
          <w:rFonts w:ascii="GHEA Grapalat" w:hAnsi="GHEA Grapalat" w:cs="Sylfaen"/>
          <w:sz w:val="20"/>
          <w:lang w:val="ru-RU"/>
        </w:rPr>
        <w:t>ավելված</w:t>
      </w:r>
      <w:r>
        <w:rPr>
          <w:rFonts w:ascii="GHEA Grapalat" w:hAnsi="GHEA Grapalat" w:cs="Sylfaen"/>
          <w:sz w:val="20"/>
          <w:lang w:val="af-ZA"/>
        </w:rPr>
        <w:t xml:space="preserve"> N 1-ի</w:t>
      </w:r>
      <w:r>
        <w:rPr>
          <w:rFonts w:ascii="GHEA Grapalat" w:hAnsi="GHEA Grapalat" w:cs="Sylfaen"/>
          <w:sz w:val="20"/>
          <w:lang w:val="es-ES"/>
        </w:rPr>
        <w:t>.</w:t>
      </w:r>
    </w:p>
    <w:p w:rsidR="006E5207" w:rsidRDefault="006E5207" w:rsidP="0069073C">
      <w:pPr>
        <w:jc w:val="both"/>
        <w:rPr>
          <w:rFonts w:ascii="GHEA Grapalat" w:hAnsi="GHEA Grapalat" w:cs="Sylfaen"/>
          <w:sz w:val="20"/>
          <w:lang w:val="es-ES"/>
        </w:rPr>
      </w:pPr>
      <w:r>
        <w:rPr>
          <w:rFonts w:ascii="GHEA Grapalat" w:hAnsi="GHEA Grapalat"/>
          <w:sz w:val="20"/>
          <w:lang w:val="es-ES"/>
        </w:rPr>
        <w:t xml:space="preserve">2.2 </w:t>
      </w:r>
      <w:r>
        <w:rPr>
          <w:rFonts w:ascii="GHEA Grapalat" w:hAnsi="GHEA Grapalat" w:cs="Sylfaen"/>
          <w:sz w:val="20"/>
          <w:lang w:val="es-ES"/>
        </w:rPr>
        <w:t xml:space="preserve">իր կողմից հաստատված` </w:t>
      </w:r>
      <w:r>
        <w:rPr>
          <w:rFonts w:ascii="GHEA Grapalat" w:hAnsi="GHEA Grapalat" w:cs="Sylfaen"/>
          <w:sz w:val="20"/>
        </w:rPr>
        <w:t>առաջարկվող</w:t>
      </w:r>
      <w:r>
        <w:rPr>
          <w:rFonts w:ascii="GHEA Grapalat" w:hAnsi="GHEA Grapalat" w:cs="Sylfaen"/>
          <w:sz w:val="20"/>
          <w:lang w:val="es-ES"/>
        </w:rPr>
        <w:t xml:space="preserve"> </w:t>
      </w:r>
      <w:r>
        <w:rPr>
          <w:rFonts w:ascii="GHEA Grapalat" w:hAnsi="GHEA Grapalat" w:cs="Sylfaen"/>
          <w:sz w:val="20"/>
        </w:rPr>
        <w:t>ապրանքի</w:t>
      </w:r>
      <w:r>
        <w:rPr>
          <w:rFonts w:ascii="GHEA Grapalat" w:hAnsi="GHEA Grapalat" w:cs="Sylfaen"/>
          <w:sz w:val="20"/>
          <w:lang w:val="es-ES"/>
        </w:rPr>
        <w:t xml:space="preserve"> </w:t>
      </w:r>
      <w:r>
        <w:rPr>
          <w:rFonts w:ascii="GHEA Grapalat" w:hAnsi="GHEA Grapalat"/>
          <w:sz w:val="20"/>
          <w:szCs w:val="20"/>
          <w:lang w:val="hy-AM" w:eastAsia="x-none"/>
        </w:rPr>
        <w:t>ամբողջական նկարագիրը</w:t>
      </w:r>
      <w:r>
        <w:rPr>
          <w:rFonts w:ascii="GHEA Grapalat" w:hAnsi="GHEA Grapalat"/>
          <w:sz w:val="20"/>
          <w:szCs w:val="20"/>
          <w:lang w:val="es-ES" w:eastAsia="x-none"/>
        </w:rPr>
        <w:t xml:space="preserve">` </w:t>
      </w:r>
      <w:r>
        <w:rPr>
          <w:rFonts w:ascii="GHEA Grapalat" w:hAnsi="GHEA Grapalat"/>
          <w:sz w:val="20"/>
          <w:szCs w:val="20"/>
          <w:lang w:eastAsia="x-none"/>
        </w:rPr>
        <w:t>համաձայն</w:t>
      </w:r>
      <w:r>
        <w:rPr>
          <w:rFonts w:ascii="GHEA Grapalat" w:hAnsi="GHEA Grapalat"/>
          <w:sz w:val="20"/>
          <w:szCs w:val="20"/>
          <w:lang w:val="es-ES" w:eastAsia="x-none"/>
        </w:rPr>
        <w:t xml:space="preserve"> </w:t>
      </w:r>
      <w:r>
        <w:rPr>
          <w:rFonts w:ascii="GHEA Grapalat" w:hAnsi="GHEA Grapalat"/>
          <w:sz w:val="20"/>
          <w:szCs w:val="20"/>
          <w:lang w:eastAsia="x-none"/>
        </w:rPr>
        <w:t>հավելված</w:t>
      </w:r>
      <w:r>
        <w:rPr>
          <w:rFonts w:ascii="GHEA Grapalat" w:hAnsi="GHEA Grapalat"/>
          <w:sz w:val="20"/>
          <w:szCs w:val="20"/>
          <w:lang w:val="es-ES" w:eastAsia="x-none"/>
        </w:rPr>
        <w:t xml:space="preserve"> N 1.1-</w:t>
      </w:r>
      <w:r>
        <w:rPr>
          <w:rFonts w:ascii="GHEA Grapalat" w:hAnsi="GHEA Grapalat"/>
          <w:sz w:val="20"/>
          <w:szCs w:val="20"/>
          <w:lang w:eastAsia="x-none"/>
        </w:rPr>
        <w:t>ի</w:t>
      </w:r>
      <w:r>
        <w:rPr>
          <w:rFonts w:ascii="GHEA Grapalat" w:hAnsi="GHEA Grapalat" w:cs="Sylfaen"/>
          <w:sz w:val="20"/>
          <w:lang w:val="es-ES"/>
        </w:rPr>
        <w:t>.</w:t>
      </w:r>
    </w:p>
    <w:p w:rsidR="006E5207" w:rsidRDefault="006E5207" w:rsidP="0069073C">
      <w:pPr>
        <w:pStyle w:val="norm"/>
        <w:spacing w:line="276" w:lineRule="auto"/>
        <w:ind w:firstLine="0"/>
        <w:rPr>
          <w:rFonts w:ascii="GHEA Grapalat" w:hAnsi="GHEA Grapalat" w:cs="Sylfaen"/>
          <w:sz w:val="20"/>
          <w:szCs w:val="24"/>
          <w:lang w:val="af-ZA" w:eastAsia="en-US"/>
        </w:rPr>
      </w:pPr>
      <w:r>
        <w:rPr>
          <w:rFonts w:ascii="GHEA Grapalat" w:hAnsi="GHEA Grapalat" w:cs="Sylfaen"/>
          <w:sz w:val="20"/>
          <w:lang w:val="af-ZA"/>
        </w:rPr>
        <w:t xml:space="preserve">2.3 </w:t>
      </w:r>
      <w:r>
        <w:rPr>
          <w:rFonts w:ascii="GHEA Grapalat" w:hAnsi="GHEA Grapalat" w:cs="Sylfaen"/>
          <w:sz w:val="20"/>
          <w:szCs w:val="24"/>
          <w:lang w:eastAsia="en-US"/>
        </w:rPr>
        <w:t>գործակալության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պայմանագրի</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պատճենը</w:t>
      </w:r>
      <w:r>
        <w:rPr>
          <w:rFonts w:ascii="GHEA Grapalat" w:hAnsi="GHEA Grapalat" w:cs="Sylfaen"/>
          <w:sz w:val="20"/>
          <w:szCs w:val="24"/>
          <w:lang w:val="af-ZA" w:eastAsia="en-US"/>
        </w:rPr>
        <w:t xml:space="preserve"> </w:t>
      </w:r>
      <w:r>
        <w:rPr>
          <w:rFonts w:ascii="GHEA Grapalat" w:hAnsi="GHEA Grapalat" w:cs="Sylfaen"/>
          <w:sz w:val="20"/>
          <w:szCs w:val="24"/>
          <w:lang w:eastAsia="en-US"/>
        </w:rPr>
        <w:t>և</w:t>
      </w:r>
      <w:r>
        <w:rPr>
          <w:rFonts w:ascii="GHEA Grapalat" w:hAnsi="GHEA Grapalat" w:cs="Sylfaen"/>
          <w:sz w:val="20"/>
          <w:szCs w:val="24"/>
          <w:lang w:val="af-ZA" w:eastAsia="en-US"/>
        </w:rPr>
        <w:t xml:space="preserve"> </w:t>
      </w:r>
      <w:r>
        <w:rPr>
          <w:rFonts w:ascii="GHEA Grapalat" w:hAnsi="GHEA Grapalat" w:cs="Sylfaen"/>
          <w:sz w:val="20"/>
          <w:szCs w:val="24"/>
          <w:lang w:eastAsia="en-US"/>
        </w:rPr>
        <w:t>դրա</w:t>
      </w:r>
      <w:r>
        <w:rPr>
          <w:rFonts w:ascii="GHEA Grapalat" w:hAnsi="GHEA Grapalat" w:cs="Sylfaen"/>
          <w:sz w:val="20"/>
          <w:szCs w:val="24"/>
          <w:lang w:val="af-ZA" w:eastAsia="en-US"/>
        </w:rPr>
        <w:t xml:space="preserve"> </w:t>
      </w:r>
      <w:r>
        <w:rPr>
          <w:rFonts w:ascii="GHEA Grapalat" w:hAnsi="GHEA Grapalat" w:cs="Sylfaen"/>
          <w:sz w:val="20"/>
          <w:szCs w:val="24"/>
          <w:lang w:eastAsia="en-US"/>
        </w:rPr>
        <w:t>կողմ</w:t>
      </w:r>
      <w:r>
        <w:rPr>
          <w:rFonts w:ascii="GHEA Grapalat" w:hAnsi="GHEA Grapalat" w:cs="Sylfaen"/>
          <w:sz w:val="20"/>
          <w:szCs w:val="24"/>
          <w:lang w:val="af-ZA" w:eastAsia="en-US"/>
        </w:rPr>
        <w:t xml:space="preserve"> </w:t>
      </w:r>
      <w:r>
        <w:rPr>
          <w:rFonts w:ascii="GHEA Grapalat" w:hAnsi="GHEA Grapalat" w:cs="Sylfaen"/>
          <w:sz w:val="20"/>
          <w:szCs w:val="24"/>
          <w:lang w:eastAsia="en-US"/>
        </w:rPr>
        <w:t>հանդիսացող</w:t>
      </w:r>
      <w:r>
        <w:rPr>
          <w:rFonts w:ascii="GHEA Grapalat" w:hAnsi="GHEA Grapalat" w:cs="Sylfaen"/>
          <w:sz w:val="20"/>
          <w:szCs w:val="24"/>
          <w:lang w:val="af-ZA" w:eastAsia="en-US"/>
        </w:rPr>
        <w:t xml:space="preserve"> </w:t>
      </w:r>
      <w:r>
        <w:rPr>
          <w:rFonts w:ascii="GHEA Grapalat" w:hAnsi="GHEA Grapalat" w:cs="Sylfaen"/>
          <w:sz w:val="20"/>
          <w:szCs w:val="24"/>
          <w:lang w:eastAsia="en-US"/>
        </w:rPr>
        <w:t>անձի</w:t>
      </w:r>
      <w:r>
        <w:rPr>
          <w:rFonts w:ascii="GHEA Grapalat" w:hAnsi="GHEA Grapalat" w:cs="Sylfaen"/>
          <w:sz w:val="20"/>
          <w:szCs w:val="24"/>
          <w:lang w:val="af-ZA" w:eastAsia="en-US"/>
        </w:rPr>
        <w:t xml:space="preserve"> </w:t>
      </w:r>
      <w:r>
        <w:rPr>
          <w:rFonts w:ascii="GHEA Grapalat" w:hAnsi="GHEA Grapalat" w:cs="Sylfaen"/>
          <w:sz w:val="20"/>
          <w:szCs w:val="24"/>
          <w:lang w:eastAsia="en-US"/>
        </w:rPr>
        <w:t>տվյալները</w:t>
      </w:r>
      <w:r>
        <w:rPr>
          <w:rFonts w:ascii="GHEA Grapalat" w:hAnsi="GHEA Grapalat" w:cs="Sylfaen"/>
          <w:sz w:val="20"/>
          <w:szCs w:val="24"/>
          <w:lang w:val="af-ZA" w:eastAsia="en-US"/>
        </w:rPr>
        <w:t xml:space="preserve">, </w:t>
      </w:r>
      <w:r>
        <w:rPr>
          <w:rFonts w:ascii="GHEA Grapalat" w:hAnsi="GHEA Grapalat" w:cs="Sylfaen"/>
          <w:sz w:val="20"/>
          <w:szCs w:val="24"/>
          <w:lang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պայմանագիրն</w:t>
      </w:r>
      <w:r>
        <w:rPr>
          <w:rFonts w:ascii="GHEA Grapalat" w:hAnsi="GHEA Grapalat" w:cs="Sylfaen"/>
          <w:sz w:val="20"/>
          <w:szCs w:val="24"/>
          <w:lang w:val="af-ZA" w:eastAsia="en-US"/>
        </w:rPr>
        <w:t xml:space="preserve"> </w:t>
      </w:r>
      <w:r>
        <w:rPr>
          <w:rFonts w:ascii="GHEA Grapalat" w:hAnsi="GHEA Grapalat" w:cs="Sylfaen"/>
          <w:sz w:val="20"/>
          <w:szCs w:val="24"/>
          <w:lang w:eastAsia="en-US"/>
        </w:rPr>
        <w:t>իրականացվելու</w:t>
      </w:r>
      <w:r>
        <w:rPr>
          <w:rFonts w:ascii="GHEA Grapalat" w:hAnsi="GHEA Grapalat" w:cs="Sylfaen"/>
          <w:sz w:val="20"/>
          <w:szCs w:val="24"/>
          <w:lang w:val="af-ZA" w:eastAsia="en-US"/>
        </w:rPr>
        <w:t xml:space="preserve"> </w:t>
      </w:r>
      <w:r>
        <w:rPr>
          <w:rFonts w:ascii="GHEA Grapalat" w:hAnsi="GHEA Grapalat" w:cs="Sylfaen"/>
          <w:sz w:val="20"/>
          <w:szCs w:val="24"/>
          <w:lang w:eastAsia="en-US"/>
        </w:rPr>
        <w:t>է</w:t>
      </w:r>
      <w:r>
        <w:rPr>
          <w:rFonts w:ascii="GHEA Grapalat" w:hAnsi="GHEA Grapalat" w:cs="Sylfaen"/>
          <w:sz w:val="20"/>
          <w:szCs w:val="24"/>
          <w:lang w:val="af-ZA" w:eastAsia="en-US"/>
        </w:rPr>
        <w:t xml:space="preserve"> </w:t>
      </w:r>
      <w:r>
        <w:rPr>
          <w:rFonts w:ascii="GHEA Grapalat" w:hAnsi="GHEA Grapalat" w:cs="Sylfaen"/>
          <w:sz w:val="20"/>
          <w:szCs w:val="24"/>
          <w:lang w:eastAsia="en-US"/>
        </w:rPr>
        <w:t>գործակալության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միջոցով</w:t>
      </w:r>
      <w:r>
        <w:rPr>
          <w:rFonts w:ascii="GHEA Grapalat" w:hAnsi="GHEA Grapalat" w:cs="Sylfaen"/>
          <w:sz w:val="20"/>
          <w:szCs w:val="24"/>
          <w:lang w:val="af-ZA" w:eastAsia="en-US"/>
        </w:rPr>
        <w:t>.</w:t>
      </w:r>
    </w:p>
    <w:p w:rsidR="006E5207" w:rsidRDefault="006E5207" w:rsidP="0069073C">
      <w:pPr>
        <w:pStyle w:val="norm"/>
        <w:spacing w:line="240" w:lineRule="auto"/>
        <w:ind w:firstLine="0"/>
        <w:rPr>
          <w:rFonts w:ascii="GHEA Grapalat" w:hAnsi="GHEA Grapalat" w:cs="Sylfaen"/>
          <w:color w:val="FFFFFF"/>
          <w:sz w:val="20"/>
          <w:szCs w:val="24"/>
          <w:lang w:val="af-ZA" w:eastAsia="en-US"/>
        </w:rPr>
      </w:pPr>
      <w:r>
        <w:rPr>
          <w:rFonts w:ascii="GHEA Grapalat" w:hAnsi="GHEA Grapalat" w:cs="Sylfaen"/>
          <w:sz w:val="20"/>
          <w:szCs w:val="24"/>
          <w:lang w:val="af-ZA" w:eastAsia="en-US"/>
        </w:rPr>
        <w:t xml:space="preserve">2.4 </w:t>
      </w:r>
      <w:r>
        <w:rPr>
          <w:rFonts w:ascii="GHEA Grapalat" w:hAnsi="GHEA Grapalat" w:cs="Sylfaen"/>
          <w:sz w:val="20"/>
          <w:szCs w:val="24"/>
          <w:lang w:eastAsia="en-US"/>
        </w:rPr>
        <w:t>համատեղ</w:t>
      </w:r>
      <w:r>
        <w:rPr>
          <w:rFonts w:ascii="GHEA Grapalat" w:hAnsi="GHEA Grapalat" w:cs="Sylfaen"/>
          <w:sz w:val="20"/>
          <w:szCs w:val="24"/>
          <w:lang w:val="af-ZA" w:eastAsia="en-US"/>
        </w:rPr>
        <w:t xml:space="preserve"> </w:t>
      </w:r>
      <w:r>
        <w:rPr>
          <w:rFonts w:ascii="GHEA Grapalat" w:hAnsi="GHEA Grapalat" w:cs="Sylfaen"/>
          <w:sz w:val="20"/>
          <w:szCs w:val="24"/>
          <w:lang w:eastAsia="en-US"/>
        </w:rPr>
        <w:t>գործունեության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պայմանագիրը</w:t>
      </w:r>
      <w:r>
        <w:rPr>
          <w:rFonts w:ascii="GHEA Grapalat" w:hAnsi="GHEA Grapalat" w:cs="Sylfaen"/>
          <w:sz w:val="20"/>
          <w:szCs w:val="24"/>
          <w:lang w:val="af-ZA" w:eastAsia="en-US"/>
        </w:rPr>
        <w:t xml:space="preserve">, </w:t>
      </w:r>
      <w:r>
        <w:rPr>
          <w:rFonts w:ascii="GHEA Grapalat" w:hAnsi="GHEA Grapalat" w:cs="Sylfaen"/>
          <w:sz w:val="20"/>
          <w:szCs w:val="24"/>
          <w:lang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eastAsia="en-US"/>
        </w:rPr>
        <w:t>մասնակիցները</w:t>
      </w:r>
      <w:r>
        <w:rPr>
          <w:rFonts w:ascii="GHEA Grapalat" w:hAnsi="GHEA Grapalat" w:cs="Sylfaen"/>
          <w:sz w:val="20"/>
          <w:szCs w:val="24"/>
          <w:lang w:val="af-ZA" w:eastAsia="en-US"/>
        </w:rPr>
        <w:t xml:space="preserve"> </w:t>
      </w:r>
      <w:r>
        <w:rPr>
          <w:rFonts w:ascii="GHEA Grapalat" w:hAnsi="GHEA Grapalat" w:cs="Sylfaen"/>
          <w:sz w:val="20"/>
          <w:szCs w:val="24"/>
          <w:lang w:eastAsia="en-US"/>
        </w:rPr>
        <w:t>գնման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ընթացակարգին</w:t>
      </w:r>
      <w:r>
        <w:rPr>
          <w:rFonts w:ascii="GHEA Grapalat" w:hAnsi="GHEA Grapalat" w:cs="Sylfaen"/>
          <w:sz w:val="20"/>
          <w:szCs w:val="24"/>
          <w:lang w:val="af-ZA" w:eastAsia="en-US"/>
        </w:rPr>
        <w:t xml:space="preserve"> </w:t>
      </w:r>
      <w:r>
        <w:rPr>
          <w:rFonts w:ascii="GHEA Grapalat" w:hAnsi="GHEA Grapalat" w:cs="Sylfaen"/>
          <w:sz w:val="20"/>
          <w:szCs w:val="24"/>
          <w:lang w:eastAsia="en-US"/>
        </w:rPr>
        <w:t>մասնակցում</w:t>
      </w:r>
      <w:r>
        <w:rPr>
          <w:rFonts w:ascii="GHEA Grapalat" w:hAnsi="GHEA Grapalat" w:cs="Sylfaen"/>
          <w:sz w:val="20"/>
          <w:szCs w:val="24"/>
          <w:lang w:val="af-ZA" w:eastAsia="en-US"/>
        </w:rPr>
        <w:t xml:space="preserve"> </w:t>
      </w:r>
      <w:r>
        <w:rPr>
          <w:rFonts w:ascii="GHEA Grapalat" w:hAnsi="GHEA Grapalat" w:cs="Sylfaen"/>
          <w:sz w:val="20"/>
          <w:szCs w:val="24"/>
          <w:lang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eastAsia="en-US"/>
        </w:rPr>
        <w:t>համատեղ</w:t>
      </w:r>
      <w:r>
        <w:rPr>
          <w:rFonts w:ascii="GHEA Grapalat" w:hAnsi="GHEA Grapalat" w:cs="Sylfaen"/>
          <w:sz w:val="20"/>
          <w:szCs w:val="24"/>
          <w:lang w:val="af-ZA" w:eastAsia="en-US"/>
        </w:rPr>
        <w:t xml:space="preserve"> </w:t>
      </w:r>
      <w:r>
        <w:rPr>
          <w:rFonts w:ascii="GHEA Grapalat" w:hAnsi="GHEA Grapalat" w:cs="Sylfaen"/>
          <w:sz w:val="20"/>
          <w:szCs w:val="24"/>
          <w:lang w:eastAsia="en-US"/>
        </w:rPr>
        <w:t>գործունեության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կարգով</w:t>
      </w:r>
      <w:r>
        <w:rPr>
          <w:rFonts w:ascii="GHEA Grapalat" w:hAnsi="GHEA Grapalat" w:cs="Sylfaen"/>
          <w:sz w:val="20"/>
          <w:szCs w:val="24"/>
          <w:lang w:val="af-ZA" w:eastAsia="en-US"/>
        </w:rPr>
        <w:t xml:space="preserve"> (</w:t>
      </w:r>
      <w:r>
        <w:rPr>
          <w:rFonts w:ascii="GHEA Grapalat" w:hAnsi="GHEA Grapalat" w:cs="Sylfaen"/>
          <w:sz w:val="20"/>
          <w:szCs w:val="24"/>
          <w:lang w:eastAsia="en-US"/>
        </w:rPr>
        <w:t>կոնսորցիումով</w:t>
      </w:r>
      <w:r>
        <w:rPr>
          <w:rFonts w:ascii="GHEA Grapalat" w:hAnsi="GHEA Grapalat" w:cs="Sylfaen"/>
          <w:sz w:val="20"/>
          <w:szCs w:val="24"/>
          <w:lang w:val="af-ZA" w:eastAsia="en-US"/>
        </w:rPr>
        <w:t>).</w:t>
      </w:r>
      <w:r>
        <w:rPr>
          <w:rFonts w:ascii="GHEA Grapalat" w:hAnsi="GHEA Grapalat" w:cs="Sylfaen"/>
          <w:sz w:val="20"/>
          <w:szCs w:val="24"/>
          <w:vertAlign w:val="superscript"/>
          <w:lang w:val="af-ZA" w:eastAsia="en-US"/>
        </w:rPr>
        <w:t xml:space="preserve">15 </w:t>
      </w:r>
      <w:r>
        <w:rPr>
          <w:rStyle w:val="aff1"/>
          <w:rFonts w:ascii="GHEA Grapalat" w:hAnsi="GHEA Grapalat" w:cs="Sylfaen"/>
          <w:color w:val="FFFFFF"/>
          <w:sz w:val="20"/>
          <w:szCs w:val="24"/>
          <w:lang w:val="af-ZA" w:eastAsia="en-US"/>
        </w:rPr>
        <w:footnoteReference w:id="7"/>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2.6 </w:t>
      </w:r>
      <w:r>
        <w:rPr>
          <w:rFonts w:ascii="GHEA Grapalat" w:hAnsi="GHEA Grapalat" w:cs="Sylfaen"/>
          <w:sz w:val="20"/>
          <w:lang w:val="hy-AM"/>
        </w:rPr>
        <w:t>գնային</w:t>
      </w:r>
      <w:r>
        <w:rPr>
          <w:rFonts w:ascii="GHEA Grapalat" w:hAnsi="GHEA Grapalat" w:cs="Sylfaen"/>
          <w:sz w:val="20"/>
          <w:lang w:val="af-ZA"/>
        </w:rPr>
        <w:t xml:space="preserve"> </w:t>
      </w:r>
      <w:r>
        <w:rPr>
          <w:rFonts w:ascii="GHEA Grapalat" w:hAnsi="GHEA Grapalat" w:cs="Sylfaen"/>
          <w:sz w:val="20"/>
          <w:lang w:val="hy-AM"/>
        </w:rPr>
        <w:t>առաջարկ</w:t>
      </w:r>
      <w:r>
        <w:rPr>
          <w:rFonts w:ascii="GHEA Grapalat" w:hAnsi="GHEA Grapalat" w:cs="Sylfaen"/>
          <w:sz w:val="20"/>
          <w:lang w:val="af-ZA"/>
        </w:rPr>
        <w:t xml:space="preserve">` </w:t>
      </w:r>
      <w:r>
        <w:rPr>
          <w:rFonts w:ascii="GHEA Grapalat" w:hAnsi="GHEA Grapalat" w:cs="Sylfaen"/>
          <w:sz w:val="20"/>
          <w:lang w:val="hy-AM"/>
        </w:rPr>
        <w:t>համաձայն</w:t>
      </w:r>
      <w:r>
        <w:rPr>
          <w:rFonts w:ascii="GHEA Grapalat" w:hAnsi="GHEA Grapalat" w:cs="Sylfaen"/>
          <w:sz w:val="20"/>
          <w:lang w:val="af-ZA"/>
        </w:rPr>
        <w:t xml:space="preserve"> </w:t>
      </w:r>
      <w:r>
        <w:rPr>
          <w:rFonts w:ascii="GHEA Grapalat" w:hAnsi="GHEA Grapalat" w:cs="Sylfaen"/>
          <w:sz w:val="20"/>
          <w:lang w:val="hy-AM"/>
        </w:rPr>
        <w:t>հավելված</w:t>
      </w:r>
      <w:r>
        <w:rPr>
          <w:rFonts w:ascii="GHEA Grapalat" w:hAnsi="GHEA Grapalat" w:cs="Sylfaen"/>
          <w:sz w:val="20"/>
          <w:lang w:val="af-ZA"/>
        </w:rPr>
        <w:t xml:space="preserve"> N 2-</w:t>
      </w:r>
      <w:r>
        <w:rPr>
          <w:rFonts w:ascii="GHEA Grapalat" w:hAnsi="GHEA Grapalat" w:cs="Sylfaen"/>
          <w:sz w:val="20"/>
          <w:lang w:val="hy-AM"/>
        </w:rPr>
        <w:t>ի</w:t>
      </w:r>
      <w:r>
        <w:rPr>
          <w:rFonts w:ascii="GHEA Grapalat" w:hAnsi="GHEA Grapalat" w:cs="Sylfaen"/>
          <w:sz w:val="20"/>
          <w:lang w:val="af-ZA"/>
        </w:rPr>
        <w:t xml:space="preserve">: Գնային առաջարկը </w:t>
      </w:r>
      <w:r>
        <w:rPr>
          <w:rFonts w:ascii="GHEA Grapalat" w:hAnsi="GHEA Grapalat" w:cs="Sylfaen"/>
          <w:sz w:val="20"/>
          <w:lang w:val="hy-AM"/>
        </w:rPr>
        <w:t>ներկայացվում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szCs w:val="20"/>
          <w:lang w:val="hy-AM"/>
        </w:rPr>
        <w:t>ինքնարժեք, շահույթ</w:t>
      </w:r>
      <w:r>
        <w:rPr>
          <w:rFonts w:ascii="GHEA Grapalat" w:hAnsi="GHEA Grapalat" w:cs="Sylfaen"/>
          <w:sz w:val="22"/>
          <w:szCs w:val="22"/>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ավելացված</w:t>
      </w:r>
      <w:r>
        <w:rPr>
          <w:rFonts w:ascii="GHEA Grapalat" w:hAnsi="GHEA Grapalat" w:cs="Sylfaen"/>
          <w:sz w:val="20"/>
          <w:lang w:val="af-ZA"/>
        </w:rPr>
        <w:t xml:space="preserve"> </w:t>
      </w:r>
      <w:r>
        <w:rPr>
          <w:rFonts w:ascii="GHEA Grapalat" w:hAnsi="GHEA Grapalat" w:cs="Sylfaen"/>
          <w:sz w:val="20"/>
          <w:lang w:val="hy-AM"/>
        </w:rPr>
        <w:t>արժեքի</w:t>
      </w:r>
      <w:r>
        <w:rPr>
          <w:rFonts w:ascii="GHEA Grapalat" w:hAnsi="GHEA Grapalat" w:cs="Sylfaen"/>
          <w:sz w:val="20"/>
          <w:lang w:val="af-ZA"/>
        </w:rPr>
        <w:t xml:space="preserve"> </w:t>
      </w:r>
      <w:r>
        <w:rPr>
          <w:rFonts w:ascii="GHEA Grapalat" w:hAnsi="GHEA Grapalat" w:cs="Sylfaen"/>
          <w:sz w:val="20"/>
          <w:lang w:val="hy-AM"/>
        </w:rPr>
        <w:t>հարկ</w:t>
      </w:r>
      <w:r>
        <w:rPr>
          <w:rFonts w:ascii="GHEA Grapalat" w:hAnsi="GHEA Grapalat" w:cs="Sylfaen"/>
          <w:sz w:val="20"/>
          <w:lang w:val="af-ZA"/>
        </w:rPr>
        <w:t xml:space="preserve"> </w:t>
      </w:r>
      <w:r>
        <w:rPr>
          <w:rFonts w:ascii="GHEA Grapalat" w:hAnsi="GHEA Grapalat" w:cs="Sylfaen"/>
          <w:sz w:val="20"/>
          <w:lang w:val="hy-AM"/>
        </w:rPr>
        <w:t>ընդհանրական</w:t>
      </w:r>
      <w:r>
        <w:rPr>
          <w:rFonts w:ascii="GHEA Grapalat" w:hAnsi="GHEA Grapalat" w:cs="Sylfaen"/>
          <w:sz w:val="20"/>
          <w:lang w:val="af-ZA"/>
        </w:rPr>
        <w:t xml:space="preserve"> </w:t>
      </w:r>
      <w:r>
        <w:rPr>
          <w:rFonts w:ascii="GHEA Grapalat" w:hAnsi="GHEA Grapalat" w:cs="Sylfaen"/>
          <w:sz w:val="20"/>
          <w:lang w:val="hy-AM"/>
        </w:rPr>
        <w:t>բաղադրիչներից</w:t>
      </w:r>
      <w:r>
        <w:rPr>
          <w:rFonts w:ascii="GHEA Grapalat" w:hAnsi="GHEA Grapalat" w:cs="Sylfaen"/>
          <w:sz w:val="20"/>
          <w:lang w:val="af-ZA"/>
        </w:rPr>
        <w:t xml:space="preserve"> </w:t>
      </w:r>
      <w:r>
        <w:rPr>
          <w:rFonts w:ascii="GHEA Grapalat" w:hAnsi="GHEA Grapalat" w:cs="Sylfaen"/>
          <w:sz w:val="20"/>
          <w:lang w:val="hy-AM"/>
        </w:rPr>
        <w:t>բաղկացած</w:t>
      </w:r>
      <w:r>
        <w:rPr>
          <w:rFonts w:ascii="GHEA Grapalat" w:hAnsi="GHEA Grapalat" w:cs="Sylfaen"/>
          <w:sz w:val="20"/>
          <w:lang w:val="af-ZA"/>
        </w:rPr>
        <w:t xml:space="preserve"> </w:t>
      </w:r>
      <w:r>
        <w:rPr>
          <w:rFonts w:ascii="GHEA Grapalat" w:hAnsi="GHEA Grapalat" w:cs="Sylfaen"/>
          <w:sz w:val="20"/>
          <w:lang w:val="hy-AM"/>
        </w:rPr>
        <w:t>հաշվարկի</w:t>
      </w:r>
      <w:r>
        <w:rPr>
          <w:rFonts w:ascii="GHEA Grapalat" w:hAnsi="GHEA Grapalat" w:cs="Sylfaen"/>
          <w:sz w:val="20"/>
          <w:lang w:val="af-ZA"/>
        </w:rPr>
        <w:t xml:space="preserve"> </w:t>
      </w:r>
      <w:r>
        <w:rPr>
          <w:rFonts w:ascii="GHEA Grapalat" w:hAnsi="GHEA Grapalat" w:cs="Sylfaen"/>
          <w:sz w:val="20"/>
          <w:lang w:val="hy-AM"/>
        </w:rPr>
        <w:t>ձևով։</w:t>
      </w:r>
      <w:r>
        <w:rPr>
          <w:rFonts w:ascii="GHEA Grapalat" w:hAnsi="GHEA Grapalat" w:cs="Sylfaen"/>
          <w:sz w:val="20"/>
          <w:lang w:val="af-ZA"/>
        </w:rPr>
        <w:t xml:space="preserve"> </w:t>
      </w:r>
      <w:r>
        <w:rPr>
          <w:rFonts w:ascii="GHEA Grapalat" w:hAnsi="GHEA Grapalat" w:cs="Sylfaen"/>
          <w:sz w:val="20"/>
          <w:lang w:val="hy-AM"/>
        </w:rPr>
        <w:t>Ինքնարժեքի</w:t>
      </w:r>
      <w:r>
        <w:rPr>
          <w:rFonts w:ascii="GHEA Grapalat" w:hAnsi="GHEA Grapalat" w:cs="Sylfaen"/>
          <w:sz w:val="20"/>
          <w:lang w:val="af-ZA"/>
        </w:rPr>
        <w:t xml:space="preserve"> </w:t>
      </w:r>
      <w:r>
        <w:rPr>
          <w:rFonts w:ascii="GHEA Grapalat" w:hAnsi="GHEA Grapalat" w:cs="Sylfaen"/>
          <w:sz w:val="20"/>
          <w:lang w:val="ru-RU"/>
        </w:rPr>
        <w:t>բաղադրիչների</w:t>
      </w:r>
      <w:r>
        <w:rPr>
          <w:rFonts w:ascii="GHEA Grapalat" w:hAnsi="GHEA Grapalat" w:cs="Sylfaen"/>
          <w:sz w:val="20"/>
          <w:lang w:val="af-ZA"/>
        </w:rPr>
        <w:t xml:space="preserve"> </w:t>
      </w:r>
      <w:r>
        <w:rPr>
          <w:rFonts w:ascii="GHEA Grapalat" w:hAnsi="GHEA Grapalat" w:cs="Sylfaen"/>
          <w:sz w:val="20"/>
          <w:lang w:val="ru-RU"/>
        </w:rPr>
        <w:t>հաշվարկ</w:t>
      </w:r>
      <w:r>
        <w:rPr>
          <w:rFonts w:ascii="GHEA Grapalat" w:hAnsi="GHEA Grapalat" w:cs="Sylfaen"/>
          <w:sz w:val="20"/>
          <w:lang w:val="af-ZA"/>
        </w:rPr>
        <w:t xml:space="preserve">` </w:t>
      </w:r>
      <w:r>
        <w:rPr>
          <w:rFonts w:ascii="GHEA Grapalat" w:hAnsi="GHEA Grapalat" w:cs="Sylfaen"/>
          <w:sz w:val="20"/>
          <w:lang w:val="ru-RU"/>
        </w:rPr>
        <w:t>բացվածք</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այլ</w:t>
      </w:r>
      <w:r>
        <w:rPr>
          <w:rFonts w:ascii="GHEA Grapalat" w:hAnsi="GHEA Grapalat" w:cs="Sylfaen"/>
          <w:sz w:val="20"/>
          <w:lang w:val="af-ZA"/>
        </w:rPr>
        <w:t xml:space="preserve"> </w:t>
      </w:r>
      <w:r>
        <w:rPr>
          <w:rFonts w:ascii="GHEA Grapalat" w:hAnsi="GHEA Grapalat" w:cs="Sylfaen"/>
          <w:sz w:val="20"/>
          <w:lang w:val="ru-RU"/>
        </w:rPr>
        <w:t>մանրամասներ</w:t>
      </w:r>
      <w:r>
        <w:rPr>
          <w:rFonts w:ascii="GHEA Grapalat" w:hAnsi="GHEA Grapalat" w:cs="Sylfaen"/>
          <w:sz w:val="20"/>
          <w:lang w:val="af-ZA"/>
        </w:rPr>
        <w:t xml:space="preserve"> </w:t>
      </w:r>
      <w:r>
        <w:rPr>
          <w:rFonts w:ascii="GHEA Grapalat" w:hAnsi="GHEA Grapalat" w:cs="Sylfaen"/>
          <w:sz w:val="20"/>
          <w:lang w:val="ru-RU"/>
        </w:rPr>
        <w:t>չեն</w:t>
      </w:r>
      <w:r>
        <w:rPr>
          <w:rFonts w:ascii="GHEA Grapalat" w:hAnsi="GHEA Grapalat" w:cs="Sylfaen"/>
          <w:sz w:val="20"/>
          <w:lang w:val="af-ZA"/>
        </w:rPr>
        <w:t xml:space="preserve"> </w:t>
      </w:r>
      <w:r>
        <w:rPr>
          <w:rFonts w:ascii="GHEA Grapalat" w:hAnsi="GHEA Grapalat" w:cs="Sylfaen"/>
          <w:sz w:val="20"/>
          <w:lang w:val="ru-RU"/>
        </w:rPr>
        <w:t>պահանջվում</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ներկայացվում</w:t>
      </w:r>
      <w:r>
        <w:rPr>
          <w:rFonts w:ascii="GHEA Grapalat" w:hAnsi="GHEA Grapalat" w:cs="Sylfaen"/>
          <w:sz w:val="20"/>
          <w:lang w:val="af-ZA"/>
        </w:rPr>
        <w:t xml:space="preserve">: </w:t>
      </w:r>
    </w:p>
    <w:p w:rsidR="006E5207" w:rsidRDefault="006E5207" w:rsidP="006E5207">
      <w:pPr>
        <w:ind w:firstLine="567"/>
        <w:jc w:val="both"/>
        <w:rPr>
          <w:rFonts w:ascii="GHEA Grapalat" w:hAnsi="GHEA Grapalat"/>
          <w:b/>
          <w:sz w:val="20"/>
          <w:lang w:val="af-ZA"/>
        </w:rPr>
      </w:pPr>
    </w:p>
    <w:p w:rsidR="006E5207" w:rsidRDefault="006E5207" w:rsidP="006E5207">
      <w:pPr>
        <w:ind w:firstLine="567"/>
        <w:jc w:val="both"/>
        <w:rPr>
          <w:rFonts w:ascii="GHEA Grapalat" w:hAnsi="GHEA Grapalat" w:cs="Sylfaen"/>
          <w:sz w:val="20"/>
          <w:lang w:val="af-ZA"/>
        </w:rPr>
      </w:pPr>
    </w:p>
    <w:p w:rsidR="006E5207" w:rsidRPr="00EC64BC" w:rsidRDefault="006E5207" w:rsidP="00EC64BC">
      <w:pPr>
        <w:pStyle w:val="aff0"/>
        <w:numPr>
          <w:ilvl w:val="0"/>
          <w:numId w:val="40"/>
        </w:numPr>
        <w:jc w:val="center"/>
        <w:rPr>
          <w:rFonts w:ascii="GHEA Grapalat" w:hAnsi="GHEA Grapalat" w:cs="Sylfaen"/>
          <w:b/>
          <w:sz w:val="20"/>
          <w:lang w:val="es-ES"/>
        </w:rPr>
      </w:pPr>
      <w:r w:rsidRPr="00EC64BC">
        <w:rPr>
          <w:rFonts w:ascii="GHEA Grapalat" w:hAnsi="GHEA Grapalat" w:cs="Sylfaen"/>
          <w:b/>
          <w:sz w:val="20"/>
          <w:lang w:val="es-ES"/>
        </w:rPr>
        <w:t>ՀԱՅՏԸ</w:t>
      </w:r>
      <w:r w:rsidRPr="00EC64BC">
        <w:rPr>
          <w:rFonts w:ascii="GHEA Grapalat" w:hAnsi="GHEA Grapalat" w:cs="Arial"/>
          <w:b/>
          <w:sz w:val="20"/>
          <w:lang w:val="es-ES"/>
        </w:rPr>
        <w:t xml:space="preserve">  </w:t>
      </w:r>
      <w:r w:rsidRPr="00EC64BC">
        <w:rPr>
          <w:rFonts w:ascii="GHEA Grapalat" w:hAnsi="GHEA Grapalat" w:cs="Sylfaen"/>
          <w:b/>
          <w:sz w:val="20"/>
          <w:lang w:val="es-ES"/>
        </w:rPr>
        <w:t>ՊԱՏՐԱՍՏԵԼՈՒ</w:t>
      </w:r>
      <w:r w:rsidRPr="00EC64BC">
        <w:rPr>
          <w:rFonts w:ascii="GHEA Grapalat" w:hAnsi="GHEA Grapalat" w:cs="Arial"/>
          <w:b/>
          <w:sz w:val="20"/>
          <w:lang w:val="es-ES"/>
        </w:rPr>
        <w:t xml:space="preserve">  </w:t>
      </w:r>
      <w:r w:rsidRPr="00EC64BC">
        <w:rPr>
          <w:rFonts w:ascii="GHEA Grapalat" w:hAnsi="GHEA Grapalat" w:cs="Sylfaen"/>
          <w:b/>
          <w:sz w:val="20"/>
          <w:lang w:val="es-ES"/>
        </w:rPr>
        <w:t>ԿԱՐԳԸ</w:t>
      </w:r>
    </w:p>
    <w:p w:rsidR="006E5207" w:rsidRDefault="006E5207" w:rsidP="006E5207">
      <w:pPr>
        <w:jc w:val="center"/>
        <w:rPr>
          <w:rFonts w:ascii="GHEA Grapalat" w:hAnsi="GHEA Grapalat" w:cs="Sylfaen"/>
          <w:b/>
          <w:sz w:val="20"/>
          <w:lang w:val="es-ES"/>
        </w:rPr>
      </w:pPr>
    </w:p>
    <w:p w:rsidR="006E5207" w:rsidRDefault="006E5207" w:rsidP="0069073C">
      <w:pPr>
        <w:jc w:val="both"/>
        <w:rPr>
          <w:rFonts w:ascii="GHEA Grapalat" w:hAnsi="GHEA Grapalat" w:cs="Sylfaen"/>
          <w:sz w:val="20"/>
          <w:szCs w:val="20"/>
          <w:lang w:val="es-ES"/>
        </w:rPr>
      </w:pPr>
      <w:r>
        <w:rPr>
          <w:rFonts w:ascii="GHEA Grapalat" w:hAnsi="GHEA Grapalat"/>
          <w:sz w:val="20"/>
          <w:szCs w:val="20"/>
          <w:lang w:val="es-ES"/>
        </w:rPr>
        <w:t xml:space="preserve">3.1 </w:t>
      </w:r>
      <w:r>
        <w:rPr>
          <w:rFonts w:ascii="GHEA Grapalat" w:hAnsi="GHEA Grapalat" w:cs="Sylfaen"/>
          <w:sz w:val="20"/>
          <w:szCs w:val="20"/>
          <w:lang w:val="ru-RU"/>
        </w:rPr>
        <w:t>Մասնակիցը</w:t>
      </w:r>
      <w:r>
        <w:rPr>
          <w:rFonts w:ascii="GHEA Grapalat" w:hAnsi="GHEA Grapalat" w:cs="Sylfaen"/>
          <w:sz w:val="20"/>
          <w:szCs w:val="20"/>
          <w:lang w:val="es-ES"/>
        </w:rPr>
        <w:t xml:space="preserve"> </w:t>
      </w:r>
      <w:r>
        <w:rPr>
          <w:rFonts w:ascii="GHEA Grapalat" w:hAnsi="GHEA Grapalat" w:cs="Sylfaen"/>
          <w:sz w:val="20"/>
          <w:szCs w:val="20"/>
          <w:lang w:val="ru-RU"/>
        </w:rPr>
        <w:t>հայտը</w:t>
      </w:r>
      <w:r>
        <w:rPr>
          <w:rFonts w:ascii="GHEA Grapalat" w:hAnsi="GHEA Grapalat" w:cs="Sylfaen"/>
          <w:sz w:val="20"/>
          <w:szCs w:val="20"/>
          <w:lang w:val="es-ES"/>
        </w:rPr>
        <w:t xml:space="preserve"> </w:t>
      </w:r>
      <w:r>
        <w:rPr>
          <w:rFonts w:ascii="GHEA Grapalat" w:hAnsi="GHEA Grapalat" w:cs="Sylfaen"/>
          <w:sz w:val="20"/>
          <w:szCs w:val="20"/>
          <w:lang w:val="ru-RU"/>
        </w:rPr>
        <w:t>ներկայացնում</w:t>
      </w:r>
      <w:r>
        <w:rPr>
          <w:rFonts w:ascii="GHEA Grapalat" w:hAnsi="GHEA Grapalat" w:cs="Sylfaen"/>
          <w:sz w:val="20"/>
          <w:szCs w:val="20"/>
          <w:lang w:val="es-ES"/>
        </w:rPr>
        <w:t xml:space="preserve"> </w:t>
      </w:r>
      <w:r>
        <w:rPr>
          <w:rFonts w:ascii="GHEA Grapalat" w:hAnsi="GHEA Grapalat" w:cs="Sylfaen"/>
          <w:sz w:val="20"/>
          <w:szCs w:val="20"/>
          <w:lang w:val="ru-RU"/>
        </w:rPr>
        <w:t>է</w:t>
      </w:r>
      <w:r>
        <w:rPr>
          <w:rFonts w:ascii="GHEA Grapalat" w:hAnsi="GHEA Grapalat" w:cs="Sylfaen"/>
          <w:sz w:val="20"/>
          <w:szCs w:val="20"/>
          <w:lang w:val="es-ES"/>
        </w:rPr>
        <w:t xml:space="preserve"> </w:t>
      </w:r>
      <w:r>
        <w:rPr>
          <w:rFonts w:ascii="GHEA Grapalat" w:hAnsi="GHEA Grapalat" w:cs="Sylfaen"/>
          <w:sz w:val="20"/>
          <w:szCs w:val="20"/>
          <w:lang w:val="ru-RU"/>
        </w:rPr>
        <w:t>սույն</w:t>
      </w:r>
      <w:r>
        <w:rPr>
          <w:rFonts w:ascii="GHEA Grapalat" w:hAnsi="GHEA Grapalat" w:cs="Sylfaen"/>
          <w:sz w:val="20"/>
          <w:szCs w:val="20"/>
          <w:lang w:val="es-ES"/>
        </w:rPr>
        <w:t xml:space="preserve"> </w:t>
      </w:r>
      <w:r>
        <w:rPr>
          <w:rFonts w:ascii="GHEA Grapalat" w:hAnsi="GHEA Grapalat" w:cs="Sylfaen"/>
          <w:sz w:val="20"/>
          <w:szCs w:val="20"/>
          <w:lang w:val="ru-RU"/>
        </w:rPr>
        <w:t>հրավերով</w:t>
      </w:r>
      <w:r>
        <w:rPr>
          <w:rFonts w:ascii="GHEA Grapalat" w:hAnsi="GHEA Grapalat" w:cs="Sylfaen"/>
          <w:sz w:val="20"/>
          <w:szCs w:val="20"/>
          <w:lang w:val="es-ES"/>
        </w:rPr>
        <w:t xml:space="preserve"> </w:t>
      </w:r>
      <w:r>
        <w:rPr>
          <w:rFonts w:ascii="GHEA Grapalat" w:hAnsi="GHEA Grapalat" w:cs="Sylfaen"/>
          <w:sz w:val="20"/>
          <w:szCs w:val="20"/>
          <w:lang w:val="ru-RU"/>
        </w:rPr>
        <w:t>սահմանված</w:t>
      </w:r>
      <w:r>
        <w:rPr>
          <w:rFonts w:ascii="GHEA Grapalat" w:hAnsi="GHEA Grapalat" w:cs="Sylfaen"/>
          <w:sz w:val="20"/>
          <w:szCs w:val="20"/>
          <w:lang w:val="es-ES"/>
        </w:rPr>
        <w:t xml:space="preserve"> </w:t>
      </w:r>
      <w:r>
        <w:rPr>
          <w:rFonts w:ascii="GHEA Grapalat" w:hAnsi="GHEA Grapalat" w:cs="Sylfaen"/>
          <w:sz w:val="20"/>
          <w:szCs w:val="20"/>
          <w:lang w:val="ru-RU"/>
        </w:rPr>
        <w:t>կարգով։</w:t>
      </w:r>
      <w:r>
        <w:rPr>
          <w:rFonts w:ascii="GHEA Grapalat" w:hAnsi="GHEA Grapalat" w:cs="Sylfaen"/>
          <w:sz w:val="20"/>
          <w:szCs w:val="20"/>
          <w:lang w:val="es-ES"/>
        </w:rPr>
        <w:t xml:space="preserve"> </w:t>
      </w:r>
    </w:p>
    <w:p w:rsidR="006E5207" w:rsidRDefault="006E5207" w:rsidP="006E5207">
      <w:pPr>
        <w:ind w:firstLine="567"/>
        <w:jc w:val="both"/>
        <w:rPr>
          <w:rFonts w:ascii="GHEA Grapalat" w:hAnsi="GHEA Grapalat" w:cs="Sylfaen"/>
          <w:sz w:val="20"/>
          <w:lang w:val="af-ZA"/>
        </w:rPr>
      </w:pPr>
      <w:r>
        <w:rPr>
          <w:rFonts w:ascii="GHEA Grapalat" w:hAnsi="GHEA Grapalat"/>
          <w:sz w:val="20"/>
          <w:szCs w:val="20"/>
        </w:rPr>
        <w:t>Մ</w:t>
      </w:r>
      <w:r>
        <w:rPr>
          <w:rFonts w:ascii="GHEA Grapalat" w:hAnsi="GHEA Grapalat" w:cs="Sylfaen"/>
          <w:sz w:val="20"/>
          <w:szCs w:val="20"/>
        </w:rPr>
        <w:t>ասնակցի</w:t>
      </w:r>
      <w:r>
        <w:rPr>
          <w:rFonts w:ascii="GHEA Grapalat" w:hAnsi="GHEA Grapalat"/>
          <w:sz w:val="20"/>
          <w:szCs w:val="20"/>
          <w:lang w:val="es-ES"/>
        </w:rPr>
        <w:t xml:space="preserve"> </w:t>
      </w:r>
      <w:r>
        <w:rPr>
          <w:rFonts w:ascii="GHEA Grapalat" w:hAnsi="GHEA Grapalat" w:cs="Sylfaen"/>
          <w:sz w:val="20"/>
          <w:szCs w:val="20"/>
        </w:rPr>
        <w:t>առաջարկները</w:t>
      </w:r>
      <w:r>
        <w:rPr>
          <w:rFonts w:ascii="GHEA Grapalat" w:hAnsi="GHEA Grapalat"/>
          <w:sz w:val="20"/>
          <w:szCs w:val="20"/>
          <w:lang w:val="es-ES"/>
        </w:rPr>
        <w:t xml:space="preserve">, </w:t>
      </w:r>
      <w:r>
        <w:rPr>
          <w:rFonts w:ascii="GHEA Grapalat" w:hAnsi="GHEA Grapalat" w:cs="Sylfaen"/>
          <w:sz w:val="20"/>
          <w:szCs w:val="20"/>
        </w:rPr>
        <w:t>դրանց</w:t>
      </w:r>
      <w:r>
        <w:rPr>
          <w:rFonts w:ascii="GHEA Grapalat" w:hAnsi="GHEA Grapalat"/>
          <w:sz w:val="20"/>
          <w:szCs w:val="20"/>
          <w:lang w:val="es-ES"/>
        </w:rPr>
        <w:t xml:space="preserve"> </w:t>
      </w:r>
      <w:r>
        <w:rPr>
          <w:rFonts w:ascii="GHEA Grapalat" w:hAnsi="GHEA Grapalat" w:cs="Sylfaen"/>
          <w:sz w:val="20"/>
          <w:szCs w:val="20"/>
        </w:rPr>
        <w:t>վերաբերող</w:t>
      </w:r>
      <w:r>
        <w:rPr>
          <w:rFonts w:ascii="GHEA Grapalat" w:hAnsi="GHEA Grapalat"/>
          <w:sz w:val="20"/>
          <w:szCs w:val="20"/>
          <w:lang w:val="es-ES"/>
        </w:rPr>
        <w:t xml:space="preserve"> </w:t>
      </w:r>
      <w:r>
        <w:rPr>
          <w:rFonts w:ascii="GHEA Grapalat" w:hAnsi="GHEA Grapalat" w:cs="Sylfaen"/>
          <w:sz w:val="20"/>
          <w:szCs w:val="20"/>
        </w:rPr>
        <w:t>փաստաթղթերը</w:t>
      </w:r>
      <w:r>
        <w:rPr>
          <w:rFonts w:ascii="GHEA Grapalat" w:hAnsi="GHEA Grapalat"/>
          <w:sz w:val="20"/>
          <w:szCs w:val="20"/>
          <w:lang w:val="es-ES"/>
        </w:rPr>
        <w:t xml:space="preserve"> </w:t>
      </w:r>
      <w:r>
        <w:rPr>
          <w:rFonts w:ascii="GHEA Grapalat" w:hAnsi="GHEA Grapalat" w:cs="Sylfaen"/>
          <w:sz w:val="20"/>
          <w:szCs w:val="20"/>
        </w:rPr>
        <w:t>դրվում</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ծրարի</w:t>
      </w:r>
      <w:r>
        <w:rPr>
          <w:rFonts w:ascii="GHEA Grapalat" w:hAnsi="GHEA Grapalat"/>
          <w:sz w:val="20"/>
          <w:szCs w:val="20"/>
          <w:lang w:val="es-ES"/>
        </w:rPr>
        <w:t xml:space="preserve"> </w:t>
      </w:r>
      <w:r>
        <w:rPr>
          <w:rFonts w:ascii="GHEA Grapalat" w:hAnsi="GHEA Grapalat" w:cs="Sylfaen"/>
          <w:sz w:val="20"/>
          <w:szCs w:val="20"/>
        </w:rPr>
        <w:t>մեջ</w:t>
      </w:r>
      <w:r>
        <w:rPr>
          <w:rFonts w:ascii="GHEA Grapalat" w:hAnsi="GHEA Grapalat"/>
          <w:sz w:val="20"/>
          <w:szCs w:val="20"/>
          <w:lang w:val="es-ES"/>
        </w:rPr>
        <w:t xml:space="preserve">, </w:t>
      </w:r>
      <w:r>
        <w:rPr>
          <w:rFonts w:ascii="GHEA Grapalat" w:hAnsi="GHEA Grapalat" w:cs="Sylfaen"/>
          <w:sz w:val="20"/>
          <w:szCs w:val="20"/>
        </w:rPr>
        <w:t>որը</w:t>
      </w:r>
      <w:r>
        <w:rPr>
          <w:rFonts w:ascii="GHEA Grapalat" w:hAnsi="GHEA Grapalat"/>
          <w:sz w:val="20"/>
          <w:szCs w:val="20"/>
          <w:lang w:val="es-ES"/>
        </w:rPr>
        <w:t xml:space="preserve"> </w:t>
      </w:r>
      <w:r>
        <w:rPr>
          <w:rFonts w:ascii="GHEA Grapalat" w:hAnsi="GHEA Grapalat" w:cs="Sylfaen"/>
          <w:sz w:val="20"/>
          <w:szCs w:val="20"/>
        </w:rPr>
        <w:t>սոսնձում</w:t>
      </w:r>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r>
        <w:rPr>
          <w:rFonts w:ascii="GHEA Grapalat" w:hAnsi="GHEA Grapalat" w:cs="Sylfaen"/>
          <w:sz w:val="20"/>
          <w:szCs w:val="20"/>
        </w:rPr>
        <w:t>այն</w:t>
      </w:r>
      <w:r>
        <w:rPr>
          <w:rFonts w:ascii="GHEA Grapalat" w:hAnsi="GHEA Grapalat"/>
          <w:sz w:val="20"/>
          <w:szCs w:val="20"/>
          <w:lang w:val="es-ES"/>
        </w:rPr>
        <w:t xml:space="preserve"> </w:t>
      </w:r>
      <w:r>
        <w:rPr>
          <w:rFonts w:ascii="GHEA Grapalat" w:hAnsi="GHEA Grapalat" w:cs="Sylfaen"/>
          <w:sz w:val="20"/>
          <w:szCs w:val="20"/>
        </w:rPr>
        <w:t>ներկայացնողը</w:t>
      </w:r>
      <w:r>
        <w:rPr>
          <w:rFonts w:ascii="GHEA Grapalat" w:hAnsi="GHEA Grapalat"/>
          <w:sz w:val="20"/>
          <w:szCs w:val="20"/>
          <w:lang w:val="es-ES"/>
        </w:rPr>
        <w:t xml:space="preserve">: </w:t>
      </w:r>
      <w:r>
        <w:rPr>
          <w:rFonts w:ascii="GHEA Grapalat" w:hAnsi="GHEA Grapalat" w:cs="Sylfaen"/>
          <w:sz w:val="20"/>
          <w:szCs w:val="20"/>
        </w:rPr>
        <w:t>Ծրարում</w:t>
      </w:r>
      <w:r>
        <w:rPr>
          <w:rFonts w:ascii="GHEA Grapalat" w:hAnsi="GHEA Grapalat"/>
          <w:sz w:val="20"/>
          <w:szCs w:val="20"/>
          <w:lang w:val="es-ES"/>
        </w:rPr>
        <w:t xml:space="preserve"> </w:t>
      </w:r>
      <w:r>
        <w:rPr>
          <w:rFonts w:ascii="GHEA Grapalat" w:hAnsi="GHEA Grapalat" w:cs="Sylfaen"/>
          <w:sz w:val="20"/>
          <w:szCs w:val="20"/>
        </w:rPr>
        <w:t>ներառված</w:t>
      </w:r>
      <w:r>
        <w:rPr>
          <w:rFonts w:ascii="GHEA Grapalat" w:hAnsi="GHEA Grapalat"/>
          <w:sz w:val="20"/>
          <w:szCs w:val="20"/>
          <w:lang w:val="es-ES"/>
        </w:rPr>
        <w:t xml:space="preserve"> </w:t>
      </w:r>
      <w:r>
        <w:rPr>
          <w:rFonts w:ascii="GHEA Grapalat" w:hAnsi="GHEA Grapalat" w:cs="Sylfaen"/>
          <w:sz w:val="20"/>
          <w:szCs w:val="20"/>
        </w:rPr>
        <w:t>փաստաթղթերը</w:t>
      </w:r>
      <w:r>
        <w:rPr>
          <w:rFonts w:ascii="GHEA Grapalat" w:hAnsi="GHEA Grapalat" w:cs="Sylfaen"/>
          <w:sz w:val="20"/>
          <w:szCs w:val="20"/>
          <w:lang w:val="es-ES"/>
        </w:rPr>
        <w:t xml:space="preserve">, </w:t>
      </w:r>
      <w:r>
        <w:rPr>
          <w:rFonts w:ascii="GHEA Grapalat" w:hAnsi="GHEA Grapalat" w:cs="Sylfaen"/>
          <w:sz w:val="20"/>
          <w:szCs w:val="20"/>
        </w:rPr>
        <w:t>կազմվում</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բնօրինակից</w:t>
      </w:r>
      <w:r>
        <w:rPr>
          <w:rFonts w:ascii="GHEA Grapalat" w:hAnsi="GHEA Grapalat"/>
          <w:sz w:val="20"/>
          <w:szCs w:val="20"/>
          <w:lang w:val="es-ES"/>
        </w:rPr>
        <w:t xml:space="preserve"> </w:t>
      </w:r>
      <w:r>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Pr>
          <w:rFonts w:ascii="GHEA Grapalat" w:hAnsi="GHEA Grapalat" w:cs="Sylfaen"/>
          <w:sz w:val="20"/>
          <w:szCs w:val="20"/>
        </w:rPr>
        <w:t>և</w:t>
      </w:r>
      <w:r>
        <w:rPr>
          <w:rFonts w:ascii="GHEA Grapalat" w:hAnsi="GHEA Grapalat"/>
          <w:sz w:val="20"/>
          <w:szCs w:val="20"/>
          <w:lang w:val="es-ES"/>
        </w:rPr>
        <w:t xml:space="preserve"> </w:t>
      </w:r>
      <w:r w:rsidR="0069073C">
        <w:rPr>
          <w:rFonts w:ascii="GHEA Grapalat" w:hAnsi="GHEA Grapalat"/>
          <w:sz w:val="20"/>
          <w:szCs w:val="20"/>
          <w:lang w:val="es-ES"/>
        </w:rPr>
        <w:t xml:space="preserve">2 </w:t>
      </w:r>
      <w:r w:rsidR="0069073C" w:rsidRPr="0069073C">
        <w:rPr>
          <w:rFonts w:ascii="GHEA Grapalat" w:hAnsi="GHEA Grapalat"/>
          <w:sz w:val="20"/>
          <w:szCs w:val="20"/>
          <w:lang w:val="es-ES"/>
        </w:rPr>
        <w:t>/</w:t>
      </w:r>
      <w:r w:rsidR="0069073C">
        <w:rPr>
          <w:rFonts w:ascii="GHEA Grapalat" w:hAnsi="GHEA Grapalat"/>
          <w:sz w:val="20"/>
          <w:szCs w:val="20"/>
          <w:lang w:val="ru-RU"/>
        </w:rPr>
        <w:t>երկու</w:t>
      </w:r>
      <w:r w:rsidR="0069073C" w:rsidRPr="0069073C">
        <w:rPr>
          <w:rFonts w:ascii="GHEA Grapalat" w:hAnsi="GHEA Grapalat"/>
          <w:sz w:val="20"/>
          <w:szCs w:val="20"/>
          <w:lang w:val="es-ES"/>
        </w:rPr>
        <w:t>/</w:t>
      </w:r>
      <w:r>
        <w:rPr>
          <w:rFonts w:ascii="GHEA Grapalat" w:hAnsi="GHEA Grapalat"/>
          <w:sz w:val="20"/>
          <w:szCs w:val="20"/>
          <w:lang w:val="es-ES"/>
        </w:rPr>
        <w:t>_</w:t>
      </w:r>
      <w:r>
        <w:rPr>
          <w:rFonts w:ascii="GHEA Grapalat" w:hAnsi="GHEA Grapalat"/>
          <w:sz w:val="20"/>
          <w:szCs w:val="20"/>
        </w:rPr>
        <w:t>օրինակ</w:t>
      </w:r>
      <w:r>
        <w:rPr>
          <w:rFonts w:ascii="GHEA Grapalat" w:hAnsi="GHEA Grapalat"/>
          <w:sz w:val="20"/>
          <w:szCs w:val="20"/>
          <w:lang w:val="es-ES"/>
        </w:rPr>
        <w:t xml:space="preserve"> </w:t>
      </w:r>
      <w:r>
        <w:rPr>
          <w:rFonts w:ascii="GHEA Grapalat" w:hAnsi="GHEA Grapalat" w:cs="Sylfaen"/>
          <w:sz w:val="20"/>
          <w:szCs w:val="20"/>
        </w:rPr>
        <w:t>պատճեններից</w:t>
      </w:r>
      <w:r>
        <w:rPr>
          <w:rFonts w:ascii="GHEA Grapalat" w:hAnsi="GHEA Grapalat"/>
          <w:sz w:val="20"/>
          <w:szCs w:val="20"/>
          <w:lang w:val="es-ES"/>
        </w:rPr>
        <w:t xml:space="preserve">: </w:t>
      </w:r>
      <w:r>
        <w:rPr>
          <w:rFonts w:ascii="GHEA Grapalat" w:hAnsi="GHEA Grapalat" w:cs="Sylfaen"/>
          <w:sz w:val="20"/>
          <w:szCs w:val="20"/>
        </w:rPr>
        <w:t>Փաստաթղթերի</w:t>
      </w:r>
      <w:r>
        <w:rPr>
          <w:rFonts w:ascii="GHEA Grapalat" w:hAnsi="GHEA Grapalat"/>
          <w:sz w:val="20"/>
          <w:szCs w:val="20"/>
          <w:lang w:val="es-ES"/>
        </w:rPr>
        <w:t xml:space="preserve"> </w:t>
      </w:r>
      <w:r>
        <w:rPr>
          <w:rFonts w:ascii="GHEA Grapalat" w:hAnsi="GHEA Grapalat" w:cs="Sylfaen"/>
          <w:sz w:val="20"/>
          <w:szCs w:val="20"/>
        </w:rPr>
        <w:t>փաթեթների</w:t>
      </w:r>
      <w:r>
        <w:rPr>
          <w:rFonts w:ascii="GHEA Grapalat" w:hAnsi="GHEA Grapalat"/>
          <w:sz w:val="20"/>
          <w:szCs w:val="20"/>
          <w:lang w:val="es-ES"/>
        </w:rPr>
        <w:t xml:space="preserve"> </w:t>
      </w:r>
      <w:r>
        <w:rPr>
          <w:rFonts w:ascii="GHEA Grapalat" w:hAnsi="GHEA Grapalat" w:cs="Sylfaen"/>
          <w:sz w:val="20"/>
          <w:szCs w:val="20"/>
        </w:rPr>
        <w:t>վրա</w:t>
      </w:r>
      <w:r>
        <w:rPr>
          <w:rFonts w:ascii="GHEA Grapalat" w:hAnsi="GHEA Grapalat"/>
          <w:sz w:val="20"/>
          <w:szCs w:val="20"/>
          <w:lang w:val="es-ES"/>
        </w:rPr>
        <w:t xml:space="preserve"> </w:t>
      </w:r>
      <w:r>
        <w:rPr>
          <w:rFonts w:ascii="GHEA Grapalat" w:hAnsi="GHEA Grapalat" w:cs="Sylfaen"/>
          <w:sz w:val="20"/>
          <w:szCs w:val="20"/>
        </w:rPr>
        <w:t>համապատասխանաբար</w:t>
      </w:r>
      <w:r>
        <w:rPr>
          <w:rFonts w:ascii="GHEA Grapalat" w:hAnsi="GHEA Grapalat"/>
          <w:sz w:val="20"/>
          <w:szCs w:val="20"/>
          <w:lang w:val="es-ES"/>
        </w:rPr>
        <w:t xml:space="preserve"> </w:t>
      </w:r>
      <w:r>
        <w:rPr>
          <w:rFonts w:ascii="GHEA Grapalat" w:hAnsi="GHEA Grapalat" w:cs="Sylfaen"/>
          <w:sz w:val="20"/>
          <w:szCs w:val="20"/>
        </w:rPr>
        <w:t>գրվում</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բնօրինակ</w:t>
      </w:r>
      <w:r>
        <w:rPr>
          <w:rFonts w:ascii="GHEA Grapalat" w:hAnsi="GHEA Grapalat"/>
          <w:sz w:val="20"/>
          <w:szCs w:val="20"/>
          <w:lang w:val="es-ES"/>
        </w:rPr>
        <w:t xml:space="preserve">» </w:t>
      </w:r>
      <w:r>
        <w:rPr>
          <w:rFonts w:ascii="GHEA Grapalat" w:hAnsi="GHEA Grapalat" w:cs="Sylfaen"/>
          <w:sz w:val="20"/>
          <w:szCs w:val="20"/>
        </w:rPr>
        <w:t>և</w:t>
      </w:r>
      <w:r>
        <w:rPr>
          <w:rFonts w:ascii="GHEA Grapalat" w:hAnsi="GHEA Grapalat"/>
          <w:sz w:val="20"/>
          <w:szCs w:val="20"/>
          <w:lang w:val="es-ES"/>
        </w:rPr>
        <w:t xml:space="preserve"> «</w:t>
      </w:r>
      <w:r>
        <w:rPr>
          <w:rFonts w:ascii="GHEA Grapalat" w:hAnsi="GHEA Grapalat" w:cs="Sylfaen"/>
          <w:sz w:val="20"/>
          <w:szCs w:val="20"/>
        </w:rPr>
        <w:t>պատճեն</w:t>
      </w:r>
      <w:r>
        <w:rPr>
          <w:rFonts w:ascii="GHEA Grapalat" w:hAnsi="GHEA Grapalat"/>
          <w:sz w:val="20"/>
          <w:szCs w:val="20"/>
          <w:lang w:val="es-ES"/>
        </w:rPr>
        <w:t xml:space="preserve">» </w:t>
      </w:r>
      <w:r>
        <w:rPr>
          <w:rFonts w:ascii="GHEA Grapalat" w:hAnsi="GHEA Grapalat" w:cs="Sylfaen"/>
          <w:sz w:val="20"/>
          <w:szCs w:val="20"/>
        </w:rPr>
        <w:t>բառերը</w:t>
      </w:r>
      <w:r>
        <w:rPr>
          <w:rFonts w:ascii="GHEA Grapalat" w:hAnsi="GHEA Grapalat"/>
          <w:sz w:val="20"/>
          <w:szCs w:val="20"/>
          <w:lang w:val="es-ES"/>
        </w:rPr>
        <w:t xml:space="preserve">: </w:t>
      </w:r>
      <w:r>
        <w:rPr>
          <w:rFonts w:ascii="GHEA Grapalat" w:hAnsi="GHEA Grapalat" w:cs="Sylfaen"/>
          <w:sz w:val="20"/>
          <w:lang w:val="ru-RU"/>
        </w:rPr>
        <w:t>Հայտում</w:t>
      </w:r>
      <w:r>
        <w:rPr>
          <w:rFonts w:ascii="GHEA Grapalat" w:hAnsi="GHEA Grapalat" w:cs="Sylfaen"/>
          <w:sz w:val="20"/>
          <w:lang w:val="af-ZA"/>
        </w:rPr>
        <w:t xml:space="preserve"> </w:t>
      </w:r>
      <w:r>
        <w:rPr>
          <w:rFonts w:ascii="GHEA Grapalat" w:hAnsi="GHEA Grapalat" w:cs="Sylfaen"/>
          <w:sz w:val="20"/>
          <w:lang w:val="ru-RU"/>
        </w:rPr>
        <w:t>ներառվող</w:t>
      </w:r>
      <w:r>
        <w:rPr>
          <w:rFonts w:ascii="GHEA Grapalat" w:hAnsi="GHEA Grapalat" w:cs="Sylfaen"/>
          <w:sz w:val="20"/>
          <w:lang w:val="af-ZA"/>
        </w:rPr>
        <w:t xml:space="preserve"> </w:t>
      </w:r>
      <w:r>
        <w:rPr>
          <w:rFonts w:ascii="GHEA Grapalat" w:hAnsi="GHEA Grapalat" w:cs="Sylfaen"/>
          <w:sz w:val="20"/>
          <w:lang w:val="ru-RU"/>
        </w:rPr>
        <w:t>բնօրինակ</w:t>
      </w:r>
      <w:r>
        <w:rPr>
          <w:rFonts w:ascii="GHEA Grapalat" w:hAnsi="GHEA Grapalat" w:cs="Sylfaen"/>
          <w:sz w:val="20"/>
          <w:lang w:val="af-ZA"/>
        </w:rPr>
        <w:t xml:space="preserve"> </w:t>
      </w:r>
      <w:r>
        <w:rPr>
          <w:rFonts w:ascii="GHEA Grapalat" w:hAnsi="GHEA Grapalat" w:cs="Sylfaen"/>
          <w:sz w:val="20"/>
          <w:lang w:val="ru-RU"/>
        </w:rPr>
        <w:t>փաստաթղթերի</w:t>
      </w:r>
      <w:r>
        <w:rPr>
          <w:rFonts w:ascii="GHEA Grapalat" w:hAnsi="GHEA Grapalat" w:cs="Sylfaen"/>
          <w:sz w:val="20"/>
          <w:lang w:val="af-ZA"/>
        </w:rPr>
        <w:t xml:space="preserve"> </w:t>
      </w:r>
      <w:r>
        <w:rPr>
          <w:rFonts w:ascii="GHEA Grapalat" w:hAnsi="GHEA Grapalat" w:cs="Sylfaen"/>
          <w:sz w:val="20"/>
          <w:lang w:val="ru-RU"/>
        </w:rPr>
        <w:t>փոխարեն</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ներկայացվել</w:t>
      </w:r>
      <w:r>
        <w:rPr>
          <w:rFonts w:ascii="GHEA Grapalat" w:hAnsi="GHEA Grapalat" w:cs="Sylfaen"/>
          <w:sz w:val="20"/>
          <w:lang w:val="af-ZA"/>
        </w:rPr>
        <w:t xml:space="preserve"> </w:t>
      </w:r>
      <w:r>
        <w:rPr>
          <w:rFonts w:ascii="GHEA Grapalat" w:hAnsi="GHEA Grapalat" w:cs="Sylfaen"/>
          <w:sz w:val="20"/>
          <w:lang w:val="ru-RU"/>
        </w:rPr>
        <w:t>դրանց</w:t>
      </w:r>
      <w:r>
        <w:rPr>
          <w:rFonts w:ascii="GHEA Grapalat" w:hAnsi="GHEA Grapalat" w:cs="Sylfaen"/>
          <w:sz w:val="20"/>
          <w:lang w:val="af-ZA"/>
        </w:rPr>
        <w:t xml:space="preserve"> </w:t>
      </w:r>
      <w:r>
        <w:rPr>
          <w:rFonts w:ascii="GHEA Grapalat" w:hAnsi="GHEA Grapalat" w:cs="Sylfaen"/>
          <w:sz w:val="20"/>
          <w:lang w:val="ru-RU"/>
        </w:rPr>
        <w:t>նոտարական</w:t>
      </w:r>
      <w:r>
        <w:rPr>
          <w:rFonts w:ascii="GHEA Grapalat" w:hAnsi="GHEA Grapalat" w:cs="Sylfaen"/>
          <w:sz w:val="20"/>
          <w:lang w:val="af-ZA"/>
        </w:rPr>
        <w:t xml:space="preserve"> </w:t>
      </w:r>
      <w:r>
        <w:rPr>
          <w:rFonts w:ascii="GHEA Grapalat" w:hAnsi="GHEA Grapalat" w:cs="Sylfaen"/>
          <w:sz w:val="20"/>
          <w:lang w:val="ru-RU"/>
        </w:rPr>
        <w:t>կարգով</w:t>
      </w:r>
      <w:r>
        <w:rPr>
          <w:rFonts w:ascii="GHEA Grapalat" w:hAnsi="GHEA Grapalat" w:cs="Sylfaen"/>
          <w:sz w:val="20"/>
          <w:lang w:val="af-ZA"/>
        </w:rPr>
        <w:t xml:space="preserve"> </w:t>
      </w:r>
      <w:r>
        <w:rPr>
          <w:rFonts w:ascii="GHEA Grapalat" w:hAnsi="GHEA Grapalat" w:cs="Sylfaen"/>
          <w:sz w:val="20"/>
          <w:lang w:val="ru-RU"/>
        </w:rPr>
        <w:t>վավերացված</w:t>
      </w:r>
      <w:r>
        <w:rPr>
          <w:rFonts w:ascii="GHEA Grapalat" w:hAnsi="GHEA Grapalat" w:cs="Sylfaen"/>
          <w:sz w:val="20"/>
          <w:lang w:val="af-ZA"/>
        </w:rPr>
        <w:t xml:space="preserve"> </w:t>
      </w:r>
      <w:r>
        <w:rPr>
          <w:rFonts w:ascii="GHEA Grapalat" w:hAnsi="GHEA Grapalat" w:cs="Sylfaen"/>
          <w:sz w:val="20"/>
          <w:lang w:val="ru-RU"/>
        </w:rPr>
        <w:t>օրինակները։</w:t>
      </w:r>
    </w:p>
    <w:p w:rsidR="006E5207" w:rsidRDefault="006E5207" w:rsidP="006E5207">
      <w:pPr>
        <w:ind w:firstLine="720"/>
        <w:jc w:val="both"/>
        <w:rPr>
          <w:rFonts w:ascii="GHEA Grapalat" w:hAnsi="GHEA Grapalat"/>
          <w:sz w:val="20"/>
          <w:szCs w:val="20"/>
          <w:lang w:val="af-ZA"/>
        </w:rPr>
      </w:pPr>
      <w:r>
        <w:rPr>
          <w:rFonts w:ascii="GHEA Grapalat" w:hAnsi="GHEA Grapalat" w:cs="Sylfaen"/>
          <w:sz w:val="20"/>
          <w:szCs w:val="20"/>
        </w:rPr>
        <w:t>Ծրարը</w:t>
      </w:r>
      <w:r>
        <w:rPr>
          <w:rFonts w:ascii="GHEA Grapalat" w:hAnsi="GHEA Grapalat"/>
          <w:sz w:val="20"/>
          <w:szCs w:val="20"/>
          <w:lang w:val="af-ZA"/>
        </w:rPr>
        <w:t xml:space="preserve"> </w:t>
      </w:r>
      <w:r>
        <w:rPr>
          <w:rFonts w:ascii="GHEA Grapalat" w:hAnsi="GHEA Grapalat" w:cs="Sylfaen"/>
          <w:sz w:val="20"/>
          <w:szCs w:val="20"/>
        </w:rPr>
        <w:t>և</w:t>
      </w:r>
      <w:r>
        <w:rPr>
          <w:rFonts w:ascii="GHEA Grapalat" w:hAnsi="GHEA Grapalat"/>
          <w:sz w:val="20"/>
          <w:szCs w:val="20"/>
          <w:lang w:val="af-ZA"/>
        </w:rPr>
        <w:t xml:space="preserve"> </w:t>
      </w:r>
      <w:r>
        <w:rPr>
          <w:rFonts w:ascii="GHEA Grapalat" w:hAnsi="GHEA Grapalat"/>
          <w:sz w:val="20"/>
          <w:szCs w:val="20"/>
        </w:rPr>
        <w:t>սույն</w:t>
      </w:r>
      <w:r>
        <w:rPr>
          <w:rFonts w:ascii="GHEA Grapalat" w:hAnsi="GHEA Grapalat"/>
          <w:sz w:val="20"/>
          <w:szCs w:val="20"/>
          <w:lang w:val="af-ZA"/>
        </w:rPr>
        <w:t xml:space="preserve"> </w:t>
      </w:r>
      <w:r>
        <w:rPr>
          <w:rFonts w:ascii="GHEA Grapalat" w:hAnsi="GHEA Grapalat" w:cs="Sylfaen"/>
          <w:sz w:val="20"/>
          <w:szCs w:val="20"/>
        </w:rPr>
        <w:t>հրավերով</w:t>
      </w:r>
      <w:r>
        <w:rPr>
          <w:rFonts w:ascii="GHEA Grapalat" w:hAnsi="GHEA Grapalat"/>
          <w:sz w:val="20"/>
          <w:szCs w:val="20"/>
          <w:lang w:val="af-ZA"/>
        </w:rPr>
        <w:t xml:space="preserve"> </w:t>
      </w:r>
      <w:r>
        <w:rPr>
          <w:rFonts w:ascii="GHEA Grapalat" w:hAnsi="GHEA Grapalat" w:cs="Sylfaen"/>
          <w:sz w:val="20"/>
          <w:szCs w:val="20"/>
        </w:rPr>
        <w:t>նախատեսված</w:t>
      </w:r>
      <w:r>
        <w:rPr>
          <w:rFonts w:ascii="GHEA Grapalat" w:hAnsi="GHEA Grapalat"/>
          <w:sz w:val="20"/>
          <w:szCs w:val="20"/>
          <w:lang w:val="af-ZA"/>
        </w:rPr>
        <w:t xml:space="preserve">` </w:t>
      </w:r>
      <w:r>
        <w:rPr>
          <w:rFonts w:ascii="GHEA Grapalat" w:hAnsi="GHEA Grapalat"/>
          <w:sz w:val="20"/>
          <w:szCs w:val="20"/>
        </w:rPr>
        <w:t>մ</w:t>
      </w:r>
      <w:r>
        <w:rPr>
          <w:rFonts w:ascii="GHEA Grapalat" w:hAnsi="GHEA Grapalat" w:cs="Sylfaen"/>
          <w:sz w:val="20"/>
          <w:szCs w:val="20"/>
        </w:rPr>
        <w:t>ասնակցի</w:t>
      </w:r>
      <w:r>
        <w:rPr>
          <w:rFonts w:ascii="GHEA Grapalat" w:hAnsi="GHEA Grapalat"/>
          <w:sz w:val="20"/>
          <w:szCs w:val="20"/>
          <w:lang w:val="af-ZA"/>
        </w:rPr>
        <w:t xml:space="preserve"> </w:t>
      </w:r>
      <w:r>
        <w:rPr>
          <w:rFonts w:ascii="GHEA Grapalat" w:hAnsi="GHEA Grapalat" w:cs="Sylfaen"/>
          <w:sz w:val="20"/>
          <w:szCs w:val="20"/>
        </w:rPr>
        <w:t>կազմած</w:t>
      </w:r>
      <w:r>
        <w:rPr>
          <w:rFonts w:ascii="GHEA Grapalat" w:hAnsi="GHEA Grapalat"/>
          <w:sz w:val="20"/>
          <w:szCs w:val="20"/>
          <w:lang w:val="af-ZA"/>
        </w:rPr>
        <w:t xml:space="preserve"> </w:t>
      </w:r>
      <w:r>
        <w:rPr>
          <w:rFonts w:ascii="GHEA Grapalat" w:hAnsi="GHEA Grapalat" w:cs="Sylfaen"/>
          <w:sz w:val="20"/>
          <w:szCs w:val="20"/>
        </w:rPr>
        <w:t>փաստաթղթերն</w:t>
      </w:r>
      <w:r>
        <w:rPr>
          <w:rFonts w:ascii="GHEA Grapalat" w:hAnsi="GHEA Grapalat"/>
          <w:sz w:val="20"/>
          <w:szCs w:val="20"/>
          <w:lang w:val="af-ZA"/>
        </w:rPr>
        <w:t xml:space="preserve"> </w:t>
      </w:r>
      <w:r>
        <w:rPr>
          <w:rFonts w:ascii="GHEA Grapalat" w:hAnsi="GHEA Grapalat" w:cs="Sylfaen"/>
          <w:sz w:val="20"/>
          <w:szCs w:val="20"/>
        </w:rPr>
        <w:t>ստորագրում</w:t>
      </w:r>
      <w:r>
        <w:rPr>
          <w:rFonts w:ascii="GHEA Grapalat" w:hAnsi="GHEA Grapalat"/>
          <w:sz w:val="20"/>
          <w:szCs w:val="20"/>
          <w:lang w:val="af-ZA"/>
        </w:rPr>
        <w:t xml:space="preserve"> </w:t>
      </w:r>
      <w:r>
        <w:rPr>
          <w:rFonts w:ascii="GHEA Grapalat" w:hAnsi="GHEA Grapalat" w:cs="Sylfaen"/>
          <w:sz w:val="20"/>
          <w:szCs w:val="20"/>
        </w:rPr>
        <w:t>է</w:t>
      </w:r>
      <w:r>
        <w:rPr>
          <w:rFonts w:ascii="GHEA Grapalat" w:hAnsi="GHEA Grapalat"/>
          <w:sz w:val="20"/>
          <w:szCs w:val="20"/>
          <w:lang w:val="af-ZA"/>
        </w:rPr>
        <w:t xml:space="preserve"> </w:t>
      </w:r>
      <w:r>
        <w:rPr>
          <w:rFonts w:ascii="GHEA Grapalat" w:hAnsi="GHEA Grapalat" w:cs="Sylfaen"/>
          <w:sz w:val="20"/>
          <w:szCs w:val="20"/>
        </w:rPr>
        <w:t>դրանք</w:t>
      </w:r>
      <w:r>
        <w:rPr>
          <w:rFonts w:ascii="GHEA Grapalat" w:hAnsi="GHEA Grapalat"/>
          <w:sz w:val="20"/>
          <w:szCs w:val="20"/>
          <w:lang w:val="af-ZA"/>
        </w:rPr>
        <w:t xml:space="preserve"> </w:t>
      </w:r>
      <w:r>
        <w:rPr>
          <w:rFonts w:ascii="GHEA Grapalat" w:hAnsi="GHEA Grapalat" w:cs="Sylfaen"/>
          <w:sz w:val="20"/>
          <w:szCs w:val="20"/>
        </w:rPr>
        <w:t>ներկայացնող</w:t>
      </w:r>
      <w:r>
        <w:rPr>
          <w:rFonts w:ascii="GHEA Grapalat" w:hAnsi="GHEA Grapalat"/>
          <w:sz w:val="20"/>
          <w:szCs w:val="20"/>
          <w:lang w:val="af-ZA"/>
        </w:rPr>
        <w:t xml:space="preserve"> </w:t>
      </w:r>
      <w:r>
        <w:rPr>
          <w:rFonts w:ascii="GHEA Grapalat" w:hAnsi="GHEA Grapalat" w:cs="Sylfaen"/>
          <w:sz w:val="20"/>
          <w:szCs w:val="20"/>
        </w:rPr>
        <w:t>անձը</w:t>
      </w:r>
      <w:r>
        <w:rPr>
          <w:rFonts w:ascii="GHEA Grapalat" w:hAnsi="GHEA Grapalat"/>
          <w:sz w:val="20"/>
          <w:szCs w:val="20"/>
          <w:lang w:val="af-ZA"/>
        </w:rPr>
        <w:t xml:space="preserve"> </w:t>
      </w:r>
      <w:r>
        <w:rPr>
          <w:rFonts w:ascii="GHEA Grapalat" w:hAnsi="GHEA Grapalat" w:cs="Sylfaen"/>
          <w:sz w:val="20"/>
          <w:szCs w:val="20"/>
        </w:rPr>
        <w:t>կամ</w:t>
      </w:r>
      <w:r>
        <w:rPr>
          <w:rFonts w:ascii="GHEA Grapalat" w:hAnsi="GHEA Grapalat"/>
          <w:sz w:val="20"/>
          <w:szCs w:val="20"/>
          <w:lang w:val="af-ZA"/>
        </w:rPr>
        <w:t xml:space="preserve"> </w:t>
      </w:r>
      <w:r>
        <w:rPr>
          <w:rFonts w:ascii="GHEA Grapalat" w:hAnsi="GHEA Grapalat" w:cs="Sylfaen"/>
          <w:sz w:val="20"/>
          <w:szCs w:val="20"/>
        </w:rPr>
        <w:t>վերջինիս</w:t>
      </w:r>
      <w:r>
        <w:rPr>
          <w:rFonts w:ascii="GHEA Grapalat" w:hAnsi="GHEA Grapalat"/>
          <w:sz w:val="20"/>
          <w:szCs w:val="20"/>
          <w:lang w:val="af-ZA"/>
        </w:rPr>
        <w:t xml:space="preserve"> </w:t>
      </w:r>
      <w:r>
        <w:rPr>
          <w:rFonts w:ascii="GHEA Grapalat" w:hAnsi="GHEA Grapalat" w:cs="Sylfaen"/>
          <w:sz w:val="20"/>
          <w:szCs w:val="20"/>
        </w:rPr>
        <w:t>լիազորված</w:t>
      </w:r>
      <w:r>
        <w:rPr>
          <w:rFonts w:ascii="GHEA Grapalat" w:hAnsi="GHEA Grapalat"/>
          <w:sz w:val="20"/>
          <w:szCs w:val="20"/>
          <w:lang w:val="af-ZA"/>
        </w:rPr>
        <w:t xml:space="preserve"> </w:t>
      </w:r>
      <w:r>
        <w:rPr>
          <w:rFonts w:ascii="GHEA Grapalat" w:hAnsi="GHEA Grapalat" w:cs="Sylfaen"/>
          <w:sz w:val="20"/>
          <w:szCs w:val="20"/>
        </w:rPr>
        <w:t>անձը</w:t>
      </w:r>
      <w:r>
        <w:rPr>
          <w:rFonts w:ascii="GHEA Grapalat" w:hAnsi="GHEA Grapalat"/>
          <w:sz w:val="20"/>
          <w:szCs w:val="20"/>
          <w:lang w:val="af-ZA"/>
        </w:rPr>
        <w:t xml:space="preserve"> (</w:t>
      </w:r>
      <w:r>
        <w:rPr>
          <w:rFonts w:ascii="GHEA Grapalat" w:hAnsi="GHEA Grapalat" w:cs="Sylfaen"/>
          <w:sz w:val="20"/>
          <w:szCs w:val="20"/>
        </w:rPr>
        <w:t>այսուհետ</w:t>
      </w:r>
      <w:r>
        <w:rPr>
          <w:rFonts w:ascii="GHEA Grapalat" w:hAnsi="GHEA Grapalat"/>
          <w:sz w:val="20"/>
          <w:szCs w:val="20"/>
          <w:lang w:val="af-ZA"/>
        </w:rPr>
        <w:t xml:space="preserve">` </w:t>
      </w:r>
      <w:r>
        <w:rPr>
          <w:rFonts w:ascii="GHEA Grapalat" w:hAnsi="GHEA Grapalat" w:cs="Sylfaen"/>
          <w:sz w:val="20"/>
          <w:szCs w:val="20"/>
        </w:rPr>
        <w:t>գործակալ</w:t>
      </w:r>
      <w:r>
        <w:rPr>
          <w:rFonts w:ascii="GHEA Grapalat" w:hAnsi="GHEA Grapalat"/>
          <w:sz w:val="20"/>
          <w:szCs w:val="20"/>
          <w:lang w:val="af-ZA"/>
        </w:rPr>
        <w:t xml:space="preserve">): </w:t>
      </w:r>
      <w:r>
        <w:rPr>
          <w:rFonts w:ascii="GHEA Grapalat" w:hAnsi="GHEA Grapalat" w:cs="Sylfaen"/>
          <w:sz w:val="20"/>
          <w:szCs w:val="20"/>
        </w:rPr>
        <w:t>Եթե</w:t>
      </w:r>
      <w:r>
        <w:rPr>
          <w:rFonts w:ascii="GHEA Grapalat" w:hAnsi="GHEA Grapalat"/>
          <w:sz w:val="20"/>
          <w:szCs w:val="20"/>
          <w:lang w:val="af-ZA"/>
        </w:rPr>
        <w:t xml:space="preserve"> </w:t>
      </w:r>
      <w:r>
        <w:rPr>
          <w:rFonts w:ascii="GHEA Grapalat" w:hAnsi="GHEA Grapalat" w:cs="Sylfaen"/>
          <w:sz w:val="20"/>
          <w:szCs w:val="20"/>
        </w:rPr>
        <w:t>հայտը</w:t>
      </w:r>
      <w:r>
        <w:rPr>
          <w:rFonts w:ascii="GHEA Grapalat" w:hAnsi="GHEA Grapalat"/>
          <w:sz w:val="20"/>
          <w:szCs w:val="20"/>
          <w:lang w:val="af-ZA"/>
        </w:rPr>
        <w:t xml:space="preserve"> </w:t>
      </w:r>
      <w:r>
        <w:rPr>
          <w:rFonts w:ascii="GHEA Grapalat" w:hAnsi="GHEA Grapalat" w:cs="Sylfaen"/>
          <w:sz w:val="20"/>
          <w:szCs w:val="20"/>
        </w:rPr>
        <w:t>ներկայացնում</w:t>
      </w:r>
      <w:r>
        <w:rPr>
          <w:rFonts w:ascii="GHEA Grapalat" w:hAnsi="GHEA Grapalat"/>
          <w:sz w:val="20"/>
          <w:szCs w:val="20"/>
          <w:lang w:val="af-ZA"/>
        </w:rPr>
        <w:t xml:space="preserve"> </w:t>
      </w:r>
      <w:r>
        <w:rPr>
          <w:rFonts w:ascii="GHEA Grapalat" w:hAnsi="GHEA Grapalat" w:cs="Sylfaen"/>
          <w:sz w:val="20"/>
          <w:szCs w:val="20"/>
        </w:rPr>
        <w:t>է</w:t>
      </w:r>
      <w:r>
        <w:rPr>
          <w:rFonts w:ascii="GHEA Grapalat" w:hAnsi="GHEA Grapalat"/>
          <w:sz w:val="20"/>
          <w:szCs w:val="20"/>
          <w:lang w:val="af-ZA"/>
        </w:rPr>
        <w:t xml:space="preserve"> </w:t>
      </w:r>
      <w:r>
        <w:rPr>
          <w:rFonts w:ascii="GHEA Grapalat" w:hAnsi="GHEA Grapalat" w:cs="Sylfaen"/>
          <w:sz w:val="20"/>
          <w:szCs w:val="20"/>
        </w:rPr>
        <w:t>գործակալը</w:t>
      </w:r>
      <w:r>
        <w:rPr>
          <w:rFonts w:ascii="GHEA Grapalat" w:hAnsi="GHEA Grapalat"/>
          <w:sz w:val="20"/>
          <w:szCs w:val="20"/>
          <w:lang w:val="af-ZA"/>
        </w:rPr>
        <w:t xml:space="preserve">, </w:t>
      </w:r>
      <w:r>
        <w:rPr>
          <w:rFonts w:ascii="GHEA Grapalat" w:hAnsi="GHEA Grapalat" w:cs="Sylfaen"/>
          <w:sz w:val="20"/>
          <w:szCs w:val="20"/>
        </w:rPr>
        <w:t>ապա</w:t>
      </w:r>
      <w:r>
        <w:rPr>
          <w:rFonts w:ascii="GHEA Grapalat" w:hAnsi="GHEA Grapalat"/>
          <w:sz w:val="20"/>
          <w:szCs w:val="20"/>
          <w:lang w:val="af-ZA"/>
        </w:rPr>
        <w:t xml:space="preserve"> </w:t>
      </w:r>
      <w:r>
        <w:rPr>
          <w:rFonts w:ascii="GHEA Grapalat" w:hAnsi="GHEA Grapalat" w:cs="Sylfaen"/>
          <w:sz w:val="20"/>
          <w:szCs w:val="20"/>
        </w:rPr>
        <w:t>հայտով</w:t>
      </w:r>
      <w:r>
        <w:rPr>
          <w:rFonts w:ascii="GHEA Grapalat" w:hAnsi="GHEA Grapalat"/>
          <w:sz w:val="20"/>
          <w:szCs w:val="20"/>
          <w:lang w:val="af-ZA"/>
        </w:rPr>
        <w:t xml:space="preserve"> </w:t>
      </w:r>
      <w:r>
        <w:rPr>
          <w:rFonts w:ascii="GHEA Grapalat" w:hAnsi="GHEA Grapalat" w:cs="Sylfaen"/>
          <w:sz w:val="20"/>
          <w:szCs w:val="20"/>
        </w:rPr>
        <w:t>ներկայացվում</w:t>
      </w:r>
      <w:r>
        <w:rPr>
          <w:rFonts w:ascii="GHEA Grapalat" w:hAnsi="GHEA Grapalat"/>
          <w:sz w:val="20"/>
          <w:szCs w:val="20"/>
          <w:lang w:val="af-ZA"/>
        </w:rPr>
        <w:t xml:space="preserve"> </w:t>
      </w:r>
      <w:r>
        <w:rPr>
          <w:rFonts w:ascii="GHEA Grapalat" w:hAnsi="GHEA Grapalat" w:cs="Sylfaen"/>
          <w:sz w:val="20"/>
          <w:szCs w:val="20"/>
        </w:rPr>
        <w:t>է</w:t>
      </w:r>
      <w:r>
        <w:rPr>
          <w:rFonts w:ascii="GHEA Grapalat" w:hAnsi="GHEA Grapalat"/>
          <w:sz w:val="20"/>
          <w:szCs w:val="20"/>
          <w:lang w:val="af-ZA"/>
        </w:rPr>
        <w:t xml:space="preserve"> </w:t>
      </w:r>
      <w:r>
        <w:rPr>
          <w:rFonts w:ascii="GHEA Grapalat" w:hAnsi="GHEA Grapalat" w:cs="Sylfaen"/>
          <w:sz w:val="20"/>
          <w:szCs w:val="20"/>
        </w:rPr>
        <w:t>վերջինիս</w:t>
      </w:r>
      <w:r>
        <w:rPr>
          <w:rFonts w:ascii="GHEA Grapalat" w:hAnsi="GHEA Grapalat"/>
          <w:sz w:val="20"/>
          <w:szCs w:val="20"/>
          <w:lang w:val="af-ZA"/>
        </w:rPr>
        <w:t xml:space="preserve"> </w:t>
      </w:r>
      <w:r>
        <w:rPr>
          <w:rFonts w:ascii="GHEA Grapalat" w:hAnsi="GHEA Grapalat" w:cs="Sylfaen"/>
          <w:sz w:val="20"/>
          <w:szCs w:val="20"/>
        </w:rPr>
        <w:t>այդ</w:t>
      </w:r>
      <w:r>
        <w:rPr>
          <w:rFonts w:ascii="GHEA Grapalat" w:hAnsi="GHEA Grapalat"/>
          <w:sz w:val="20"/>
          <w:szCs w:val="20"/>
          <w:lang w:val="af-ZA"/>
        </w:rPr>
        <w:t xml:space="preserve"> </w:t>
      </w:r>
      <w:r>
        <w:rPr>
          <w:rFonts w:ascii="GHEA Grapalat" w:hAnsi="GHEA Grapalat" w:cs="Sylfaen"/>
          <w:sz w:val="20"/>
          <w:szCs w:val="20"/>
        </w:rPr>
        <w:t>լիազորությունը</w:t>
      </w:r>
      <w:r>
        <w:rPr>
          <w:rFonts w:ascii="GHEA Grapalat" w:hAnsi="GHEA Grapalat"/>
          <w:sz w:val="20"/>
          <w:szCs w:val="20"/>
          <w:lang w:val="af-ZA"/>
        </w:rPr>
        <w:t xml:space="preserve"> </w:t>
      </w:r>
      <w:r>
        <w:rPr>
          <w:rFonts w:ascii="GHEA Grapalat" w:hAnsi="GHEA Grapalat" w:cs="Sylfaen"/>
          <w:sz w:val="20"/>
          <w:szCs w:val="20"/>
        </w:rPr>
        <w:t>վերապահված</w:t>
      </w:r>
      <w:r>
        <w:rPr>
          <w:rFonts w:ascii="GHEA Grapalat" w:hAnsi="GHEA Grapalat"/>
          <w:sz w:val="20"/>
          <w:szCs w:val="20"/>
          <w:lang w:val="af-ZA"/>
        </w:rPr>
        <w:t xml:space="preserve"> </w:t>
      </w:r>
      <w:r>
        <w:rPr>
          <w:rFonts w:ascii="GHEA Grapalat" w:hAnsi="GHEA Grapalat" w:cs="Sylfaen"/>
          <w:sz w:val="20"/>
          <w:szCs w:val="20"/>
        </w:rPr>
        <w:t>լինելու</w:t>
      </w:r>
      <w:r>
        <w:rPr>
          <w:rFonts w:ascii="GHEA Grapalat" w:hAnsi="GHEA Grapalat"/>
          <w:sz w:val="20"/>
          <w:szCs w:val="20"/>
          <w:lang w:val="af-ZA"/>
        </w:rPr>
        <w:t xml:space="preserve"> </w:t>
      </w:r>
      <w:r>
        <w:rPr>
          <w:rFonts w:ascii="GHEA Grapalat" w:hAnsi="GHEA Grapalat" w:cs="Sylfaen"/>
          <w:sz w:val="20"/>
          <w:szCs w:val="20"/>
        </w:rPr>
        <w:t>մասին</w:t>
      </w:r>
      <w:r>
        <w:rPr>
          <w:rFonts w:ascii="GHEA Grapalat" w:hAnsi="GHEA Grapalat" w:cs="Sylfaen"/>
          <w:sz w:val="20"/>
          <w:szCs w:val="20"/>
          <w:lang w:val="af-ZA"/>
        </w:rPr>
        <w:t xml:space="preserve"> </w:t>
      </w:r>
      <w:r>
        <w:rPr>
          <w:rFonts w:ascii="GHEA Grapalat" w:hAnsi="GHEA Grapalat" w:cs="Sylfaen"/>
          <w:sz w:val="20"/>
          <w:szCs w:val="20"/>
        </w:rPr>
        <w:t>փաստաթուղթ</w:t>
      </w:r>
      <w:r>
        <w:rPr>
          <w:rFonts w:ascii="GHEA Grapalat" w:hAnsi="GHEA Grapalat" w:cs="Sylfaen"/>
          <w:sz w:val="20"/>
          <w:szCs w:val="20"/>
          <w:lang w:val="af-ZA"/>
        </w:rPr>
        <w:t>:</w:t>
      </w:r>
    </w:p>
    <w:p w:rsidR="006E5207" w:rsidRDefault="006E5207" w:rsidP="0069073C">
      <w:pPr>
        <w:jc w:val="both"/>
        <w:rPr>
          <w:rFonts w:ascii="GHEA Grapalat" w:hAnsi="GHEA Grapalat"/>
          <w:sz w:val="20"/>
          <w:szCs w:val="20"/>
          <w:lang w:val="af-ZA"/>
        </w:rPr>
      </w:pPr>
      <w:r>
        <w:rPr>
          <w:rFonts w:ascii="GHEA Grapalat" w:hAnsi="GHEA Grapalat"/>
          <w:sz w:val="20"/>
          <w:szCs w:val="20"/>
          <w:lang w:val="af-ZA"/>
        </w:rPr>
        <w:t xml:space="preserve">3.2 </w:t>
      </w:r>
      <w:r>
        <w:rPr>
          <w:rFonts w:ascii="GHEA Grapalat" w:hAnsi="GHEA Grapalat" w:cs="Sylfaen"/>
          <w:sz w:val="20"/>
          <w:szCs w:val="20"/>
        </w:rPr>
        <w:t>Սույն</w:t>
      </w:r>
      <w:r>
        <w:rPr>
          <w:rFonts w:ascii="GHEA Grapalat" w:hAnsi="GHEA Grapalat"/>
          <w:sz w:val="20"/>
          <w:szCs w:val="20"/>
          <w:lang w:val="af-ZA"/>
        </w:rPr>
        <w:t xml:space="preserve"> </w:t>
      </w:r>
      <w:r>
        <w:rPr>
          <w:rFonts w:ascii="GHEA Grapalat" w:hAnsi="GHEA Grapalat"/>
          <w:sz w:val="20"/>
          <w:szCs w:val="20"/>
        </w:rPr>
        <w:t>հրահանգի</w:t>
      </w:r>
      <w:r>
        <w:rPr>
          <w:rFonts w:ascii="GHEA Grapalat" w:hAnsi="GHEA Grapalat"/>
          <w:sz w:val="20"/>
          <w:szCs w:val="20"/>
          <w:lang w:val="af-ZA"/>
        </w:rPr>
        <w:t xml:space="preserve"> 3.1 </w:t>
      </w:r>
      <w:r>
        <w:rPr>
          <w:rFonts w:ascii="GHEA Grapalat" w:hAnsi="GHEA Grapalat"/>
          <w:sz w:val="20"/>
          <w:szCs w:val="20"/>
        </w:rPr>
        <w:t>կետում</w:t>
      </w:r>
      <w:r>
        <w:rPr>
          <w:rFonts w:ascii="GHEA Grapalat" w:hAnsi="GHEA Grapalat"/>
          <w:sz w:val="20"/>
          <w:szCs w:val="20"/>
          <w:lang w:val="af-ZA"/>
        </w:rPr>
        <w:t xml:space="preserve"> </w:t>
      </w:r>
      <w:r>
        <w:rPr>
          <w:rFonts w:ascii="GHEA Grapalat" w:hAnsi="GHEA Grapalat" w:cs="Sylfaen"/>
          <w:sz w:val="20"/>
          <w:szCs w:val="20"/>
        </w:rPr>
        <w:t>նշված</w:t>
      </w:r>
      <w:r>
        <w:rPr>
          <w:rFonts w:ascii="GHEA Grapalat" w:hAnsi="GHEA Grapalat"/>
          <w:sz w:val="20"/>
          <w:szCs w:val="20"/>
          <w:lang w:val="af-ZA"/>
        </w:rPr>
        <w:t xml:space="preserve"> </w:t>
      </w:r>
      <w:r>
        <w:rPr>
          <w:rFonts w:ascii="GHEA Grapalat" w:hAnsi="GHEA Grapalat" w:cs="Sylfaen"/>
          <w:sz w:val="20"/>
          <w:szCs w:val="20"/>
        </w:rPr>
        <w:t>ծրարի</w:t>
      </w:r>
      <w:r>
        <w:rPr>
          <w:rFonts w:ascii="GHEA Grapalat" w:hAnsi="GHEA Grapalat"/>
          <w:sz w:val="20"/>
          <w:szCs w:val="20"/>
          <w:lang w:val="af-ZA"/>
        </w:rPr>
        <w:t xml:space="preserve"> </w:t>
      </w:r>
      <w:r>
        <w:rPr>
          <w:rFonts w:ascii="GHEA Grapalat" w:hAnsi="GHEA Grapalat" w:cs="Sylfaen"/>
          <w:sz w:val="20"/>
          <w:szCs w:val="20"/>
        </w:rPr>
        <w:t>վրա</w:t>
      </w:r>
      <w:r>
        <w:rPr>
          <w:rFonts w:ascii="GHEA Grapalat" w:hAnsi="GHEA Grapalat"/>
          <w:sz w:val="20"/>
          <w:szCs w:val="20"/>
          <w:lang w:val="af-ZA"/>
        </w:rPr>
        <w:t xml:space="preserve"> </w:t>
      </w:r>
      <w:r>
        <w:rPr>
          <w:rFonts w:ascii="GHEA Grapalat" w:hAnsi="GHEA Grapalat" w:cs="Sylfaen"/>
          <w:sz w:val="20"/>
          <w:szCs w:val="20"/>
        </w:rPr>
        <w:t>հայտը</w:t>
      </w:r>
      <w:r>
        <w:rPr>
          <w:rFonts w:ascii="GHEA Grapalat" w:hAnsi="GHEA Grapalat"/>
          <w:sz w:val="20"/>
          <w:szCs w:val="20"/>
          <w:lang w:val="af-ZA"/>
        </w:rPr>
        <w:t xml:space="preserve"> </w:t>
      </w:r>
      <w:r>
        <w:rPr>
          <w:rFonts w:ascii="GHEA Grapalat" w:hAnsi="GHEA Grapalat" w:cs="Sylfaen"/>
          <w:sz w:val="20"/>
          <w:szCs w:val="20"/>
        </w:rPr>
        <w:t>կազմելու</w:t>
      </w:r>
      <w:r>
        <w:rPr>
          <w:rFonts w:ascii="GHEA Grapalat" w:hAnsi="GHEA Grapalat"/>
          <w:sz w:val="20"/>
          <w:szCs w:val="20"/>
          <w:lang w:val="af-ZA"/>
        </w:rPr>
        <w:t xml:space="preserve"> </w:t>
      </w:r>
      <w:r>
        <w:rPr>
          <w:rFonts w:ascii="GHEA Grapalat" w:hAnsi="GHEA Grapalat" w:cs="Sylfaen"/>
          <w:sz w:val="20"/>
          <w:szCs w:val="20"/>
        </w:rPr>
        <w:t>լեզվով</w:t>
      </w:r>
      <w:r>
        <w:rPr>
          <w:rFonts w:ascii="GHEA Grapalat" w:hAnsi="GHEA Grapalat"/>
          <w:sz w:val="20"/>
          <w:szCs w:val="20"/>
          <w:lang w:val="af-ZA"/>
        </w:rPr>
        <w:t xml:space="preserve"> </w:t>
      </w:r>
      <w:r>
        <w:rPr>
          <w:rFonts w:ascii="GHEA Grapalat" w:hAnsi="GHEA Grapalat" w:cs="Sylfaen"/>
          <w:sz w:val="20"/>
          <w:szCs w:val="20"/>
        </w:rPr>
        <w:t>նշվում</w:t>
      </w:r>
      <w:r>
        <w:rPr>
          <w:rFonts w:ascii="GHEA Grapalat" w:hAnsi="GHEA Grapalat"/>
          <w:sz w:val="20"/>
          <w:szCs w:val="20"/>
          <w:lang w:val="af-ZA"/>
        </w:rPr>
        <w:t xml:space="preserve"> </w:t>
      </w:r>
      <w:r>
        <w:rPr>
          <w:rFonts w:ascii="GHEA Grapalat" w:hAnsi="GHEA Grapalat" w:cs="Sylfaen"/>
          <w:sz w:val="20"/>
          <w:szCs w:val="20"/>
        </w:rPr>
        <w:t>են</w:t>
      </w:r>
      <w:r>
        <w:rPr>
          <w:rFonts w:ascii="GHEA Grapalat" w:hAnsi="GHEA Grapalat"/>
          <w:sz w:val="20"/>
          <w:szCs w:val="20"/>
          <w:lang w:val="af-ZA"/>
        </w:rPr>
        <w:t xml:space="preserve">` </w:t>
      </w:r>
    </w:p>
    <w:p w:rsidR="006E5207" w:rsidRDefault="006E5207" w:rsidP="0069073C">
      <w:pPr>
        <w:rPr>
          <w:rFonts w:ascii="GHEA Grapalat" w:hAnsi="GHEA Grapalat"/>
          <w:sz w:val="20"/>
          <w:szCs w:val="20"/>
          <w:lang w:val="af-ZA"/>
        </w:rPr>
      </w:pPr>
      <w:r>
        <w:rPr>
          <w:rFonts w:ascii="GHEA Grapalat" w:hAnsi="GHEA Grapalat"/>
          <w:sz w:val="20"/>
          <w:szCs w:val="20"/>
          <w:lang w:val="af-ZA"/>
        </w:rPr>
        <w:t xml:space="preserve">1) </w:t>
      </w:r>
      <w:r>
        <w:rPr>
          <w:rFonts w:ascii="GHEA Grapalat" w:hAnsi="GHEA Grapalat"/>
          <w:sz w:val="20"/>
          <w:szCs w:val="20"/>
        </w:rPr>
        <w:t>պ</w:t>
      </w:r>
      <w:r>
        <w:rPr>
          <w:rFonts w:ascii="GHEA Grapalat" w:hAnsi="GHEA Grapalat" w:cs="Sylfaen"/>
          <w:sz w:val="20"/>
          <w:szCs w:val="20"/>
        </w:rPr>
        <w:t>ատվիրատուի</w:t>
      </w:r>
      <w:r>
        <w:rPr>
          <w:rFonts w:ascii="GHEA Grapalat" w:hAnsi="GHEA Grapalat"/>
          <w:sz w:val="20"/>
          <w:szCs w:val="20"/>
          <w:lang w:val="af-ZA"/>
        </w:rPr>
        <w:t xml:space="preserve"> </w:t>
      </w:r>
      <w:r>
        <w:rPr>
          <w:rFonts w:ascii="GHEA Grapalat" w:hAnsi="GHEA Grapalat" w:cs="Sylfaen"/>
          <w:sz w:val="20"/>
          <w:szCs w:val="20"/>
        </w:rPr>
        <w:t>անվանումը</w:t>
      </w:r>
      <w:r>
        <w:rPr>
          <w:rFonts w:ascii="GHEA Grapalat" w:hAnsi="GHEA Grapalat"/>
          <w:sz w:val="20"/>
          <w:szCs w:val="20"/>
          <w:lang w:val="af-ZA"/>
        </w:rPr>
        <w:t xml:space="preserve"> </w:t>
      </w:r>
      <w:r>
        <w:rPr>
          <w:rFonts w:ascii="GHEA Grapalat" w:hAnsi="GHEA Grapalat" w:cs="Sylfaen"/>
          <w:sz w:val="20"/>
          <w:szCs w:val="20"/>
        </w:rPr>
        <w:t>և</w:t>
      </w:r>
      <w:r>
        <w:rPr>
          <w:rFonts w:ascii="GHEA Grapalat" w:hAnsi="GHEA Grapalat"/>
          <w:sz w:val="20"/>
          <w:szCs w:val="20"/>
          <w:lang w:val="af-ZA"/>
        </w:rPr>
        <w:t xml:space="preserve"> </w:t>
      </w:r>
      <w:r>
        <w:rPr>
          <w:rFonts w:ascii="GHEA Grapalat" w:hAnsi="GHEA Grapalat" w:cs="Sylfaen"/>
          <w:sz w:val="20"/>
          <w:szCs w:val="20"/>
        </w:rPr>
        <w:t>հայտի</w:t>
      </w:r>
      <w:r>
        <w:rPr>
          <w:rFonts w:ascii="GHEA Grapalat" w:hAnsi="GHEA Grapalat"/>
          <w:sz w:val="20"/>
          <w:szCs w:val="20"/>
          <w:lang w:val="af-ZA"/>
        </w:rPr>
        <w:t xml:space="preserve"> </w:t>
      </w:r>
      <w:r>
        <w:rPr>
          <w:rFonts w:ascii="GHEA Grapalat" w:hAnsi="GHEA Grapalat" w:cs="Sylfaen"/>
          <w:sz w:val="20"/>
          <w:szCs w:val="20"/>
        </w:rPr>
        <w:t>ներկայացման</w:t>
      </w:r>
      <w:r>
        <w:rPr>
          <w:rFonts w:ascii="GHEA Grapalat" w:hAnsi="GHEA Grapalat"/>
          <w:sz w:val="20"/>
          <w:szCs w:val="20"/>
          <w:lang w:val="af-ZA"/>
        </w:rPr>
        <w:t xml:space="preserve"> </w:t>
      </w:r>
      <w:r>
        <w:rPr>
          <w:rFonts w:ascii="GHEA Grapalat" w:hAnsi="GHEA Grapalat" w:cs="Sylfaen"/>
          <w:sz w:val="20"/>
          <w:szCs w:val="20"/>
        </w:rPr>
        <w:t>վայրը</w:t>
      </w:r>
      <w:r>
        <w:rPr>
          <w:rFonts w:ascii="GHEA Grapalat" w:hAnsi="GHEA Grapalat"/>
          <w:sz w:val="20"/>
          <w:szCs w:val="20"/>
          <w:lang w:val="af-ZA"/>
        </w:rPr>
        <w:t xml:space="preserve"> (</w:t>
      </w:r>
      <w:r>
        <w:rPr>
          <w:rFonts w:ascii="GHEA Grapalat" w:hAnsi="GHEA Grapalat" w:cs="Sylfaen"/>
          <w:sz w:val="20"/>
          <w:szCs w:val="20"/>
        </w:rPr>
        <w:t>հասցեն</w:t>
      </w:r>
      <w:r>
        <w:rPr>
          <w:rFonts w:ascii="GHEA Grapalat" w:hAnsi="GHEA Grapalat"/>
          <w:sz w:val="20"/>
          <w:szCs w:val="20"/>
          <w:lang w:val="af-ZA"/>
        </w:rPr>
        <w:t>).</w:t>
      </w:r>
    </w:p>
    <w:p w:rsidR="006E5207" w:rsidRDefault="006E5207" w:rsidP="0069073C">
      <w:pPr>
        <w:rPr>
          <w:rFonts w:ascii="GHEA Grapalat" w:hAnsi="GHEA Grapalat"/>
          <w:sz w:val="20"/>
          <w:szCs w:val="20"/>
          <w:lang w:val="af-ZA"/>
        </w:rPr>
      </w:pPr>
      <w:r>
        <w:rPr>
          <w:rFonts w:ascii="GHEA Grapalat" w:hAnsi="GHEA Grapalat"/>
          <w:sz w:val="20"/>
          <w:szCs w:val="20"/>
          <w:lang w:val="af-ZA"/>
        </w:rPr>
        <w:t xml:space="preserve">2) </w:t>
      </w:r>
      <w:r>
        <w:rPr>
          <w:rFonts w:ascii="GHEA Grapalat" w:hAnsi="GHEA Grapalat"/>
          <w:sz w:val="20"/>
          <w:szCs w:val="20"/>
        </w:rPr>
        <w:t>գնանշման</w:t>
      </w:r>
      <w:r>
        <w:rPr>
          <w:rFonts w:ascii="GHEA Grapalat" w:hAnsi="GHEA Grapalat"/>
          <w:sz w:val="20"/>
          <w:szCs w:val="20"/>
          <w:lang w:val="af-ZA"/>
        </w:rPr>
        <w:t xml:space="preserve"> </w:t>
      </w:r>
      <w:r>
        <w:rPr>
          <w:rFonts w:ascii="GHEA Grapalat" w:hAnsi="GHEA Grapalat"/>
          <w:sz w:val="20"/>
          <w:szCs w:val="20"/>
        </w:rPr>
        <w:t>հարցման</w:t>
      </w:r>
      <w:r>
        <w:rPr>
          <w:rFonts w:ascii="GHEA Grapalat" w:hAnsi="GHEA Grapalat" w:cs="Sylfaen"/>
          <w:sz w:val="20"/>
          <w:szCs w:val="20"/>
          <w:lang w:val="af-ZA"/>
        </w:rPr>
        <w:t xml:space="preserve"> </w:t>
      </w:r>
      <w:r>
        <w:rPr>
          <w:rFonts w:ascii="GHEA Grapalat" w:hAnsi="GHEA Grapalat" w:cs="Sylfaen"/>
          <w:sz w:val="20"/>
          <w:szCs w:val="20"/>
        </w:rPr>
        <w:t>ծածկագիրը</w:t>
      </w:r>
      <w:r>
        <w:rPr>
          <w:rFonts w:ascii="GHEA Grapalat" w:hAnsi="GHEA Grapalat"/>
          <w:sz w:val="20"/>
          <w:szCs w:val="20"/>
          <w:lang w:val="af-ZA"/>
        </w:rPr>
        <w:t>.</w:t>
      </w:r>
    </w:p>
    <w:p w:rsidR="006E5207" w:rsidRDefault="006E5207" w:rsidP="0069073C">
      <w:pPr>
        <w:rPr>
          <w:rFonts w:ascii="GHEA Grapalat" w:hAnsi="GHEA Grapalat"/>
          <w:sz w:val="20"/>
          <w:szCs w:val="20"/>
          <w:lang w:val="af-ZA"/>
        </w:rPr>
      </w:pPr>
      <w:r>
        <w:rPr>
          <w:rFonts w:ascii="GHEA Grapalat" w:hAnsi="GHEA Grapalat"/>
          <w:sz w:val="20"/>
          <w:szCs w:val="20"/>
          <w:lang w:val="af-ZA"/>
        </w:rPr>
        <w:t>3) «</w:t>
      </w:r>
      <w:r>
        <w:rPr>
          <w:rFonts w:ascii="GHEA Grapalat" w:hAnsi="GHEA Grapalat" w:cs="Sylfaen"/>
          <w:sz w:val="20"/>
          <w:szCs w:val="20"/>
        </w:rPr>
        <w:t>չբացել</w:t>
      </w:r>
      <w:r>
        <w:rPr>
          <w:rFonts w:ascii="GHEA Grapalat" w:hAnsi="GHEA Grapalat"/>
          <w:sz w:val="20"/>
          <w:szCs w:val="20"/>
          <w:lang w:val="af-ZA"/>
        </w:rPr>
        <w:t xml:space="preserve"> </w:t>
      </w:r>
      <w:r>
        <w:rPr>
          <w:rFonts w:ascii="GHEA Grapalat" w:hAnsi="GHEA Grapalat" w:cs="Sylfaen"/>
          <w:sz w:val="20"/>
          <w:szCs w:val="20"/>
        </w:rPr>
        <w:t>մինչև</w:t>
      </w:r>
      <w:r>
        <w:rPr>
          <w:rFonts w:ascii="GHEA Grapalat" w:hAnsi="GHEA Grapalat"/>
          <w:sz w:val="20"/>
          <w:szCs w:val="20"/>
          <w:lang w:val="af-ZA"/>
        </w:rPr>
        <w:t xml:space="preserve"> </w:t>
      </w:r>
      <w:r>
        <w:rPr>
          <w:rFonts w:ascii="GHEA Grapalat" w:hAnsi="GHEA Grapalat" w:cs="Sylfaen"/>
          <w:sz w:val="20"/>
          <w:szCs w:val="20"/>
        </w:rPr>
        <w:t>հայտերի</w:t>
      </w:r>
      <w:r>
        <w:rPr>
          <w:rFonts w:ascii="GHEA Grapalat" w:hAnsi="GHEA Grapalat"/>
          <w:sz w:val="20"/>
          <w:szCs w:val="20"/>
          <w:lang w:val="af-ZA"/>
        </w:rPr>
        <w:t xml:space="preserve"> </w:t>
      </w:r>
      <w:r>
        <w:rPr>
          <w:rFonts w:ascii="GHEA Grapalat" w:hAnsi="GHEA Grapalat" w:cs="Sylfaen"/>
          <w:sz w:val="20"/>
          <w:szCs w:val="20"/>
        </w:rPr>
        <w:t>բացման</w:t>
      </w:r>
      <w:r>
        <w:rPr>
          <w:rFonts w:ascii="GHEA Grapalat" w:hAnsi="GHEA Grapalat"/>
          <w:sz w:val="20"/>
          <w:szCs w:val="20"/>
          <w:lang w:val="af-ZA"/>
        </w:rPr>
        <w:t xml:space="preserve"> </w:t>
      </w:r>
      <w:r>
        <w:rPr>
          <w:rFonts w:ascii="GHEA Grapalat" w:hAnsi="GHEA Grapalat" w:cs="Sylfaen"/>
          <w:sz w:val="20"/>
          <w:szCs w:val="20"/>
        </w:rPr>
        <w:t>նիստը</w:t>
      </w:r>
      <w:r>
        <w:rPr>
          <w:rFonts w:ascii="GHEA Grapalat" w:hAnsi="GHEA Grapalat"/>
          <w:sz w:val="20"/>
          <w:szCs w:val="20"/>
          <w:lang w:val="af-ZA"/>
        </w:rPr>
        <w:t xml:space="preserve">» </w:t>
      </w:r>
      <w:r>
        <w:rPr>
          <w:rFonts w:ascii="GHEA Grapalat" w:hAnsi="GHEA Grapalat" w:cs="Sylfaen"/>
          <w:sz w:val="20"/>
          <w:szCs w:val="20"/>
        </w:rPr>
        <w:t>բառերը</w:t>
      </w:r>
      <w:r>
        <w:rPr>
          <w:rFonts w:ascii="GHEA Grapalat" w:hAnsi="GHEA Grapalat"/>
          <w:sz w:val="20"/>
          <w:szCs w:val="20"/>
          <w:lang w:val="af-ZA"/>
        </w:rPr>
        <w:t>.</w:t>
      </w:r>
    </w:p>
    <w:p w:rsidR="006E5207" w:rsidRDefault="006E5207" w:rsidP="0069073C">
      <w:pPr>
        <w:rPr>
          <w:rFonts w:ascii="GHEA Grapalat" w:hAnsi="GHEA Grapalat"/>
          <w:sz w:val="20"/>
          <w:szCs w:val="20"/>
          <w:lang w:val="af-ZA"/>
        </w:rPr>
      </w:pPr>
      <w:r>
        <w:rPr>
          <w:rFonts w:ascii="GHEA Grapalat" w:hAnsi="GHEA Grapalat"/>
          <w:sz w:val="20"/>
          <w:szCs w:val="20"/>
          <w:lang w:val="af-ZA"/>
        </w:rPr>
        <w:t xml:space="preserve">4) </w:t>
      </w:r>
      <w:r>
        <w:rPr>
          <w:rFonts w:ascii="GHEA Grapalat" w:hAnsi="GHEA Grapalat"/>
          <w:sz w:val="20"/>
          <w:szCs w:val="20"/>
        </w:rPr>
        <w:t>մ</w:t>
      </w:r>
      <w:r>
        <w:rPr>
          <w:rFonts w:ascii="GHEA Grapalat" w:hAnsi="GHEA Grapalat" w:cs="Sylfaen"/>
          <w:sz w:val="20"/>
          <w:szCs w:val="20"/>
        </w:rPr>
        <w:t>ասնակցի</w:t>
      </w:r>
      <w:r>
        <w:rPr>
          <w:rFonts w:ascii="GHEA Grapalat" w:hAnsi="GHEA Grapalat"/>
          <w:sz w:val="20"/>
          <w:szCs w:val="20"/>
          <w:lang w:val="af-ZA"/>
        </w:rPr>
        <w:t xml:space="preserve"> </w:t>
      </w:r>
      <w:r>
        <w:rPr>
          <w:rFonts w:ascii="GHEA Grapalat" w:hAnsi="GHEA Grapalat" w:cs="Sylfaen"/>
          <w:sz w:val="20"/>
          <w:szCs w:val="20"/>
        </w:rPr>
        <w:t>անվանումը</w:t>
      </w:r>
      <w:r>
        <w:rPr>
          <w:rFonts w:ascii="GHEA Grapalat" w:hAnsi="GHEA Grapalat"/>
          <w:sz w:val="20"/>
          <w:szCs w:val="20"/>
          <w:lang w:val="af-ZA"/>
        </w:rPr>
        <w:t xml:space="preserve"> (</w:t>
      </w:r>
      <w:r>
        <w:rPr>
          <w:rFonts w:ascii="GHEA Grapalat" w:hAnsi="GHEA Grapalat" w:cs="Sylfaen"/>
          <w:sz w:val="20"/>
          <w:szCs w:val="20"/>
        </w:rPr>
        <w:t>անունը</w:t>
      </w:r>
      <w:r>
        <w:rPr>
          <w:rFonts w:ascii="GHEA Grapalat" w:hAnsi="GHEA Grapalat"/>
          <w:sz w:val="20"/>
          <w:szCs w:val="20"/>
          <w:lang w:val="af-ZA"/>
        </w:rPr>
        <w:t xml:space="preserve">), </w:t>
      </w:r>
      <w:r>
        <w:rPr>
          <w:rFonts w:ascii="GHEA Grapalat" w:hAnsi="GHEA Grapalat" w:cs="Sylfaen"/>
          <w:sz w:val="20"/>
          <w:szCs w:val="20"/>
        </w:rPr>
        <w:t>գտնվելու</w:t>
      </w:r>
      <w:r>
        <w:rPr>
          <w:rFonts w:ascii="GHEA Grapalat" w:hAnsi="GHEA Grapalat"/>
          <w:sz w:val="20"/>
          <w:szCs w:val="20"/>
          <w:lang w:val="af-ZA"/>
        </w:rPr>
        <w:t xml:space="preserve"> </w:t>
      </w:r>
      <w:r>
        <w:rPr>
          <w:rFonts w:ascii="GHEA Grapalat" w:hAnsi="GHEA Grapalat" w:cs="Sylfaen"/>
          <w:sz w:val="20"/>
          <w:szCs w:val="20"/>
        </w:rPr>
        <w:t>վայրը</w:t>
      </w:r>
      <w:r>
        <w:rPr>
          <w:rFonts w:ascii="GHEA Grapalat" w:hAnsi="GHEA Grapalat"/>
          <w:sz w:val="20"/>
          <w:szCs w:val="20"/>
          <w:lang w:val="af-ZA"/>
        </w:rPr>
        <w:t xml:space="preserve"> </w:t>
      </w:r>
      <w:r>
        <w:rPr>
          <w:rFonts w:ascii="GHEA Grapalat" w:hAnsi="GHEA Grapalat" w:cs="Sylfaen"/>
          <w:sz w:val="20"/>
          <w:szCs w:val="20"/>
        </w:rPr>
        <w:t>և</w:t>
      </w:r>
      <w:r>
        <w:rPr>
          <w:rFonts w:ascii="GHEA Grapalat" w:hAnsi="GHEA Grapalat"/>
          <w:sz w:val="20"/>
          <w:szCs w:val="20"/>
          <w:lang w:val="af-ZA"/>
        </w:rPr>
        <w:t xml:space="preserve"> </w:t>
      </w:r>
      <w:r>
        <w:rPr>
          <w:rFonts w:ascii="GHEA Grapalat" w:hAnsi="GHEA Grapalat" w:cs="Sylfaen"/>
          <w:sz w:val="20"/>
          <w:szCs w:val="20"/>
        </w:rPr>
        <w:t>հեռախոսահամարը</w:t>
      </w:r>
      <w:r>
        <w:rPr>
          <w:rFonts w:ascii="GHEA Grapalat" w:hAnsi="GHEA Grapalat"/>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3.3 </w:t>
      </w:r>
      <w:r>
        <w:rPr>
          <w:rFonts w:ascii="GHEA Grapalat" w:hAnsi="GHEA Grapalat" w:cs="Sylfaen"/>
          <w:sz w:val="20"/>
          <w:szCs w:val="20"/>
        </w:rPr>
        <w:t>Սույն</w:t>
      </w:r>
      <w:r>
        <w:rPr>
          <w:rFonts w:ascii="GHEA Grapalat" w:hAnsi="GHEA Grapalat" w:cs="Sylfaen"/>
          <w:sz w:val="20"/>
          <w:szCs w:val="20"/>
          <w:lang w:val="af-ZA"/>
        </w:rPr>
        <w:t xml:space="preserve"> </w:t>
      </w:r>
      <w:r>
        <w:rPr>
          <w:rFonts w:ascii="GHEA Grapalat" w:hAnsi="GHEA Grapalat" w:cs="Sylfaen"/>
          <w:sz w:val="20"/>
          <w:szCs w:val="20"/>
        </w:rPr>
        <w:t>հրահանգի</w:t>
      </w:r>
      <w:r>
        <w:rPr>
          <w:rFonts w:ascii="GHEA Grapalat" w:hAnsi="GHEA Grapalat" w:cs="Sylfaen"/>
          <w:sz w:val="20"/>
          <w:szCs w:val="20"/>
          <w:lang w:val="af-ZA"/>
        </w:rPr>
        <w:t xml:space="preserve"> 3.1 </w:t>
      </w:r>
      <w:r>
        <w:rPr>
          <w:rFonts w:ascii="GHEA Grapalat" w:hAnsi="GHEA Grapalat" w:cs="Sylfaen"/>
          <w:sz w:val="20"/>
          <w:szCs w:val="20"/>
        </w:rPr>
        <w:t>և</w:t>
      </w:r>
      <w:r>
        <w:rPr>
          <w:rFonts w:ascii="GHEA Grapalat" w:hAnsi="GHEA Grapalat" w:cs="Sylfaen"/>
          <w:sz w:val="20"/>
          <w:szCs w:val="20"/>
          <w:lang w:val="af-ZA"/>
        </w:rPr>
        <w:t xml:space="preserve"> 3.2 </w:t>
      </w:r>
      <w:r>
        <w:rPr>
          <w:rFonts w:ascii="GHEA Grapalat" w:hAnsi="GHEA Grapalat" w:cs="Sylfaen"/>
          <w:sz w:val="20"/>
          <w:szCs w:val="20"/>
        </w:rPr>
        <w:t>կետերի</w:t>
      </w:r>
      <w:r>
        <w:rPr>
          <w:rFonts w:ascii="GHEA Grapalat" w:hAnsi="GHEA Grapalat" w:cs="Sylfaen"/>
          <w:sz w:val="20"/>
          <w:szCs w:val="20"/>
          <w:lang w:val="af-ZA"/>
        </w:rPr>
        <w:t xml:space="preserve"> </w:t>
      </w:r>
      <w:r>
        <w:rPr>
          <w:rFonts w:ascii="GHEA Grapalat" w:hAnsi="GHEA Grapalat" w:cs="Sylfaen"/>
          <w:sz w:val="20"/>
          <w:szCs w:val="20"/>
        </w:rPr>
        <w:t>պահանջներին</w:t>
      </w:r>
      <w:r>
        <w:rPr>
          <w:rFonts w:ascii="GHEA Grapalat" w:hAnsi="GHEA Grapalat" w:cs="Sylfaen"/>
          <w:sz w:val="20"/>
          <w:szCs w:val="20"/>
          <w:lang w:val="af-ZA"/>
        </w:rPr>
        <w:t xml:space="preserve"> </w:t>
      </w:r>
      <w:r>
        <w:rPr>
          <w:rFonts w:ascii="GHEA Grapalat" w:hAnsi="GHEA Grapalat" w:cs="Sylfaen"/>
          <w:sz w:val="20"/>
          <w:szCs w:val="20"/>
        </w:rPr>
        <w:t>չհամապատասխանող</w:t>
      </w:r>
      <w:r>
        <w:rPr>
          <w:rFonts w:ascii="GHEA Grapalat" w:hAnsi="GHEA Grapalat" w:cs="Sylfaen"/>
          <w:sz w:val="20"/>
          <w:szCs w:val="20"/>
          <w:lang w:val="af-ZA"/>
        </w:rPr>
        <w:t xml:space="preserve"> </w:t>
      </w:r>
      <w:r>
        <w:rPr>
          <w:rFonts w:ascii="GHEA Grapalat" w:hAnsi="GHEA Grapalat" w:cs="Sylfaen"/>
          <w:sz w:val="20"/>
          <w:szCs w:val="20"/>
        </w:rPr>
        <w:t>հայտերը</w:t>
      </w:r>
      <w:r>
        <w:rPr>
          <w:rFonts w:ascii="GHEA Grapalat" w:hAnsi="GHEA Grapalat" w:cs="Sylfaen"/>
          <w:sz w:val="20"/>
          <w:szCs w:val="20"/>
          <w:lang w:val="af-ZA"/>
        </w:rPr>
        <w:t xml:space="preserve">  </w:t>
      </w:r>
      <w:r>
        <w:rPr>
          <w:rFonts w:ascii="GHEA Grapalat" w:hAnsi="GHEA Grapalat" w:cs="Sylfaen"/>
          <w:sz w:val="20"/>
          <w:szCs w:val="20"/>
        </w:rPr>
        <w:t>հանձնաժողովը</w:t>
      </w:r>
      <w:r>
        <w:rPr>
          <w:rFonts w:ascii="GHEA Grapalat" w:hAnsi="GHEA Grapalat" w:cs="Sylfaen"/>
          <w:sz w:val="20"/>
          <w:szCs w:val="20"/>
          <w:lang w:val="af-ZA"/>
        </w:rPr>
        <w:t xml:space="preserve"> </w:t>
      </w:r>
      <w:r>
        <w:rPr>
          <w:rFonts w:ascii="GHEA Grapalat" w:hAnsi="GHEA Grapalat" w:cs="Sylfaen"/>
          <w:sz w:val="20"/>
          <w:szCs w:val="20"/>
        </w:rPr>
        <w:t>հայտերի</w:t>
      </w:r>
      <w:r>
        <w:rPr>
          <w:rFonts w:ascii="GHEA Grapalat" w:hAnsi="GHEA Grapalat" w:cs="Sylfaen"/>
          <w:sz w:val="20"/>
          <w:szCs w:val="20"/>
          <w:lang w:val="af-ZA"/>
        </w:rPr>
        <w:t xml:space="preserve"> </w:t>
      </w:r>
      <w:r>
        <w:rPr>
          <w:rFonts w:ascii="GHEA Grapalat" w:hAnsi="GHEA Grapalat" w:cs="Sylfaen"/>
          <w:sz w:val="20"/>
          <w:szCs w:val="20"/>
        </w:rPr>
        <w:t>բացման</w:t>
      </w:r>
      <w:r>
        <w:rPr>
          <w:rFonts w:ascii="GHEA Grapalat" w:hAnsi="GHEA Grapalat" w:cs="Sylfaen"/>
          <w:sz w:val="20"/>
          <w:szCs w:val="20"/>
          <w:lang w:val="af-ZA"/>
        </w:rPr>
        <w:t xml:space="preserve"> </w:t>
      </w:r>
      <w:r>
        <w:rPr>
          <w:rFonts w:ascii="GHEA Grapalat" w:hAnsi="GHEA Grapalat" w:cs="Sylfaen"/>
          <w:sz w:val="20"/>
          <w:szCs w:val="20"/>
        </w:rPr>
        <w:t>նիստում</w:t>
      </w:r>
      <w:r>
        <w:rPr>
          <w:rFonts w:ascii="GHEA Grapalat" w:hAnsi="GHEA Grapalat" w:cs="Sylfaen"/>
          <w:sz w:val="20"/>
          <w:szCs w:val="20"/>
          <w:lang w:val="af-ZA"/>
        </w:rPr>
        <w:t xml:space="preserve"> </w:t>
      </w:r>
      <w:r>
        <w:rPr>
          <w:rFonts w:ascii="GHEA Grapalat" w:hAnsi="GHEA Grapalat" w:cs="Sylfaen"/>
          <w:sz w:val="20"/>
          <w:szCs w:val="20"/>
        </w:rPr>
        <w:t>մերժում</w:t>
      </w:r>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r>
        <w:rPr>
          <w:rFonts w:ascii="GHEA Grapalat" w:hAnsi="GHEA Grapalat" w:cs="Sylfaen"/>
          <w:sz w:val="20"/>
          <w:szCs w:val="20"/>
        </w:rPr>
        <w:t>և</w:t>
      </w:r>
      <w:r>
        <w:rPr>
          <w:rFonts w:ascii="GHEA Grapalat" w:hAnsi="GHEA Grapalat" w:cs="Sylfaen"/>
          <w:sz w:val="20"/>
          <w:szCs w:val="20"/>
          <w:lang w:val="af-ZA"/>
        </w:rPr>
        <w:t xml:space="preserve"> </w:t>
      </w:r>
      <w:r>
        <w:rPr>
          <w:rFonts w:ascii="GHEA Grapalat" w:hAnsi="GHEA Grapalat" w:cs="Sylfaen"/>
          <w:sz w:val="20"/>
          <w:szCs w:val="20"/>
        </w:rPr>
        <w:t>նույնությամբ</w:t>
      </w:r>
      <w:r>
        <w:rPr>
          <w:rFonts w:ascii="GHEA Grapalat" w:hAnsi="GHEA Grapalat" w:cs="Sylfaen"/>
          <w:sz w:val="20"/>
          <w:szCs w:val="20"/>
          <w:lang w:val="af-ZA"/>
        </w:rPr>
        <w:t xml:space="preserve"> </w:t>
      </w:r>
      <w:r>
        <w:rPr>
          <w:rFonts w:ascii="GHEA Grapalat" w:hAnsi="GHEA Grapalat" w:cs="Sylfaen"/>
          <w:sz w:val="20"/>
          <w:szCs w:val="20"/>
        </w:rPr>
        <w:t>վերադարձնում</w:t>
      </w:r>
      <w:r>
        <w:rPr>
          <w:rFonts w:ascii="GHEA Grapalat" w:hAnsi="GHEA Grapalat" w:cs="Sylfaen"/>
          <w:sz w:val="20"/>
          <w:szCs w:val="20"/>
          <w:lang w:val="af-ZA"/>
        </w:rPr>
        <w:t xml:space="preserve"> </w:t>
      </w:r>
      <w:r>
        <w:rPr>
          <w:rFonts w:ascii="GHEA Grapalat" w:hAnsi="GHEA Grapalat" w:cs="Sylfaen"/>
          <w:sz w:val="20"/>
          <w:szCs w:val="20"/>
        </w:rPr>
        <w:t>ներկայացնողին</w:t>
      </w:r>
      <w:r>
        <w:rPr>
          <w:rFonts w:ascii="GHEA Grapalat" w:hAnsi="GHEA Grapalat" w:cs="Sylfaen"/>
          <w:sz w:val="20"/>
          <w:szCs w:val="20"/>
          <w:lang w:val="af-ZA"/>
        </w:rPr>
        <w:t>:</w:t>
      </w:r>
    </w:p>
    <w:p w:rsidR="006E5207" w:rsidRDefault="006E5207" w:rsidP="006E5207">
      <w:pPr>
        <w:pStyle w:val="norm"/>
        <w:spacing w:line="240" w:lineRule="auto"/>
        <w:ind w:firstLine="284"/>
        <w:jc w:val="right"/>
        <w:rPr>
          <w:rFonts w:ascii="GHEA Grapalat" w:hAnsi="GHEA Grapalat" w:cs="Sylfaen"/>
          <w:b/>
          <w:sz w:val="20"/>
          <w:lang w:val="es-ES"/>
        </w:rPr>
      </w:pPr>
    </w:p>
    <w:p w:rsidR="006E5207" w:rsidRDefault="006E5207" w:rsidP="006E5207">
      <w:pPr>
        <w:pStyle w:val="norm"/>
        <w:spacing w:line="240" w:lineRule="auto"/>
        <w:ind w:firstLine="284"/>
        <w:jc w:val="right"/>
        <w:rPr>
          <w:rFonts w:ascii="GHEA Grapalat" w:hAnsi="GHEA Grapalat" w:cs="Sylfaen"/>
          <w:b/>
          <w:sz w:val="20"/>
          <w:lang w:val="es-ES"/>
        </w:rPr>
      </w:pPr>
    </w:p>
    <w:p w:rsidR="006E5207" w:rsidRDefault="006E5207" w:rsidP="006E5207">
      <w:pPr>
        <w:pStyle w:val="norm"/>
        <w:spacing w:line="240" w:lineRule="auto"/>
        <w:ind w:firstLine="284"/>
        <w:jc w:val="right"/>
        <w:rPr>
          <w:rFonts w:ascii="GHEA Grapalat" w:hAnsi="GHEA Grapalat" w:cs="Sylfaen"/>
          <w:b/>
          <w:sz w:val="20"/>
          <w:lang w:val="es-ES"/>
        </w:rPr>
      </w:pPr>
    </w:p>
    <w:p w:rsidR="006E5207" w:rsidRDefault="006E5207" w:rsidP="006E5207">
      <w:pPr>
        <w:pStyle w:val="norm"/>
        <w:spacing w:line="240" w:lineRule="auto"/>
        <w:ind w:firstLine="284"/>
        <w:jc w:val="right"/>
        <w:rPr>
          <w:rFonts w:ascii="GHEA Grapalat" w:hAnsi="GHEA Grapalat" w:cs="Sylfaen"/>
          <w:b/>
          <w:sz w:val="20"/>
          <w:lang w:val="es-ES"/>
        </w:rPr>
      </w:pPr>
      <w:r>
        <w:rPr>
          <w:rFonts w:ascii="GHEA Grapalat" w:hAnsi="GHEA Grapalat" w:cs="Sylfaen"/>
          <w:b/>
          <w:sz w:val="20"/>
          <w:lang w:val="es-ES"/>
        </w:rPr>
        <w:br w:type="page"/>
      </w:r>
      <w:r>
        <w:rPr>
          <w:rFonts w:ascii="GHEA Grapalat" w:hAnsi="GHEA Grapalat" w:cs="Sylfaen"/>
          <w:b/>
          <w:sz w:val="20"/>
          <w:lang w:val="es-ES"/>
        </w:rPr>
        <w:lastRenderedPageBreak/>
        <w:tab/>
      </w:r>
    </w:p>
    <w:p w:rsidR="006E5207" w:rsidRDefault="006E5207" w:rsidP="006E5207">
      <w:pPr>
        <w:pStyle w:val="norm"/>
        <w:spacing w:line="240" w:lineRule="auto"/>
        <w:ind w:firstLine="284"/>
        <w:jc w:val="right"/>
        <w:rPr>
          <w:rFonts w:ascii="GHEA Grapalat" w:hAnsi="GHEA Grapalat" w:cs="Sylfaen"/>
          <w:b/>
          <w:sz w:val="20"/>
          <w:lang w:val="es-ES"/>
        </w:rPr>
      </w:pPr>
    </w:p>
    <w:p w:rsidR="006E5207" w:rsidRDefault="006E5207" w:rsidP="006E5207">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t>Հավելված</w:t>
      </w:r>
      <w:r>
        <w:rPr>
          <w:rFonts w:ascii="GHEA Grapalat" w:hAnsi="GHEA Grapalat" w:cs="Arial"/>
          <w:b/>
          <w:sz w:val="20"/>
          <w:lang w:val="es-ES"/>
        </w:rPr>
        <w:t xml:space="preserve">  N 1</w:t>
      </w:r>
    </w:p>
    <w:p w:rsidR="006E5207" w:rsidRDefault="002863C3" w:rsidP="006E5207">
      <w:pPr>
        <w:pStyle w:val="33"/>
        <w:spacing w:line="240" w:lineRule="auto"/>
        <w:jc w:val="right"/>
        <w:rPr>
          <w:rFonts w:ascii="GHEA Grapalat" w:hAnsi="GHEA Grapalat" w:cs="Arial"/>
          <w:b/>
          <w:lang w:val="es-ES"/>
        </w:rPr>
      </w:pPr>
      <w:r>
        <w:rPr>
          <w:rFonts w:ascii="GHEA Grapalat" w:hAnsi="GHEA Grapalat"/>
          <w:lang w:val="af-ZA"/>
        </w:rPr>
        <w:t xml:space="preserve">ԱՄԴՀՄԴ-ԳՀԱՊՁԲ-20/01        </w:t>
      </w:r>
      <w:r w:rsidR="0069073C" w:rsidRPr="0069073C">
        <w:rPr>
          <w:rFonts w:ascii="GHEA Grapalat" w:hAnsi="GHEA Grapalat" w:cs="Sylfaen"/>
          <w:b/>
          <w:lang w:val="es-ES"/>
        </w:rPr>
        <w:t xml:space="preserve"> </w:t>
      </w:r>
      <w:r w:rsidR="006E5207">
        <w:rPr>
          <w:rFonts w:ascii="GHEA Grapalat" w:hAnsi="GHEA Grapalat" w:cs="Sylfaen"/>
          <w:b/>
          <w:lang w:val="es-ES"/>
        </w:rPr>
        <w:t>ծածկագրով</w:t>
      </w:r>
    </w:p>
    <w:p w:rsidR="006E5207" w:rsidRDefault="0069073C" w:rsidP="006E5207">
      <w:pPr>
        <w:pStyle w:val="33"/>
        <w:spacing w:line="240" w:lineRule="auto"/>
        <w:jc w:val="right"/>
        <w:rPr>
          <w:rFonts w:ascii="GHEA Grapalat" w:hAnsi="GHEA Grapalat" w:cs="Arial"/>
          <w:b/>
          <w:lang w:val="es-ES"/>
        </w:rPr>
      </w:pPr>
      <w:r>
        <w:rPr>
          <w:rFonts w:ascii="GHEA Grapalat" w:hAnsi="GHEA Grapalat" w:cs="Sylfaen"/>
          <w:b/>
          <w:lang w:val="ru-RU"/>
        </w:rPr>
        <w:t>Գնանշման</w:t>
      </w:r>
      <w:r w:rsidRPr="0069073C">
        <w:rPr>
          <w:rFonts w:ascii="GHEA Grapalat" w:hAnsi="GHEA Grapalat" w:cs="Sylfaen"/>
          <w:b/>
          <w:lang w:val="es-ES"/>
        </w:rPr>
        <w:t xml:space="preserve"> </w:t>
      </w:r>
      <w:r>
        <w:rPr>
          <w:rFonts w:ascii="GHEA Grapalat" w:hAnsi="GHEA Grapalat" w:cs="Sylfaen"/>
          <w:b/>
          <w:lang w:val="ru-RU"/>
        </w:rPr>
        <w:t>հարցման</w:t>
      </w:r>
      <w:r w:rsidRPr="0069073C">
        <w:rPr>
          <w:rFonts w:ascii="GHEA Grapalat" w:hAnsi="GHEA Grapalat" w:cs="Sylfaen"/>
          <w:b/>
          <w:lang w:val="es-ES"/>
        </w:rPr>
        <w:t xml:space="preserve"> </w:t>
      </w:r>
      <w:r w:rsidR="006E5207">
        <w:rPr>
          <w:rFonts w:ascii="GHEA Grapalat" w:hAnsi="GHEA Grapalat" w:cs="Arial"/>
          <w:b/>
          <w:lang w:val="es-ES"/>
        </w:rPr>
        <w:t xml:space="preserve"> </w:t>
      </w:r>
      <w:r w:rsidR="006E5207">
        <w:rPr>
          <w:rFonts w:ascii="GHEA Grapalat" w:hAnsi="GHEA Grapalat" w:cs="Sylfaen"/>
          <w:b/>
          <w:lang w:val="es-ES"/>
        </w:rPr>
        <w:t>հրավերի</w:t>
      </w:r>
    </w:p>
    <w:p w:rsidR="006E5207" w:rsidRDefault="006E5207" w:rsidP="006E5207">
      <w:pPr>
        <w:jc w:val="center"/>
        <w:rPr>
          <w:rFonts w:ascii="GHEA Grapalat" w:hAnsi="GHEA Grapalat" w:cs="Sylfaen"/>
          <w:b/>
          <w:lang w:val="es-ES"/>
        </w:rPr>
      </w:pPr>
    </w:p>
    <w:p w:rsidR="006E5207" w:rsidRDefault="006E5207" w:rsidP="006E5207">
      <w:pPr>
        <w:jc w:val="center"/>
        <w:rPr>
          <w:rFonts w:ascii="GHEA Grapalat" w:hAnsi="GHEA Grapalat" w:cs="Arial"/>
          <w:b/>
          <w:lang w:val="es-ES"/>
        </w:rPr>
      </w:pPr>
      <w:r>
        <w:rPr>
          <w:rFonts w:ascii="GHEA Grapalat" w:hAnsi="GHEA Grapalat" w:cs="Sylfaen"/>
          <w:b/>
          <w:lang w:val="es-ES"/>
        </w:rPr>
        <w:t>ԴԻՄՈՒՄՀԱՅՏԱՐԱՐՈՒԹՅՈՒՆ*</w:t>
      </w:r>
    </w:p>
    <w:p w:rsidR="006E5207" w:rsidRDefault="00065381" w:rsidP="006E5207">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 xml:space="preserve">Գնանշման հարցման    </w:t>
      </w:r>
      <w:r w:rsidR="006E5207">
        <w:rPr>
          <w:rFonts w:ascii="GHEA Grapalat" w:hAnsi="GHEA Grapalat" w:cs="Sylfaen"/>
          <w:color w:val="auto"/>
          <w:sz w:val="24"/>
          <w:szCs w:val="24"/>
          <w:lang w:val="es-ES"/>
        </w:rPr>
        <w:t xml:space="preserve"> մասնակցելու</w:t>
      </w:r>
      <w:r w:rsidR="006E5207">
        <w:rPr>
          <w:rFonts w:ascii="GHEA Grapalat" w:hAnsi="GHEA Grapalat" w:cs="Arial"/>
          <w:color w:val="auto"/>
          <w:sz w:val="24"/>
          <w:szCs w:val="24"/>
          <w:lang w:val="es-ES"/>
        </w:rPr>
        <w:t xml:space="preserve">  </w:t>
      </w:r>
    </w:p>
    <w:p w:rsidR="006E5207" w:rsidRDefault="006E5207" w:rsidP="006E5207">
      <w:pPr>
        <w:rPr>
          <w:lang w:val="es-ES" w:eastAsia="ru-RU"/>
        </w:rPr>
      </w:pPr>
    </w:p>
    <w:p w:rsidR="006E5207" w:rsidRDefault="006E5207" w:rsidP="006E5207">
      <w:pPr>
        <w:jc w:val="both"/>
        <w:rPr>
          <w:rFonts w:ascii="GHEA Grapalat" w:hAnsi="GHEA Grapalat" w:cs="Arial"/>
          <w:sz w:val="20"/>
          <w:szCs w:val="20"/>
          <w:lang w:val="es-ES"/>
        </w:rPr>
      </w:pPr>
      <w:r>
        <w:rPr>
          <w:rFonts w:ascii="GHEA Grapalat" w:hAnsi="GHEA Grapalat"/>
          <w:sz w:val="22"/>
          <w:szCs w:val="22"/>
          <w:u w:val="single"/>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lang w:val="es-ES"/>
        </w:rPr>
        <w:t xml:space="preserve"> </w:t>
      </w:r>
      <w:r>
        <w:rPr>
          <w:rFonts w:ascii="GHEA Grapalat" w:hAnsi="GHEA Grapalat" w:cs="Sylfaen"/>
          <w:sz w:val="20"/>
          <w:szCs w:val="20"/>
          <w:lang w:val="es-ES"/>
        </w:rPr>
        <w:t>հայտնում</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r>
        <w:rPr>
          <w:rFonts w:ascii="GHEA Grapalat" w:hAnsi="GHEA Grapalat" w:cs="Sylfaen"/>
          <w:sz w:val="20"/>
          <w:szCs w:val="20"/>
          <w:lang w:val="es-ES"/>
        </w:rPr>
        <w:t>որ</w:t>
      </w:r>
      <w:r>
        <w:rPr>
          <w:rFonts w:ascii="GHEA Grapalat" w:hAnsi="GHEA Grapalat" w:cs="Arial"/>
          <w:sz w:val="20"/>
          <w:szCs w:val="20"/>
          <w:lang w:val="es-ES"/>
        </w:rPr>
        <w:t xml:space="preserve"> </w:t>
      </w:r>
      <w:r>
        <w:rPr>
          <w:rFonts w:ascii="GHEA Grapalat" w:hAnsi="GHEA Grapalat" w:cs="Sylfaen"/>
          <w:sz w:val="20"/>
          <w:szCs w:val="20"/>
          <w:lang w:val="es-ES"/>
        </w:rPr>
        <w:t>ցանկություն</w:t>
      </w:r>
      <w:r>
        <w:rPr>
          <w:rFonts w:ascii="GHEA Grapalat" w:hAnsi="GHEA Grapalat" w:cs="Arial"/>
          <w:sz w:val="20"/>
          <w:szCs w:val="20"/>
          <w:lang w:val="es-ES"/>
        </w:rPr>
        <w:t xml:space="preserve"> </w:t>
      </w:r>
      <w:r>
        <w:rPr>
          <w:rFonts w:ascii="GHEA Grapalat" w:hAnsi="GHEA Grapalat" w:cs="Sylfaen"/>
          <w:sz w:val="20"/>
          <w:szCs w:val="20"/>
          <w:lang w:val="es-ES"/>
        </w:rPr>
        <w:t>ունի</w:t>
      </w:r>
      <w:r>
        <w:rPr>
          <w:rFonts w:ascii="GHEA Grapalat" w:hAnsi="GHEA Grapalat" w:cs="Arial"/>
          <w:sz w:val="20"/>
          <w:szCs w:val="20"/>
          <w:lang w:val="es-ES"/>
        </w:rPr>
        <w:t xml:space="preserve"> </w:t>
      </w:r>
      <w:r>
        <w:rPr>
          <w:rFonts w:ascii="GHEA Grapalat" w:hAnsi="GHEA Grapalat" w:cs="Sylfaen"/>
          <w:sz w:val="20"/>
          <w:szCs w:val="20"/>
          <w:lang w:val="es-ES"/>
        </w:rPr>
        <w:t>մասնակցել</w:t>
      </w:r>
    </w:p>
    <w:p w:rsidR="006E5207" w:rsidRDefault="006E5207" w:rsidP="006E5207">
      <w:pPr>
        <w:jc w:val="both"/>
        <w:rPr>
          <w:rFonts w:ascii="GHEA Grapalat" w:hAnsi="GHEA Grapalat"/>
          <w:sz w:val="22"/>
          <w:szCs w:val="22"/>
          <w:vertAlign w:val="superscript"/>
          <w:lang w:val="es-ES"/>
        </w:rPr>
      </w:pPr>
      <w:r>
        <w:rPr>
          <w:rFonts w:ascii="GHEA Grapalat" w:hAnsi="GHEA Grapalat"/>
          <w:vertAlign w:val="superscript"/>
          <w:lang w:val="es-ES"/>
        </w:rPr>
        <w:t xml:space="preserve">               </w:t>
      </w:r>
      <w:r>
        <w:rPr>
          <w:rFonts w:ascii="GHEA Grapalat" w:hAnsi="GHEA Grapalat"/>
          <w:lang w:val="es-ES"/>
        </w:rPr>
        <w:t xml:space="preserve">            </w:t>
      </w:r>
      <w:r>
        <w:rPr>
          <w:rFonts w:ascii="GHEA Grapalat" w:hAnsi="GHEA Grapalat" w:cs="Sylfaen"/>
          <w:vertAlign w:val="superscript"/>
          <w:lang w:val="es-ES"/>
        </w:rPr>
        <w:t>մասնակցի</w:t>
      </w:r>
      <w:r>
        <w:rPr>
          <w:rFonts w:ascii="GHEA Grapalat" w:hAnsi="GHEA Grapalat" w:cs="Arial"/>
          <w:vertAlign w:val="superscript"/>
          <w:lang w:val="es-ES"/>
        </w:rPr>
        <w:t xml:space="preserve"> </w:t>
      </w:r>
      <w:r>
        <w:rPr>
          <w:rFonts w:ascii="GHEA Grapalat" w:hAnsi="GHEA Grapalat" w:cs="Sylfaen"/>
          <w:vertAlign w:val="superscript"/>
          <w:lang w:val="es-ES"/>
        </w:rPr>
        <w:t>անվանումը</w:t>
      </w:r>
      <w:r>
        <w:rPr>
          <w:rFonts w:ascii="GHEA Grapalat" w:hAnsi="GHEA Grapalat" w:cs="Arial"/>
          <w:vertAlign w:val="superscript"/>
          <w:lang w:val="es-ES"/>
        </w:rPr>
        <w:t xml:space="preserve"> </w:t>
      </w:r>
    </w:p>
    <w:p w:rsidR="006E5207" w:rsidRDefault="0069073C" w:rsidP="006E5207">
      <w:pPr>
        <w:jc w:val="both"/>
        <w:rPr>
          <w:rFonts w:ascii="GHEA Grapalat" w:hAnsi="GHEA Grapalat"/>
          <w:sz w:val="22"/>
          <w:szCs w:val="22"/>
          <w:u w:val="single"/>
          <w:lang w:val="es-ES"/>
        </w:rPr>
      </w:pP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sidR="006E5207">
        <w:rPr>
          <w:rFonts w:ascii="GHEA Grapalat" w:hAnsi="GHEA Grapalat"/>
          <w:sz w:val="22"/>
          <w:szCs w:val="22"/>
          <w:lang w:val="es-ES"/>
        </w:rPr>
        <w:t>-</w:t>
      </w:r>
      <w:r w:rsidR="006E5207">
        <w:rPr>
          <w:rFonts w:ascii="GHEA Grapalat" w:hAnsi="GHEA Grapalat" w:cs="Sylfaen"/>
          <w:sz w:val="20"/>
          <w:szCs w:val="20"/>
          <w:lang w:val="es-ES"/>
        </w:rPr>
        <w:t>ի կողմից</w:t>
      </w:r>
      <w:r w:rsidRPr="00FA1819">
        <w:rPr>
          <w:rFonts w:ascii="GHEA Grapalat" w:hAnsi="GHEA Grapalat"/>
          <w:sz w:val="22"/>
          <w:szCs w:val="22"/>
          <w:u w:val="single"/>
          <w:lang w:val="es-ES"/>
        </w:rPr>
        <w:t xml:space="preserve"> </w:t>
      </w:r>
      <w:r w:rsidR="002863C3">
        <w:rPr>
          <w:rFonts w:ascii="GHEA Grapalat" w:hAnsi="GHEA Grapalat"/>
          <w:sz w:val="20"/>
          <w:lang w:val="af-ZA"/>
        </w:rPr>
        <w:t xml:space="preserve">ԱՄԴՀՄԴ-ԳՀԱՊՁԲ-20/01        </w:t>
      </w:r>
      <w:r w:rsidRPr="0069073C">
        <w:rPr>
          <w:rFonts w:ascii="GHEA Grapalat" w:hAnsi="GHEA Grapalat" w:cs="Sylfaen"/>
          <w:b/>
          <w:sz w:val="20"/>
          <w:lang w:val="es-ES"/>
        </w:rPr>
        <w:t xml:space="preserve"> </w:t>
      </w:r>
      <w:r w:rsidR="006E5207">
        <w:rPr>
          <w:rFonts w:ascii="GHEA Grapalat" w:hAnsi="GHEA Grapalat" w:cs="Sylfaen"/>
          <w:sz w:val="20"/>
          <w:szCs w:val="20"/>
          <w:lang w:val="es-ES"/>
        </w:rPr>
        <w:t>ծածկագրով հայտարարված</w:t>
      </w:r>
    </w:p>
    <w:p w:rsidR="006E5207" w:rsidRDefault="006E5207" w:rsidP="006E5207">
      <w:pPr>
        <w:jc w:val="both"/>
        <w:rPr>
          <w:rFonts w:ascii="GHEA Grapalat" w:hAnsi="GHEA Grapalat" w:cs="Sylfaen"/>
          <w:vertAlign w:val="superscript"/>
          <w:lang w:val="es-ES"/>
        </w:rPr>
      </w:pPr>
      <w:r>
        <w:rPr>
          <w:rFonts w:ascii="GHEA Grapalat" w:hAnsi="GHEA Grapalat" w:cs="Sylfaen"/>
          <w:vertAlign w:val="superscript"/>
          <w:lang w:val="es-ES"/>
        </w:rPr>
        <w:t xml:space="preserve">                       պատվիրատուի անվանումը</w:t>
      </w:r>
    </w:p>
    <w:p w:rsidR="006E5207" w:rsidRDefault="0069073C" w:rsidP="006E5207">
      <w:pPr>
        <w:jc w:val="both"/>
        <w:rPr>
          <w:rFonts w:ascii="GHEA Grapalat" w:hAnsi="GHEA Grapalat" w:cs="Sylfaen"/>
          <w:sz w:val="20"/>
          <w:szCs w:val="20"/>
          <w:lang w:val="es-ES"/>
        </w:rPr>
      </w:pPr>
      <w:r>
        <w:rPr>
          <w:rFonts w:ascii="GHEA Grapalat" w:hAnsi="GHEA Grapalat" w:cs="Sylfaen"/>
          <w:sz w:val="20"/>
          <w:szCs w:val="20"/>
          <w:lang w:val="ru-RU"/>
        </w:rPr>
        <w:t>գնանշման</w:t>
      </w:r>
      <w:r w:rsidRPr="0069073C">
        <w:rPr>
          <w:rFonts w:ascii="GHEA Grapalat" w:hAnsi="GHEA Grapalat" w:cs="Sylfaen"/>
          <w:sz w:val="20"/>
          <w:szCs w:val="20"/>
          <w:lang w:val="es-ES"/>
        </w:rPr>
        <w:t xml:space="preserve"> </w:t>
      </w:r>
      <w:r>
        <w:rPr>
          <w:rFonts w:ascii="GHEA Grapalat" w:hAnsi="GHEA Grapalat" w:cs="Sylfaen"/>
          <w:sz w:val="20"/>
          <w:szCs w:val="20"/>
          <w:lang w:val="ru-RU"/>
        </w:rPr>
        <w:t>հարցման</w:t>
      </w:r>
      <w:r w:rsidRPr="0069073C">
        <w:rPr>
          <w:rFonts w:ascii="GHEA Grapalat" w:hAnsi="GHEA Grapalat" w:cs="Sylfaen"/>
          <w:sz w:val="20"/>
          <w:szCs w:val="20"/>
          <w:lang w:val="es-ES"/>
        </w:rPr>
        <w:t xml:space="preserve"> </w:t>
      </w:r>
      <w:r w:rsidR="006E5207">
        <w:rPr>
          <w:rFonts w:ascii="GHEA Grapalat" w:hAnsi="GHEA Grapalat" w:cs="Arial"/>
          <w:sz w:val="16"/>
          <w:szCs w:val="16"/>
          <w:lang w:val="es-ES"/>
        </w:rPr>
        <w:t xml:space="preserve"> </w:t>
      </w:r>
      <w:r>
        <w:rPr>
          <w:rFonts w:ascii="GHEA Grapalat" w:hAnsi="GHEA Grapalat"/>
          <w:u w:val="single"/>
          <w:lang w:val="es-ES"/>
        </w:rPr>
        <w:tab/>
        <w:t xml:space="preserve">    </w:t>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sidR="006E5207">
        <w:rPr>
          <w:rFonts w:ascii="GHEA Grapalat" w:hAnsi="GHEA Grapalat"/>
          <w:u w:val="single"/>
          <w:lang w:val="es-ES"/>
        </w:rPr>
        <w:t xml:space="preserve">  </w:t>
      </w:r>
      <w:r w:rsidR="006E5207">
        <w:rPr>
          <w:rFonts w:ascii="GHEA Grapalat" w:hAnsi="GHEA Grapalat" w:cs="Sylfaen"/>
          <w:sz w:val="20"/>
          <w:szCs w:val="20"/>
          <w:lang w:val="es-ES"/>
        </w:rPr>
        <w:t xml:space="preserve"> չափաբաժնին</w:t>
      </w:r>
      <w:r w:rsidR="006E5207">
        <w:rPr>
          <w:rFonts w:ascii="GHEA Grapalat" w:hAnsi="GHEA Grapalat" w:cs="Arial"/>
          <w:sz w:val="20"/>
          <w:szCs w:val="20"/>
          <w:lang w:val="es-ES"/>
        </w:rPr>
        <w:t xml:space="preserve">  (</w:t>
      </w:r>
      <w:r w:rsidR="006E5207">
        <w:rPr>
          <w:rFonts w:ascii="GHEA Grapalat" w:hAnsi="GHEA Grapalat" w:cs="Sylfaen"/>
          <w:sz w:val="20"/>
          <w:szCs w:val="20"/>
          <w:lang w:val="es-ES"/>
        </w:rPr>
        <w:t>չափաբաժիններին</w:t>
      </w:r>
      <w:r w:rsidR="006E5207">
        <w:rPr>
          <w:rFonts w:ascii="GHEA Grapalat" w:hAnsi="GHEA Grapalat" w:cs="Arial"/>
          <w:sz w:val="20"/>
          <w:szCs w:val="20"/>
          <w:lang w:val="es-ES"/>
        </w:rPr>
        <w:t xml:space="preserve">) </w:t>
      </w:r>
      <w:r w:rsidR="006E5207">
        <w:rPr>
          <w:rFonts w:ascii="GHEA Grapalat" w:hAnsi="GHEA Grapalat" w:cs="Sylfaen"/>
          <w:sz w:val="20"/>
          <w:szCs w:val="20"/>
          <w:lang w:val="es-ES"/>
        </w:rPr>
        <w:t>և</w:t>
      </w:r>
      <w:r w:rsidR="006E5207">
        <w:rPr>
          <w:rFonts w:ascii="GHEA Grapalat" w:hAnsi="GHEA Grapalat" w:cs="Arial"/>
          <w:sz w:val="20"/>
          <w:szCs w:val="20"/>
          <w:lang w:val="es-ES"/>
        </w:rPr>
        <w:t xml:space="preserve"> </w:t>
      </w:r>
      <w:r w:rsidR="006E5207">
        <w:rPr>
          <w:rFonts w:ascii="GHEA Grapalat" w:hAnsi="GHEA Grapalat" w:cs="Sylfaen"/>
          <w:sz w:val="20"/>
          <w:szCs w:val="20"/>
          <w:lang w:val="es-ES"/>
        </w:rPr>
        <w:t xml:space="preserve">հրավերի </w:t>
      </w:r>
    </w:p>
    <w:p w:rsidR="006E5207" w:rsidRDefault="006E5207" w:rsidP="006E5207">
      <w:pPr>
        <w:jc w:val="both"/>
        <w:rPr>
          <w:rFonts w:ascii="GHEA Grapalat" w:hAnsi="GHEA Grapalat"/>
          <w:vertAlign w:val="superscript"/>
          <w:lang w:val="es-ES"/>
        </w:rPr>
      </w:pPr>
      <w:r>
        <w:rPr>
          <w:rFonts w:ascii="GHEA Grapalat" w:hAnsi="GHEA Grapalat" w:cs="Sylfaen"/>
          <w:vertAlign w:val="superscript"/>
          <w:lang w:val="es-ES"/>
        </w:rPr>
        <w:t xml:space="preserve">                                            չափաբաժնի</w:t>
      </w:r>
      <w:r>
        <w:rPr>
          <w:rFonts w:ascii="GHEA Grapalat" w:hAnsi="GHEA Grapalat" w:cs="Arial"/>
          <w:vertAlign w:val="superscript"/>
          <w:lang w:val="es-ES"/>
        </w:rPr>
        <w:t xml:space="preserve">  (</w:t>
      </w:r>
      <w:r>
        <w:rPr>
          <w:rFonts w:ascii="GHEA Grapalat" w:hAnsi="GHEA Grapalat" w:cs="Sylfaen"/>
          <w:vertAlign w:val="superscript"/>
          <w:lang w:val="es-ES"/>
        </w:rPr>
        <w:t>չափաբաժինների</w:t>
      </w:r>
      <w:r>
        <w:rPr>
          <w:rFonts w:ascii="GHEA Grapalat" w:hAnsi="GHEA Grapalat" w:cs="Arial"/>
          <w:vertAlign w:val="superscript"/>
          <w:lang w:val="es-ES"/>
        </w:rPr>
        <w:t xml:space="preserve">) </w:t>
      </w:r>
      <w:r>
        <w:rPr>
          <w:rFonts w:ascii="GHEA Grapalat" w:hAnsi="GHEA Grapalat" w:cs="Sylfaen"/>
          <w:vertAlign w:val="superscript"/>
          <w:lang w:val="es-ES"/>
        </w:rPr>
        <w:t>համարը</w:t>
      </w:r>
    </w:p>
    <w:p w:rsidR="006E5207" w:rsidRDefault="006E5207" w:rsidP="006E5207">
      <w:pPr>
        <w:jc w:val="both"/>
        <w:rPr>
          <w:rFonts w:ascii="GHEA Grapalat" w:hAnsi="GHEA Grapalat"/>
          <w:sz w:val="20"/>
          <w:szCs w:val="20"/>
          <w:lang w:val="es-ES"/>
        </w:rPr>
      </w:pPr>
      <w:r>
        <w:rPr>
          <w:rFonts w:ascii="GHEA Grapalat" w:hAnsi="GHEA Grapalat"/>
          <w:vertAlign w:val="superscript"/>
          <w:lang w:val="es-ES"/>
        </w:rPr>
        <w:t xml:space="preserve"> </w:t>
      </w:r>
      <w:r>
        <w:rPr>
          <w:rFonts w:ascii="GHEA Grapalat" w:hAnsi="GHEA Grapalat" w:cs="Sylfaen"/>
          <w:sz w:val="20"/>
          <w:szCs w:val="20"/>
          <w:lang w:val="es-ES"/>
        </w:rPr>
        <w:t>պահանջներին համապատասխան</w:t>
      </w:r>
      <w:r>
        <w:rPr>
          <w:rFonts w:ascii="GHEA Grapalat" w:hAnsi="GHEA Grapalat" w:cs="Arial"/>
          <w:sz w:val="20"/>
          <w:szCs w:val="20"/>
          <w:lang w:val="es-ES"/>
        </w:rPr>
        <w:t xml:space="preserve">  </w:t>
      </w:r>
      <w:r>
        <w:rPr>
          <w:rFonts w:ascii="GHEA Grapalat" w:hAnsi="GHEA Grapalat" w:cs="Sylfaen"/>
          <w:sz w:val="20"/>
          <w:szCs w:val="20"/>
          <w:lang w:val="es-ES"/>
        </w:rPr>
        <w:t>ներկայացնում</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r>
        <w:rPr>
          <w:rFonts w:ascii="GHEA Grapalat" w:hAnsi="GHEA Grapalat" w:cs="Sylfaen"/>
          <w:sz w:val="20"/>
          <w:szCs w:val="20"/>
          <w:lang w:val="es-ES"/>
        </w:rPr>
        <w:t>հայտ:</w:t>
      </w:r>
    </w:p>
    <w:p w:rsidR="006E5207" w:rsidRDefault="006E5207" w:rsidP="006E5207">
      <w:pPr>
        <w:jc w:val="both"/>
        <w:rPr>
          <w:rFonts w:ascii="GHEA Grapalat" w:hAnsi="GHEA Grapalat"/>
          <w:sz w:val="12"/>
          <w:szCs w:val="12"/>
          <w:u w:val="single"/>
          <w:lang w:val="es-ES"/>
        </w:rPr>
      </w:pPr>
    </w:p>
    <w:p w:rsidR="006E5207" w:rsidRDefault="006E5207" w:rsidP="006E5207">
      <w:pPr>
        <w:jc w:val="both"/>
        <w:rPr>
          <w:rFonts w:ascii="GHEA Grapalat" w:hAnsi="GHEA Grapalat" w:cs="Sylfaen"/>
          <w:sz w:val="20"/>
          <w:szCs w:val="20"/>
          <w:lang w:val="es-ES"/>
        </w:rPr>
      </w:pPr>
      <w:r>
        <w:rPr>
          <w:rFonts w:ascii="GHEA Grapalat" w:hAnsi="GHEA Grapalat"/>
          <w:sz w:val="22"/>
          <w:szCs w:val="22"/>
          <w:u w:val="single"/>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lang w:val="es-ES"/>
        </w:rPr>
        <w:t>-</w:t>
      </w:r>
      <w:r>
        <w:rPr>
          <w:rFonts w:ascii="GHEA Grapalat" w:hAnsi="GHEA Grapalat" w:cs="Sylfaen"/>
          <w:sz w:val="20"/>
          <w:szCs w:val="20"/>
          <w:lang w:val="es-ES"/>
        </w:rPr>
        <w:t>ն</w:t>
      </w:r>
      <w:r>
        <w:rPr>
          <w:rFonts w:ascii="GHEA Grapalat" w:hAnsi="GHEA Grapalat" w:cs="Arial"/>
          <w:sz w:val="20"/>
          <w:szCs w:val="20"/>
          <w:lang w:val="es-ES"/>
        </w:rPr>
        <w:t xml:space="preserve"> </w:t>
      </w:r>
      <w:r>
        <w:rPr>
          <w:rFonts w:ascii="GHEA Grapalat" w:hAnsi="GHEA Grapalat" w:cs="Sylfaen"/>
          <w:sz w:val="20"/>
          <w:szCs w:val="20"/>
          <w:lang w:val="es-ES"/>
        </w:rPr>
        <w:t>հայտնում</w:t>
      </w:r>
      <w:r>
        <w:rPr>
          <w:rFonts w:ascii="GHEA Grapalat" w:hAnsi="GHEA Grapalat" w:cs="Arial"/>
          <w:sz w:val="20"/>
          <w:szCs w:val="20"/>
          <w:lang w:val="es-ES"/>
        </w:rPr>
        <w:t xml:space="preserve"> </w:t>
      </w:r>
      <w:r>
        <w:rPr>
          <w:rFonts w:ascii="GHEA Grapalat" w:hAnsi="GHEA Grapalat" w:cs="Sylfaen"/>
          <w:sz w:val="20"/>
          <w:szCs w:val="20"/>
          <w:lang w:val="es-ES"/>
        </w:rPr>
        <w:t>և</w:t>
      </w:r>
      <w:r>
        <w:rPr>
          <w:rFonts w:ascii="GHEA Grapalat" w:hAnsi="GHEA Grapalat" w:cs="Arial"/>
          <w:sz w:val="20"/>
          <w:szCs w:val="20"/>
          <w:lang w:val="es-ES"/>
        </w:rPr>
        <w:t xml:space="preserve"> </w:t>
      </w:r>
      <w:r>
        <w:rPr>
          <w:rFonts w:ascii="GHEA Grapalat" w:hAnsi="GHEA Grapalat" w:cs="Sylfaen"/>
          <w:sz w:val="20"/>
          <w:szCs w:val="20"/>
          <w:lang w:val="es-ES"/>
        </w:rPr>
        <w:t>հավաստում</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r>
        <w:rPr>
          <w:rFonts w:ascii="GHEA Grapalat" w:hAnsi="GHEA Grapalat" w:cs="Sylfaen"/>
          <w:sz w:val="20"/>
          <w:szCs w:val="20"/>
          <w:lang w:val="es-ES"/>
        </w:rPr>
        <w:t xml:space="preserve">որ հանդիսանում է </w:t>
      </w:r>
    </w:p>
    <w:p w:rsidR="006E5207" w:rsidRDefault="006E5207" w:rsidP="006E5207">
      <w:pPr>
        <w:jc w:val="both"/>
        <w:rPr>
          <w:rFonts w:ascii="GHEA Grapalat" w:hAnsi="GHEA Grapalat" w:cs="Sylfaen"/>
          <w:sz w:val="20"/>
          <w:szCs w:val="20"/>
          <w:lang w:val="es-ES"/>
        </w:rPr>
      </w:pPr>
      <w:r>
        <w:rPr>
          <w:rFonts w:ascii="GHEA Grapalat" w:hAnsi="GHEA Grapalat" w:cs="Sylfaen"/>
          <w:vertAlign w:val="superscript"/>
          <w:lang w:val="es-ES"/>
        </w:rPr>
        <w:t xml:space="preserve">                                             մասնակցի</w:t>
      </w:r>
      <w:r>
        <w:rPr>
          <w:rFonts w:ascii="GHEA Grapalat" w:hAnsi="GHEA Grapalat" w:cs="Arial"/>
          <w:vertAlign w:val="superscript"/>
          <w:lang w:val="es-ES"/>
        </w:rPr>
        <w:t xml:space="preserve"> </w:t>
      </w:r>
      <w:r>
        <w:rPr>
          <w:rFonts w:ascii="GHEA Grapalat" w:hAnsi="GHEA Grapalat" w:cs="Sylfaen"/>
          <w:vertAlign w:val="superscript"/>
          <w:lang w:val="es-ES"/>
        </w:rPr>
        <w:t>անվանումը</w:t>
      </w:r>
    </w:p>
    <w:p w:rsidR="006E5207" w:rsidRDefault="006E5207" w:rsidP="006E5207">
      <w:pPr>
        <w:jc w:val="both"/>
        <w:rPr>
          <w:rFonts w:ascii="GHEA Grapalat" w:hAnsi="GHEA Grapalat" w:cs="Sylfaen"/>
          <w:sz w:val="20"/>
          <w:szCs w:val="20"/>
          <w:lang w:val="es-ES"/>
        </w:rPr>
      </w:pP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lang w:val="es-ES"/>
        </w:rPr>
        <w:t xml:space="preserve">ռեզիդենտ:  </w:t>
      </w:r>
    </w:p>
    <w:p w:rsidR="006E5207" w:rsidRDefault="006E5207" w:rsidP="006E5207">
      <w:pPr>
        <w:jc w:val="both"/>
        <w:rPr>
          <w:rFonts w:ascii="GHEA Grapalat" w:hAnsi="GHEA Grapalat" w:cs="Arial"/>
          <w:vertAlign w:val="superscript"/>
          <w:lang w:val="es-ES"/>
        </w:rPr>
      </w:pPr>
      <w:r>
        <w:rPr>
          <w:rFonts w:ascii="GHEA Grapalat" w:hAnsi="GHEA Grapalat" w:cs="Arial"/>
          <w:vertAlign w:val="superscript"/>
          <w:lang w:val="es-ES"/>
        </w:rPr>
        <w:t xml:space="preserve">                                               երկրի անվանումը</w:t>
      </w:r>
    </w:p>
    <w:p w:rsidR="006E5207" w:rsidRDefault="006E5207" w:rsidP="006E5207">
      <w:pPr>
        <w:jc w:val="both"/>
        <w:rPr>
          <w:rFonts w:ascii="GHEA Grapalat" w:hAnsi="GHEA Grapalat" w:cs="Sylfaen"/>
          <w:sz w:val="20"/>
          <w:szCs w:val="20"/>
          <w:lang w:val="es-ES"/>
        </w:rPr>
      </w:pPr>
    </w:p>
    <w:p w:rsidR="006E5207" w:rsidRDefault="006E5207" w:rsidP="006E5207">
      <w:pPr>
        <w:jc w:val="both"/>
        <w:rPr>
          <w:rFonts w:ascii="GHEA Grapalat" w:hAnsi="GHEA Grapalat" w:cs="Sylfaen"/>
          <w:sz w:val="20"/>
          <w:szCs w:val="20"/>
          <w:lang w:val="es-ES"/>
        </w:rPr>
      </w:pPr>
      <w:r>
        <w:rPr>
          <w:rFonts w:ascii="GHEA Grapalat" w:hAnsi="GHEA Grapalat" w:cs="Sylfaen"/>
          <w:sz w:val="20"/>
          <w:szCs w:val="20"/>
          <w:lang w:val="es-ES"/>
        </w:rPr>
        <w:t xml:space="preserve">                </w:t>
      </w:r>
    </w:p>
    <w:p w:rsidR="006E5207" w:rsidRDefault="006E5207" w:rsidP="006E5207">
      <w:pPr>
        <w:jc w:val="both"/>
        <w:rPr>
          <w:rFonts w:ascii="GHEA Grapalat" w:hAnsi="GHEA Grapalat" w:cs="Sylfaen"/>
          <w:sz w:val="20"/>
          <w:szCs w:val="20"/>
          <w:lang w:val="es-ES"/>
        </w:rPr>
      </w:pPr>
      <w:r>
        <w:rPr>
          <w:rFonts w:ascii="GHEA Grapalat" w:hAnsi="GHEA Grapalat"/>
          <w:sz w:val="20"/>
          <w:szCs w:val="20"/>
          <w:u w:val="single"/>
          <w:lang w:val="es-ES"/>
        </w:rPr>
        <w:t xml:space="preserve">                                         </w:t>
      </w:r>
      <w:r>
        <w:rPr>
          <w:rFonts w:ascii="GHEA Grapalat" w:hAnsi="GHEA Grapalat"/>
          <w:sz w:val="20"/>
          <w:szCs w:val="20"/>
          <w:lang w:val="es-ES"/>
        </w:rPr>
        <w:t>-</w:t>
      </w:r>
      <w:r>
        <w:rPr>
          <w:rFonts w:ascii="GHEA Grapalat" w:hAnsi="GHEA Grapalat" w:cs="Sylfaen"/>
          <w:sz w:val="20"/>
          <w:szCs w:val="20"/>
          <w:lang w:val="es-ES"/>
        </w:rPr>
        <w:t>ի՝</w:t>
      </w:r>
    </w:p>
    <w:p w:rsidR="006E5207" w:rsidRDefault="006E5207" w:rsidP="006E5207">
      <w:pPr>
        <w:jc w:val="both"/>
        <w:rPr>
          <w:rFonts w:ascii="GHEA Grapalat" w:hAnsi="GHEA Grapalat" w:cs="Sylfaen"/>
          <w:sz w:val="20"/>
          <w:szCs w:val="20"/>
          <w:lang w:val="es-ES"/>
        </w:rPr>
      </w:pPr>
      <w:r>
        <w:rPr>
          <w:rFonts w:ascii="GHEA Grapalat" w:hAnsi="GHEA Grapalat" w:cs="Sylfaen"/>
          <w:vertAlign w:val="superscript"/>
          <w:lang w:val="es-ES"/>
        </w:rPr>
        <w:t xml:space="preserve">          մասնակցի</w:t>
      </w:r>
      <w:r>
        <w:rPr>
          <w:rFonts w:ascii="GHEA Grapalat" w:hAnsi="GHEA Grapalat" w:cs="Arial"/>
          <w:vertAlign w:val="superscript"/>
          <w:lang w:val="es-ES"/>
        </w:rPr>
        <w:t xml:space="preserve"> </w:t>
      </w:r>
      <w:r>
        <w:rPr>
          <w:rFonts w:ascii="GHEA Grapalat" w:hAnsi="GHEA Grapalat" w:cs="Sylfaen"/>
          <w:vertAlign w:val="superscript"/>
          <w:lang w:val="es-ES"/>
        </w:rPr>
        <w:t>անվանումը</w:t>
      </w:r>
      <w:r>
        <w:rPr>
          <w:rFonts w:ascii="GHEA Grapalat" w:hAnsi="GHEA Grapalat" w:cs="Arial"/>
          <w:vertAlign w:val="superscript"/>
          <w:lang w:val="es-ES"/>
        </w:rPr>
        <w:t xml:space="preserve">   </w:t>
      </w:r>
    </w:p>
    <w:p w:rsidR="006E5207" w:rsidRDefault="006E5207" w:rsidP="006E5207">
      <w:pPr>
        <w:numPr>
          <w:ilvl w:val="0"/>
          <w:numId w:val="7"/>
        </w:numPr>
        <w:jc w:val="both"/>
        <w:rPr>
          <w:rFonts w:ascii="GHEA Grapalat" w:hAnsi="GHEA Grapalat" w:cs="Arial"/>
          <w:szCs w:val="22"/>
          <w:u w:val="single"/>
          <w:lang w:val="es-ES"/>
        </w:rPr>
      </w:pPr>
      <w:r>
        <w:rPr>
          <w:rFonts w:ascii="GHEA Grapalat" w:hAnsi="GHEA Grapalat" w:cs="Arial"/>
          <w:sz w:val="20"/>
          <w:szCs w:val="20"/>
          <w:lang w:val="es-ES"/>
        </w:rPr>
        <w:t xml:space="preserve">հարկ վճարողի հաշվառման համարն </w:t>
      </w:r>
      <w:r>
        <w:rPr>
          <w:rFonts w:ascii="GHEA Grapalat" w:hAnsi="GHEA Grapalat" w:cs="Sylfaen"/>
          <w:sz w:val="20"/>
          <w:szCs w:val="20"/>
          <w:lang w:val="es-ES"/>
        </w:rPr>
        <w:t>է</w:t>
      </w:r>
      <w:r>
        <w:rPr>
          <w:rFonts w:ascii="GHEA Grapalat" w:hAnsi="GHEA Grapalat" w:cs="Arial"/>
          <w:sz w:val="20"/>
          <w:szCs w:val="20"/>
          <w:lang w:val="es-ES"/>
        </w:rPr>
        <w:t>`</w:t>
      </w:r>
      <w:r>
        <w:rPr>
          <w:rFonts w:ascii="GHEA Grapalat" w:hAnsi="GHEA Grapalat" w:cs="Arial"/>
          <w:szCs w:val="22"/>
          <w:lang w:val="es-ES"/>
        </w:rPr>
        <w:t xml:space="preserve"> </w:t>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t>:</w:t>
      </w:r>
    </w:p>
    <w:p w:rsidR="006E5207" w:rsidRDefault="006E5207" w:rsidP="006E5207">
      <w:pPr>
        <w:ind w:left="1416" w:firstLine="708"/>
        <w:jc w:val="both"/>
        <w:rPr>
          <w:rFonts w:ascii="GHEA Grapalat" w:hAnsi="GHEA Grapalat" w:cs="Arial"/>
          <w:vertAlign w:val="superscript"/>
          <w:lang w:val="es-ES"/>
        </w:rPr>
      </w:pPr>
      <w:r>
        <w:rPr>
          <w:rFonts w:ascii="GHEA Grapalat" w:hAnsi="GHEA Grapalat" w:cs="Sylfaen"/>
          <w:vertAlign w:val="superscript"/>
          <w:lang w:val="es-ES"/>
        </w:rPr>
        <w:t xml:space="preserve">               </w:t>
      </w:r>
      <w:r>
        <w:rPr>
          <w:rFonts w:ascii="GHEA Grapalat" w:hAnsi="GHEA Grapalat" w:cs="Arial"/>
          <w:vertAlign w:val="superscript"/>
          <w:lang w:val="es-ES"/>
        </w:rPr>
        <w:t xml:space="preserve">                                                      հարկի վճարողի հաշվառման համարը</w:t>
      </w:r>
    </w:p>
    <w:p w:rsidR="006E5207" w:rsidRDefault="006E5207" w:rsidP="006E5207">
      <w:pPr>
        <w:jc w:val="both"/>
        <w:rPr>
          <w:rFonts w:ascii="GHEA Grapalat" w:hAnsi="GHEA Grapalat" w:cs="Arial"/>
          <w:vertAlign w:val="superscript"/>
          <w:lang w:val="es-ES"/>
        </w:rPr>
      </w:pPr>
    </w:p>
    <w:p w:rsidR="006E5207" w:rsidRDefault="006E5207" w:rsidP="006E5207">
      <w:pPr>
        <w:jc w:val="both"/>
        <w:rPr>
          <w:rFonts w:ascii="GHEA Grapalat" w:hAnsi="GHEA Grapalat"/>
          <w:sz w:val="22"/>
          <w:szCs w:val="22"/>
          <w:lang w:val="es-ES"/>
        </w:rPr>
      </w:pPr>
    </w:p>
    <w:p w:rsidR="006E5207" w:rsidRDefault="006E5207" w:rsidP="006E5207">
      <w:pPr>
        <w:numPr>
          <w:ilvl w:val="0"/>
          <w:numId w:val="7"/>
        </w:numPr>
        <w:jc w:val="both"/>
        <w:rPr>
          <w:rFonts w:ascii="GHEA Grapalat" w:hAnsi="GHEA Grapalat"/>
          <w:sz w:val="22"/>
          <w:szCs w:val="22"/>
          <w:u w:val="single"/>
          <w:lang w:val="es-ES"/>
        </w:rPr>
      </w:pPr>
      <w:r>
        <w:rPr>
          <w:rFonts w:ascii="GHEA Grapalat" w:hAnsi="GHEA Grapalat" w:cs="Sylfaen"/>
          <w:sz w:val="20"/>
          <w:szCs w:val="20"/>
          <w:lang w:val="es-ES"/>
        </w:rPr>
        <w:t>էլեկտրոնային</w:t>
      </w:r>
      <w:r>
        <w:rPr>
          <w:rFonts w:ascii="GHEA Grapalat" w:hAnsi="GHEA Grapalat" w:cs="Arial"/>
          <w:sz w:val="20"/>
          <w:szCs w:val="20"/>
          <w:lang w:val="es-ES"/>
        </w:rPr>
        <w:t xml:space="preserve"> </w:t>
      </w:r>
      <w:r>
        <w:rPr>
          <w:rFonts w:ascii="GHEA Grapalat" w:hAnsi="GHEA Grapalat" w:cs="Sylfaen"/>
          <w:sz w:val="20"/>
          <w:szCs w:val="20"/>
          <w:lang w:val="es-ES"/>
        </w:rPr>
        <w:t>փոստի</w:t>
      </w:r>
      <w:r>
        <w:rPr>
          <w:rFonts w:ascii="GHEA Grapalat" w:hAnsi="GHEA Grapalat" w:cs="Arial"/>
          <w:sz w:val="20"/>
          <w:szCs w:val="20"/>
          <w:lang w:val="es-ES"/>
        </w:rPr>
        <w:t xml:space="preserve"> </w:t>
      </w:r>
      <w:r>
        <w:rPr>
          <w:rFonts w:ascii="GHEA Grapalat" w:hAnsi="GHEA Grapalat" w:cs="Sylfaen"/>
          <w:sz w:val="20"/>
          <w:szCs w:val="20"/>
          <w:lang w:val="es-ES"/>
        </w:rPr>
        <w:t>հասցեն</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w:t>
      </w:r>
      <w:r>
        <w:rPr>
          <w:rFonts w:ascii="GHEA Grapalat" w:hAnsi="GHEA Grapalat" w:cs="Arial"/>
          <w:szCs w:val="22"/>
          <w:lang w:val="es-ES"/>
        </w:rPr>
        <w:t xml:space="preserve"> </w:t>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E5207" w:rsidRDefault="006E5207" w:rsidP="006E5207">
      <w:pPr>
        <w:jc w:val="both"/>
        <w:rPr>
          <w:rFonts w:ascii="GHEA Grapalat" w:hAnsi="GHEA Grapalat"/>
          <w:sz w:val="10"/>
          <w:szCs w:val="10"/>
          <w:lang w:val="es-ES"/>
        </w:rPr>
      </w:pPr>
      <w:r>
        <w:rPr>
          <w:rFonts w:ascii="GHEA Grapalat" w:hAnsi="GHEA Grapalat" w:cs="Sylfaen"/>
          <w:vertAlign w:val="superscript"/>
          <w:lang w:val="es-ES"/>
        </w:rPr>
        <w:t xml:space="preserve">              </w:t>
      </w:r>
      <w:r>
        <w:rPr>
          <w:rFonts w:ascii="GHEA Grapalat" w:hAnsi="GHEA Grapalat" w:cs="Arial"/>
          <w:vertAlign w:val="superscript"/>
          <w:lang w:val="es-ES"/>
        </w:rPr>
        <w:t xml:space="preserve">                                                                                                                         էլեկտրոնային փոստի հասցեն</w:t>
      </w:r>
    </w:p>
    <w:p w:rsidR="006E5207" w:rsidRDefault="006E5207" w:rsidP="006E5207">
      <w:pPr>
        <w:jc w:val="right"/>
        <w:rPr>
          <w:rFonts w:ascii="GHEA Grapalat" w:hAnsi="GHEA Grapalat"/>
          <w:sz w:val="10"/>
          <w:szCs w:val="10"/>
          <w:lang w:val="es-ES"/>
        </w:rPr>
      </w:pPr>
    </w:p>
    <w:p w:rsidR="006E5207" w:rsidRDefault="006E5207" w:rsidP="006E5207">
      <w:pPr>
        <w:jc w:val="right"/>
        <w:rPr>
          <w:rFonts w:ascii="GHEA Grapalat" w:hAnsi="GHEA Grapalat"/>
          <w:sz w:val="10"/>
          <w:szCs w:val="10"/>
          <w:lang w:val="es-ES"/>
        </w:rPr>
      </w:pPr>
    </w:p>
    <w:p w:rsidR="006E5207" w:rsidRDefault="006E5207" w:rsidP="006E5207">
      <w:pPr>
        <w:jc w:val="right"/>
        <w:rPr>
          <w:rFonts w:ascii="GHEA Grapalat" w:hAnsi="GHEA Grapalat"/>
          <w:sz w:val="10"/>
          <w:szCs w:val="10"/>
          <w:lang w:val="es-ES"/>
        </w:rPr>
      </w:pPr>
    </w:p>
    <w:p w:rsidR="006E5207" w:rsidRDefault="006E5207" w:rsidP="006E5207">
      <w:pPr>
        <w:jc w:val="right"/>
        <w:rPr>
          <w:rFonts w:ascii="GHEA Grapalat" w:hAnsi="GHEA Grapalat"/>
          <w:sz w:val="10"/>
          <w:szCs w:val="10"/>
          <w:lang w:val="hy-AM"/>
        </w:rPr>
      </w:pPr>
    </w:p>
    <w:p w:rsidR="006E5207" w:rsidRDefault="006E5207" w:rsidP="006E5207">
      <w:pPr>
        <w:numPr>
          <w:ilvl w:val="0"/>
          <w:numId w:val="7"/>
        </w:numPr>
        <w:jc w:val="both"/>
        <w:rPr>
          <w:rFonts w:ascii="GHEA Grapalat" w:hAnsi="GHEA Grapalat" w:cs="Arial"/>
          <w:vertAlign w:val="superscript"/>
          <w:lang w:val="es-ES"/>
        </w:rPr>
      </w:pPr>
      <w:r>
        <w:rPr>
          <w:rFonts w:ascii="GHEA Grapalat" w:hAnsi="GHEA Grapalat"/>
          <w:sz w:val="20"/>
          <w:szCs w:val="20"/>
          <w:lang w:val="hy-AM"/>
        </w:rPr>
        <w:t>գործունեության հասցեն է՝ -------------------------------------------------:</w:t>
      </w:r>
      <w:r>
        <w:rPr>
          <w:rFonts w:ascii="GHEA Grapalat" w:hAnsi="GHEA Grapalat"/>
          <w:sz w:val="20"/>
          <w:szCs w:val="20"/>
          <w:lang w:val="es-ES"/>
        </w:rPr>
        <w:t xml:space="preserve">                                     </w:t>
      </w:r>
    </w:p>
    <w:p w:rsidR="006E5207" w:rsidRDefault="006E5207" w:rsidP="006E5207">
      <w:pPr>
        <w:jc w:val="both"/>
        <w:rPr>
          <w:rFonts w:ascii="GHEA Grapalat" w:hAnsi="GHEA Grapalat"/>
          <w:sz w:val="16"/>
          <w:szCs w:val="16"/>
          <w:lang w:val="hy-AM"/>
        </w:rPr>
      </w:pPr>
      <w:r>
        <w:rPr>
          <w:rFonts w:ascii="GHEA Grapalat" w:hAnsi="GHEA Grapalat"/>
          <w:sz w:val="16"/>
          <w:szCs w:val="16"/>
          <w:lang w:val="hy-AM"/>
        </w:rPr>
        <w:t xml:space="preserve">                                                                                                      գործունեության հասցեն</w:t>
      </w:r>
    </w:p>
    <w:p w:rsidR="006E5207" w:rsidRDefault="006E5207" w:rsidP="006E5207">
      <w:pPr>
        <w:jc w:val="right"/>
        <w:rPr>
          <w:rFonts w:ascii="GHEA Grapalat" w:hAnsi="GHEA Grapalat"/>
          <w:sz w:val="10"/>
          <w:szCs w:val="10"/>
          <w:lang w:val="hy-AM"/>
        </w:rPr>
      </w:pPr>
    </w:p>
    <w:p w:rsidR="006E5207" w:rsidRDefault="006E5207" w:rsidP="006E5207">
      <w:pPr>
        <w:ind w:firstLine="708"/>
        <w:jc w:val="both"/>
        <w:rPr>
          <w:rFonts w:ascii="GHEA Grapalat" w:hAnsi="GHEA Grapalat" w:cs="Arial"/>
          <w:sz w:val="20"/>
          <w:szCs w:val="20"/>
          <w:lang w:val="hy-AM"/>
        </w:rPr>
      </w:pPr>
    </w:p>
    <w:p w:rsidR="006E5207" w:rsidRDefault="006E5207" w:rsidP="006E5207">
      <w:pPr>
        <w:numPr>
          <w:ilvl w:val="0"/>
          <w:numId w:val="7"/>
        </w:numPr>
        <w:jc w:val="both"/>
        <w:rPr>
          <w:rFonts w:ascii="GHEA Grapalat" w:hAnsi="GHEA Grapalat" w:cs="Arial"/>
          <w:vertAlign w:val="superscript"/>
          <w:lang w:val="es-ES"/>
        </w:rPr>
      </w:pPr>
      <w:r>
        <w:rPr>
          <w:rFonts w:ascii="GHEA Grapalat" w:hAnsi="GHEA Grapalat"/>
          <w:sz w:val="20"/>
          <w:szCs w:val="20"/>
          <w:lang w:val="hy-AM"/>
        </w:rPr>
        <w:t>հեռախոսահամարն է՝ -------------------------------------------------:</w:t>
      </w:r>
      <w:r>
        <w:rPr>
          <w:rFonts w:ascii="GHEA Grapalat" w:hAnsi="GHEA Grapalat"/>
          <w:sz w:val="20"/>
          <w:szCs w:val="20"/>
          <w:lang w:val="es-ES"/>
        </w:rPr>
        <w:t xml:space="preserve">                                     </w:t>
      </w:r>
    </w:p>
    <w:p w:rsidR="006E5207" w:rsidRDefault="006E5207" w:rsidP="006E5207">
      <w:pPr>
        <w:ind w:left="3540"/>
        <w:jc w:val="both"/>
        <w:rPr>
          <w:rFonts w:ascii="GHEA Grapalat" w:hAnsi="GHEA Grapalat"/>
          <w:sz w:val="16"/>
          <w:szCs w:val="16"/>
          <w:lang w:val="hy-AM"/>
        </w:rPr>
      </w:pPr>
      <w:r>
        <w:rPr>
          <w:rFonts w:ascii="GHEA Grapalat" w:hAnsi="GHEA Grapalat"/>
          <w:sz w:val="16"/>
          <w:szCs w:val="16"/>
          <w:lang w:val="hy-AM"/>
        </w:rPr>
        <w:t>հեռախոսի համարը</w:t>
      </w:r>
    </w:p>
    <w:p w:rsidR="006E5207" w:rsidRDefault="006E5207" w:rsidP="006E5207">
      <w:pPr>
        <w:ind w:firstLine="709"/>
        <w:rPr>
          <w:rFonts w:ascii="GHEA Grapalat" w:hAnsi="GHEA Grapalat" w:cs="Arial"/>
          <w:sz w:val="20"/>
          <w:szCs w:val="20"/>
          <w:lang w:val="hy-AM"/>
        </w:rPr>
      </w:pPr>
    </w:p>
    <w:p w:rsidR="006E5207" w:rsidRDefault="006E5207" w:rsidP="006E5207">
      <w:pPr>
        <w:ind w:firstLine="709"/>
        <w:jc w:val="both"/>
        <w:rPr>
          <w:rFonts w:ascii="GHEA Grapalat" w:hAnsi="GHEA Grapalat" w:cs="Arial"/>
          <w:sz w:val="20"/>
          <w:szCs w:val="20"/>
          <w:lang w:val="hy-AM"/>
        </w:rPr>
      </w:pPr>
    </w:p>
    <w:p w:rsidR="006E5207" w:rsidRDefault="006E5207" w:rsidP="006E5207">
      <w:pPr>
        <w:ind w:firstLine="709"/>
        <w:jc w:val="both"/>
        <w:rPr>
          <w:rFonts w:ascii="GHEA Grapalat" w:hAnsi="GHEA Grapalat"/>
          <w:sz w:val="20"/>
          <w:lang w:val="es-ES"/>
        </w:rPr>
      </w:pPr>
      <w:r>
        <w:rPr>
          <w:rFonts w:ascii="GHEA Grapalat" w:hAnsi="GHEA Grapalat" w:cs="Arial"/>
          <w:sz w:val="20"/>
          <w:szCs w:val="20"/>
          <w:lang w:val="es-ES"/>
        </w:rPr>
        <w:t>Սույնով</w:t>
      </w:r>
      <w:r>
        <w:rPr>
          <w:rFonts w:ascii="GHEA Grapalat" w:hAnsi="GHEA Grapalat"/>
          <w:sz w:val="20"/>
          <w:lang w:val="hy-AM"/>
        </w:rPr>
        <w:t xml:space="preserve">  </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lang w:val="hy-AM"/>
        </w:rPr>
        <w:t>-</w:t>
      </w:r>
      <w:r>
        <w:rPr>
          <w:rFonts w:ascii="GHEA Grapalat" w:hAnsi="GHEA Grapalat" w:cs="Arial"/>
          <w:sz w:val="20"/>
          <w:szCs w:val="20"/>
          <w:lang w:val="es-ES"/>
        </w:rPr>
        <w:t>ն հայտարարում և հավաստում է, որ՝</w:t>
      </w:r>
      <w:r>
        <w:rPr>
          <w:rFonts w:ascii="GHEA Grapalat" w:hAnsi="GHEA Grapalat" w:cs="Arial"/>
          <w:lang w:val="hy-AM"/>
        </w:rPr>
        <w:t xml:space="preserve"> </w:t>
      </w:r>
    </w:p>
    <w:p w:rsidR="006E5207" w:rsidRDefault="006E5207" w:rsidP="006E5207">
      <w:pPr>
        <w:jc w:val="both"/>
        <w:rPr>
          <w:rFonts w:ascii="GHEA Grapalat" w:hAnsi="GHEA Grapalat"/>
          <w:i/>
          <w:sz w:val="16"/>
          <w:vertAlign w:val="superscript"/>
          <w:lang w:val="es-ES"/>
        </w:rPr>
      </w:pPr>
      <w:r>
        <w:rPr>
          <w:rFonts w:ascii="GHEA Grapalat" w:hAnsi="GHEA Grapalat"/>
          <w:sz w:val="20"/>
          <w:lang w:val="hy-AM"/>
        </w:rPr>
        <w:tab/>
      </w:r>
      <w:r>
        <w:rPr>
          <w:rFonts w:ascii="GHEA Grapalat" w:hAnsi="GHEA Grapalat"/>
          <w:sz w:val="20"/>
          <w:lang w:val="hy-AM"/>
        </w:rPr>
        <w:tab/>
      </w:r>
      <w:r>
        <w:rPr>
          <w:rFonts w:ascii="GHEA Grapalat" w:hAnsi="GHEA Grapalat"/>
          <w:sz w:val="20"/>
          <w:lang w:val="es-ES"/>
        </w:rPr>
        <w:t xml:space="preserve">                                    </w:t>
      </w:r>
      <w:r>
        <w:rPr>
          <w:rFonts w:ascii="GHEA Grapalat" w:hAnsi="GHEA Grapalat" w:cs="Sylfaen"/>
          <w:vertAlign w:val="superscript"/>
          <w:lang w:val="hy-AM"/>
        </w:rPr>
        <w:t>մասնակցի անվանում</w:t>
      </w:r>
    </w:p>
    <w:p w:rsidR="006E5207" w:rsidRDefault="006E5207" w:rsidP="006E5207">
      <w:pPr>
        <w:ind w:firstLine="708"/>
        <w:jc w:val="both"/>
        <w:rPr>
          <w:rFonts w:ascii="GHEA Grapalat" w:hAnsi="GHEA Grapalat" w:cs="Sylfaen"/>
          <w:sz w:val="20"/>
          <w:lang w:val="hy-AM"/>
        </w:rPr>
      </w:pPr>
      <w:r>
        <w:rPr>
          <w:rFonts w:ascii="GHEA Grapalat" w:hAnsi="GHEA Grapalat" w:cs="Arial"/>
          <w:sz w:val="20"/>
          <w:szCs w:val="20"/>
          <w:lang w:val="es-ES"/>
        </w:rPr>
        <w:t xml:space="preserve">1) բավարարում է </w:t>
      </w:r>
      <w:r w:rsidR="002863C3">
        <w:rPr>
          <w:rFonts w:ascii="GHEA Grapalat" w:hAnsi="GHEA Grapalat"/>
          <w:sz w:val="20"/>
          <w:lang w:val="af-ZA"/>
        </w:rPr>
        <w:t xml:space="preserve">ԱՄԴՀՄԴ-ԳՀԱՊՁԲ-20/01        </w:t>
      </w:r>
      <w:r w:rsidR="0069073C" w:rsidRPr="0069073C">
        <w:rPr>
          <w:rFonts w:ascii="GHEA Grapalat" w:hAnsi="GHEA Grapalat" w:cs="Sylfaen"/>
          <w:b/>
          <w:sz w:val="20"/>
          <w:lang w:val="es-ES"/>
        </w:rPr>
        <w:t xml:space="preserve"> </w:t>
      </w:r>
      <w:r>
        <w:rPr>
          <w:rFonts w:ascii="GHEA Grapalat" w:hAnsi="GHEA Grapalat" w:cs="Arial"/>
          <w:sz w:val="20"/>
          <w:szCs w:val="20"/>
          <w:lang w:val="es-ES"/>
        </w:rPr>
        <w:t xml:space="preserve">ծածկագրով  </w:t>
      </w:r>
      <w:r w:rsidR="0069073C">
        <w:rPr>
          <w:rFonts w:ascii="GHEA Grapalat" w:hAnsi="GHEA Grapalat" w:cs="Arial"/>
          <w:sz w:val="20"/>
          <w:szCs w:val="20"/>
          <w:lang w:val="ru-RU"/>
        </w:rPr>
        <w:t>գնանշման</w:t>
      </w:r>
      <w:r w:rsidR="0069073C" w:rsidRPr="0069073C">
        <w:rPr>
          <w:rFonts w:ascii="GHEA Grapalat" w:hAnsi="GHEA Grapalat" w:cs="Arial"/>
          <w:sz w:val="20"/>
          <w:szCs w:val="20"/>
          <w:lang w:val="es-ES"/>
        </w:rPr>
        <w:t xml:space="preserve"> </w:t>
      </w:r>
      <w:r w:rsidR="0069073C">
        <w:rPr>
          <w:rFonts w:ascii="GHEA Grapalat" w:hAnsi="GHEA Grapalat" w:cs="Arial"/>
          <w:sz w:val="20"/>
          <w:szCs w:val="20"/>
          <w:lang w:val="ru-RU"/>
        </w:rPr>
        <w:t>հարցման</w:t>
      </w:r>
      <w:r>
        <w:rPr>
          <w:rFonts w:ascii="GHEA Grapalat" w:hAnsi="GHEA Grapalat" w:cs="Arial"/>
          <w:sz w:val="20"/>
          <w:szCs w:val="20"/>
          <w:lang w:val="es-ES"/>
        </w:rPr>
        <w:t xml:space="preserve"> հրավերով սահմանված մասնակցության իրավունքի պահանջներին </w:t>
      </w:r>
      <w:r>
        <w:rPr>
          <w:rFonts w:ascii="GHEA Grapalat" w:hAnsi="GHEA Grapalat" w:cs="Arial"/>
          <w:sz w:val="20"/>
          <w:szCs w:val="20"/>
          <w:lang w:val="hy-AM"/>
        </w:rPr>
        <w:t xml:space="preserve"> և </w:t>
      </w:r>
      <w:r>
        <w:rPr>
          <w:rFonts w:ascii="GHEA Grapalat" w:hAnsi="GHEA Grapalat" w:cs="Sylfaen"/>
          <w:sz w:val="20"/>
          <w:lang w:val="hy-AM"/>
        </w:rPr>
        <w:t>պարտավորվում ընտրված մասնակից ճանաչվելու դեպքում, հրավերով սահմանված կարգով և ժամկետում, ներկայացնել գնային առաջարկի չափով որակավորման ապահովում</w:t>
      </w:r>
      <w:r>
        <w:rPr>
          <w:rFonts w:ascii="GHEA Grapalat" w:hAnsi="GHEA Grapalat" w:cs="Sylfaen"/>
          <w:sz w:val="20"/>
          <w:lang w:val="es-ES"/>
        </w:rPr>
        <w:t>.</w:t>
      </w:r>
      <w:r>
        <w:rPr>
          <w:rFonts w:ascii="GHEA Grapalat" w:hAnsi="GHEA Grapalat" w:cs="Sylfaen"/>
          <w:sz w:val="20"/>
          <w:lang w:val="hy-AM"/>
        </w:rPr>
        <w:t xml:space="preserve"> </w:t>
      </w:r>
    </w:p>
    <w:p w:rsidR="006E5207" w:rsidRDefault="006E5207" w:rsidP="006E5207">
      <w:pPr>
        <w:ind w:firstLine="708"/>
        <w:jc w:val="both"/>
        <w:rPr>
          <w:rFonts w:ascii="GHEA Grapalat" w:hAnsi="GHEA Grapalat" w:cs="Arial"/>
          <w:sz w:val="22"/>
          <w:szCs w:val="22"/>
          <w:lang w:val="es-ES"/>
        </w:rPr>
      </w:pPr>
      <w:r>
        <w:rPr>
          <w:rFonts w:ascii="GHEA Grapalat" w:hAnsi="GHEA Grapalat" w:cs="Arial"/>
          <w:sz w:val="20"/>
          <w:szCs w:val="20"/>
          <w:lang w:val="hy-AM"/>
        </w:rPr>
        <w:t>2</w:t>
      </w:r>
      <w:r>
        <w:rPr>
          <w:rFonts w:ascii="GHEA Grapalat" w:hAnsi="GHEA Grapalat" w:cs="Arial"/>
          <w:sz w:val="20"/>
          <w:szCs w:val="20"/>
          <w:lang w:val="es-ES"/>
        </w:rPr>
        <w:t xml:space="preserve">) </w:t>
      </w:r>
      <w:r w:rsidR="002863C3">
        <w:rPr>
          <w:rFonts w:ascii="GHEA Grapalat" w:hAnsi="GHEA Grapalat"/>
          <w:sz w:val="20"/>
          <w:lang w:val="af-ZA"/>
        </w:rPr>
        <w:t xml:space="preserve">ԱՄԴՀՄԴ-ԳՀԱՊՁԲ-20/01        </w:t>
      </w:r>
      <w:r w:rsidR="0069073C" w:rsidRPr="0069073C">
        <w:rPr>
          <w:rFonts w:ascii="GHEA Grapalat" w:hAnsi="GHEA Grapalat" w:cs="Sylfaen"/>
          <w:b/>
          <w:sz w:val="20"/>
          <w:lang w:val="es-ES"/>
        </w:rPr>
        <w:t xml:space="preserve"> </w:t>
      </w:r>
      <w:r>
        <w:rPr>
          <w:rFonts w:ascii="GHEA Grapalat" w:hAnsi="GHEA Grapalat" w:cs="Arial"/>
          <w:sz w:val="20"/>
          <w:szCs w:val="20"/>
          <w:lang w:val="es-ES"/>
        </w:rPr>
        <w:t xml:space="preserve">ծածկագրով </w:t>
      </w:r>
      <w:r w:rsidR="0069073C" w:rsidRPr="0069073C">
        <w:rPr>
          <w:rFonts w:ascii="GHEA Grapalat" w:hAnsi="GHEA Grapalat" w:cs="Arial"/>
          <w:sz w:val="20"/>
          <w:szCs w:val="20"/>
          <w:lang w:val="hy-AM"/>
        </w:rPr>
        <w:t xml:space="preserve">գնանշման հարցման </w:t>
      </w:r>
      <w:r>
        <w:rPr>
          <w:rFonts w:ascii="GHEA Grapalat" w:hAnsi="GHEA Grapalat" w:cs="Arial"/>
          <w:sz w:val="20"/>
          <w:szCs w:val="20"/>
          <w:lang w:val="es-ES"/>
        </w:rPr>
        <w:t xml:space="preserve"> մասնակցելու շրջանակում`</w:t>
      </w:r>
      <w:r>
        <w:rPr>
          <w:rFonts w:ascii="GHEA Grapalat" w:hAnsi="GHEA Grapalat" w:cs="Sylfaen"/>
          <w:sz w:val="22"/>
          <w:szCs w:val="22"/>
          <w:lang w:val="es-ES"/>
        </w:rPr>
        <w:t xml:space="preserve">  </w:t>
      </w:r>
    </w:p>
    <w:p w:rsidR="006E5207" w:rsidRDefault="006E5207" w:rsidP="006E5207">
      <w:pPr>
        <w:numPr>
          <w:ilvl w:val="0"/>
          <w:numId w:val="5"/>
        </w:numPr>
        <w:ind w:left="0" w:firstLine="720"/>
        <w:jc w:val="both"/>
        <w:rPr>
          <w:rFonts w:ascii="GHEA Grapalat" w:hAnsi="GHEA Grapalat" w:cs="Arial"/>
          <w:sz w:val="20"/>
          <w:szCs w:val="20"/>
          <w:lang w:val="es-ES"/>
        </w:rPr>
      </w:pPr>
      <w:r>
        <w:rPr>
          <w:rFonts w:ascii="GHEA Grapalat" w:hAnsi="GHEA Grapalat" w:cs="Arial"/>
          <w:sz w:val="20"/>
          <w:szCs w:val="20"/>
          <w:lang w:val="es-ES"/>
        </w:rPr>
        <w:t>թույլ չի տվել և (կամ) թույլ չի տալու գերիշխող դիրքի չարաշահում և հակամրցակցային համաձայնություն,</w:t>
      </w:r>
    </w:p>
    <w:p w:rsidR="006E5207" w:rsidRDefault="006E5207" w:rsidP="006E5207">
      <w:pPr>
        <w:numPr>
          <w:ilvl w:val="0"/>
          <w:numId w:val="5"/>
        </w:numPr>
        <w:ind w:left="0" w:firstLine="720"/>
        <w:jc w:val="both"/>
        <w:rPr>
          <w:rFonts w:ascii="GHEA Grapalat" w:hAnsi="GHEA Grapalat"/>
          <w:sz w:val="22"/>
          <w:szCs w:val="22"/>
          <w:lang w:val="es-ES"/>
        </w:rPr>
      </w:pPr>
      <w:r>
        <w:rPr>
          <w:rFonts w:ascii="GHEA Grapalat" w:hAnsi="GHEA Grapalat" w:cs="Arial"/>
          <w:sz w:val="20"/>
          <w:szCs w:val="20"/>
          <w:lang w:val="es-ES"/>
        </w:rPr>
        <w:t>բացակայում է հրավերով սահմանված`</w:t>
      </w:r>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cs="Arial"/>
          <w:sz w:val="20"/>
          <w:szCs w:val="20"/>
          <w:lang w:val="es-ES"/>
        </w:rPr>
        <w:t>-ին</w:t>
      </w:r>
      <w:r>
        <w:rPr>
          <w:rFonts w:ascii="GHEA Grapalat" w:hAnsi="GHEA Grapalat"/>
          <w:sz w:val="22"/>
          <w:szCs w:val="22"/>
          <w:lang w:val="es-ES"/>
        </w:rPr>
        <w:t xml:space="preserve"> </w:t>
      </w:r>
    </w:p>
    <w:p w:rsidR="006E5207" w:rsidRDefault="006E5207" w:rsidP="006E5207">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r>
        <w:rPr>
          <w:rFonts w:ascii="GHEA Grapalat" w:hAnsi="GHEA Grapalat" w:cs="Arial"/>
          <w:vertAlign w:val="superscript"/>
          <w:lang w:val="hy-AM"/>
        </w:rPr>
        <w:t xml:space="preserve"> </w:t>
      </w:r>
    </w:p>
    <w:p w:rsidR="006E5207" w:rsidRDefault="006E5207" w:rsidP="006E5207">
      <w:pPr>
        <w:jc w:val="both"/>
        <w:rPr>
          <w:rFonts w:ascii="GHEA Grapalat" w:hAnsi="GHEA Grapalat"/>
          <w:sz w:val="22"/>
          <w:szCs w:val="22"/>
          <w:u w:val="single"/>
          <w:lang w:val="es-ES"/>
        </w:rPr>
      </w:pPr>
      <w:r>
        <w:rPr>
          <w:rFonts w:ascii="GHEA Grapalat" w:hAnsi="GHEA Grapalat" w:cs="Arial"/>
          <w:sz w:val="20"/>
          <w:szCs w:val="20"/>
          <w:lang w:val="es-ES"/>
        </w:rPr>
        <w:t>փոխկապակցված անձանց և (կամ)</w:t>
      </w:r>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cs="Arial"/>
          <w:sz w:val="20"/>
          <w:szCs w:val="20"/>
          <w:lang w:val="es-ES"/>
        </w:rPr>
        <w:t>-ի</w:t>
      </w:r>
      <w:r>
        <w:rPr>
          <w:rFonts w:ascii="GHEA Grapalat" w:hAnsi="GHEA Grapalat"/>
          <w:sz w:val="22"/>
          <w:szCs w:val="22"/>
          <w:u w:val="single"/>
          <w:lang w:val="es-ES"/>
        </w:rPr>
        <w:t xml:space="preserve">  </w:t>
      </w:r>
    </w:p>
    <w:p w:rsidR="006E5207" w:rsidRDefault="006E5207" w:rsidP="006E5207">
      <w:pPr>
        <w:jc w:val="both"/>
        <w:rPr>
          <w:rFonts w:ascii="GHEA Grapalat" w:hAnsi="GHEA Grapalat"/>
          <w:sz w:val="22"/>
          <w:szCs w:val="22"/>
          <w:u w:val="single"/>
          <w:lang w:val="es-ES"/>
        </w:rPr>
      </w:pP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rsidR="006E5207" w:rsidRDefault="006E5207" w:rsidP="006E5207">
      <w:pPr>
        <w:jc w:val="both"/>
        <w:rPr>
          <w:rFonts w:ascii="GHEA Grapalat" w:hAnsi="GHEA Grapalat"/>
          <w:sz w:val="22"/>
          <w:szCs w:val="22"/>
          <w:u w:val="single"/>
          <w:lang w:val="es-ES"/>
        </w:rPr>
      </w:pPr>
      <w:r>
        <w:rPr>
          <w:rFonts w:ascii="GHEA Grapalat" w:hAnsi="GHEA Grapalat" w:cs="Arial"/>
          <w:sz w:val="20"/>
          <w:szCs w:val="20"/>
          <w:lang w:val="es-ES"/>
        </w:rPr>
        <w:t>կողմից հիմնադրված կամ ավելի քան հիսուն տոկոս</w:t>
      </w:r>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cs="Arial"/>
          <w:sz w:val="20"/>
          <w:szCs w:val="20"/>
          <w:lang w:val="es-ES"/>
        </w:rPr>
        <w:t>-ին</w:t>
      </w:r>
    </w:p>
    <w:p w:rsidR="006E5207" w:rsidRDefault="006E5207" w:rsidP="006E5207">
      <w:pPr>
        <w:jc w:val="both"/>
        <w:rPr>
          <w:rFonts w:ascii="GHEA Grapalat" w:hAnsi="GHEA Grapalat"/>
          <w:sz w:val="22"/>
          <w:szCs w:val="22"/>
          <w:lang w:val="es-ES"/>
        </w:rPr>
      </w:pPr>
      <w:r>
        <w:rPr>
          <w:rFonts w:ascii="GHEA Grapalat" w:hAnsi="GHEA Grapalat" w:cs="Sylfaen"/>
          <w:vertAlign w:val="superscript"/>
          <w:lang w:val="es-ES"/>
        </w:rPr>
        <w:t xml:space="preserve">                                                                     </w:t>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rsidR="006E5207" w:rsidRDefault="006E5207" w:rsidP="006E5207">
      <w:pPr>
        <w:jc w:val="both"/>
        <w:rPr>
          <w:rFonts w:ascii="GHEA Grapalat" w:hAnsi="GHEA Grapalat" w:cs="Arial"/>
          <w:sz w:val="20"/>
          <w:szCs w:val="20"/>
          <w:lang w:val="es-ES"/>
        </w:rPr>
      </w:pPr>
      <w:r>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6E5207" w:rsidRDefault="006E5207" w:rsidP="006E5207">
      <w:pPr>
        <w:numPr>
          <w:ilvl w:val="0"/>
          <w:numId w:val="5"/>
        </w:numPr>
        <w:ind w:left="0" w:firstLine="720"/>
        <w:jc w:val="both"/>
        <w:rPr>
          <w:rFonts w:ascii="GHEA Grapalat" w:hAnsi="GHEA Grapalat" w:cs="Sylfaen"/>
          <w:sz w:val="20"/>
          <w:lang w:val="es-ES"/>
        </w:rPr>
      </w:pPr>
      <w:r>
        <w:rPr>
          <w:rFonts w:ascii="GHEA Grapalat" w:hAnsi="GHEA Grapalat" w:cs="Arial"/>
          <w:sz w:val="20"/>
          <w:szCs w:val="20"/>
          <w:lang w:val="es-ES"/>
        </w:rPr>
        <w:t>ստորև ներկայացնում է հայտը ներկայացնելու օրվա դրությամբ ա</w:t>
      </w:r>
      <w:r>
        <w:rPr>
          <w:rFonts w:ascii="GHEA Grapalat" w:hAnsi="GHEA Grapalat" w:cs="Sylfaen"/>
          <w:sz w:val="20"/>
        </w:rPr>
        <w:t>յն</w:t>
      </w:r>
      <w:r>
        <w:rPr>
          <w:rFonts w:ascii="GHEA Grapalat" w:hAnsi="GHEA Grapalat" w:cs="Sylfaen"/>
          <w:sz w:val="20"/>
          <w:lang w:val="es-ES"/>
        </w:rPr>
        <w:t xml:space="preserve"> </w:t>
      </w:r>
      <w:r>
        <w:rPr>
          <w:rFonts w:ascii="GHEA Grapalat" w:hAnsi="GHEA Grapalat" w:cs="Sylfaen"/>
          <w:sz w:val="20"/>
        </w:rPr>
        <w:t>ֆիզիկական</w:t>
      </w:r>
      <w:r>
        <w:rPr>
          <w:rFonts w:ascii="GHEA Grapalat" w:hAnsi="GHEA Grapalat" w:cs="Sylfaen"/>
          <w:sz w:val="20"/>
          <w:lang w:val="es-ES"/>
        </w:rPr>
        <w:t xml:space="preserve"> </w:t>
      </w:r>
      <w:r>
        <w:rPr>
          <w:rFonts w:ascii="GHEA Grapalat" w:hAnsi="GHEA Grapalat" w:cs="Sylfaen"/>
          <w:sz w:val="20"/>
        </w:rPr>
        <w:t>անձի</w:t>
      </w:r>
      <w:r>
        <w:rPr>
          <w:rFonts w:ascii="GHEA Grapalat" w:hAnsi="GHEA Grapalat" w:cs="Sylfaen"/>
          <w:sz w:val="20"/>
          <w:lang w:val="es-ES"/>
        </w:rPr>
        <w:t xml:space="preserve"> (</w:t>
      </w:r>
      <w:r>
        <w:rPr>
          <w:rFonts w:ascii="GHEA Grapalat" w:hAnsi="GHEA Grapalat" w:cs="Sylfaen"/>
          <w:sz w:val="20"/>
        </w:rPr>
        <w:t>անձանց</w:t>
      </w:r>
      <w:r>
        <w:rPr>
          <w:rFonts w:ascii="GHEA Grapalat" w:hAnsi="GHEA Grapalat" w:cs="Sylfaen"/>
          <w:sz w:val="20"/>
          <w:lang w:val="es-ES"/>
        </w:rPr>
        <w:t xml:space="preserve">) </w:t>
      </w:r>
      <w:r>
        <w:rPr>
          <w:rFonts w:ascii="GHEA Grapalat" w:hAnsi="GHEA Grapalat" w:cs="Sylfaen"/>
          <w:sz w:val="20"/>
        </w:rPr>
        <w:t>տվյալները</w:t>
      </w:r>
      <w:r>
        <w:rPr>
          <w:rFonts w:ascii="GHEA Grapalat" w:hAnsi="GHEA Grapalat" w:cs="Sylfaen"/>
          <w:sz w:val="20"/>
          <w:lang w:val="es-ES"/>
        </w:rPr>
        <w:t xml:space="preserve">, </w:t>
      </w:r>
      <w:r>
        <w:rPr>
          <w:rFonts w:ascii="GHEA Grapalat" w:hAnsi="GHEA Grapalat" w:cs="Sylfaen"/>
          <w:sz w:val="20"/>
        </w:rPr>
        <w:t>ով</w:t>
      </w:r>
      <w:r>
        <w:rPr>
          <w:rFonts w:ascii="GHEA Grapalat" w:hAnsi="GHEA Grapalat" w:cs="Sylfaen"/>
          <w:sz w:val="20"/>
          <w:lang w:val="es-ES"/>
        </w:rPr>
        <w:t xml:space="preserve"> </w:t>
      </w:r>
      <w:r>
        <w:rPr>
          <w:rFonts w:ascii="GHEA Grapalat" w:hAnsi="GHEA Grapalat" w:cs="Sylfaen"/>
          <w:sz w:val="20"/>
        </w:rPr>
        <w:t>ուղղակի</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անուղղակի</w:t>
      </w:r>
      <w:r>
        <w:rPr>
          <w:rFonts w:ascii="GHEA Grapalat" w:hAnsi="GHEA Grapalat" w:cs="Sylfaen"/>
          <w:sz w:val="20"/>
          <w:lang w:val="es-ES"/>
        </w:rPr>
        <w:t xml:space="preserve"> </w:t>
      </w:r>
      <w:r>
        <w:rPr>
          <w:rFonts w:ascii="GHEA Grapalat" w:hAnsi="GHEA Grapalat" w:cs="Sylfaen"/>
          <w:sz w:val="20"/>
        </w:rPr>
        <w:t>ունի</w:t>
      </w:r>
      <w:r>
        <w:rPr>
          <w:rFonts w:ascii="GHEA Grapalat" w:hAnsi="GHEA Grapalat" w:cs="Sylfaen"/>
          <w:sz w:val="20"/>
          <w:lang w:val="es-ES"/>
        </w:rPr>
        <w:t xml:space="preserve"> </w:t>
      </w:r>
      <w:r>
        <w:rPr>
          <w:rFonts w:ascii="GHEA Grapalat" w:hAnsi="GHEA Grapalat" w:cs="Sylfaen"/>
          <w:sz w:val="20"/>
        </w:rPr>
        <w:t>մասնակցի</w:t>
      </w:r>
      <w:r>
        <w:rPr>
          <w:rFonts w:ascii="GHEA Grapalat" w:hAnsi="GHEA Grapalat" w:cs="Sylfaen"/>
          <w:sz w:val="20"/>
          <w:lang w:val="es-ES"/>
        </w:rPr>
        <w:t xml:space="preserve"> </w:t>
      </w:r>
      <w:r>
        <w:rPr>
          <w:rFonts w:ascii="GHEA Grapalat" w:hAnsi="GHEA Grapalat" w:cs="Sylfaen"/>
          <w:sz w:val="20"/>
        </w:rPr>
        <w:t>կանոնադրական</w:t>
      </w:r>
      <w:r>
        <w:rPr>
          <w:rFonts w:ascii="GHEA Grapalat" w:hAnsi="GHEA Grapalat" w:cs="Sylfaen"/>
          <w:sz w:val="20"/>
          <w:lang w:val="es-ES"/>
        </w:rPr>
        <w:t xml:space="preserve"> </w:t>
      </w:r>
      <w:r>
        <w:rPr>
          <w:rFonts w:ascii="GHEA Grapalat" w:hAnsi="GHEA Grapalat" w:cs="Sylfaen"/>
          <w:sz w:val="20"/>
        </w:rPr>
        <w:t>կապիտալում</w:t>
      </w:r>
      <w:r>
        <w:rPr>
          <w:rFonts w:ascii="GHEA Grapalat" w:hAnsi="GHEA Grapalat" w:cs="Sylfaen"/>
          <w:sz w:val="20"/>
          <w:lang w:val="es-ES"/>
        </w:rPr>
        <w:t xml:space="preserve"> </w:t>
      </w:r>
      <w:r>
        <w:rPr>
          <w:rFonts w:ascii="GHEA Grapalat" w:hAnsi="GHEA Grapalat" w:cs="Sylfaen"/>
          <w:sz w:val="20"/>
        </w:rPr>
        <w:t>քվեարկող</w:t>
      </w:r>
      <w:r>
        <w:rPr>
          <w:rFonts w:ascii="GHEA Grapalat" w:hAnsi="GHEA Grapalat" w:cs="Sylfaen"/>
          <w:sz w:val="20"/>
          <w:lang w:val="es-ES"/>
        </w:rPr>
        <w:t xml:space="preserve"> </w:t>
      </w:r>
      <w:r>
        <w:rPr>
          <w:rFonts w:ascii="GHEA Grapalat" w:hAnsi="GHEA Grapalat" w:cs="Sylfaen"/>
          <w:sz w:val="20"/>
        </w:rPr>
        <w:t>բաժնետոմսերի</w:t>
      </w:r>
      <w:r>
        <w:rPr>
          <w:rFonts w:ascii="GHEA Grapalat" w:hAnsi="GHEA Grapalat" w:cs="Sylfaen"/>
          <w:sz w:val="20"/>
          <w:lang w:val="es-ES"/>
        </w:rPr>
        <w:t xml:space="preserve"> (</w:t>
      </w:r>
      <w:r>
        <w:rPr>
          <w:rFonts w:ascii="GHEA Grapalat" w:hAnsi="GHEA Grapalat" w:cs="Sylfaen"/>
          <w:sz w:val="20"/>
        </w:rPr>
        <w:t>բաժնեմասերի</w:t>
      </w:r>
      <w:r>
        <w:rPr>
          <w:rFonts w:ascii="GHEA Grapalat" w:hAnsi="GHEA Grapalat" w:cs="Sylfaen"/>
          <w:sz w:val="20"/>
          <w:lang w:val="es-ES"/>
        </w:rPr>
        <w:t xml:space="preserve">, </w:t>
      </w:r>
      <w:r>
        <w:rPr>
          <w:rFonts w:ascii="GHEA Grapalat" w:hAnsi="GHEA Grapalat" w:cs="Sylfaen"/>
          <w:sz w:val="20"/>
        </w:rPr>
        <w:t>փայերի</w:t>
      </w:r>
      <w:r>
        <w:rPr>
          <w:rFonts w:ascii="GHEA Grapalat" w:hAnsi="GHEA Grapalat" w:cs="Sylfaen"/>
          <w:sz w:val="20"/>
          <w:lang w:val="es-ES"/>
        </w:rPr>
        <w:t xml:space="preserve">) </w:t>
      </w:r>
      <w:r>
        <w:rPr>
          <w:rFonts w:ascii="GHEA Grapalat" w:hAnsi="GHEA Grapalat" w:cs="Sylfaen"/>
          <w:sz w:val="20"/>
        </w:rPr>
        <w:t>ավել</w:t>
      </w:r>
      <w:r>
        <w:rPr>
          <w:rFonts w:ascii="GHEA Grapalat" w:hAnsi="GHEA Grapalat" w:cs="Sylfaen"/>
          <w:sz w:val="20"/>
          <w:lang w:val="es-ES"/>
        </w:rPr>
        <w:t xml:space="preserve"> </w:t>
      </w:r>
      <w:r>
        <w:rPr>
          <w:rFonts w:ascii="GHEA Grapalat" w:hAnsi="GHEA Grapalat" w:cs="Sylfaen"/>
          <w:sz w:val="20"/>
        </w:rPr>
        <w:t>քան</w:t>
      </w:r>
      <w:r>
        <w:rPr>
          <w:rFonts w:ascii="GHEA Grapalat" w:hAnsi="GHEA Grapalat" w:cs="Sylfaen"/>
          <w:sz w:val="20"/>
          <w:lang w:val="es-ES"/>
        </w:rPr>
        <w:t xml:space="preserve"> </w:t>
      </w:r>
      <w:r>
        <w:rPr>
          <w:rFonts w:ascii="GHEA Grapalat" w:hAnsi="GHEA Grapalat" w:cs="Sylfaen"/>
          <w:sz w:val="20"/>
        </w:rPr>
        <w:t>տաս</w:t>
      </w:r>
      <w:r>
        <w:rPr>
          <w:rFonts w:ascii="GHEA Grapalat" w:hAnsi="GHEA Grapalat" w:cs="Sylfaen"/>
          <w:sz w:val="20"/>
          <w:lang w:val="es-ES"/>
        </w:rPr>
        <w:t xml:space="preserve"> </w:t>
      </w:r>
      <w:r>
        <w:rPr>
          <w:rFonts w:ascii="GHEA Grapalat" w:hAnsi="GHEA Grapalat" w:cs="Sylfaen"/>
          <w:sz w:val="20"/>
        </w:rPr>
        <w:t>տոկոսը</w:t>
      </w:r>
      <w:r>
        <w:rPr>
          <w:rFonts w:ascii="GHEA Grapalat" w:hAnsi="GHEA Grapalat" w:cs="Sylfaen"/>
          <w:sz w:val="20"/>
          <w:lang w:val="es-ES"/>
        </w:rPr>
        <w:t xml:space="preserve">, </w:t>
      </w:r>
      <w:r>
        <w:rPr>
          <w:rFonts w:ascii="GHEA Grapalat" w:hAnsi="GHEA Grapalat" w:cs="Sylfaen"/>
          <w:sz w:val="20"/>
        </w:rPr>
        <w:t>ներառյալ</w:t>
      </w:r>
      <w:r>
        <w:rPr>
          <w:rFonts w:ascii="GHEA Grapalat" w:hAnsi="GHEA Grapalat" w:cs="Sylfaen"/>
          <w:sz w:val="20"/>
          <w:lang w:val="es-ES"/>
        </w:rPr>
        <w:t xml:space="preserve"> </w:t>
      </w:r>
      <w:r>
        <w:rPr>
          <w:rFonts w:ascii="GHEA Grapalat" w:hAnsi="GHEA Grapalat" w:cs="Sylfaen"/>
          <w:sz w:val="20"/>
        </w:rPr>
        <w:t>ըստ</w:t>
      </w:r>
      <w:r>
        <w:rPr>
          <w:rFonts w:ascii="GHEA Grapalat" w:hAnsi="GHEA Grapalat" w:cs="Sylfaen"/>
          <w:sz w:val="20"/>
          <w:lang w:val="es-ES"/>
        </w:rPr>
        <w:t xml:space="preserve"> </w:t>
      </w:r>
      <w:r>
        <w:rPr>
          <w:rFonts w:ascii="GHEA Grapalat" w:hAnsi="GHEA Grapalat" w:cs="Sylfaen"/>
          <w:sz w:val="20"/>
        </w:rPr>
        <w:t>ներկայացնողի</w:t>
      </w:r>
      <w:r>
        <w:rPr>
          <w:rFonts w:ascii="GHEA Grapalat" w:hAnsi="GHEA Grapalat" w:cs="Sylfaen"/>
          <w:sz w:val="20"/>
          <w:lang w:val="es-ES"/>
        </w:rPr>
        <w:t xml:space="preserve"> </w:t>
      </w:r>
      <w:r>
        <w:rPr>
          <w:rFonts w:ascii="GHEA Grapalat" w:hAnsi="GHEA Grapalat" w:cs="Sylfaen"/>
          <w:sz w:val="20"/>
        </w:rPr>
        <w:t>բաժնետոմսերը</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այն</w:t>
      </w:r>
      <w:r>
        <w:rPr>
          <w:rFonts w:ascii="GHEA Grapalat" w:hAnsi="GHEA Grapalat" w:cs="Sylfaen"/>
          <w:sz w:val="20"/>
          <w:lang w:val="es-ES"/>
        </w:rPr>
        <w:t xml:space="preserve"> </w:t>
      </w:r>
      <w:r>
        <w:rPr>
          <w:rFonts w:ascii="GHEA Grapalat" w:hAnsi="GHEA Grapalat" w:cs="Sylfaen"/>
          <w:sz w:val="20"/>
        </w:rPr>
        <w:t>անձի</w:t>
      </w:r>
      <w:r>
        <w:rPr>
          <w:rFonts w:ascii="GHEA Grapalat" w:hAnsi="GHEA Grapalat" w:cs="Sylfaen"/>
          <w:sz w:val="20"/>
          <w:lang w:val="es-ES"/>
        </w:rPr>
        <w:t xml:space="preserve"> (</w:t>
      </w:r>
      <w:r>
        <w:rPr>
          <w:rFonts w:ascii="GHEA Grapalat" w:hAnsi="GHEA Grapalat" w:cs="Sylfaen"/>
          <w:sz w:val="20"/>
        </w:rPr>
        <w:t>անձանց</w:t>
      </w:r>
      <w:r>
        <w:rPr>
          <w:rFonts w:ascii="GHEA Grapalat" w:hAnsi="GHEA Grapalat" w:cs="Sylfaen"/>
          <w:sz w:val="20"/>
          <w:lang w:val="es-ES"/>
        </w:rPr>
        <w:t xml:space="preserve">) </w:t>
      </w:r>
      <w:r>
        <w:rPr>
          <w:rFonts w:ascii="GHEA Grapalat" w:hAnsi="GHEA Grapalat" w:cs="Sylfaen"/>
          <w:sz w:val="20"/>
        </w:rPr>
        <w:t>տվյալները</w:t>
      </w:r>
      <w:r>
        <w:rPr>
          <w:rFonts w:ascii="GHEA Grapalat" w:hAnsi="GHEA Grapalat" w:cs="Sylfaen"/>
          <w:sz w:val="20"/>
          <w:lang w:val="es-ES"/>
        </w:rPr>
        <w:t xml:space="preserve">, </w:t>
      </w:r>
      <w:r>
        <w:rPr>
          <w:rFonts w:ascii="GHEA Grapalat" w:hAnsi="GHEA Grapalat" w:cs="Sylfaen"/>
          <w:sz w:val="20"/>
        </w:rPr>
        <w:t>ով</w:t>
      </w:r>
      <w:r>
        <w:rPr>
          <w:rFonts w:ascii="GHEA Grapalat" w:hAnsi="GHEA Grapalat" w:cs="Sylfaen"/>
          <w:sz w:val="20"/>
          <w:lang w:val="es-ES"/>
        </w:rPr>
        <w:t xml:space="preserve"> </w:t>
      </w:r>
      <w:r>
        <w:rPr>
          <w:rFonts w:ascii="GHEA Grapalat" w:hAnsi="GHEA Grapalat" w:cs="Sylfaen"/>
          <w:sz w:val="20"/>
        </w:rPr>
        <w:t>իրավունք</w:t>
      </w:r>
      <w:r>
        <w:rPr>
          <w:rFonts w:ascii="GHEA Grapalat" w:hAnsi="GHEA Grapalat" w:cs="Sylfaen"/>
          <w:sz w:val="20"/>
          <w:lang w:val="es-ES"/>
        </w:rPr>
        <w:t xml:space="preserve"> </w:t>
      </w:r>
      <w:r>
        <w:rPr>
          <w:rFonts w:ascii="GHEA Grapalat" w:hAnsi="GHEA Grapalat" w:cs="Sylfaen"/>
          <w:sz w:val="20"/>
        </w:rPr>
        <w:t>ունի</w:t>
      </w:r>
      <w:r>
        <w:rPr>
          <w:rFonts w:ascii="GHEA Grapalat" w:hAnsi="GHEA Grapalat" w:cs="Sylfaen"/>
          <w:sz w:val="20"/>
          <w:lang w:val="es-ES"/>
        </w:rPr>
        <w:t xml:space="preserve"> </w:t>
      </w:r>
      <w:r>
        <w:rPr>
          <w:rFonts w:ascii="GHEA Grapalat" w:hAnsi="GHEA Grapalat" w:cs="Sylfaen"/>
          <w:sz w:val="20"/>
        </w:rPr>
        <w:t>նշանակելու</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ազատելու</w:t>
      </w:r>
      <w:r>
        <w:rPr>
          <w:rFonts w:ascii="GHEA Grapalat" w:hAnsi="GHEA Grapalat" w:cs="Sylfaen"/>
          <w:sz w:val="20"/>
          <w:lang w:val="es-ES"/>
        </w:rPr>
        <w:t xml:space="preserve"> </w:t>
      </w:r>
      <w:r>
        <w:rPr>
          <w:rFonts w:ascii="GHEA Grapalat" w:hAnsi="GHEA Grapalat" w:cs="Sylfaen"/>
          <w:sz w:val="20"/>
        </w:rPr>
        <w:t>մասնակցի</w:t>
      </w:r>
      <w:r>
        <w:rPr>
          <w:rFonts w:ascii="GHEA Grapalat" w:hAnsi="GHEA Grapalat" w:cs="Sylfaen"/>
          <w:sz w:val="20"/>
          <w:lang w:val="es-ES"/>
        </w:rPr>
        <w:t xml:space="preserve"> </w:t>
      </w:r>
      <w:r>
        <w:rPr>
          <w:rFonts w:ascii="GHEA Grapalat" w:hAnsi="GHEA Grapalat" w:cs="Sylfaen"/>
          <w:sz w:val="20"/>
        </w:rPr>
        <w:t>գործադիր</w:t>
      </w:r>
      <w:r>
        <w:rPr>
          <w:rFonts w:ascii="GHEA Grapalat" w:hAnsi="GHEA Grapalat" w:cs="Sylfaen"/>
          <w:sz w:val="20"/>
          <w:lang w:val="es-ES"/>
        </w:rPr>
        <w:t xml:space="preserve"> </w:t>
      </w:r>
      <w:r>
        <w:rPr>
          <w:rFonts w:ascii="GHEA Grapalat" w:hAnsi="GHEA Grapalat" w:cs="Sylfaen"/>
          <w:sz w:val="20"/>
        </w:rPr>
        <w:t>մարմնի</w:t>
      </w:r>
      <w:r>
        <w:rPr>
          <w:rFonts w:ascii="GHEA Grapalat" w:hAnsi="GHEA Grapalat" w:cs="Sylfaen"/>
          <w:sz w:val="20"/>
          <w:lang w:val="es-ES"/>
        </w:rPr>
        <w:t xml:space="preserve"> </w:t>
      </w:r>
      <w:r>
        <w:rPr>
          <w:rFonts w:ascii="GHEA Grapalat" w:hAnsi="GHEA Grapalat" w:cs="Sylfaen"/>
          <w:sz w:val="20"/>
        </w:rPr>
        <w:t>անդամներին</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ստանում</w:t>
      </w:r>
      <w:r>
        <w:rPr>
          <w:rFonts w:ascii="GHEA Grapalat" w:hAnsi="GHEA Grapalat" w:cs="Sylfaen"/>
          <w:sz w:val="20"/>
          <w:lang w:val="es-ES"/>
        </w:rPr>
        <w:t xml:space="preserve"> </w:t>
      </w:r>
      <w:r>
        <w:rPr>
          <w:rFonts w:ascii="GHEA Grapalat" w:hAnsi="GHEA Grapalat" w:cs="Sylfaen"/>
          <w:sz w:val="20"/>
        </w:rPr>
        <w:t>է</w:t>
      </w:r>
      <w:r>
        <w:rPr>
          <w:rFonts w:ascii="GHEA Grapalat" w:hAnsi="GHEA Grapalat" w:cs="Sylfaen"/>
          <w:sz w:val="20"/>
          <w:lang w:val="es-ES"/>
        </w:rPr>
        <w:t xml:space="preserve"> </w:t>
      </w:r>
      <w:r>
        <w:rPr>
          <w:rFonts w:ascii="GHEA Grapalat" w:hAnsi="GHEA Grapalat" w:cs="Sylfaen"/>
          <w:sz w:val="20"/>
        </w:rPr>
        <w:t>մասնակցի</w:t>
      </w:r>
      <w:r>
        <w:rPr>
          <w:rFonts w:ascii="GHEA Grapalat" w:hAnsi="GHEA Grapalat" w:cs="Sylfaen"/>
          <w:sz w:val="20"/>
          <w:lang w:val="es-ES"/>
        </w:rPr>
        <w:t xml:space="preserve"> </w:t>
      </w:r>
      <w:r>
        <w:rPr>
          <w:rFonts w:ascii="GHEA Grapalat" w:hAnsi="GHEA Grapalat" w:cs="Sylfaen"/>
          <w:sz w:val="20"/>
        </w:rPr>
        <w:t>կողմից</w:t>
      </w:r>
      <w:r>
        <w:rPr>
          <w:rFonts w:ascii="GHEA Grapalat" w:hAnsi="GHEA Grapalat" w:cs="Sylfaen"/>
          <w:sz w:val="20"/>
          <w:lang w:val="es-ES"/>
        </w:rPr>
        <w:t xml:space="preserve"> </w:t>
      </w:r>
      <w:r>
        <w:rPr>
          <w:rFonts w:ascii="GHEA Grapalat" w:hAnsi="GHEA Grapalat" w:cs="Sylfaen"/>
          <w:sz w:val="20"/>
        </w:rPr>
        <w:t>իրականացվող</w:t>
      </w:r>
      <w:r>
        <w:rPr>
          <w:rFonts w:ascii="GHEA Grapalat" w:hAnsi="GHEA Grapalat" w:cs="Sylfaen"/>
          <w:sz w:val="20"/>
          <w:lang w:val="es-ES"/>
        </w:rPr>
        <w:t xml:space="preserve"> </w:t>
      </w:r>
      <w:r>
        <w:rPr>
          <w:rFonts w:ascii="GHEA Grapalat" w:hAnsi="GHEA Grapalat" w:cs="Sylfaen"/>
          <w:sz w:val="20"/>
        </w:rPr>
        <w:t>ձեռնարկատիրական</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այլ</w:t>
      </w:r>
      <w:r>
        <w:rPr>
          <w:rFonts w:ascii="GHEA Grapalat" w:hAnsi="GHEA Grapalat" w:cs="Sylfaen"/>
          <w:sz w:val="20"/>
          <w:lang w:val="es-ES"/>
        </w:rPr>
        <w:t xml:space="preserve"> </w:t>
      </w:r>
      <w:r>
        <w:rPr>
          <w:rFonts w:ascii="GHEA Grapalat" w:hAnsi="GHEA Grapalat" w:cs="Sylfaen"/>
          <w:sz w:val="20"/>
        </w:rPr>
        <w:t>գործունեության</w:t>
      </w:r>
      <w:r>
        <w:rPr>
          <w:rFonts w:ascii="GHEA Grapalat" w:hAnsi="GHEA Grapalat" w:cs="Sylfaen"/>
          <w:sz w:val="20"/>
          <w:lang w:val="es-ES"/>
        </w:rPr>
        <w:t xml:space="preserve"> </w:t>
      </w:r>
      <w:r>
        <w:rPr>
          <w:rFonts w:ascii="GHEA Grapalat" w:hAnsi="GHEA Grapalat" w:cs="Sylfaen"/>
          <w:sz w:val="20"/>
        </w:rPr>
        <w:t>արդյունքում</w:t>
      </w:r>
      <w:r>
        <w:rPr>
          <w:rFonts w:ascii="GHEA Grapalat" w:hAnsi="GHEA Grapalat" w:cs="Sylfaen"/>
          <w:sz w:val="20"/>
          <w:lang w:val="es-ES"/>
        </w:rPr>
        <w:t xml:space="preserve"> </w:t>
      </w:r>
      <w:r>
        <w:rPr>
          <w:rFonts w:ascii="GHEA Grapalat" w:hAnsi="GHEA Grapalat" w:cs="Sylfaen"/>
          <w:sz w:val="20"/>
        </w:rPr>
        <w:t>ստացված</w:t>
      </w:r>
      <w:r>
        <w:rPr>
          <w:rFonts w:ascii="GHEA Grapalat" w:hAnsi="GHEA Grapalat" w:cs="Sylfaen"/>
          <w:sz w:val="20"/>
          <w:lang w:val="es-ES"/>
        </w:rPr>
        <w:t xml:space="preserve"> </w:t>
      </w:r>
      <w:r>
        <w:rPr>
          <w:rFonts w:ascii="GHEA Grapalat" w:hAnsi="GHEA Grapalat" w:cs="Sylfaen"/>
          <w:sz w:val="20"/>
        </w:rPr>
        <w:t>շահույթի</w:t>
      </w:r>
      <w:r>
        <w:rPr>
          <w:rFonts w:ascii="GHEA Grapalat" w:hAnsi="GHEA Grapalat" w:cs="Sylfaen"/>
          <w:sz w:val="20"/>
          <w:lang w:val="es-ES"/>
        </w:rPr>
        <w:t xml:space="preserve"> </w:t>
      </w:r>
      <w:r>
        <w:rPr>
          <w:rFonts w:ascii="GHEA Grapalat" w:hAnsi="GHEA Grapalat" w:cs="Sylfaen"/>
          <w:sz w:val="20"/>
        </w:rPr>
        <w:t>տասնհինգ</w:t>
      </w:r>
      <w:r>
        <w:rPr>
          <w:rFonts w:ascii="GHEA Grapalat" w:hAnsi="GHEA Grapalat" w:cs="Sylfaen"/>
          <w:sz w:val="20"/>
          <w:lang w:val="es-ES"/>
        </w:rPr>
        <w:t xml:space="preserve"> </w:t>
      </w:r>
      <w:r>
        <w:rPr>
          <w:rFonts w:ascii="GHEA Grapalat" w:hAnsi="GHEA Grapalat" w:cs="Sylfaen"/>
          <w:sz w:val="20"/>
        </w:rPr>
        <w:t>տոկոսից</w:t>
      </w:r>
      <w:r>
        <w:rPr>
          <w:rFonts w:ascii="GHEA Grapalat" w:hAnsi="GHEA Grapalat" w:cs="Sylfaen"/>
          <w:sz w:val="20"/>
          <w:lang w:val="es-ES"/>
        </w:rPr>
        <w:t xml:space="preserve"> </w:t>
      </w:r>
      <w:r>
        <w:rPr>
          <w:rFonts w:ascii="GHEA Grapalat" w:hAnsi="GHEA Grapalat" w:cs="Sylfaen"/>
          <w:sz w:val="20"/>
        </w:rPr>
        <w:t>ավելին</w:t>
      </w:r>
      <w:r>
        <w:rPr>
          <w:rFonts w:ascii="GHEA Grapalat" w:hAnsi="GHEA Grapalat" w:cs="Sylfaen"/>
          <w:sz w:val="20"/>
          <w:lang w:val="es-ES"/>
        </w:rPr>
        <w:t xml:space="preserve"> (</w:t>
      </w:r>
      <w:r>
        <w:rPr>
          <w:rFonts w:ascii="GHEA Grapalat" w:hAnsi="GHEA Grapalat" w:cs="Sylfaen"/>
          <w:sz w:val="20"/>
        </w:rPr>
        <w:t>իրական</w:t>
      </w:r>
      <w:r>
        <w:rPr>
          <w:rFonts w:ascii="GHEA Grapalat" w:hAnsi="GHEA Grapalat" w:cs="Sylfaen"/>
          <w:sz w:val="20"/>
          <w:lang w:val="es-ES"/>
        </w:rPr>
        <w:t xml:space="preserve"> </w:t>
      </w:r>
      <w:r>
        <w:rPr>
          <w:rFonts w:ascii="GHEA Grapalat" w:hAnsi="GHEA Grapalat" w:cs="Sylfaen"/>
          <w:sz w:val="20"/>
        </w:rPr>
        <w:t>շահառուներ</w:t>
      </w:r>
      <w:r>
        <w:rPr>
          <w:rFonts w:ascii="GHEA Grapalat" w:hAnsi="GHEA Grapalat"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E5207" w:rsidRPr="00CB4C89"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33"/>
              <w:spacing w:line="240" w:lineRule="auto"/>
              <w:ind w:firstLine="0"/>
              <w:jc w:val="center"/>
              <w:rPr>
                <w:rFonts w:ascii="GHEA Grapalat" w:hAnsi="GHEA Grapalat"/>
                <w:sz w:val="28"/>
                <w:vertAlign w:val="superscript"/>
                <w:lang w:val="es-ES"/>
              </w:rPr>
            </w:pPr>
            <w:r>
              <w:rPr>
                <w:rFonts w:ascii="GHEA Grapalat" w:hAnsi="GHEA Grapalat"/>
                <w:sz w:val="28"/>
                <w:vertAlign w:val="superscript"/>
              </w:rPr>
              <w:t>Անունը</w:t>
            </w:r>
            <w:r>
              <w:rPr>
                <w:rFonts w:ascii="GHEA Grapalat" w:hAnsi="GHEA Grapalat"/>
                <w:sz w:val="28"/>
                <w:vertAlign w:val="superscript"/>
                <w:lang w:val="es-ES"/>
              </w:rPr>
              <w:t xml:space="preserve"> </w:t>
            </w:r>
            <w:r>
              <w:rPr>
                <w:rFonts w:ascii="GHEA Grapalat" w:hAnsi="GHEA Grapalat"/>
                <w:sz w:val="28"/>
                <w:vertAlign w:val="superscript"/>
              </w:rPr>
              <w:t>Ազգանունը</w:t>
            </w:r>
            <w:r>
              <w:rPr>
                <w:rFonts w:ascii="GHEA Grapalat" w:hAnsi="GHEA Grapalat"/>
                <w:sz w:val="28"/>
                <w:vertAlign w:val="superscript"/>
                <w:lang w:val="es-ES"/>
              </w:rPr>
              <w:t xml:space="preserve"> </w:t>
            </w:r>
            <w:r>
              <w:rPr>
                <w:rFonts w:ascii="GHEA Grapalat" w:hAnsi="GHEA Grapalat"/>
                <w:sz w:val="28"/>
                <w:vertAlign w:val="superscript"/>
              </w:rPr>
              <w:lastRenderedPageBreak/>
              <w:t>Հայրանունը</w:t>
            </w:r>
          </w:p>
        </w:tc>
        <w:tc>
          <w:tcPr>
            <w:tcW w:w="396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33"/>
              <w:spacing w:line="240" w:lineRule="auto"/>
              <w:ind w:firstLine="0"/>
              <w:jc w:val="center"/>
              <w:rPr>
                <w:rFonts w:ascii="GHEA Grapalat" w:hAnsi="GHEA Grapalat"/>
                <w:sz w:val="28"/>
                <w:vertAlign w:val="superscript"/>
                <w:lang w:val="es-ES"/>
              </w:rPr>
            </w:pPr>
            <w:r>
              <w:rPr>
                <w:rFonts w:ascii="GHEA Grapalat" w:hAnsi="GHEA Grapalat"/>
                <w:sz w:val="28"/>
                <w:vertAlign w:val="superscript"/>
              </w:rPr>
              <w:lastRenderedPageBreak/>
              <w:t>ՀՀ</w:t>
            </w:r>
            <w:r>
              <w:rPr>
                <w:rFonts w:ascii="GHEA Grapalat" w:hAnsi="GHEA Grapalat"/>
                <w:sz w:val="28"/>
                <w:vertAlign w:val="superscript"/>
                <w:lang w:val="es-ES"/>
              </w:rPr>
              <w:t xml:space="preserve"> </w:t>
            </w:r>
            <w:r>
              <w:rPr>
                <w:rFonts w:ascii="GHEA Grapalat" w:hAnsi="GHEA Grapalat"/>
                <w:sz w:val="28"/>
                <w:vertAlign w:val="superscript"/>
              </w:rPr>
              <w:t>քաղաքացիների</w:t>
            </w:r>
            <w:r>
              <w:rPr>
                <w:rFonts w:ascii="GHEA Grapalat" w:hAnsi="GHEA Grapalat"/>
                <w:sz w:val="28"/>
                <w:vertAlign w:val="superscript"/>
                <w:lang w:val="es-ES"/>
              </w:rPr>
              <w:t xml:space="preserve"> </w:t>
            </w:r>
            <w:r>
              <w:rPr>
                <w:rFonts w:ascii="GHEA Grapalat" w:hAnsi="GHEA Grapalat"/>
                <w:sz w:val="28"/>
                <w:vertAlign w:val="superscript"/>
              </w:rPr>
              <w:t>համար</w:t>
            </w:r>
            <w:r>
              <w:rPr>
                <w:rFonts w:ascii="GHEA Grapalat" w:hAnsi="GHEA Grapalat"/>
                <w:sz w:val="28"/>
                <w:vertAlign w:val="superscript"/>
                <w:lang w:val="es-ES"/>
              </w:rPr>
              <w:t xml:space="preserve">` </w:t>
            </w:r>
            <w:r>
              <w:rPr>
                <w:rFonts w:ascii="GHEA Grapalat" w:hAnsi="GHEA Grapalat"/>
                <w:sz w:val="28"/>
                <w:vertAlign w:val="superscript"/>
              </w:rPr>
              <w:lastRenderedPageBreak/>
              <w:t>նույնականացման</w:t>
            </w:r>
            <w:r>
              <w:rPr>
                <w:rFonts w:ascii="GHEA Grapalat" w:hAnsi="GHEA Grapalat"/>
                <w:sz w:val="28"/>
                <w:vertAlign w:val="superscript"/>
                <w:lang w:val="es-ES"/>
              </w:rPr>
              <w:t xml:space="preserve"> </w:t>
            </w:r>
            <w:r>
              <w:rPr>
                <w:rFonts w:ascii="GHEA Grapalat" w:hAnsi="GHEA Grapalat"/>
                <w:sz w:val="28"/>
                <w:vertAlign w:val="superscript"/>
              </w:rPr>
              <w:t>քարտի</w:t>
            </w:r>
            <w:r>
              <w:rPr>
                <w:rFonts w:ascii="GHEA Grapalat" w:hAnsi="GHEA Grapalat"/>
                <w:sz w:val="28"/>
                <w:vertAlign w:val="superscript"/>
                <w:lang w:val="es-ES"/>
              </w:rPr>
              <w:t xml:space="preserve"> </w:t>
            </w:r>
            <w:r>
              <w:rPr>
                <w:rFonts w:ascii="GHEA Grapalat" w:hAnsi="GHEA Grapalat"/>
                <w:sz w:val="28"/>
                <w:vertAlign w:val="superscript"/>
              </w:rPr>
              <w:t>կամ</w:t>
            </w:r>
            <w:r>
              <w:rPr>
                <w:rFonts w:ascii="GHEA Grapalat" w:hAnsi="GHEA Grapalat"/>
                <w:sz w:val="28"/>
                <w:vertAlign w:val="superscript"/>
                <w:lang w:val="es-ES"/>
              </w:rPr>
              <w:t xml:space="preserve"> </w:t>
            </w:r>
            <w:r>
              <w:rPr>
                <w:rFonts w:ascii="GHEA Grapalat" w:hAnsi="GHEA Grapalat"/>
                <w:sz w:val="28"/>
                <w:vertAlign w:val="superscript"/>
              </w:rPr>
              <w:t>անձնագրի</w:t>
            </w:r>
            <w:r>
              <w:rPr>
                <w:rFonts w:ascii="GHEA Grapalat" w:hAnsi="GHEA Grapalat"/>
                <w:sz w:val="28"/>
                <w:vertAlign w:val="superscript"/>
                <w:lang w:val="es-ES"/>
              </w:rPr>
              <w:t xml:space="preserve"> </w:t>
            </w:r>
            <w:r>
              <w:rPr>
                <w:rFonts w:ascii="GHEA Grapalat" w:hAnsi="GHEA Grapalat"/>
                <w:sz w:val="28"/>
                <w:vertAlign w:val="superscript"/>
              </w:rPr>
              <w:t>կամ</w:t>
            </w:r>
            <w:r>
              <w:rPr>
                <w:rFonts w:ascii="GHEA Grapalat" w:hAnsi="GHEA Grapalat"/>
                <w:sz w:val="28"/>
                <w:vertAlign w:val="superscript"/>
                <w:lang w:val="es-ES"/>
              </w:rPr>
              <w:t xml:space="preserve"> </w:t>
            </w:r>
            <w:r>
              <w:rPr>
                <w:rFonts w:ascii="GHEA Grapalat" w:hAnsi="GHEA Grapalat"/>
                <w:sz w:val="28"/>
                <w:vertAlign w:val="superscript"/>
              </w:rPr>
              <w:t>ՀՀ</w:t>
            </w:r>
            <w:r>
              <w:rPr>
                <w:rFonts w:ascii="GHEA Grapalat" w:hAnsi="GHEA Grapalat"/>
                <w:sz w:val="28"/>
                <w:vertAlign w:val="superscript"/>
                <w:lang w:val="es-ES"/>
              </w:rPr>
              <w:t xml:space="preserve"> </w:t>
            </w:r>
            <w:r>
              <w:rPr>
                <w:rFonts w:ascii="GHEA Grapalat" w:hAnsi="GHEA Grapalat"/>
                <w:sz w:val="28"/>
                <w:vertAlign w:val="superscript"/>
              </w:rPr>
              <w:t>օրենսդրությամբ</w:t>
            </w:r>
            <w:r>
              <w:rPr>
                <w:rFonts w:ascii="GHEA Grapalat" w:hAnsi="GHEA Grapalat"/>
                <w:sz w:val="28"/>
                <w:vertAlign w:val="superscript"/>
                <w:lang w:val="es-ES"/>
              </w:rPr>
              <w:t xml:space="preserve"> </w:t>
            </w:r>
            <w:r>
              <w:rPr>
                <w:rFonts w:ascii="GHEA Grapalat" w:hAnsi="GHEA Grapalat"/>
                <w:sz w:val="28"/>
                <w:vertAlign w:val="superscript"/>
              </w:rPr>
              <w:t>նախատեսված</w:t>
            </w:r>
            <w:r>
              <w:rPr>
                <w:rFonts w:ascii="GHEA Grapalat" w:hAnsi="GHEA Grapalat"/>
                <w:sz w:val="28"/>
                <w:vertAlign w:val="superscript"/>
                <w:lang w:val="es-ES"/>
              </w:rPr>
              <w:t xml:space="preserve"> </w:t>
            </w:r>
            <w:r>
              <w:rPr>
                <w:rFonts w:ascii="GHEA Grapalat" w:hAnsi="GHEA Grapalat"/>
                <w:sz w:val="28"/>
                <w:vertAlign w:val="superscript"/>
              </w:rPr>
              <w:t>անձը</w:t>
            </w:r>
            <w:r>
              <w:rPr>
                <w:rFonts w:ascii="GHEA Grapalat" w:hAnsi="GHEA Grapalat"/>
                <w:sz w:val="28"/>
                <w:vertAlign w:val="superscript"/>
                <w:lang w:val="es-ES"/>
              </w:rPr>
              <w:t xml:space="preserve"> </w:t>
            </w:r>
            <w:r>
              <w:rPr>
                <w:rFonts w:ascii="GHEA Grapalat" w:hAnsi="GHEA Grapalat"/>
                <w:sz w:val="28"/>
                <w:vertAlign w:val="superscript"/>
              </w:rPr>
              <w:t>հաստատող</w:t>
            </w:r>
            <w:r>
              <w:rPr>
                <w:rFonts w:ascii="GHEA Grapalat" w:hAnsi="GHEA Grapalat"/>
                <w:sz w:val="28"/>
                <w:vertAlign w:val="superscript"/>
                <w:lang w:val="es-ES"/>
              </w:rPr>
              <w:t xml:space="preserve"> </w:t>
            </w:r>
            <w:r>
              <w:rPr>
                <w:rFonts w:ascii="GHEA Grapalat" w:hAnsi="GHEA Grapalat"/>
                <w:sz w:val="28"/>
                <w:vertAlign w:val="superscript"/>
              </w:rPr>
              <w:t>փաստաթղթի</w:t>
            </w:r>
            <w:r>
              <w:rPr>
                <w:rFonts w:ascii="GHEA Grapalat" w:hAnsi="GHEA Grapalat"/>
                <w:sz w:val="28"/>
                <w:vertAlign w:val="superscript"/>
                <w:lang w:val="es-ES"/>
              </w:rPr>
              <w:t xml:space="preserve"> </w:t>
            </w:r>
            <w:r>
              <w:rPr>
                <w:rFonts w:ascii="GHEA Grapalat" w:hAnsi="GHEA Grapalat"/>
                <w:sz w:val="28"/>
                <w:vertAlign w:val="superscript"/>
              </w:rPr>
              <w:t>տեսակը</w:t>
            </w:r>
            <w:r>
              <w:rPr>
                <w:rFonts w:ascii="GHEA Grapalat" w:hAnsi="GHEA Grapalat"/>
                <w:sz w:val="28"/>
                <w:vertAlign w:val="superscript"/>
                <w:lang w:val="es-ES"/>
              </w:rPr>
              <w:t xml:space="preserve"> </w:t>
            </w:r>
            <w:r>
              <w:rPr>
                <w:rFonts w:ascii="GHEA Grapalat" w:hAnsi="GHEA Grapalat"/>
                <w:sz w:val="28"/>
                <w:vertAlign w:val="superscript"/>
              </w:rPr>
              <w:t>և</w:t>
            </w:r>
            <w:r>
              <w:rPr>
                <w:rFonts w:ascii="GHEA Grapalat" w:hAnsi="GHEA Grapalat"/>
                <w:sz w:val="28"/>
                <w:vertAlign w:val="superscript"/>
                <w:lang w:val="es-ES"/>
              </w:rPr>
              <w:t xml:space="preserve"> </w:t>
            </w:r>
            <w:r>
              <w:rPr>
                <w:rFonts w:ascii="GHEA Grapalat" w:hAnsi="GHEA Grapalat"/>
                <w:sz w:val="28"/>
                <w:vertAlign w:val="superscript"/>
              </w:rPr>
              <w:t>համարը</w:t>
            </w:r>
            <w:r>
              <w:rPr>
                <w:rFonts w:ascii="GHEA Grapalat" w:hAnsi="GHEA Grapalat"/>
                <w:sz w:val="28"/>
                <w:vertAlign w:val="superscript"/>
                <w:lang w:val="es-ES"/>
              </w:rPr>
              <w:t xml:space="preserve"> </w:t>
            </w:r>
          </w:p>
        </w:tc>
        <w:tc>
          <w:tcPr>
            <w:tcW w:w="3370" w:type="dxa"/>
            <w:tcBorders>
              <w:top w:val="single" w:sz="4" w:space="0" w:color="auto"/>
              <w:left w:val="single" w:sz="4" w:space="0" w:color="auto"/>
              <w:bottom w:val="single" w:sz="4" w:space="0" w:color="auto"/>
              <w:right w:val="single" w:sz="4" w:space="0" w:color="auto"/>
            </w:tcBorders>
            <w:hideMark/>
          </w:tcPr>
          <w:p w:rsidR="006E5207" w:rsidRDefault="006E5207">
            <w:pPr>
              <w:pStyle w:val="33"/>
              <w:spacing w:line="240" w:lineRule="auto"/>
              <w:ind w:firstLine="0"/>
              <w:jc w:val="center"/>
              <w:rPr>
                <w:rFonts w:ascii="GHEA Grapalat" w:hAnsi="GHEA Grapalat"/>
                <w:sz w:val="28"/>
                <w:vertAlign w:val="superscript"/>
                <w:lang w:val="es-ES"/>
              </w:rPr>
            </w:pPr>
            <w:r>
              <w:rPr>
                <w:rFonts w:ascii="GHEA Grapalat" w:hAnsi="GHEA Grapalat"/>
                <w:sz w:val="28"/>
                <w:vertAlign w:val="superscript"/>
              </w:rPr>
              <w:lastRenderedPageBreak/>
              <w:t>Օտարերկրյա</w:t>
            </w:r>
            <w:r>
              <w:rPr>
                <w:rFonts w:ascii="GHEA Grapalat" w:hAnsi="GHEA Grapalat"/>
                <w:sz w:val="28"/>
                <w:vertAlign w:val="superscript"/>
                <w:lang w:val="es-ES"/>
              </w:rPr>
              <w:t xml:space="preserve"> </w:t>
            </w:r>
            <w:r>
              <w:rPr>
                <w:rFonts w:ascii="GHEA Grapalat" w:hAnsi="GHEA Grapalat"/>
                <w:sz w:val="28"/>
                <w:vertAlign w:val="superscript"/>
              </w:rPr>
              <w:t>քաղաքացիների</w:t>
            </w:r>
            <w:r>
              <w:rPr>
                <w:rFonts w:ascii="GHEA Grapalat" w:hAnsi="GHEA Grapalat"/>
                <w:sz w:val="28"/>
                <w:vertAlign w:val="superscript"/>
                <w:lang w:val="es-ES"/>
              </w:rPr>
              <w:t xml:space="preserve"> </w:t>
            </w:r>
            <w:r>
              <w:rPr>
                <w:rFonts w:ascii="GHEA Grapalat" w:hAnsi="GHEA Grapalat"/>
                <w:sz w:val="28"/>
                <w:vertAlign w:val="superscript"/>
              </w:rPr>
              <w:lastRenderedPageBreak/>
              <w:t>համար</w:t>
            </w:r>
            <w:r>
              <w:rPr>
                <w:rFonts w:ascii="GHEA Grapalat" w:hAnsi="GHEA Grapalat"/>
                <w:sz w:val="28"/>
                <w:vertAlign w:val="superscript"/>
                <w:lang w:val="es-ES"/>
              </w:rPr>
              <w:t xml:space="preserve"> </w:t>
            </w:r>
            <w:r>
              <w:rPr>
                <w:rFonts w:ascii="GHEA Grapalat" w:hAnsi="GHEA Grapalat"/>
                <w:sz w:val="28"/>
                <w:vertAlign w:val="superscript"/>
              </w:rPr>
              <w:t>համապատասխան</w:t>
            </w:r>
            <w:r>
              <w:rPr>
                <w:rFonts w:ascii="GHEA Grapalat" w:hAnsi="GHEA Grapalat"/>
                <w:sz w:val="28"/>
                <w:vertAlign w:val="superscript"/>
                <w:lang w:val="es-ES"/>
              </w:rPr>
              <w:t xml:space="preserve"> </w:t>
            </w:r>
            <w:r>
              <w:rPr>
                <w:rFonts w:ascii="GHEA Grapalat" w:hAnsi="GHEA Grapalat"/>
                <w:sz w:val="28"/>
                <w:vertAlign w:val="superscript"/>
              </w:rPr>
              <w:t>երկրի</w:t>
            </w:r>
            <w:r>
              <w:rPr>
                <w:rFonts w:ascii="GHEA Grapalat" w:hAnsi="GHEA Grapalat"/>
                <w:sz w:val="28"/>
                <w:vertAlign w:val="superscript"/>
                <w:lang w:val="es-ES"/>
              </w:rPr>
              <w:t xml:space="preserve"> </w:t>
            </w:r>
            <w:r>
              <w:rPr>
                <w:rFonts w:ascii="GHEA Grapalat" w:hAnsi="GHEA Grapalat"/>
                <w:sz w:val="28"/>
                <w:vertAlign w:val="superscript"/>
              </w:rPr>
              <w:t>օրենսդրությամբ</w:t>
            </w:r>
            <w:r>
              <w:rPr>
                <w:rFonts w:ascii="GHEA Grapalat" w:hAnsi="GHEA Grapalat"/>
                <w:sz w:val="28"/>
                <w:vertAlign w:val="superscript"/>
                <w:lang w:val="es-ES"/>
              </w:rPr>
              <w:t xml:space="preserve"> </w:t>
            </w:r>
            <w:r>
              <w:rPr>
                <w:rFonts w:ascii="GHEA Grapalat" w:hAnsi="GHEA Grapalat"/>
                <w:sz w:val="28"/>
                <w:vertAlign w:val="superscript"/>
              </w:rPr>
              <w:t>նախատեսված</w:t>
            </w:r>
            <w:r>
              <w:rPr>
                <w:rFonts w:ascii="GHEA Grapalat" w:hAnsi="GHEA Grapalat"/>
                <w:sz w:val="28"/>
                <w:vertAlign w:val="superscript"/>
                <w:lang w:val="es-ES"/>
              </w:rPr>
              <w:t xml:space="preserve"> </w:t>
            </w:r>
            <w:r>
              <w:rPr>
                <w:rFonts w:ascii="GHEA Grapalat" w:hAnsi="GHEA Grapalat"/>
                <w:sz w:val="28"/>
                <w:vertAlign w:val="superscript"/>
              </w:rPr>
              <w:t>անձը</w:t>
            </w:r>
            <w:r>
              <w:rPr>
                <w:rFonts w:ascii="GHEA Grapalat" w:hAnsi="GHEA Grapalat"/>
                <w:sz w:val="28"/>
                <w:vertAlign w:val="superscript"/>
                <w:lang w:val="es-ES"/>
              </w:rPr>
              <w:t xml:space="preserve"> </w:t>
            </w:r>
            <w:r>
              <w:rPr>
                <w:rFonts w:ascii="GHEA Grapalat" w:hAnsi="GHEA Grapalat"/>
                <w:sz w:val="28"/>
                <w:vertAlign w:val="superscript"/>
              </w:rPr>
              <w:t>հաստատող</w:t>
            </w:r>
            <w:r>
              <w:rPr>
                <w:rFonts w:ascii="GHEA Grapalat" w:hAnsi="GHEA Grapalat"/>
                <w:sz w:val="28"/>
                <w:vertAlign w:val="superscript"/>
                <w:lang w:val="es-ES"/>
              </w:rPr>
              <w:t xml:space="preserve"> </w:t>
            </w:r>
            <w:r>
              <w:rPr>
                <w:rFonts w:ascii="GHEA Grapalat" w:hAnsi="GHEA Grapalat"/>
                <w:sz w:val="28"/>
                <w:vertAlign w:val="superscript"/>
              </w:rPr>
              <w:t>փաստաթղթի</w:t>
            </w:r>
            <w:r>
              <w:rPr>
                <w:rFonts w:ascii="GHEA Grapalat" w:hAnsi="GHEA Grapalat"/>
                <w:sz w:val="28"/>
                <w:vertAlign w:val="superscript"/>
                <w:lang w:val="es-ES"/>
              </w:rPr>
              <w:t xml:space="preserve"> </w:t>
            </w:r>
            <w:r>
              <w:rPr>
                <w:rFonts w:ascii="GHEA Grapalat" w:hAnsi="GHEA Grapalat"/>
                <w:sz w:val="28"/>
                <w:vertAlign w:val="superscript"/>
              </w:rPr>
              <w:t>տեսակը</w:t>
            </w:r>
            <w:r>
              <w:rPr>
                <w:rFonts w:ascii="GHEA Grapalat" w:hAnsi="GHEA Grapalat"/>
                <w:sz w:val="28"/>
                <w:vertAlign w:val="superscript"/>
                <w:lang w:val="es-ES"/>
              </w:rPr>
              <w:t xml:space="preserve"> </w:t>
            </w:r>
            <w:r>
              <w:rPr>
                <w:rFonts w:ascii="GHEA Grapalat" w:hAnsi="GHEA Grapalat"/>
                <w:sz w:val="28"/>
                <w:vertAlign w:val="superscript"/>
              </w:rPr>
              <w:t>և</w:t>
            </w:r>
            <w:r>
              <w:rPr>
                <w:rFonts w:ascii="GHEA Grapalat" w:hAnsi="GHEA Grapalat"/>
                <w:sz w:val="28"/>
                <w:vertAlign w:val="superscript"/>
                <w:lang w:val="es-ES"/>
              </w:rPr>
              <w:t xml:space="preserve"> </w:t>
            </w:r>
            <w:r>
              <w:rPr>
                <w:rFonts w:ascii="GHEA Grapalat" w:hAnsi="GHEA Grapalat"/>
                <w:sz w:val="28"/>
                <w:vertAlign w:val="superscript"/>
              </w:rPr>
              <w:t>համարը</w:t>
            </w:r>
            <w:r>
              <w:rPr>
                <w:rFonts w:ascii="GHEA Grapalat" w:hAnsi="GHEA Grapalat"/>
                <w:sz w:val="28"/>
                <w:vertAlign w:val="superscript"/>
                <w:lang w:val="es-ES"/>
              </w:rPr>
              <w:t xml:space="preserve"> </w:t>
            </w:r>
          </w:p>
        </w:tc>
      </w:tr>
      <w:tr w:rsidR="006E5207" w:rsidRPr="00CB4C89"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33"/>
              <w:spacing w:line="240" w:lineRule="auto"/>
              <w:ind w:firstLine="0"/>
              <w:jc w:val="center"/>
              <w:rPr>
                <w:rFonts w:ascii="Sylfaen" w:hAnsi="Sylfaen"/>
                <w:sz w:val="26"/>
                <w:vertAlign w:val="superscript"/>
                <w:lang w:val="hy-AM"/>
              </w:rPr>
            </w:pPr>
          </w:p>
        </w:tc>
        <w:tc>
          <w:tcPr>
            <w:tcW w:w="396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33"/>
              <w:spacing w:line="240" w:lineRule="auto"/>
              <w:ind w:firstLine="0"/>
              <w:jc w:val="center"/>
              <w:rPr>
                <w:rFonts w:ascii="GHEA Grapalat" w:hAnsi="GHEA Grapalat"/>
                <w:sz w:val="26"/>
                <w:vertAlign w:val="superscript"/>
                <w:lang w:val="es-ES"/>
              </w:rPr>
            </w:pPr>
          </w:p>
        </w:tc>
        <w:tc>
          <w:tcPr>
            <w:tcW w:w="3370" w:type="dxa"/>
            <w:tcBorders>
              <w:top w:val="single" w:sz="4" w:space="0" w:color="auto"/>
              <w:left w:val="single" w:sz="4" w:space="0" w:color="auto"/>
              <w:bottom w:val="single" w:sz="4" w:space="0" w:color="auto"/>
              <w:right w:val="single" w:sz="4" w:space="0" w:color="auto"/>
            </w:tcBorders>
          </w:tcPr>
          <w:p w:rsidR="006E5207" w:rsidRDefault="006E5207">
            <w:pPr>
              <w:pStyle w:val="33"/>
              <w:spacing w:line="240" w:lineRule="auto"/>
              <w:ind w:firstLine="0"/>
              <w:jc w:val="center"/>
              <w:rPr>
                <w:rFonts w:ascii="GHEA Grapalat" w:hAnsi="GHEA Grapalat"/>
                <w:sz w:val="26"/>
                <w:vertAlign w:val="superscript"/>
                <w:lang w:val="es-ES"/>
              </w:rPr>
            </w:pPr>
          </w:p>
        </w:tc>
      </w:tr>
      <w:tr w:rsidR="006E5207" w:rsidRPr="00CB4C89"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33"/>
              <w:spacing w:line="240" w:lineRule="auto"/>
              <w:ind w:firstLine="0"/>
              <w:jc w:val="center"/>
              <w:rPr>
                <w:rFonts w:ascii="GHEA Grapalat" w:hAnsi="GHEA Grapalat"/>
                <w:sz w:val="26"/>
                <w:vertAlign w:val="superscript"/>
                <w:lang w:val="es-ES"/>
              </w:rPr>
            </w:pPr>
          </w:p>
        </w:tc>
        <w:tc>
          <w:tcPr>
            <w:tcW w:w="396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33"/>
              <w:spacing w:line="240" w:lineRule="auto"/>
              <w:ind w:firstLine="0"/>
              <w:jc w:val="center"/>
              <w:rPr>
                <w:rFonts w:ascii="GHEA Grapalat" w:hAnsi="GHEA Grapalat"/>
                <w:sz w:val="26"/>
                <w:vertAlign w:val="superscript"/>
                <w:lang w:val="es-ES"/>
              </w:rPr>
            </w:pPr>
          </w:p>
        </w:tc>
        <w:tc>
          <w:tcPr>
            <w:tcW w:w="3370" w:type="dxa"/>
            <w:tcBorders>
              <w:top w:val="single" w:sz="4" w:space="0" w:color="auto"/>
              <w:left w:val="single" w:sz="4" w:space="0" w:color="auto"/>
              <w:bottom w:val="single" w:sz="4" w:space="0" w:color="auto"/>
              <w:right w:val="single" w:sz="4" w:space="0" w:color="auto"/>
            </w:tcBorders>
          </w:tcPr>
          <w:p w:rsidR="006E5207" w:rsidRDefault="006E5207">
            <w:pPr>
              <w:pStyle w:val="33"/>
              <w:spacing w:line="240" w:lineRule="auto"/>
              <w:ind w:firstLine="0"/>
              <w:jc w:val="center"/>
              <w:rPr>
                <w:rFonts w:ascii="GHEA Grapalat" w:hAnsi="GHEA Grapalat"/>
                <w:sz w:val="26"/>
                <w:vertAlign w:val="superscript"/>
                <w:lang w:val="es-ES"/>
              </w:rPr>
            </w:pPr>
          </w:p>
        </w:tc>
      </w:tr>
      <w:tr w:rsidR="006E5207" w:rsidRPr="00CB4C89"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33"/>
              <w:spacing w:line="240" w:lineRule="auto"/>
              <w:ind w:firstLine="0"/>
              <w:jc w:val="center"/>
              <w:rPr>
                <w:rFonts w:ascii="GHEA Grapalat" w:hAnsi="GHEA Grapalat"/>
                <w:sz w:val="26"/>
                <w:vertAlign w:val="superscript"/>
                <w:lang w:val="es-ES"/>
              </w:rPr>
            </w:pPr>
          </w:p>
        </w:tc>
        <w:tc>
          <w:tcPr>
            <w:tcW w:w="396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33"/>
              <w:spacing w:line="240" w:lineRule="auto"/>
              <w:ind w:firstLine="0"/>
              <w:jc w:val="center"/>
              <w:rPr>
                <w:rFonts w:ascii="GHEA Grapalat" w:hAnsi="GHEA Grapalat"/>
                <w:sz w:val="26"/>
                <w:vertAlign w:val="superscript"/>
                <w:lang w:val="es-ES"/>
              </w:rPr>
            </w:pPr>
          </w:p>
        </w:tc>
        <w:tc>
          <w:tcPr>
            <w:tcW w:w="3370" w:type="dxa"/>
            <w:tcBorders>
              <w:top w:val="single" w:sz="4" w:space="0" w:color="auto"/>
              <w:left w:val="single" w:sz="4" w:space="0" w:color="auto"/>
              <w:bottom w:val="single" w:sz="4" w:space="0" w:color="auto"/>
              <w:right w:val="single" w:sz="4" w:space="0" w:color="auto"/>
            </w:tcBorders>
          </w:tcPr>
          <w:p w:rsidR="006E5207" w:rsidRDefault="006E5207">
            <w:pPr>
              <w:pStyle w:val="33"/>
              <w:spacing w:line="240" w:lineRule="auto"/>
              <w:ind w:firstLine="0"/>
              <w:jc w:val="center"/>
              <w:rPr>
                <w:rFonts w:ascii="GHEA Grapalat" w:hAnsi="GHEA Grapalat"/>
                <w:sz w:val="26"/>
                <w:vertAlign w:val="superscript"/>
                <w:lang w:val="es-ES"/>
              </w:rPr>
            </w:pPr>
          </w:p>
        </w:tc>
      </w:tr>
    </w:tbl>
    <w:p w:rsidR="006E5207" w:rsidRDefault="006E5207" w:rsidP="006E5207">
      <w:pPr>
        <w:jc w:val="right"/>
        <w:rPr>
          <w:rFonts w:ascii="GHEA Grapalat" w:hAnsi="GHEA Grapalat"/>
          <w:sz w:val="10"/>
          <w:szCs w:val="10"/>
          <w:lang w:val="es-ES"/>
        </w:rPr>
      </w:pPr>
    </w:p>
    <w:p w:rsidR="006E5207" w:rsidRDefault="006E5207" w:rsidP="006E5207">
      <w:pPr>
        <w:ind w:firstLine="708"/>
        <w:jc w:val="both"/>
        <w:rPr>
          <w:rFonts w:ascii="GHEA Grapalat" w:hAnsi="GHEA Grapalat"/>
          <w:sz w:val="20"/>
          <w:lang w:val="es-ES"/>
        </w:rPr>
      </w:pPr>
      <w:r>
        <w:rPr>
          <w:rFonts w:ascii="GHEA Grapalat" w:hAnsi="GHEA Grapalat"/>
          <w:sz w:val="20"/>
          <w:lang w:val="es-ES"/>
        </w:rPr>
        <w:t xml:space="preserve">Կից ներկայացվում է </w:t>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lang w:val="es-ES"/>
        </w:rPr>
        <w:t xml:space="preserve"> կողմից առաջարկվող </w:t>
      </w:r>
    </w:p>
    <w:p w:rsidR="006E5207" w:rsidRDefault="006E5207" w:rsidP="006E5207">
      <w:pPr>
        <w:jc w:val="both"/>
        <w:rPr>
          <w:rFonts w:ascii="GHEA Grapalat" w:hAnsi="GHEA Grapalat"/>
          <w:sz w:val="22"/>
          <w:szCs w:val="22"/>
          <w:lang w:val="es-ES"/>
        </w:rPr>
      </w:pPr>
      <w:r>
        <w:rPr>
          <w:rFonts w:ascii="GHEA Grapalat" w:hAnsi="GHEA Grapalat"/>
          <w:sz w:val="20"/>
          <w:lang w:val="es-ES"/>
        </w:rPr>
        <w:tab/>
      </w:r>
      <w:r>
        <w:rPr>
          <w:rFonts w:ascii="GHEA Grapalat" w:hAnsi="GHEA Grapalat"/>
          <w:sz w:val="20"/>
          <w:lang w:val="es-ES"/>
        </w:rPr>
        <w:tab/>
      </w:r>
      <w:r>
        <w:rPr>
          <w:rFonts w:ascii="GHEA Grapalat" w:hAnsi="GHEA Grapalat"/>
          <w:sz w:val="20"/>
          <w:lang w:val="es-ES"/>
        </w:rPr>
        <w:tab/>
      </w:r>
      <w:r>
        <w:rPr>
          <w:rFonts w:ascii="GHEA Grapalat" w:hAnsi="GHEA Grapalat"/>
          <w:sz w:val="20"/>
          <w:lang w:val="es-ES"/>
        </w:rPr>
        <w:tab/>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rsidR="006E5207" w:rsidRDefault="006E5207" w:rsidP="006E5207">
      <w:pPr>
        <w:jc w:val="both"/>
        <w:rPr>
          <w:rFonts w:ascii="GHEA Grapalat" w:hAnsi="GHEA Grapalat"/>
          <w:sz w:val="20"/>
          <w:lang w:val="es-ES"/>
        </w:rPr>
      </w:pPr>
      <w:r>
        <w:rPr>
          <w:rFonts w:ascii="GHEA Grapalat" w:hAnsi="GHEA Grapalat"/>
          <w:sz w:val="20"/>
          <w:lang w:val="es-ES"/>
        </w:rPr>
        <w:t xml:space="preserve">ապրանքի ամբողջական նկարագիրը՝ համաձայն հավելված 1.1-ի: </w:t>
      </w:r>
    </w:p>
    <w:p w:rsidR="006E5207" w:rsidRDefault="006E5207" w:rsidP="006E5207">
      <w:pPr>
        <w:ind w:firstLine="708"/>
        <w:jc w:val="both"/>
        <w:rPr>
          <w:rFonts w:ascii="GHEA Grapalat" w:hAnsi="GHEA Grapalat"/>
          <w:sz w:val="20"/>
          <w:lang w:val="es-ES"/>
        </w:rPr>
      </w:pPr>
    </w:p>
    <w:p w:rsidR="006E5207" w:rsidRDefault="006E5207" w:rsidP="006E5207">
      <w:pPr>
        <w:ind w:firstLine="708"/>
        <w:jc w:val="both"/>
        <w:rPr>
          <w:rFonts w:ascii="GHEA Grapalat" w:hAnsi="GHEA Grapalat"/>
          <w:sz w:val="20"/>
          <w:lang w:val="es-ES"/>
        </w:rPr>
      </w:pPr>
    </w:p>
    <w:p w:rsidR="006E5207" w:rsidRDefault="006E5207" w:rsidP="006E5207">
      <w:pPr>
        <w:jc w:val="both"/>
        <w:rPr>
          <w:rFonts w:ascii="GHEA Grapalat" w:hAnsi="GHEA Grapalat"/>
          <w:sz w:val="20"/>
          <w:lang w:val="es-ES"/>
        </w:rPr>
      </w:pPr>
    </w:p>
    <w:p w:rsidR="006E5207" w:rsidRDefault="006E5207" w:rsidP="006E5207">
      <w:pPr>
        <w:jc w:val="both"/>
        <w:rPr>
          <w:rFonts w:ascii="GHEA Grapalat" w:hAnsi="GHEA Grapalat"/>
          <w:sz w:val="20"/>
          <w:lang w:val="es-ES"/>
        </w:rPr>
      </w:pPr>
    </w:p>
    <w:p w:rsidR="006E5207" w:rsidRDefault="006E5207" w:rsidP="006E5207">
      <w:pPr>
        <w:jc w:val="both"/>
        <w:rPr>
          <w:rFonts w:ascii="GHEA Grapalat" w:hAnsi="GHEA Grapalat" w:cs="Arial"/>
          <w:sz w:val="20"/>
          <w:vertAlign w:val="superscript"/>
          <w:lang w:val="es-ES"/>
        </w:rPr>
      </w:pPr>
      <w:r>
        <w:rPr>
          <w:rFonts w:ascii="GHEA Grapalat" w:hAnsi="GHEA Grapalat"/>
          <w:sz w:val="20"/>
          <w:lang w:val="es-ES"/>
        </w:rPr>
        <w:t xml:space="preserve">   </w:t>
      </w:r>
      <w:r>
        <w:rPr>
          <w:rFonts w:ascii="GHEA Grapalat" w:hAnsi="GHEA Grapalat"/>
          <w:sz w:val="20"/>
          <w:lang w:val="hy-AM"/>
        </w:rPr>
        <w:t xml:space="preserve">___________________________________________________ </w:t>
      </w:r>
      <w:r>
        <w:rPr>
          <w:rFonts w:ascii="GHEA Grapalat" w:hAnsi="GHEA Grapalat"/>
          <w:sz w:val="20"/>
          <w:lang w:val="hy-AM"/>
        </w:rPr>
        <w:tab/>
        <w:t xml:space="preserve">                _____________</w:t>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lang w:val="es-ES"/>
        </w:rPr>
        <w:tab/>
      </w:r>
      <w:r>
        <w:rPr>
          <w:rFonts w:ascii="GHEA Grapalat" w:hAnsi="GHEA Grapalat"/>
          <w:sz w:val="20"/>
          <w:lang w:val="es-ES"/>
        </w:rPr>
        <w:tab/>
      </w:r>
      <w:r>
        <w:rPr>
          <w:rFonts w:ascii="GHEA Grapalat" w:hAnsi="GHEA Grapalat"/>
          <w:sz w:val="20"/>
          <w:lang w:val="hy-AM"/>
        </w:rPr>
        <w:t xml:space="preserve"> </w:t>
      </w:r>
      <w:r>
        <w:rPr>
          <w:rFonts w:ascii="GHEA Grapalat" w:hAnsi="GHEA Grapalat" w:cs="Sylfaen"/>
          <w:sz w:val="20"/>
          <w:vertAlign w:val="superscript"/>
          <w:lang w:val="hy-AM"/>
        </w:rPr>
        <w:t>Մասնակցի</w:t>
      </w:r>
      <w:r>
        <w:rPr>
          <w:rFonts w:ascii="GHEA Grapalat" w:hAnsi="GHEA Grapalat" w:cs="Arial"/>
          <w:sz w:val="20"/>
          <w:vertAlign w:val="superscript"/>
          <w:lang w:val="hy-AM"/>
        </w:rPr>
        <w:t xml:space="preserve"> </w:t>
      </w:r>
      <w:r>
        <w:rPr>
          <w:rFonts w:ascii="GHEA Grapalat" w:hAnsi="GHEA Grapalat" w:cs="Sylfaen"/>
          <w:sz w:val="20"/>
          <w:vertAlign w:val="superscript"/>
          <w:lang w:val="hy-AM"/>
        </w:rPr>
        <w:t>անվանումը</w:t>
      </w:r>
      <w:r>
        <w:rPr>
          <w:rFonts w:ascii="GHEA Grapalat" w:hAnsi="GHEA Grapalat" w:cs="Arial"/>
          <w:sz w:val="20"/>
          <w:vertAlign w:val="superscript"/>
          <w:lang w:val="hy-AM"/>
        </w:rPr>
        <w:t xml:space="preserve"> </w:t>
      </w:r>
      <w:r>
        <w:rPr>
          <w:rFonts w:ascii="GHEA Grapalat" w:hAnsi="GHEA Grapalat"/>
          <w:sz w:val="20"/>
          <w:vertAlign w:val="superscript"/>
          <w:lang w:val="hy-AM"/>
        </w:rPr>
        <w:t xml:space="preserve"> (</w:t>
      </w:r>
      <w:r>
        <w:rPr>
          <w:rFonts w:ascii="GHEA Grapalat" w:hAnsi="GHEA Grapalat" w:cs="Sylfaen"/>
          <w:sz w:val="20"/>
          <w:vertAlign w:val="superscript"/>
          <w:lang w:val="hy-AM"/>
        </w:rPr>
        <w:t>ղեկավարի</w:t>
      </w:r>
      <w:r>
        <w:rPr>
          <w:rFonts w:ascii="GHEA Grapalat" w:hAnsi="GHEA Grapalat" w:cs="Arial"/>
          <w:sz w:val="20"/>
          <w:vertAlign w:val="superscript"/>
          <w:lang w:val="hy-AM"/>
        </w:rPr>
        <w:t xml:space="preserve"> </w:t>
      </w:r>
      <w:r>
        <w:rPr>
          <w:rFonts w:ascii="GHEA Grapalat" w:hAnsi="GHEA Grapalat" w:cs="Sylfaen"/>
          <w:sz w:val="20"/>
          <w:vertAlign w:val="superscript"/>
          <w:lang w:val="hy-AM"/>
        </w:rPr>
        <w:t>պաշտոնը</w:t>
      </w:r>
      <w:r>
        <w:rPr>
          <w:rFonts w:ascii="GHEA Grapalat" w:hAnsi="GHEA Grapalat" w:cs="Arial"/>
          <w:sz w:val="20"/>
          <w:vertAlign w:val="superscript"/>
          <w:lang w:val="hy-AM"/>
        </w:rPr>
        <w:t xml:space="preserve">, </w:t>
      </w:r>
      <w:r>
        <w:rPr>
          <w:rFonts w:ascii="GHEA Grapalat" w:hAnsi="GHEA Grapalat" w:cs="Arial"/>
          <w:sz w:val="20"/>
          <w:vertAlign w:val="superscript"/>
        </w:rPr>
        <w:t>ա</w:t>
      </w:r>
      <w:r>
        <w:rPr>
          <w:rFonts w:ascii="GHEA Grapalat" w:hAnsi="GHEA Grapalat" w:cs="Sylfaen"/>
          <w:sz w:val="20"/>
          <w:vertAlign w:val="superscript"/>
          <w:lang w:val="hy-AM"/>
        </w:rPr>
        <w:t>նուն</w:t>
      </w:r>
      <w:r>
        <w:rPr>
          <w:rFonts w:ascii="GHEA Grapalat" w:hAnsi="GHEA Grapalat" w:cs="Arial"/>
          <w:sz w:val="20"/>
          <w:vertAlign w:val="superscript"/>
          <w:lang w:val="hy-AM"/>
        </w:rPr>
        <w:t xml:space="preserve"> </w:t>
      </w:r>
      <w:r>
        <w:rPr>
          <w:rFonts w:ascii="GHEA Grapalat" w:hAnsi="GHEA Grapalat" w:cs="Sylfaen"/>
          <w:sz w:val="20"/>
          <w:vertAlign w:val="superscript"/>
        </w:rPr>
        <w:t>ա</w:t>
      </w:r>
      <w:r>
        <w:rPr>
          <w:rFonts w:ascii="GHEA Grapalat" w:hAnsi="GHEA Grapalat" w:cs="Sylfaen"/>
          <w:sz w:val="20"/>
          <w:vertAlign w:val="superscript"/>
          <w:lang w:val="hy-AM"/>
        </w:rPr>
        <w:t>զգանունը</w:t>
      </w:r>
      <w:r>
        <w:rPr>
          <w:rFonts w:ascii="GHEA Grapalat" w:hAnsi="GHEA Grapalat" w:cs="Arial"/>
          <w:sz w:val="20"/>
          <w:vertAlign w:val="superscript"/>
          <w:lang w:val="hy-AM"/>
        </w:rPr>
        <w:t xml:space="preserve">)                                             </w:t>
      </w:r>
      <w:r>
        <w:rPr>
          <w:rFonts w:ascii="GHEA Grapalat" w:hAnsi="GHEA Grapalat" w:cs="Arial"/>
          <w:sz w:val="20"/>
          <w:vertAlign w:val="superscript"/>
          <w:lang w:val="es-ES"/>
        </w:rPr>
        <w:t xml:space="preserve">               </w:t>
      </w:r>
      <w:r>
        <w:rPr>
          <w:rFonts w:ascii="GHEA Grapalat" w:hAnsi="GHEA Grapalat" w:cs="Sylfaen"/>
          <w:sz w:val="20"/>
          <w:vertAlign w:val="superscript"/>
          <w:lang w:val="hy-AM"/>
        </w:rPr>
        <w:t>ստորագրությունը</w:t>
      </w:r>
      <w:r>
        <w:rPr>
          <w:rFonts w:ascii="GHEA Grapalat" w:hAnsi="GHEA Grapalat" w:cs="Arial"/>
          <w:sz w:val="20"/>
          <w:vertAlign w:val="superscript"/>
          <w:lang w:val="hy-AM"/>
        </w:rPr>
        <w:t>)</w:t>
      </w:r>
    </w:p>
    <w:p w:rsidR="006E5207" w:rsidRDefault="006E5207" w:rsidP="006E5207">
      <w:pPr>
        <w:jc w:val="both"/>
        <w:rPr>
          <w:rFonts w:ascii="GHEA Grapalat" w:hAnsi="GHEA Grapalat" w:cs="Arial"/>
          <w:sz w:val="20"/>
          <w:vertAlign w:val="superscript"/>
          <w:lang w:val="es-ES"/>
        </w:rPr>
      </w:pPr>
    </w:p>
    <w:p w:rsidR="006E5207" w:rsidRDefault="006E5207" w:rsidP="006E5207">
      <w:pPr>
        <w:jc w:val="both"/>
        <w:rPr>
          <w:rFonts w:ascii="GHEA Grapalat" w:hAnsi="GHEA Grapalat"/>
          <w:sz w:val="20"/>
          <w:lang w:val="hy-AM"/>
        </w:rPr>
      </w:pPr>
      <w:r>
        <w:rPr>
          <w:rFonts w:ascii="GHEA Grapalat" w:hAnsi="GHEA Grapalat"/>
          <w:sz w:val="20"/>
          <w:lang w:val="hy-AM"/>
        </w:rPr>
        <w:t xml:space="preserve">    </w:t>
      </w:r>
    </w:p>
    <w:p w:rsidR="006E5207" w:rsidRDefault="006E5207" w:rsidP="006E5207">
      <w:pPr>
        <w:jc w:val="right"/>
        <w:rPr>
          <w:rFonts w:ascii="GHEA Grapalat" w:hAnsi="GHEA Grapalat" w:cs="Arial"/>
          <w:sz w:val="20"/>
          <w:lang w:val="hy-AM"/>
        </w:rPr>
      </w:pPr>
      <w:r>
        <w:rPr>
          <w:rFonts w:ascii="GHEA Grapalat" w:hAnsi="GHEA Grapalat" w:cs="Sylfaen"/>
          <w:sz w:val="20"/>
          <w:lang w:val="hy-AM"/>
        </w:rPr>
        <w:t>Կ</w:t>
      </w:r>
      <w:r>
        <w:rPr>
          <w:rFonts w:ascii="GHEA Grapalat" w:hAnsi="GHEA Grapalat" w:cs="Arial"/>
          <w:sz w:val="20"/>
          <w:lang w:val="hy-AM"/>
        </w:rPr>
        <w:t xml:space="preserve">. </w:t>
      </w:r>
      <w:r>
        <w:rPr>
          <w:rFonts w:ascii="GHEA Grapalat" w:hAnsi="GHEA Grapalat" w:cs="Sylfaen"/>
          <w:sz w:val="20"/>
          <w:lang w:val="hy-AM"/>
        </w:rPr>
        <w:t>Տ</w:t>
      </w:r>
      <w:r>
        <w:rPr>
          <w:rFonts w:ascii="GHEA Grapalat" w:hAnsi="GHEA Grapalat" w:cs="Arial"/>
          <w:sz w:val="20"/>
          <w:lang w:val="hy-AM"/>
        </w:rPr>
        <w:t>.</w:t>
      </w:r>
      <w:r>
        <w:rPr>
          <w:rStyle w:val="aff1"/>
          <w:rFonts w:ascii="GHEA Grapalat" w:hAnsi="GHEA Grapalat" w:cs="Arial"/>
          <w:color w:val="FFFFFF"/>
          <w:sz w:val="20"/>
          <w:lang w:val="hy-AM"/>
        </w:rPr>
        <w:footnoteReference w:id="8"/>
      </w:r>
      <w:r>
        <w:rPr>
          <w:rFonts w:ascii="GHEA Grapalat" w:hAnsi="GHEA Grapalat" w:cs="Arial"/>
          <w:sz w:val="20"/>
          <w:lang w:val="hy-AM"/>
        </w:rPr>
        <w:tab/>
      </w:r>
      <w:r>
        <w:rPr>
          <w:rFonts w:ascii="GHEA Grapalat" w:hAnsi="GHEA Grapalat" w:cs="Arial"/>
          <w:sz w:val="20"/>
          <w:lang w:val="hy-AM"/>
        </w:rPr>
        <w:tab/>
        <w:t xml:space="preserve"> </w:t>
      </w:r>
    </w:p>
    <w:p w:rsidR="006E5207" w:rsidRDefault="006E5207" w:rsidP="006E5207">
      <w:pPr>
        <w:pStyle w:val="33"/>
        <w:spacing w:line="240" w:lineRule="auto"/>
        <w:jc w:val="right"/>
        <w:rPr>
          <w:rFonts w:ascii="GHEA Grapalat" w:hAnsi="GHEA Grapalat"/>
          <w:b/>
          <w:lang w:val="hy-AM"/>
        </w:rPr>
      </w:pPr>
    </w:p>
    <w:p w:rsidR="006E5207" w:rsidRDefault="006E5207" w:rsidP="006E5207">
      <w:pPr>
        <w:pStyle w:val="33"/>
        <w:spacing w:line="240" w:lineRule="auto"/>
        <w:jc w:val="right"/>
        <w:rPr>
          <w:rFonts w:ascii="GHEA Grapalat" w:hAnsi="GHEA Grapalat"/>
          <w:b/>
          <w:lang w:val="hy-AM"/>
        </w:rPr>
      </w:pPr>
    </w:p>
    <w:p w:rsidR="006E5207" w:rsidRDefault="006E5207" w:rsidP="006E5207">
      <w:pPr>
        <w:pStyle w:val="33"/>
        <w:spacing w:line="240" w:lineRule="auto"/>
        <w:jc w:val="right"/>
        <w:rPr>
          <w:rFonts w:ascii="GHEA Grapalat" w:hAnsi="GHEA Grapalat" w:cs="Sylfaen"/>
          <w:b/>
          <w:lang w:val="hy-AM"/>
        </w:rPr>
      </w:pPr>
      <w:r>
        <w:rPr>
          <w:rFonts w:ascii="GHEA Grapalat" w:hAnsi="GHEA Grapalat" w:cs="Sylfaen"/>
          <w:b/>
          <w:lang w:val="hy-AM"/>
        </w:rPr>
        <w:br w:type="page"/>
      </w:r>
      <w:r>
        <w:rPr>
          <w:rFonts w:ascii="GHEA Grapalat" w:hAnsi="GHEA Grapalat" w:cs="Sylfaen"/>
          <w:b/>
          <w:lang w:val="hy-AM"/>
        </w:rPr>
        <w:lastRenderedPageBreak/>
        <w:t xml:space="preserve"> </w:t>
      </w:r>
    </w:p>
    <w:p w:rsidR="006E5207" w:rsidRDefault="006E5207" w:rsidP="006E5207">
      <w:pPr>
        <w:pStyle w:val="3"/>
        <w:spacing w:line="240" w:lineRule="auto"/>
        <w:ind w:firstLine="567"/>
        <w:jc w:val="right"/>
        <w:rPr>
          <w:rFonts w:ascii="GHEA Grapalat" w:hAnsi="GHEA Grapalat" w:cs="Arial"/>
          <w:b/>
          <w:i w:val="0"/>
          <w:lang w:val="hy-AM"/>
        </w:rPr>
      </w:pPr>
      <w:r>
        <w:rPr>
          <w:rFonts w:ascii="GHEA Grapalat" w:hAnsi="GHEA Grapalat" w:cs="Sylfaen"/>
          <w:b/>
          <w:i w:val="0"/>
          <w:lang w:val="hy-AM"/>
        </w:rPr>
        <w:t>Հավելված</w:t>
      </w:r>
      <w:r>
        <w:rPr>
          <w:rFonts w:ascii="GHEA Grapalat" w:hAnsi="GHEA Grapalat" w:cs="Arial"/>
          <w:b/>
          <w:i w:val="0"/>
          <w:lang w:val="hy-AM"/>
        </w:rPr>
        <w:t xml:space="preserve"> 1.1</w:t>
      </w:r>
    </w:p>
    <w:p w:rsidR="006E5207" w:rsidRDefault="002863C3" w:rsidP="006E5207">
      <w:pPr>
        <w:pStyle w:val="33"/>
        <w:spacing w:line="240" w:lineRule="auto"/>
        <w:jc w:val="right"/>
        <w:rPr>
          <w:rFonts w:ascii="GHEA Grapalat" w:hAnsi="GHEA Grapalat" w:cs="Arial"/>
          <w:b/>
          <w:lang w:val="hy-AM"/>
        </w:rPr>
      </w:pPr>
      <w:r>
        <w:rPr>
          <w:rFonts w:ascii="GHEA Grapalat" w:hAnsi="GHEA Grapalat"/>
          <w:lang w:val="af-ZA"/>
        </w:rPr>
        <w:t xml:space="preserve">ԱՄԴՀՄԴ-ԳՀԱՊՁԲ-20/01        </w:t>
      </w:r>
      <w:r w:rsidR="0069073C" w:rsidRPr="0069073C">
        <w:rPr>
          <w:rFonts w:ascii="GHEA Grapalat" w:hAnsi="GHEA Grapalat" w:cs="Sylfaen"/>
          <w:b/>
          <w:lang w:val="es-ES"/>
        </w:rPr>
        <w:t xml:space="preserve"> </w:t>
      </w:r>
      <w:r w:rsidR="006E5207">
        <w:rPr>
          <w:rFonts w:ascii="GHEA Grapalat" w:hAnsi="GHEA Grapalat" w:cs="Sylfaen"/>
          <w:b/>
          <w:lang w:val="hy-AM"/>
        </w:rPr>
        <w:t>ծածկագրով</w:t>
      </w:r>
    </w:p>
    <w:p w:rsidR="006E5207" w:rsidRDefault="0069073C" w:rsidP="006E5207">
      <w:pPr>
        <w:pStyle w:val="33"/>
        <w:spacing w:line="240" w:lineRule="auto"/>
        <w:jc w:val="right"/>
        <w:rPr>
          <w:rFonts w:ascii="GHEA Grapalat" w:hAnsi="GHEA Grapalat" w:cs="Arial"/>
          <w:b/>
          <w:lang w:val="hy-AM"/>
        </w:rPr>
      </w:pPr>
      <w:r w:rsidRPr="0069073C">
        <w:rPr>
          <w:rFonts w:ascii="GHEA Grapalat" w:hAnsi="GHEA Grapalat" w:cs="Sylfaen"/>
          <w:b/>
          <w:lang w:val="hy-AM"/>
        </w:rPr>
        <w:t xml:space="preserve">Գնանշման հարցման </w:t>
      </w:r>
      <w:r w:rsidR="006E5207">
        <w:rPr>
          <w:rFonts w:ascii="GHEA Grapalat" w:hAnsi="GHEA Grapalat" w:cs="Arial"/>
          <w:b/>
          <w:lang w:val="hy-AM"/>
        </w:rPr>
        <w:t xml:space="preserve"> </w:t>
      </w:r>
      <w:r w:rsidR="006E5207">
        <w:rPr>
          <w:rFonts w:ascii="GHEA Grapalat" w:hAnsi="GHEA Grapalat" w:cs="Sylfaen"/>
          <w:b/>
          <w:lang w:val="hy-AM"/>
        </w:rPr>
        <w:t>հրավերի</w:t>
      </w:r>
    </w:p>
    <w:p w:rsidR="006E5207" w:rsidRDefault="006E5207" w:rsidP="006E5207">
      <w:pPr>
        <w:ind w:left="-66"/>
        <w:jc w:val="center"/>
        <w:rPr>
          <w:rFonts w:ascii="GHEA Grapalat" w:hAnsi="GHEA Grapalat"/>
          <w:b/>
          <w:lang w:val="hy-AM"/>
        </w:rPr>
      </w:pPr>
    </w:p>
    <w:p w:rsidR="006E5207" w:rsidRDefault="006E5207" w:rsidP="006E5207">
      <w:pPr>
        <w:pStyle w:val="3"/>
        <w:spacing w:line="240" w:lineRule="auto"/>
        <w:ind w:firstLine="567"/>
        <w:jc w:val="left"/>
        <w:rPr>
          <w:rFonts w:ascii="GHEA Grapalat" w:hAnsi="GHEA Grapalat"/>
          <w:b/>
          <w:lang w:val="hy-AM"/>
        </w:rPr>
      </w:pPr>
    </w:p>
    <w:p w:rsidR="006E5207" w:rsidRDefault="006E5207" w:rsidP="006E5207">
      <w:pPr>
        <w:pStyle w:val="3"/>
        <w:spacing w:line="240" w:lineRule="auto"/>
        <w:ind w:firstLine="567"/>
        <w:rPr>
          <w:rFonts w:ascii="GHEA Grapalat" w:hAnsi="GHEA Grapalat"/>
          <w:b/>
          <w:i w:val="0"/>
          <w:lang w:val="hy-AM"/>
        </w:rPr>
      </w:pPr>
      <w:r>
        <w:rPr>
          <w:rFonts w:ascii="GHEA Grapalat" w:hAnsi="GHEA Grapalat"/>
          <w:b/>
          <w:i w:val="0"/>
          <w:lang w:val="hy-AM"/>
        </w:rPr>
        <w:t>ՆԿԱՐԱԳԻՐ</w:t>
      </w:r>
    </w:p>
    <w:p w:rsidR="006E5207" w:rsidRDefault="006E5207" w:rsidP="006E5207">
      <w:pPr>
        <w:pStyle w:val="3"/>
        <w:spacing w:line="240" w:lineRule="auto"/>
        <w:ind w:firstLine="567"/>
        <w:rPr>
          <w:rFonts w:ascii="GHEA Grapalat" w:hAnsi="GHEA Grapalat"/>
          <w:b/>
          <w:i w:val="0"/>
          <w:lang w:val="hy-AM"/>
        </w:rPr>
      </w:pPr>
      <w:r>
        <w:rPr>
          <w:rFonts w:ascii="GHEA Grapalat" w:hAnsi="GHEA Grapalat"/>
          <w:b/>
          <w:i w:val="0"/>
          <w:lang w:val="hy-AM"/>
        </w:rPr>
        <w:t xml:space="preserve">առաջարկվող ապրանքի ամբողջական </w:t>
      </w:r>
    </w:p>
    <w:p w:rsidR="006E5207" w:rsidRDefault="006E5207" w:rsidP="006E5207">
      <w:pPr>
        <w:pStyle w:val="3"/>
        <w:spacing w:line="240" w:lineRule="auto"/>
        <w:ind w:firstLine="567"/>
        <w:rPr>
          <w:rFonts w:ascii="GHEA Grapalat" w:hAnsi="GHEA Grapalat" w:cs="Arial"/>
          <w:lang w:val="es-ES"/>
        </w:rPr>
      </w:pPr>
    </w:p>
    <w:p w:rsidR="006E5207" w:rsidRDefault="006E5207" w:rsidP="006E5207">
      <w:pPr>
        <w:ind w:firstLine="567"/>
        <w:jc w:val="both"/>
        <w:rPr>
          <w:rFonts w:ascii="GHEA Grapalat" w:hAnsi="GHEA Grapalat" w:cs="Arial"/>
          <w:sz w:val="20"/>
          <w:szCs w:val="20"/>
          <w:lang w:val="es-ES"/>
        </w:rPr>
      </w:pP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t xml:space="preserve">      </w:t>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lang w:val="es-ES"/>
        </w:rPr>
        <w:t xml:space="preserve">-ն </w:t>
      </w:r>
      <w:r w:rsidR="002863C3">
        <w:rPr>
          <w:rFonts w:ascii="GHEA Grapalat" w:hAnsi="GHEA Grapalat"/>
          <w:sz w:val="20"/>
          <w:lang w:val="af-ZA"/>
        </w:rPr>
        <w:t xml:space="preserve">ԱՄԴՀՄԴ-ԳՀԱՊՁԲ-20/01        </w:t>
      </w:r>
    </w:p>
    <w:p w:rsidR="006E5207" w:rsidRDefault="006E5207" w:rsidP="006E5207">
      <w:pPr>
        <w:jc w:val="both"/>
        <w:rPr>
          <w:rFonts w:ascii="GHEA Grapalat" w:hAnsi="GHEA Grapalat" w:cs="Arial"/>
          <w:sz w:val="20"/>
          <w:szCs w:val="20"/>
          <w:u w:val="single"/>
          <w:lang w:val="es-ES"/>
        </w:rPr>
      </w:pPr>
      <w:r>
        <w:rPr>
          <w:rFonts w:ascii="GHEA Grapalat" w:hAnsi="GHEA Grapalat"/>
          <w:sz w:val="20"/>
          <w:vertAlign w:val="superscript"/>
          <w:lang w:val="es-ES"/>
        </w:rPr>
        <w:t xml:space="preserve">                                                    </w:t>
      </w:r>
      <w:r>
        <w:rPr>
          <w:rFonts w:ascii="GHEA Grapalat" w:hAnsi="GHEA Grapalat"/>
          <w:sz w:val="20"/>
          <w:vertAlign w:val="superscript"/>
          <w:lang w:val="hy-AM"/>
        </w:rPr>
        <w:t>մասնակցի անվանումը</w:t>
      </w:r>
    </w:p>
    <w:p w:rsidR="006E5207" w:rsidRDefault="006E5207" w:rsidP="006E5207">
      <w:pPr>
        <w:jc w:val="both"/>
        <w:rPr>
          <w:rFonts w:ascii="GHEA Grapalat" w:hAnsi="GHEA Grapalat"/>
          <w:lang w:val="hy-AM"/>
        </w:rPr>
      </w:pPr>
      <w:r>
        <w:rPr>
          <w:rFonts w:ascii="GHEA Grapalat" w:hAnsi="GHEA Grapalat" w:cs="Arial"/>
          <w:sz w:val="20"/>
          <w:szCs w:val="20"/>
          <w:lang w:val="es-ES"/>
        </w:rPr>
        <w:t xml:space="preserve">ծածկագրով </w:t>
      </w:r>
      <w:r w:rsidR="0069073C">
        <w:rPr>
          <w:rFonts w:ascii="GHEA Grapalat" w:hAnsi="GHEA Grapalat" w:cs="Arial"/>
          <w:sz w:val="20"/>
          <w:szCs w:val="20"/>
          <w:lang w:val="ru-RU"/>
        </w:rPr>
        <w:t>գնանշման</w:t>
      </w:r>
      <w:r w:rsidR="0069073C" w:rsidRPr="0069073C">
        <w:rPr>
          <w:rFonts w:ascii="GHEA Grapalat" w:hAnsi="GHEA Grapalat" w:cs="Arial"/>
          <w:sz w:val="20"/>
          <w:szCs w:val="20"/>
          <w:lang w:val="es-ES"/>
        </w:rPr>
        <w:t xml:space="preserve"> </w:t>
      </w:r>
      <w:r w:rsidR="0069073C">
        <w:rPr>
          <w:rFonts w:ascii="GHEA Grapalat" w:hAnsi="GHEA Grapalat" w:cs="Arial"/>
          <w:sz w:val="20"/>
          <w:szCs w:val="20"/>
          <w:lang w:val="ru-RU"/>
        </w:rPr>
        <w:t>հարցման</w:t>
      </w:r>
      <w:r w:rsidR="0069073C" w:rsidRPr="0069073C">
        <w:rPr>
          <w:rFonts w:ascii="GHEA Grapalat" w:hAnsi="GHEA Grapalat" w:cs="Arial"/>
          <w:sz w:val="20"/>
          <w:szCs w:val="20"/>
          <w:lang w:val="es-ES"/>
        </w:rPr>
        <w:t xml:space="preserve"> </w:t>
      </w:r>
      <w:r>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rsidR="006E5207" w:rsidRDefault="006E5207" w:rsidP="006E5207">
      <w:pPr>
        <w:pStyle w:val="3"/>
        <w:spacing w:line="240" w:lineRule="auto"/>
        <w:ind w:firstLine="567"/>
        <w:rPr>
          <w:rFonts w:ascii="GHEA Grapalat" w:hAnsi="GHEA Grapalat" w:cs="Arial"/>
          <w:lang w:val="es-ES"/>
        </w:rPr>
      </w:pPr>
    </w:p>
    <w:p w:rsidR="006E5207" w:rsidRDefault="006E5207" w:rsidP="006E5207">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6E5207" w:rsidTr="006E5207">
        <w:tc>
          <w:tcPr>
            <w:tcW w:w="1368"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Չափաբաժնի համար</w:t>
            </w:r>
          </w:p>
        </w:tc>
        <w:tc>
          <w:tcPr>
            <w:tcW w:w="8550" w:type="dxa"/>
            <w:gridSpan w:val="5"/>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Առաջարկվող ապրանքի</w:t>
            </w:r>
          </w:p>
        </w:tc>
      </w:tr>
      <w:tr w:rsidR="006E5207" w:rsidTr="006E5207">
        <w:tc>
          <w:tcPr>
            <w:tcW w:w="0" w:type="auto"/>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b/>
                <w:bCs/>
                <w:sz w:val="16"/>
                <w:szCs w:val="18"/>
                <w:lang w:val="es-ES"/>
              </w:rPr>
            </w:pPr>
          </w:p>
        </w:tc>
        <w:tc>
          <w:tcPr>
            <w:tcW w:w="146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rPr>
              <w:t>ֆ</w:t>
            </w:r>
            <w:r>
              <w:rPr>
                <w:rFonts w:ascii="GHEA Grapalat" w:hAnsi="GHEA Grapalat"/>
                <w:b/>
                <w:bCs/>
                <w:sz w:val="16"/>
                <w:szCs w:val="18"/>
                <w:lang w:val="hy-AM"/>
              </w:rPr>
              <w:t>իրմային անվանումը</w:t>
            </w:r>
          </w:p>
        </w:tc>
        <w:tc>
          <w:tcPr>
            <w:tcW w:w="2003"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ապրանքային նշանը</w:t>
            </w:r>
          </w:p>
        </w:tc>
        <w:tc>
          <w:tcPr>
            <w:tcW w:w="1757"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hy-AM"/>
              </w:rPr>
            </w:pPr>
            <w:r>
              <w:rPr>
                <w:rFonts w:ascii="GHEA Grapalat" w:hAnsi="GHEA Grapalat"/>
                <w:b/>
                <w:bCs/>
                <w:sz w:val="16"/>
                <w:szCs w:val="18"/>
                <w:lang w:val="hy-AM"/>
              </w:rPr>
              <w:t>մակնիշը</w:t>
            </w:r>
          </w:p>
        </w:tc>
        <w:tc>
          <w:tcPr>
            <w:tcW w:w="153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արտադրողի անվանումը</w:t>
            </w:r>
          </w:p>
        </w:tc>
        <w:tc>
          <w:tcPr>
            <w:tcW w:w="180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տեխնիկական բնութագրերը</w:t>
            </w:r>
          </w:p>
        </w:tc>
      </w:tr>
      <w:tr w:rsidR="006E5207" w:rsidTr="006E5207">
        <w:tc>
          <w:tcPr>
            <w:tcW w:w="1368"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r>
      <w:tr w:rsidR="006E5207" w:rsidTr="006E5207">
        <w:tc>
          <w:tcPr>
            <w:tcW w:w="1368"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r>
      <w:tr w:rsidR="006E5207" w:rsidTr="006E5207">
        <w:tc>
          <w:tcPr>
            <w:tcW w:w="1368"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r>
    </w:tbl>
    <w:p w:rsidR="006E5207" w:rsidRDefault="006E5207" w:rsidP="006E5207">
      <w:pPr>
        <w:pStyle w:val="3"/>
        <w:spacing w:line="240" w:lineRule="auto"/>
        <w:ind w:firstLine="567"/>
        <w:jc w:val="left"/>
        <w:rPr>
          <w:rFonts w:ascii="GHEA Grapalat" w:hAnsi="GHEA Grapalat"/>
          <w:b/>
          <w:lang w:val="en-US"/>
        </w:rPr>
      </w:pPr>
    </w:p>
    <w:p w:rsidR="006E5207" w:rsidRDefault="006E5207" w:rsidP="006E5207">
      <w:pPr>
        <w:pStyle w:val="3"/>
        <w:spacing w:line="240" w:lineRule="auto"/>
        <w:ind w:firstLine="567"/>
        <w:jc w:val="left"/>
        <w:rPr>
          <w:rFonts w:ascii="GHEA Grapalat" w:hAnsi="GHEA Grapalat"/>
          <w:b/>
          <w:lang w:val="en-US"/>
        </w:rPr>
      </w:pPr>
    </w:p>
    <w:p w:rsidR="006E5207" w:rsidRDefault="006E5207" w:rsidP="006E5207">
      <w:pPr>
        <w:pStyle w:val="3"/>
        <w:spacing w:line="240" w:lineRule="auto"/>
        <w:ind w:firstLine="567"/>
        <w:jc w:val="left"/>
        <w:rPr>
          <w:rFonts w:ascii="GHEA Grapalat" w:hAnsi="GHEA Grapalat"/>
          <w:b/>
          <w:lang w:val="en-US"/>
        </w:rPr>
      </w:pPr>
    </w:p>
    <w:p w:rsidR="006E5207" w:rsidRDefault="006E5207" w:rsidP="006E5207">
      <w:pPr>
        <w:pStyle w:val="3"/>
        <w:spacing w:line="240" w:lineRule="auto"/>
        <w:ind w:firstLine="567"/>
        <w:jc w:val="left"/>
        <w:rPr>
          <w:rFonts w:ascii="GHEA Grapalat" w:hAnsi="GHEA Grapalat"/>
          <w:b/>
          <w:lang w:val="en-US"/>
        </w:rPr>
      </w:pPr>
    </w:p>
    <w:p w:rsidR="006E5207" w:rsidRDefault="006E5207" w:rsidP="006E5207">
      <w:pPr>
        <w:rPr>
          <w:rFonts w:ascii="GHEA Grapalat" w:hAnsi="GHEA Grapalat"/>
          <w:sz w:val="20"/>
          <w:lang w:val="es-ES"/>
        </w:rPr>
      </w:pPr>
    </w:p>
    <w:p w:rsidR="006E5207" w:rsidRDefault="006E5207" w:rsidP="006E5207">
      <w:pPr>
        <w:jc w:val="both"/>
        <w:rPr>
          <w:rFonts w:ascii="GHEA Grapalat" w:hAnsi="GHEA Grapalat"/>
          <w:sz w:val="20"/>
          <w:u w:val="single"/>
        </w:rPr>
      </w:pP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t xml:space="preserve">    </w:t>
      </w:r>
    </w:p>
    <w:p w:rsidR="006E5207" w:rsidRDefault="006E5207" w:rsidP="006E5207">
      <w:pPr>
        <w:jc w:val="both"/>
        <w:rPr>
          <w:rFonts w:ascii="GHEA Grapalat" w:hAnsi="GHEA Grapalat"/>
          <w:sz w:val="20"/>
          <w:u w:val="single"/>
        </w:rPr>
      </w:pPr>
      <w:r>
        <w:rPr>
          <w:rFonts w:ascii="GHEA Grapalat" w:hAnsi="GHEA Grapalat" w:cs="Sylfaen"/>
          <w:sz w:val="20"/>
          <w:vertAlign w:val="superscript"/>
        </w:rPr>
        <w:t xml:space="preserve">     </w:t>
      </w:r>
      <w:r>
        <w:rPr>
          <w:rFonts w:ascii="GHEA Grapalat" w:hAnsi="GHEA Grapalat" w:cs="Sylfaen"/>
          <w:sz w:val="20"/>
          <w:vertAlign w:val="superscript"/>
          <w:lang w:val="hy-AM"/>
        </w:rPr>
        <w:t>առաջին տեղը զբաղեցրած    մասնակցի անվանումը (ղեկավարի պաշտոնը, անուն ազգանունը)</w:t>
      </w:r>
      <w:r>
        <w:rPr>
          <w:rFonts w:ascii="GHEA Grapalat" w:hAnsi="GHEA Grapalat" w:cs="Sylfaen"/>
          <w:sz w:val="20"/>
          <w:vertAlign w:val="superscript"/>
        </w:rPr>
        <w:t xml:space="preserve">  </w:t>
      </w:r>
      <w:r>
        <w:rPr>
          <w:rFonts w:ascii="GHEA Grapalat" w:hAnsi="GHEA Grapalat" w:cs="Sylfaen"/>
          <w:sz w:val="20"/>
          <w:vertAlign w:val="superscript"/>
        </w:rPr>
        <w:tab/>
      </w:r>
      <w:r>
        <w:rPr>
          <w:rFonts w:ascii="GHEA Grapalat" w:hAnsi="GHEA Grapalat" w:cs="Sylfaen"/>
          <w:sz w:val="20"/>
          <w:vertAlign w:val="superscript"/>
        </w:rPr>
        <w:tab/>
      </w:r>
      <w:r>
        <w:rPr>
          <w:rFonts w:ascii="GHEA Grapalat" w:hAnsi="GHEA Grapalat" w:cs="Sylfaen"/>
          <w:vertAlign w:val="superscript"/>
        </w:rPr>
        <w:t xml:space="preserve">                           </w:t>
      </w:r>
      <w:r>
        <w:rPr>
          <w:rFonts w:ascii="GHEA Grapalat" w:hAnsi="GHEA Grapalat" w:cs="Sylfaen"/>
          <w:sz w:val="20"/>
          <w:vertAlign w:val="superscript"/>
          <w:lang w:val="hy-AM"/>
        </w:rPr>
        <w:t>ստորագրությո</w:t>
      </w:r>
      <w:r>
        <w:rPr>
          <w:rFonts w:ascii="GHEA Grapalat" w:hAnsi="GHEA Grapalat" w:cs="Sylfaen"/>
          <w:sz w:val="20"/>
          <w:vertAlign w:val="superscript"/>
        </w:rPr>
        <w:t>ւն</w:t>
      </w:r>
      <w:r>
        <w:rPr>
          <w:rFonts w:ascii="GHEA Grapalat" w:hAnsi="GHEA Grapalat" w:cs="Sylfaen"/>
          <w:sz w:val="20"/>
          <w:lang w:val="hy-AM"/>
        </w:rPr>
        <w:t xml:space="preserve"> </w:t>
      </w:r>
    </w:p>
    <w:p w:rsidR="006E5207" w:rsidRDefault="006E5207" w:rsidP="006E5207">
      <w:pPr>
        <w:jc w:val="right"/>
        <w:rPr>
          <w:rFonts w:ascii="GHEA Grapalat" w:hAnsi="GHEA Grapalat" w:cs="Sylfaen"/>
          <w:sz w:val="20"/>
        </w:rPr>
      </w:pPr>
    </w:p>
    <w:p w:rsidR="006E5207" w:rsidRDefault="006E5207" w:rsidP="006E5207">
      <w:pPr>
        <w:jc w:val="right"/>
        <w:rPr>
          <w:rFonts w:ascii="GHEA Grapalat" w:hAnsi="GHEA Grapalat" w:cs="Sylfaen"/>
          <w:sz w:val="20"/>
        </w:rPr>
      </w:pPr>
    </w:p>
    <w:p w:rsidR="006E5207" w:rsidRDefault="006E5207" w:rsidP="006E5207">
      <w:pPr>
        <w:jc w:val="right"/>
        <w:rPr>
          <w:rFonts w:ascii="GHEA Grapalat" w:hAnsi="GHEA Grapalat" w:cs="Arial"/>
          <w:sz w:val="20"/>
          <w:lang w:val="hy-AM"/>
        </w:rPr>
      </w:pPr>
      <w:r>
        <w:rPr>
          <w:rFonts w:ascii="GHEA Grapalat" w:hAnsi="GHEA Grapalat" w:cs="Sylfaen"/>
          <w:sz w:val="20"/>
          <w:lang w:val="hy-AM"/>
        </w:rPr>
        <w:t>Կ</w:t>
      </w:r>
      <w:r>
        <w:rPr>
          <w:rFonts w:ascii="GHEA Grapalat" w:hAnsi="GHEA Grapalat" w:cs="Arial"/>
          <w:sz w:val="20"/>
          <w:lang w:val="hy-AM"/>
        </w:rPr>
        <w:t xml:space="preserve">. </w:t>
      </w:r>
      <w:r>
        <w:rPr>
          <w:rFonts w:ascii="GHEA Grapalat" w:hAnsi="GHEA Grapalat" w:cs="Sylfaen"/>
          <w:sz w:val="20"/>
          <w:lang w:val="hy-AM"/>
        </w:rPr>
        <w:t>Տ</w:t>
      </w:r>
      <w:r>
        <w:rPr>
          <w:rFonts w:ascii="GHEA Grapalat" w:hAnsi="GHEA Grapalat" w:cs="Arial"/>
          <w:sz w:val="20"/>
          <w:lang w:val="hy-AM"/>
        </w:rPr>
        <w:t>.</w:t>
      </w:r>
      <w:r>
        <w:rPr>
          <w:rFonts w:ascii="GHEA Grapalat" w:hAnsi="GHEA Grapalat" w:cs="Arial"/>
          <w:sz w:val="20"/>
          <w:lang w:val="hy-AM"/>
        </w:rPr>
        <w:tab/>
      </w:r>
      <w:r>
        <w:rPr>
          <w:rFonts w:ascii="GHEA Grapalat" w:hAnsi="GHEA Grapalat" w:cs="Arial"/>
          <w:sz w:val="20"/>
          <w:lang w:val="hy-AM"/>
        </w:rPr>
        <w:tab/>
        <w:t xml:space="preserve"> </w:t>
      </w:r>
    </w:p>
    <w:p w:rsidR="006E5207" w:rsidRDefault="006E5207" w:rsidP="006E5207">
      <w:pPr>
        <w:jc w:val="right"/>
        <w:rPr>
          <w:rFonts w:ascii="GHEA Grapalat" w:hAnsi="GHEA Grapalat"/>
          <w:sz w:val="20"/>
          <w:lang w:val="hy-AM"/>
        </w:rPr>
      </w:pPr>
    </w:p>
    <w:p w:rsidR="006E5207" w:rsidRDefault="006E5207" w:rsidP="006E5207">
      <w:pPr>
        <w:jc w:val="right"/>
        <w:rPr>
          <w:rFonts w:ascii="GHEA Grapalat" w:hAnsi="GHEA Grapalat"/>
          <w:sz w:val="20"/>
          <w:lang w:val="hy-AM"/>
        </w:rPr>
      </w:pPr>
    </w:p>
    <w:p w:rsidR="006E5207" w:rsidRDefault="006E5207" w:rsidP="006E5207">
      <w:pPr>
        <w:pStyle w:val="a6"/>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rsidR="006E5207" w:rsidRDefault="006E5207" w:rsidP="006E5207">
      <w:pPr>
        <w:pStyle w:val="33"/>
        <w:spacing w:line="240" w:lineRule="auto"/>
        <w:ind w:firstLine="0"/>
        <w:jc w:val="right"/>
        <w:rPr>
          <w:rFonts w:ascii="GHEA Grapalat" w:hAnsi="GHEA Grapalat" w:cs="Arial"/>
          <w:b/>
          <w:lang w:val="hy-AM"/>
        </w:rPr>
      </w:pPr>
      <w:r>
        <w:rPr>
          <w:rFonts w:ascii="GHEA Grapalat" w:hAnsi="GHEA Grapalat"/>
          <w:b/>
          <w:lang w:val="hy-AM"/>
        </w:rPr>
        <w:t xml:space="preserve"> </w:t>
      </w:r>
      <w:r>
        <w:rPr>
          <w:rFonts w:ascii="GHEA Grapalat" w:hAnsi="GHEA Grapalat"/>
          <w:b/>
          <w:lang w:val="hy-AM"/>
        </w:rPr>
        <w:br w:type="page"/>
      </w:r>
      <w:r>
        <w:rPr>
          <w:rFonts w:ascii="GHEA Grapalat" w:hAnsi="GHEA Grapalat" w:cs="Sylfaen"/>
          <w:b/>
          <w:lang w:val="hy-AM"/>
        </w:rPr>
        <w:lastRenderedPageBreak/>
        <w:t>Հավելված</w:t>
      </w:r>
      <w:r>
        <w:rPr>
          <w:rFonts w:ascii="GHEA Grapalat" w:hAnsi="GHEA Grapalat" w:cs="Arial"/>
          <w:b/>
          <w:lang w:val="hy-AM"/>
        </w:rPr>
        <w:t xml:space="preserve"> 2</w:t>
      </w:r>
    </w:p>
    <w:p w:rsidR="006E5207" w:rsidRDefault="002863C3" w:rsidP="006E5207">
      <w:pPr>
        <w:pStyle w:val="33"/>
        <w:spacing w:line="240" w:lineRule="auto"/>
        <w:jc w:val="right"/>
        <w:rPr>
          <w:rFonts w:ascii="GHEA Grapalat" w:hAnsi="GHEA Grapalat" w:cs="Arial"/>
          <w:b/>
          <w:lang w:val="hy-AM"/>
        </w:rPr>
      </w:pPr>
      <w:r>
        <w:rPr>
          <w:rFonts w:ascii="GHEA Grapalat" w:hAnsi="GHEA Grapalat"/>
          <w:lang w:val="af-ZA"/>
        </w:rPr>
        <w:t xml:space="preserve">ԱՄԴՀՄԴ-ԳՀԱՊՁԲ-20/01        </w:t>
      </w:r>
      <w:r w:rsidR="0069073C" w:rsidRPr="0069073C">
        <w:rPr>
          <w:rFonts w:ascii="GHEA Grapalat" w:hAnsi="GHEA Grapalat" w:cs="Sylfaen"/>
          <w:b/>
          <w:lang w:val="es-ES"/>
        </w:rPr>
        <w:t xml:space="preserve"> </w:t>
      </w:r>
      <w:r w:rsidR="006E5207">
        <w:rPr>
          <w:rFonts w:ascii="GHEA Grapalat" w:hAnsi="GHEA Grapalat" w:cs="Sylfaen"/>
          <w:b/>
          <w:lang w:val="hy-AM"/>
        </w:rPr>
        <w:t>ծածկագրով</w:t>
      </w:r>
    </w:p>
    <w:p w:rsidR="006E5207" w:rsidRDefault="0069073C" w:rsidP="006E5207">
      <w:pPr>
        <w:pStyle w:val="33"/>
        <w:spacing w:line="240" w:lineRule="auto"/>
        <w:jc w:val="right"/>
        <w:rPr>
          <w:rFonts w:ascii="GHEA Grapalat" w:hAnsi="GHEA Grapalat" w:cs="Arial"/>
          <w:b/>
          <w:lang w:val="hy-AM"/>
        </w:rPr>
      </w:pPr>
      <w:r w:rsidRPr="0069073C">
        <w:rPr>
          <w:rFonts w:ascii="GHEA Grapalat" w:hAnsi="GHEA Grapalat" w:cs="Sylfaen"/>
          <w:b/>
          <w:lang w:val="hy-AM"/>
        </w:rPr>
        <w:t xml:space="preserve">Գնանշման հարցման </w:t>
      </w:r>
      <w:r w:rsidR="006E5207">
        <w:rPr>
          <w:rFonts w:ascii="GHEA Grapalat" w:hAnsi="GHEA Grapalat" w:cs="Arial"/>
          <w:b/>
          <w:lang w:val="hy-AM"/>
        </w:rPr>
        <w:t xml:space="preserve"> </w:t>
      </w:r>
      <w:r w:rsidR="006E5207">
        <w:rPr>
          <w:rFonts w:ascii="GHEA Grapalat" w:hAnsi="GHEA Grapalat" w:cs="Sylfaen"/>
          <w:b/>
          <w:lang w:val="hy-AM"/>
        </w:rPr>
        <w:t>հրավերի</w:t>
      </w:r>
    </w:p>
    <w:p w:rsidR="006E5207" w:rsidRDefault="006E5207" w:rsidP="006E5207">
      <w:pPr>
        <w:rPr>
          <w:rFonts w:ascii="GHEA Grapalat" w:hAnsi="GHEA Grapalat"/>
          <w:lang w:val="hy-AM"/>
        </w:rPr>
      </w:pPr>
    </w:p>
    <w:p w:rsidR="006E5207" w:rsidRDefault="006E5207" w:rsidP="006E5207">
      <w:pPr>
        <w:ind w:firstLine="567"/>
        <w:jc w:val="center"/>
        <w:rPr>
          <w:rFonts w:ascii="GHEA Grapalat" w:hAnsi="GHEA Grapalat"/>
          <w:sz w:val="20"/>
          <w:lang w:val="hy-AM"/>
        </w:rPr>
      </w:pPr>
    </w:p>
    <w:p w:rsidR="006E5207" w:rsidRDefault="006E5207" w:rsidP="006E5207">
      <w:pPr>
        <w:ind w:left="-66"/>
        <w:jc w:val="center"/>
        <w:rPr>
          <w:rFonts w:ascii="GHEA Grapalat" w:hAnsi="GHEA Grapalat"/>
          <w:b/>
          <w:sz w:val="20"/>
          <w:lang w:val="hy-AM"/>
        </w:rPr>
      </w:pPr>
      <w:r>
        <w:rPr>
          <w:rFonts w:ascii="GHEA Grapalat" w:hAnsi="GHEA Grapalat"/>
          <w:b/>
          <w:sz w:val="20"/>
          <w:lang w:val="hy-AM"/>
        </w:rPr>
        <w:t>Գ Ն Ա Յ Ի Ն   Ա Ռ Ա Ջ Ա Ր Կ</w:t>
      </w:r>
    </w:p>
    <w:p w:rsidR="006E5207" w:rsidRDefault="006E5207" w:rsidP="006E5207">
      <w:pPr>
        <w:ind w:firstLine="567"/>
        <w:rPr>
          <w:rFonts w:ascii="GHEA Grapalat" w:hAnsi="GHEA Grapalat"/>
          <w:lang w:val="hy-AM"/>
        </w:rPr>
      </w:pPr>
    </w:p>
    <w:p w:rsidR="006E5207" w:rsidRDefault="006E5207" w:rsidP="006E5207">
      <w:pPr>
        <w:ind w:firstLine="567"/>
        <w:jc w:val="both"/>
        <w:rPr>
          <w:rFonts w:ascii="GHEA Grapalat" w:hAnsi="GHEA Grapalat" w:cs="Arial"/>
          <w:lang w:val="hy-AM"/>
        </w:rPr>
      </w:pPr>
      <w:r>
        <w:rPr>
          <w:rFonts w:ascii="GHEA Grapalat" w:hAnsi="GHEA Grapalat" w:cs="Arial"/>
          <w:sz w:val="20"/>
          <w:szCs w:val="20"/>
          <w:lang w:val="es-ES"/>
        </w:rPr>
        <w:t xml:space="preserve">Ուսումնասիրելով </w:t>
      </w:r>
      <w:r w:rsidR="002863C3">
        <w:rPr>
          <w:rFonts w:ascii="GHEA Grapalat" w:hAnsi="GHEA Grapalat"/>
          <w:sz w:val="20"/>
          <w:lang w:val="af-ZA"/>
        </w:rPr>
        <w:t xml:space="preserve">ԱՄԴՀՄԴ-ԳՀԱՊՁԲ-20/01        </w:t>
      </w:r>
      <w:r w:rsidR="0069073C" w:rsidRPr="0069073C">
        <w:rPr>
          <w:rFonts w:ascii="GHEA Grapalat" w:hAnsi="GHEA Grapalat" w:cs="Sylfaen"/>
          <w:b/>
          <w:sz w:val="20"/>
          <w:lang w:val="es-ES"/>
        </w:rPr>
        <w:t xml:space="preserve"> </w:t>
      </w:r>
      <w:r w:rsidR="0069073C">
        <w:rPr>
          <w:rFonts w:ascii="GHEA Grapalat" w:hAnsi="GHEA Grapalat" w:cs="Arial"/>
          <w:sz w:val="20"/>
          <w:szCs w:val="20"/>
          <w:lang w:val="es-ES"/>
        </w:rPr>
        <w:t xml:space="preserve">ծածկագրով </w:t>
      </w:r>
      <w:r w:rsidR="0069073C" w:rsidRPr="0069073C">
        <w:rPr>
          <w:rFonts w:ascii="GHEA Grapalat" w:hAnsi="GHEA Grapalat" w:cs="Arial"/>
          <w:sz w:val="20"/>
          <w:szCs w:val="20"/>
          <w:lang w:val="hy-AM"/>
        </w:rPr>
        <w:t xml:space="preserve">գնանշման  հարցման </w:t>
      </w:r>
      <w:r>
        <w:rPr>
          <w:rFonts w:ascii="GHEA Grapalat" w:hAnsi="GHEA Grapalat" w:cs="Arial"/>
          <w:sz w:val="20"/>
          <w:szCs w:val="20"/>
          <w:lang w:val="es-ES"/>
        </w:rPr>
        <w:t xml:space="preserve"> </w:t>
      </w:r>
      <w:r w:rsidR="00065381">
        <w:rPr>
          <w:rFonts w:ascii="GHEA Grapalat" w:hAnsi="GHEA Grapalat" w:cs="Arial"/>
          <w:sz w:val="20"/>
          <w:szCs w:val="20"/>
          <w:lang w:val="es-ES"/>
        </w:rPr>
        <w:t xml:space="preserve"> </w:t>
      </w:r>
      <w:r>
        <w:rPr>
          <w:rFonts w:ascii="GHEA Grapalat" w:hAnsi="GHEA Grapalat" w:cs="Arial"/>
          <w:sz w:val="20"/>
          <w:szCs w:val="20"/>
          <w:lang w:val="es-ES"/>
        </w:rPr>
        <w:t xml:space="preserve"> հրավերը, այդ թվում կնքվելիք  պայմանագրի նախագիծը</w:t>
      </w:r>
      <w:r>
        <w:rPr>
          <w:rFonts w:ascii="GHEA Grapalat" w:hAnsi="GHEA Grapalat" w:cs="Arial"/>
          <w:lang w:val="hy-AM"/>
        </w:rPr>
        <w:t xml:space="preserve">, </w:t>
      </w:r>
      <w:r w:rsidR="0069073C">
        <w:rPr>
          <w:rFonts w:ascii="GHEA Grapalat" w:hAnsi="GHEA Grapalat"/>
          <w:sz w:val="20"/>
          <w:u w:val="single"/>
          <w:lang w:val="hy-AM"/>
        </w:rPr>
        <w:t xml:space="preserve">                  </w:t>
      </w:r>
      <w:r w:rsidR="0069073C">
        <w:rPr>
          <w:rFonts w:ascii="GHEA Grapalat" w:hAnsi="GHEA Grapalat"/>
          <w:sz w:val="20"/>
          <w:u w:val="single"/>
          <w:lang w:val="hy-AM"/>
        </w:rPr>
        <w:tab/>
      </w:r>
      <w:r w:rsidR="00065381" w:rsidRPr="00065381">
        <w:rPr>
          <w:rFonts w:ascii="GHEA Grapalat" w:hAnsi="GHEA Grapalat"/>
          <w:sz w:val="20"/>
          <w:u w:val="single"/>
          <w:lang w:val="hy-AM"/>
        </w:rPr>
        <w:t xml:space="preserve">                          </w:t>
      </w:r>
      <w:r>
        <w:rPr>
          <w:rFonts w:ascii="GHEA Grapalat" w:hAnsi="GHEA Grapalat" w:cs="Arial"/>
          <w:sz w:val="20"/>
          <w:szCs w:val="20"/>
          <w:lang w:val="es-ES"/>
        </w:rPr>
        <w:t>-ն առաջարկում է</w:t>
      </w:r>
      <w:r>
        <w:rPr>
          <w:rFonts w:ascii="GHEA Grapalat" w:hAnsi="GHEA Grapalat" w:cs="Arial"/>
          <w:lang w:val="hy-AM"/>
        </w:rPr>
        <w:t xml:space="preserve">   </w:t>
      </w:r>
    </w:p>
    <w:p w:rsidR="006E5207" w:rsidRDefault="006E5207" w:rsidP="006E5207">
      <w:pPr>
        <w:ind w:firstLine="567"/>
        <w:jc w:val="both"/>
        <w:rPr>
          <w:rFonts w:ascii="GHEA Grapalat" w:hAnsi="GHEA Grapalat" w:cs="Arial"/>
        </w:rPr>
      </w:pPr>
      <w:bookmarkStart w:id="13" w:name="_Hlk23147299"/>
      <w:r>
        <w:rPr>
          <w:rFonts w:ascii="GHEA Grapalat" w:hAnsi="GHEA Grapalat" w:cs="Sylfaen"/>
          <w:vertAlign w:val="superscript"/>
          <w:lang w:val="hy-AM"/>
        </w:rPr>
        <w:t xml:space="preserve">                                                                                     մասնակցի անվանումը</w:t>
      </w:r>
    </w:p>
    <w:bookmarkEnd w:id="13"/>
    <w:p w:rsidR="006E5207" w:rsidRDefault="006E5207" w:rsidP="006E5207">
      <w:pPr>
        <w:jc w:val="both"/>
        <w:rPr>
          <w:rFonts w:ascii="GHEA Grapalat" w:hAnsi="GHEA Grapalat"/>
          <w:sz w:val="20"/>
          <w:lang w:val="hy-AM"/>
        </w:rPr>
      </w:pPr>
      <w:r>
        <w:rPr>
          <w:rFonts w:ascii="GHEA Grapalat" w:hAnsi="GHEA Grapalat" w:cs="Arial"/>
          <w:sz w:val="20"/>
          <w:szCs w:val="20"/>
          <w:lang w:val="es-ES"/>
        </w:rPr>
        <w:t>պայմանագիրը կատարել ներքոհիշյալ ընդհանուր գներով.</w:t>
      </w:r>
    </w:p>
    <w:p w:rsidR="006E5207" w:rsidRDefault="006E5207" w:rsidP="006E5207">
      <w:pPr>
        <w:jc w:val="center"/>
        <w:rPr>
          <w:rFonts w:ascii="GHEA Grapalat" w:hAnsi="GHEA Grapalat"/>
          <w:sz w:val="20"/>
          <w:lang w:val="hy-AM"/>
        </w:rPr>
      </w:pPr>
      <w:r>
        <w:rPr>
          <w:rFonts w:ascii="GHEA Grapalat" w:hAnsi="GHEA Grapalat"/>
          <w:sz w:val="20"/>
          <w:szCs w:val="20"/>
          <w:lang w:val="es-ES"/>
        </w:rPr>
        <w:t xml:space="preserve">                                                                                                                                   </w:t>
      </w:r>
      <w:r>
        <w:rPr>
          <w:rFonts w:ascii="GHEA Grapalat" w:hAnsi="GHEA Grapalat"/>
          <w:sz w:val="20"/>
          <w:lang w:val="es-ES"/>
        </w:rPr>
        <w:t>ՀՀ դրամ</w:t>
      </w:r>
    </w:p>
    <w:tbl>
      <w:tblPr>
        <w:tblW w:w="10065"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135"/>
        <w:gridCol w:w="3259"/>
        <w:gridCol w:w="1191"/>
        <w:gridCol w:w="1063"/>
        <w:gridCol w:w="1057"/>
        <w:gridCol w:w="2360"/>
      </w:tblGrid>
      <w:tr w:rsidR="006E5207" w:rsidRPr="00CB4C89" w:rsidTr="006E5207">
        <w:trPr>
          <w:cantSplit/>
          <w:trHeight w:val="916"/>
          <w:jc w:val="center"/>
        </w:trPr>
        <w:tc>
          <w:tcPr>
            <w:tcW w:w="1136" w:type="dxa"/>
            <w:tcBorders>
              <w:top w:val="single" w:sz="4" w:space="0" w:color="auto"/>
              <w:left w:val="single" w:sz="4" w:space="0" w:color="auto"/>
              <w:bottom w:val="nil"/>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Չափա-</w:t>
            </w:r>
          </w:p>
          <w:p w:rsidR="006E5207" w:rsidRDefault="006E5207">
            <w:pPr>
              <w:jc w:val="center"/>
              <w:rPr>
                <w:rFonts w:ascii="GHEA Grapalat" w:hAnsi="GHEA Grapalat"/>
                <w:b/>
                <w:bCs/>
                <w:sz w:val="16"/>
                <w:lang w:val="es-ES"/>
              </w:rPr>
            </w:pPr>
            <w:r>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bottom w:val="nil"/>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Ապրանքի  անվանումը</w:t>
            </w:r>
          </w:p>
        </w:tc>
        <w:tc>
          <w:tcPr>
            <w:tcW w:w="1191" w:type="dxa"/>
            <w:tcBorders>
              <w:top w:val="single" w:sz="4" w:space="0" w:color="auto"/>
              <w:left w:val="single" w:sz="4" w:space="0" w:color="auto"/>
              <w:bottom w:val="nil"/>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Ինքնարժեք /տառերով և թվերով/</w:t>
            </w:r>
          </w:p>
        </w:tc>
        <w:tc>
          <w:tcPr>
            <w:tcW w:w="1063" w:type="dxa"/>
            <w:tcBorders>
              <w:top w:val="single" w:sz="4" w:space="0" w:color="auto"/>
              <w:left w:val="single" w:sz="4" w:space="0" w:color="auto"/>
              <w:bottom w:val="nil"/>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Շահույթ /տառերով և թվերով/</w:t>
            </w:r>
          </w:p>
        </w:tc>
        <w:tc>
          <w:tcPr>
            <w:tcW w:w="1057" w:type="dxa"/>
            <w:tcBorders>
              <w:top w:val="single" w:sz="4" w:space="0" w:color="auto"/>
              <w:left w:val="single" w:sz="4" w:space="0" w:color="auto"/>
              <w:bottom w:val="nil"/>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ԱԱՀ**</w:t>
            </w:r>
          </w:p>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/տառերով և թվերով/</w:t>
            </w:r>
          </w:p>
        </w:tc>
        <w:tc>
          <w:tcPr>
            <w:tcW w:w="2360" w:type="dxa"/>
            <w:tcBorders>
              <w:top w:val="single" w:sz="4" w:space="0" w:color="auto"/>
              <w:left w:val="single" w:sz="4" w:space="0" w:color="auto"/>
              <w:bottom w:val="nil"/>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Ընդհանուր գինը</w:t>
            </w:r>
          </w:p>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 xml:space="preserve"> /տառերով և թվերով/</w:t>
            </w:r>
          </w:p>
        </w:tc>
      </w:tr>
      <w:tr w:rsidR="006E5207" w:rsidTr="006E5207">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6E5207" w:rsidRDefault="006E5207">
            <w:pPr>
              <w:jc w:val="center"/>
              <w:rPr>
                <w:rFonts w:ascii="GHEA Grapalat" w:hAnsi="GHEA Grapalat"/>
                <w:b/>
                <w:i/>
                <w:sz w:val="16"/>
                <w:lang w:val="es-ES"/>
              </w:rPr>
            </w:pPr>
            <w:r>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hideMark/>
          </w:tcPr>
          <w:p w:rsidR="006E5207" w:rsidRDefault="006E5207">
            <w:pPr>
              <w:jc w:val="center"/>
              <w:rPr>
                <w:rFonts w:ascii="GHEA Grapalat" w:hAnsi="GHEA Grapalat"/>
                <w:b/>
                <w:i/>
                <w:sz w:val="16"/>
                <w:lang w:val="es-ES"/>
              </w:rPr>
            </w:pPr>
            <w:r>
              <w:rPr>
                <w:rFonts w:ascii="GHEA Grapalat" w:hAnsi="GHEA Grapalat"/>
                <w:b/>
                <w:i/>
                <w:sz w:val="16"/>
                <w:lang w:val="es-ES"/>
              </w:rPr>
              <w:t>2</w:t>
            </w:r>
          </w:p>
        </w:tc>
        <w:tc>
          <w:tcPr>
            <w:tcW w:w="1191" w:type="dxa"/>
            <w:tcBorders>
              <w:top w:val="single" w:sz="4" w:space="0" w:color="auto"/>
              <w:left w:val="single" w:sz="4" w:space="0" w:color="auto"/>
              <w:bottom w:val="single" w:sz="4" w:space="0" w:color="auto"/>
              <w:right w:val="single" w:sz="4" w:space="0" w:color="auto"/>
            </w:tcBorders>
            <w:shd w:val="clear" w:color="auto" w:fill="99CCFF"/>
            <w:hideMark/>
          </w:tcPr>
          <w:p w:rsidR="006E5207" w:rsidRDefault="006E5207">
            <w:pPr>
              <w:jc w:val="center"/>
              <w:rPr>
                <w:rFonts w:ascii="GHEA Grapalat" w:hAnsi="GHEA Grapalat"/>
                <w:i/>
                <w:sz w:val="16"/>
                <w:lang w:val="es-ES"/>
              </w:rPr>
            </w:pPr>
            <w:r>
              <w:rPr>
                <w:rFonts w:ascii="GHEA Grapalat" w:hAnsi="GHEA Grapalat"/>
                <w:b/>
                <w:i/>
                <w:sz w:val="16"/>
                <w:lang w:val="es-ES"/>
              </w:rPr>
              <w:t>3</w:t>
            </w:r>
          </w:p>
        </w:tc>
        <w:tc>
          <w:tcPr>
            <w:tcW w:w="1063" w:type="dxa"/>
            <w:tcBorders>
              <w:top w:val="single" w:sz="4" w:space="0" w:color="auto"/>
              <w:left w:val="single" w:sz="4" w:space="0" w:color="auto"/>
              <w:bottom w:val="single" w:sz="4" w:space="0" w:color="auto"/>
              <w:right w:val="single" w:sz="4" w:space="0" w:color="auto"/>
            </w:tcBorders>
            <w:shd w:val="clear" w:color="auto" w:fill="99CCFF"/>
            <w:hideMark/>
          </w:tcPr>
          <w:p w:rsidR="006E5207" w:rsidRDefault="006E5207">
            <w:pPr>
              <w:jc w:val="center"/>
              <w:rPr>
                <w:rFonts w:ascii="GHEA Grapalat" w:hAnsi="GHEA Grapalat"/>
                <w:i/>
                <w:sz w:val="16"/>
                <w:lang w:val="es-ES"/>
              </w:rPr>
            </w:pPr>
            <w:r>
              <w:rPr>
                <w:rFonts w:ascii="GHEA Grapalat" w:hAnsi="GHEA Grapalat"/>
                <w:i/>
                <w:sz w:val="16"/>
                <w:lang w:val="es-ES"/>
              </w:rPr>
              <w:t>4</w:t>
            </w:r>
          </w:p>
        </w:tc>
        <w:tc>
          <w:tcPr>
            <w:tcW w:w="1057" w:type="dxa"/>
            <w:tcBorders>
              <w:top w:val="single" w:sz="4" w:space="0" w:color="auto"/>
              <w:left w:val="single" w:sz="4" w:space="0" w:color="auto"/>
              <w:bottom w:val="single" w:sz="4" w:space="0" w:color="auto"/>
              <w:right w:val="single" w:sz="4" w:space="0" w:color="auto"/>
            </w:tcBorders>
            <w:shd w:val="clear" w:color="auto" w:fill="99CCFF"/>
            <w:hideMark/>
          </w:tcPr>
          <w:p w:rsidR="006E5207" w:rsidRDefault="006E5207">
            <w:pPr>
              <w:jc w:val="center"/>
              <w:rPr>
                <w:rFonts w:ascii="GHEA Grapalat" w:hAnsi="GHEA Grapalat"/>
                <w:i/>
                <w:sz w:val="16"/>
                <w:lang w:val="es-ES"/>
              </w:rPr>
            </w:pPr>
            <w:r>
              <w:rPr>
                <w:rFonts w:ascii="GHEA Grapalat" w:hAnsi="GHEA Grapalat"/>
                <w:b/>
                <w:i/>
                <w:sz w:val="16"/>
                <w:lang w:val="es-ES"/>
              </w:rPr>
              <w:t>5</w:t>
            </w:r>
          </w:p>
        </w:tc>
        <w:tc>
          <w:tcPr>
            <w:tcW w:w="2360" w:type="dxa"/>
            <w:tcBorders>
              <w:top w:val="single" w:sz="4" w:space="0" w:color="auto"/>
              <w:left w:val="single" w:sz="4" w:space="0" w:color="auto"/>
              <w:bottom w:val="single" w:sz="4" w:space="0" w:color="auto"/>
              <w:right w:val="single" w:sz="4" w:space="0" w:color="auto"/>
            </w:tcBorders>
            <w:shd w:val="clear" w:color="auto" w:fill="99CCFF"/>
            <w:hideMark/>
          </w:tcPr>
          <w:p w:rsidR="006E5207" w:rsidRDefault="006E5207">
            <w:pPr>
              <w:jc w:val="center"/>
              <w:rPr>
                <w:rFonts w:ascii="GHEA Grapalat" w:hAnsi="GHEA Grapalat"/>
                <w:i/>
                <w:sz w:val="16"/>
                <w:lang w:val="es-ES"/>
              </w:rPr>
            </w:pPr>
            <w:r>
              <w:rPr>
                <w:rFonts w:ascii="GHEA Grapalat" w:hAnsi="GHEA Grapalat"/>
                <w:b/>
                <w:i/>
                <w:sz w:val="16"/>
                <w:lang w:val="es-ES"/>
              </w:rPr>
              <w:t>6=3+4+5</w:t>
            </w:r>
          </w:p>
        </w:tc>
      </w:tr>
      <w:tr w:rsidR="006E5207" w:rsidRPr="00CB4C89" w:rsidTr="006E5207">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8"/>
                <w:lang w:val="es-ES"/>
              </w:rPr>
            </w:pPr>
            <w:r>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lang w:val="es-ES"/>
              </w:rPr>
            </w:pPr>
            <w:r>
              <w:rPr>
                <w:rFonts w:ascii="GHEA Grapalat" w:hAnsi="GHEA Grapalat"/>
                <w:sz w:val="20"/>
                <w:u w:val="single"/>
                <w:vertAlign w:val="subscript"/>
                <w:lang w:val="es-ES"/>
              </w:rPr>
              <w:t>&lt;&lt;Գնման առարկայի չափաբաժնի անվանում N1&gt;&gt;</w:t>
            </w:r>
          </w:p>
        </w:tc>
        <w:tc>
          <w:tcPr>
            <w:tcW w:w="1191"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r>
      <w:tr w:rsidR="006E5207" w:rsidRPr="00CB4C89" w:rsidTr="006E5207">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8"/>
                <w:lang w:val="es-ES"/>
              </w:rPr>
            </w:pPr>
            <w:r>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lang w:val="es-ES"/>
              </w:rPr>
            </w:pPr>
            <w:r>
              <w:rPr>
                <w:rFonts w:ascii="GHEA Grapalat" w:hAnsi="GHEA Grapalat"/>
                <w:sz w:val="20"/>
                <w:u w:val="single"/>
                <w:vertAlign w:val="subscript"/>
                <w:lang w:val="es-ES"/>
              </w:rPr>
              <w:t>&lt;&lt;Գնման առարկայի չափաբաժնի անվանում N2&gt;&gt;</w:t>
            </w:r>
          </w:p>
        </w:tc>
        <w:tc>
          <w:tcPr>
            <w:tcW w:w="1191"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Default="006E5207">
            <w:pPr>
              <w:rPr>
                <w:rFonts w:ascii="GHEA Grapalat" w:hAnsi="GHEA Grapalat"/>
                <w:lang w:val="es-ES"/>
              </w:rPr>
            </w:pPr>
          </w:p>
        </w:tc>
      </w:tr>
      <w:tr w:rsidR="006E5207" w:rsidRPr="00CB4C89" w:rsidTr="006E5207">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8"/>
                <w:lang w:val="es-ES"/>
              </w:rPr>
            </w:pPr>
            <w:r>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lang w:val="es-ES"/>
              </w:rPr>
            </w:pPr>
            <w:r>
              <w:rPr>
                <w:rFonts w:ascii="GHEA Grapalat" w:hAnsi="GHEA Grapalat"/>
                <w:sz w:val="20"/>
                <w:u w:val="single"/>
                <w:vertAlign w:val="subscript"/>
                <w:lang w:val="es-ES"/>
              </w:rPr>
              <w:t>&lt;&lt;Գնման առարկայի չափաբաժնի անվանում N3&gt;&gt;</w:t>
            </w:r>
          </w:p>
        </w:tc>
        <w:tc>
          <w:tcPr>
            <w:tcW w:w="1191"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r>
      <w:tr w:rsidR="006E5207" w:rsidTr="006E5207">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8"/>
                <w:lang w:val="es-ES"/>
              </w:rPr>
            </w:pPr>
            <w:r>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lang w:val="es-ES"/>
              </w:rPr>
            </w:pPr>
            <w:r>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r>
      <w:tr w:rsidR="006E5207" w:rsidTr="006E5207">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Pr="002B02DB" w:rsidRDefault="0069073C" w:rsidP="002B02DB">
            <w:pPr>
              <w:jc w:val="center"/>
              <w:rPr>
                <w:rFonts w:ascii="GHEA Grapalat" w:hAnsi="GHEA Grapalat"/>
                <w:b/>
                <w:bCs/>
                <w:sz w:val="18"/>
              </w:rPr>
            </w:pPr>
            <w:r>
              <w:rPr>
                <w:rFonts w:ascii="GHEA Grapalat" w:hAnsi="GHEA Grapalat"/>
                <w:b/>
                <w:sz w:val="18"/>
                <w:lang w:val="ru-RU"/>
              </w:rPr>
              <w:t>1</w:t>
            </w:r>
            <w:r w:rsidR="002B02DB">
              <w:rPr>
                <w:rFonts w:ascii="GHEA Grapalat" w:hAnsi="GHEA Grapalat"/>
                <w:b/>
                <w:sz w:val="18"/>
              </w:rPr>
              <w:t>5</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lang w:val="es-ES"/>
              </w:rPr>
            </w:pPr>
            <w:r>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vAlign w:val="center"/>
          </w:tcPr>
          <w:p w:rsidR="006E5207" w:rsidRDefault="006E5207">
            <w:pPr>
              <w:jc w:val="center"/>
              <w:rPr>
                <w:rFonts w:ascii="GHEA Grapalat" w:hAnsi="GHEA Grapalat"/>
                <w:sz w:val="20"/>
                <w:lang w:val="es-ES"/>
              </w:rPr>
            </w:pPr>
          </w:p>
        </w:tc>
        <w:tc>
          <w:tcPr>
            <w:tcW w:w="1063" w:type="dxa"/>
            <w:tcBorders>
              <w:top w:val="single" w:sz="4" w:space="0" w:color="auto"/>
              <w:left w:val="single" w:sz="4" w:space="0" w:color="auto"/>
              <w:bottom w:val="single" w:sz="4" w:space="0" w:color="auto"/>
              <w:right w:val="single" w:sz="4" w:space="0" w:color="auto"/>
            </w:tcBorders>
            <w:vAlign w:val="center"/>
          </w:tcPr>
          <w:p w:rsidR="006E5207" w:rsidRDefault="006E5207">
            <w:pPr>
              <w:jc w:val="center"/>
              <w:rPr>
                <w:rFonts w:ascii="GHEA Grapalat" w:hAnsi="GHEA Grapalat"/>
                <w:sz w:val="20"/>
                <w:lang w:val="es-ES"/>
              </w:rPr>
            </w:pPr>
          </w:p>
        </w:tc>
        <w:tc>
          <w:tcPr>
            <w:tcW w:w="1057" w:type="dxa"/>
            <w:tcBorders>
              <w:top w:val="single" w:sz="4" w:space="0" w:color="auto"/>
              <w:left w:val="single" w:sz="4" w:space="0" w:color="auto"/>
              <w:bottom w:val="single" w:sz="4" w:space="0" w:color="auto"/>
              <w:right w:val="single" w:sz="4" w:space="0" w:color="auto"/>
            </w:tcBorders>
            <w:vAlign w:val="center"/>
          </w:tcPr>
          <w:p w:rsidR="006E5207" w:rsidRDefault="006E5207">
            <w:pPr>
              <w:jc w:val="center"/>
              <w:rPr>
                <w:rFonts w:ascii="GHEA Grapalat" w:hAnsi="GHEA Grapalat"/>
                <w:sz w:val="20"/>
                <w:lang w:val="es-ES"/>
              </w:rPr>
            </w:pPr>
          </w:p>
        </w:tc>
        <w:tc>
          <w:tcPr>
            <w:tcW w:w="2360" w:type="dxa"/>
            <w:tcBorders>
              <w:top w:val="single" w:sz="4" w:space="0" w:color="auto"/>
              <w:left w:val="single" w:sz="4" w:space="0" w:color="auto"/>
              <w:bottom w:val="single" w:sz="4" w:space="0" w:color="auto"/>
              <w:right w:val="single" w:sz="4" w:space="0" w:color="auto"/>
            </w:tcBorders>
            <w:vAlign w:val="center"/>
          </w:tcPr>
          <w:p w:rsidR="006E5207" w:rsidRDefault="006E5207">
            <w:pPr>
              <w:jc w:val="center"/>
              <w:rPr>
                <w:rFonts w:ascii="GHEA Grapalat" w:hAnsi="GHEA Grapalat"/>
                <w:sz w:val="20"/>
                <w:lang w:val="es-ES"/>
              </w:rPr>
            </w:pPr>
          </w:p>
        </w:tc>
      </w:tr>
    </w:tbl>
    <w:p w:rsidR="006E5207" w:rsidRDefault="006E5207" w:rsidP="006E5207">
      <w:pPr>
        <w:rPr>
          <w:rFonts w:ascii="GHEA Grapalat" w:hAnsi="GHEA Grapalat"/>
          <w:sz w:val="18"/>
          <w:szCs w:val="18"/>
          <w:lang w:val="es-ES"/>
        </w:rPr>
      </w:pPr>
    </w:p>
    <w:p w:rsidR="006E5207" w:rsidRDefault="006E5207" w:rsidP="006E5207">
      <w:pPr>
        <w:rPr>
          <w:rFonts w:ascii="GHEA Grapalat" w:hAnsi="GHEA Grapalat"/>
          <w:sz w:val="18"/>
          <w:szCs w:val="18"/>
          <w:lang w:val="es-ES"/>
        </w:rPr>
      </w:pPr>
    </w:p>
    <w:p w:rsidR="006E5207" w:rsidRDefault="006E5207" w:rsidP="006E5207">
      <w:pPr>
        <w:rPr>
          <w:rFonts w:ascii="GHEA Grapalat" w:hAnsi="GHEA Grapalat"/>
          <w:sz w:val="18"/>
          <w:szCs w:val="18"/>
          <w:lang w:val="hy-AM"/>
        </w:rPr>
      </w:pPr>
    </w:p>
    <w:p w:rsidR="006E5207" w:rsidRDefault="006E5207" w:rsidP="006E5207">
      <w:pPr>
        <w:ind w:left="720" w:firstLine="720"/>
        <w:jc w:val="both"/>
        <w:rPr>
          <w:rFonts w:ascii="GHEA Grapalat" w:hAnsi="GHEA Grapalat"/>
          <w:sz w:val="20"/>
          <w:lang w:val="hy-AM"/>
        </w:rPr>
      </w:pPr>
      <w:r>
        <w:rPr>
          <w:rFonts w:ascii="GHEA Grapalat" w:hAnsi="GHEA Grapalat"/>
          <w:sz w:val="20"/>
        </w:rPr>
        <w:t xml:space="preserve">     </w:t>
      </w:r>
      <w:r>
        <w:rPr>
          <w:rFonts w:ascii="GHEA Grapalat" w:hAnsi="GHEA Grapalat"/>
          <w:sz w:val="20"/>
          <w:lang w:val="hy-AM"/>
        </w:rPr>
        <w:t xml:space="preserve">___________________________________________ </w:t>
      </w:r>
      <w:r>
        <w:rPr>
          <w:rFonts w:ascii="GHEA Grapalat" w:hAnsi="GHEA Grapalat"/>
          <w:sz w:val="20"/>
          <w:lang w:val="hy-AM"/>
        </w:rPr>
        <w:tab/>
        <w:t xml:space="preserve">                </w:t>
      </w:r>
      <w:r>
        <w:rPr>
          <w:rFonts w:ascii="GHEA Grapalat" w:hAnsi="GHEA Grapalat"/>
          <w:sz w:val="20"/>
        </w:rPr>
        <w:t xml:space="preserve">       </w:t>
      </w:r>
      <w:r>
        <w:rPr>
          <w:rFonts w:ascii="GHEA Grapalat" w:hAnsi="GHEA Grapalat"/>
          <w:sz w:val="20"/>
          <w:lang w:val="hy-AM"/>
        </w:rPr>
        <w:t xml:space="preserve">_____________ </w:t>
      </w:r>
    </w:p>
    <w:p w:rsidR="006E5207" w:rsidRDefault="006E5207" w:rsidP="006E5207">
      <w:pPr>
        <w:jc w:val="both"/>
        <w:rPr>
          <w:rFonts w:ascii="GHEA Grapalat" w:hAnsi="GHEA Grapalat"/>
          <w:sz w:val="20"/>
          <w:vertAlign w:val="superscript"/>
          <w:lang w:val="hy-AM"/>
        </w:rPr>
      </w:pPr>
      <w:r>
        <w:rPr>
          <w:rFonts w:ascii="GHEA Grapalat" w:hAnsi="GHEA Grapalat"/>
          <w:sz w:val="20"/>
          <w:vertAlign w:val="superscript"/>
          <w:lang w:val="hy-AM"/>
        </w:rPr>
        <w:t xml:space="preserve">                                                      մասնակցի անվանումը (ղեկավարի պաշտոնը, անուն ազգանունը)                                                       ստորագրությունը</w:t>
      </w:r>
      <w:r>
        <w:rPr>
          <w:rFonts w:ascii="GHEA Grapalat" w:hAnsi="GHEA Grapalat"/>
          <w:sz w:val="20"/>
          <w:vertAlign w:val="superscript"/>
          <w:lang w:val="hy-AM"/>
        </w:rPr>
        <w:tab/>
      </w:r>
    </w:p>
    <w:p w:rsidR="006E5207" w:rsidRDefault="006E5207" w:rsidP="006E5207">
      <w:pPr>
        <w:jc w:val="right"/>
        <w:rPr>
          <w:rFonts w:ascii="GHEA Grapalat" w:hAnsi="GHEA Grapalat"/>
          <w:sz w:val="20"/>
          <w:lang w:val="hy-AM"/>
        </w:rPr>
      </w:pPr>
      <w:r>
        <w:rPr>
          <w:rFonts w:ascii="GHEA Grapalat" w:hAnsi="GHEA Grapalat"/>
          <w:sz w:val="20"/>
          <w:lang w:val="hy-AM"/>
        </w:rPr>
        <w:t xml:space="preserve">    </w:t>
      </w:r>
    </w:p>
    <w:p w:rsidR="006E5207" w:rsidRDefault="006E5207" w:rsidP="006E5207">
      <w:pPr>
        <w:jc w:val="right"/>
        <w:rPr>
          <w:rFonts w:ascii="GHEA Grapalat" w:hAnsi="GHEA Grapalat"/>
          <w:sz w:val="20"/>
          <w:lang w:val="hy-AM"/>
        </w:rPr>
      </w:pPr>
      <w:r>
        <w:rPr>
          <w:rFonts w:ascii="GHEA Grapalat" w:hAnsi="GHEA Grapalat"/>
          <w:sz w:val="20"/>
          <w:lang w:val="hy-AM"/>
        </w:rPr>
        <w:t>Կ. Տ.</w:t>
      </w:r>
      <w:r>
        <w:rPr>
          <w:rStyle w:val="aff1"/>
          <w:rFonts w:ascii="GHEA Grapalat" w:hAnsi="GHEA Grapalat"/>
          <w:color w:val="FFFFFF"/>
          <w:sz w:val="20"/>
          <w:lang w:val="hy-AM"/>
        </w:rPr>
        <w:footnoteReference w:id="9"/>
      </w:r>
      <w:r>
        <w:rPr>
          <w:rFonts w:ascii="GHEA Grapalat" w:hAnsi="GHEA Grapalat"/>
          <w:sz w:val="20"/>
          <w:lang w:val="hy-AM"/>
        </w:rPr>
        <w:tab/>
      </w:r>
      <w:r>
        <w:rPr>
          <w:rFonts w:ascii="GHEA Grapalat" w:hAnsi="GHEA Grapalat"/>
          <w:sz w:val="20"/>
          <w:lang w:val="hy-AM"/>
        </w:rPr>
        <w:tab/>
        <w:t xml:space="preserve"> </w:t>
      </w:r>
    </w:p>
    <w:p w:rsidR="006E5207" w:rsidRDefault="006E5207" w:rsidP="006E5207">
      <w:pPr>
        <w:jc w:val="right"/>
        <w:rPr>
          <w:rFonts w:ascii="GHEA Grapalat" w:hAnsi="GHEA Grapalat"/>
          <w:sz w:val="20"/>
          <w:lang w:val="hy-AM"/>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pStyle w:val="33"/>
        <w:spacing w:line="240" w:lineRule="auto"/>
        <w:jc w:val="right"/>
        <w:rPr>
          <w:rFonts w:ascii="GHEA Grapalat" w:hAnsi="GHEA Grapalat"/>
          <w:i/>
          <w:lang w:val="hy-AM"/>
        </w:rPr>
      </w:pPr>
    </w:p>
    <w:p w:rsidR="006E5207" w:rsidRDefault="006E5207" w:rsidP="006E5207">
      <w:pPr>
        <w:pStyle w:val="33"/>
        <w:spacing w:line="240" w:lineRule="auto"/>
        <w:jc w:val="right"/>
        <w:rPr>
          <w:rFonts w:ascii="GHEA Grapalat" w:hAnsi="GHEA Grapalat"/>
          <w:i/>
          <w:lang w:val="hy-AM"/>
        </w:rPr>
      </w:pPr>
    </w:p>
    <w:p w:rsidR="006E5207" w:rsidRDefault="006E5207" w:rsidP="006E5207">
      <w:pPr>
        <w:pStyle w:val="33"/>
        <w:spacing w:line="240" w:lineRule="auto"/>
        <w:jc w:val="right"/>
        <w:rPr>
          <w:rFonts w:ascii="GHEA Grapalat" w:hAnsi="GHEA Grapalat"/>
          <w:i/>
          <w:lang w:val="hy-AM"/>
        </w:rPr>
      </w:pPr>
    </w:p>
    <w:p w:rsidR="006E5207" w:rsidRDefault="006E5207" w:rsidP="006E5207">
      <w:pPr>
        <w:pStyle w:val="33"/>
        <w:spacing w:line="240" w:lineRule="auto"/>
        <w:jc w:val="right"/>
        <w:rPr>
          <w:rFonts w:ascii="GHEA Grapalat" w:hAnsi="GHEA Grapalat"/>
          <w:i/>
          <w:lang w:val="es-ES" w:eastAsia="ru-RU"/>
        </w:rPr>
      </w:pPr>
    </w:p>
    <w:p w:rsidR="006E5207" w:rsidRDefault="006E5207" w:rsidP="006E5207">
      <w:pPr>
        <w:pStyle w:val="33"/>
        <w:spacing w:line="240" w:lineRule="auto"/>
        <w:jc w:val="right"/>
        <w:rPr>
          <w:rFonts w:ascii="GHEA Grapalat" w:hAnsi="GHEA Grapalat"/>
          <w:i/>
          <w:lang w:val="es-ES" w:eastAsia="ru-RU"/>
        </w:rPr>
      </w:pPr>
      <w:r>
        <w:rPr>
          <w:rFonts w:ascii="GHEA Grapalat" w:hAnsi="GHEA Grapalat"/>
          <w:i/>
          <w:lang w:val="es-ES" w:eastAsia="ru-RU"/>
        </w:rPr>
        <w:br w:type="page"/>
      </w:r>
    </w:p>
    <w:p w:rsidR="006E5207" w:rsidRDefault="006E5207" w:rsidP="006E5207">
      <w:pPr>
        <w:pStyle w:val="33"/>
        <w:spacing w:line="240" w:lineRule="auto"/>
        <w:jc w:val="right"/>
        <w:rPr>
          <w:rFonts w:ascii="GHEA Grapalat" w:hAnsi="GHEA Grapalat" w:cs="Arial"/>
          <w:b/>
          <w:lang w:val="hy-AM"/>
        </w:rPr>
      </w:pPr>
      <w:r>
        <w:rPr>
          <w:rFonts w:ascii="GHEA Grapalat" w:hAnsi="GHEA Grapalat" w:cs="Sylfaen"/>
          <w:b/>
          <w:lang w:val="hy-AM"/>
        </w:rPr>
        <w:lastRenderedPageBreak/>
        <w:t>Հավելված</w:t>
      </w:r>
      <w:r>
        <w:rPr>
          <w:rFonts w:ascii="GHEA Grapalat" w:hAnsi="GHEA Grapalat" w:cs="Arial"/>
          <w:b/>
          <w:lang w:val="hy-AM"/>
        </w:rPr>
        <w:t xml:space="preserve"> 4.1</w:t>
      </w:r>
    </w:p>
    <w:p w:rsidR="006E5207" w:rsidRDefault="002863C3" w:rsidP="006E5207">
      <w:pPr>
        <w:pStyle w:val="33"/>
        <w:spacing w:line="240" w:lineRule="auto"/>
        <w:jc w:val="right"/>
        <w:rPr>
          <w:rFonts w:ascii="GHEA Grapalat" w:hAnsi="GHEA Grapalat" w:cs="Arial"/>
          <w:b/>
          <w:lang w:val="hy-AM"/>
        </w:rPr>
      </w:pPr>
      <w:r>
        <w:rPr>
          <w:rFonts w:ascii="GHEA Grapalat" w:hAnsi="GHEA Grapalat"/>
          <w:lang w:val="af-ZA"/>
        </w:rPr>
        <w:t xml:space="preserve">ԱՄԴՀՄԴ-ԳՀԱՊՁԲ-20/01        </w:t>
      </w:r>
      <w:r w:rsidR="0069073C" w:rsidRPr="0069073C">
        <w:rPr>
          <w:rFonts w:ascii="GHEA Grapalat" w:hAnsi="GHEA Grapalat" w:cs="Sylfaen"/>
          <w:b/>
          <w:lang w:val="es-ES"/>
        </w:rPr>
        <w:t xml:space="preserve"> </w:t>
      </w:r>
      <w:r w:rsidR="006E5207">
        <w:rPr>
          <w:rFonts w:ascii="GHEA Grapalat" w:hAnsi="GHEA Grapalat" w:cs="Sylfaen"/>
          <w:b/>
          <w:lang w:val="hy-AM"/>
        </w:rPr>
        <w:t>ծածկագրով</w:t>
      </w:r>
    </w:p>
    <w:p w:rsidR="006E5207" w:rsidRDefault="0069073C" w:rsidP="006E5207">
      <w:pPr>
        <w:pStyle w:val="33"/>
        <w:spacing w:line="240" w:lineRule="auto"/>
        <w:jc w:val="right"/>
        <w:rPr>
          <w:rFonts w:ascii="GHEA Grapalat" w:hAnsi="GHEA Grapalat" w:cs="Sylfaen"/>
          <w:b/>
          <w:lang w:val="hy-AM"/>
        </w:rPr>
      </w:pPr>
      <w:r w:rsidRPr="00FA1819">
        <w:rPr>
          <w:rFonts w:ascii="GHEA Grapalat" w:hAnsi="GHEA Grapalat" w:cs="Sylfaen"/>
          <w:b/>
          <w:lang w:val="hy-AM"/>
        </w:rPr>
        <w:t>Գնանշման</w:t>
      </w:r>
      <w:r w:rsidRPr="0069073C">
        <w:rPr>
          <w:rFonts w:ascii="GHEA Grapalat" w:hAnsi="GHEA Grapalat" w:cs="Sylfaen"/>
          <w:b/>
          <w:lang w:val="es-ES"/>
        </w:rPr>
        <w:t xml:space="preserve"> </w:t>
      </w:r>
      <w:r w:rsidRPr="00FA1819">
        <w:rPr>
          <w:rFonts w:ascii="GHEA Grapalat" w:hAnsi="GHEA Grapalat" w:cs="Sylfaen"/>
          <w:b/>
          <w:lang w:val="hy-AM"/>
        </w:rPr>
        <w:t>հարցման</w:t>
      </w:r>
      <w:r w:rsidRPr="0069073C">
        <w:rPr>
          <w:rFonts w:ascii="GHEA Grapalat" w:hAnsi="GHEA Grapalat" w:cs="Sylfaen"/>
          <w:b/>
          <w:lang w:val="es-ES"/>
        </w:rPr>
        <w:t xml:space="preserve"> </w:t>
      </w:r>
      <w:r w:rsidR="006E5207">
        <w:rPr>
          <w:rFonts w:ascii="GHEA Grapalat" w:hAnsi="GHEA Grapalat" w:cs="Arial"/>
          <w:b/>
          <w:lang w:val="hy-AM"/>
        </w:rPr>
        <w:t xml:space="preserve"> </w:t>
      </w:r>
      <w:r w:rsidR="006E5207">
        <w:rPr>
          <w:rFonts w:ascii="GHEA Grapalat" w:hAnsi="GHEA Grapalat" w:cs="Sylfaen"/>
          <w:b/>
          <w:lang w:val="hy-AM"/>
        </w:rPr>
        <w:t>հրավերի</w:t>
      </w:r>
    </w:p>
    <w:p w:rsidR="006E5207" w:rsidRDefault="006E5207" w:rsidP="006E5207">
      <w:pPr>
        <w:pStyle w:val="33"/>
        <w:spacing w:line="240" w:lineRule="auto"/>
        <w:jc w:val="right"/>
        <w:rPr>
          <w:rFonts w:ascii="GHEA Grapalat" w:hAnsi="GHEA Grapalat" w:cs="Sylfaen"/>
          <w:b/>
          <w:lang w:val="hy-AM"/>
        </w:rPr>
      </w:pPr>
    </w:p>
    <w:p w:rsidR="006E5207" w:rsidRDefault="006E5207" w:rsidP="006E5207">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w:t>
      </w:r>
      <w:r>
        <w:rPr>
          <w:rFonts w:ascii="GHEA Grapalat" w:hAnsi="GHEA Grapalat" w:cs="GHEA Grapalat"/>
          <w:b/>
          <w:sz w:val="20"/>
          <w:szCs w:val="20"/>
          <w:lang w:val="hy-AM"/>
        </w:rPr>
        <w:t xml:space="preserve">ՏՈւԺԱՆՔԻ ՄԱՍԻՆ ՀԱՄԱՁԱՅՆԱԳԻՐ </w:t>
      </w:r>
    </w:p>
    <w:p w:rsidR="006E5207" w:rsidRDefault="006E5207" w:rsidP="006E5207">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(որակավորման ապահովում)</w:t>
      </w:r>
    </w:p>
    <w:p w:rsidR="006E5207" w:rsidRDefault="006E5207" w:rsidP="006E5207">
      <w:pPr>
        <w:rPr>
          <w:rFonts w:ascii="GHEA Grapalat" w:hAnsi="GHEA Grapalat" w:cs="GHEA Grapalat"/>
          <w:b/>
          <w:sz w:val="20"/>
          <w:szCs w:val="20"/>
          <w:lang w:val="hy-AM"/>
        </w:rPr>
      </w:pPr>
      <w:r>
        <w:rPr>
          <w:rFonts w:ascii="GHEA Grapalat" w:hAnsi="GHEA Grapalat" w:cs="GHEA Grapalat"/>
          <w:color w:val="FF0000"/>
          <w:sz w:val="20"/>
          <w:szCs w:val="20"/>
          <w:shd w:val="clear" w:color="auto" w:fill="92CDDC"/>
          <w:lang w:val="hy-AM"/>
        </w:rPr>
        <w:t xml:space="preserve">                                                              </w:t>
      </w:r>
    </w:p>
    <w:p w:rsidR="00F4264E" w:rsidRDefault="002863C3" w:rsidP="006E5207">
      <w:pPr>
        <w:rPr>
          <w:rFonts w:ascii="GHEA Grapalat" w:hAnsi="GHEA Grapalat"/>
          <w:sz w:val="20"/>
          <w:lang w:val="af-ZA"/>
        </w:rPr>
      </w:pPr>
      <w:r>
        <w:rPr>
          <w:rFonts w:ascii="GHEA Grapalat" w:hAnsi="GHEA Grapalat"/>
          <w:sz w:val="20"/>
          <w:lang w:val="af-ZA"/>
        </w:rPr>
        <w:t>Դիմիտրովի</w:t>
      </w:r>
      <w:r w:rsidR="00F4264E">
        <w:rPr>
          <w:rFonts w:ascii="GHEA Grapalat" w:hAnsi="GHEA Grapalat"/>
          <w:sz w:val="20"/>
          <w:lang w:val="af-ZA"/>
        </w:rPr>
        <w:t xml:space="preserve"> </w:t>
      </w:r>
    </w:p>
    <w:p w:rsidR="006E5207" w:rsidRDefault="00F4264E" w:rsidP="006E5207">
      <w:pPr>
        <w:rPr>
          <w:rFonts w:ascii="GHEA Grapalat" w:hAnsi="GHEA Grapalat" w:cs="GHEA Grapalat"/>
          <w:sz w:val="20"/>
          <w:szCs w:val="20"/>
          <w:lang w:val="hy-AM"/>
        </w:rPr>
      </w:pPr>
      <w:r>
        <w:rPr>
          <w:rFonts w:ascii="GHEA Grapalat" w:hAnsi="GHEA Grapalat"/>
          <w:sz w:val="20"/>
          <w:lang w:val="af-ZA"/>
        </w:rPr>
        <w:t>միջնակարգ դպրոց ՊՈԱԿ-</w:t>
      </w:r>
      <w:r w:rsidR="006E5207">
        <w:rPr>
          <w:rFonts w:ascii="GHEA Grapalat" w:hAnsi="GHEA Grapalat" w:cs="GHEA Grapalat"/>
          <w:sz w:val="20"/>
          <w:szCs w:val="20"/>
          <w:lang w:val="hy-AM"/>
        </w:rPr>
        <w:tab/>
      </w:r>
      <w:r w:rsidR="006E5207">
        <w:rPr>
          <w:rFonts w:ascii="GHEA Grapalat" w:hAnsi="GHEA Grapalat" w:cs="GHEA Grapalat"/>
          <w:sz w:val="20"/>
          <w:szCs w:val="20"/>
          <w:lang w:val="hy-AM"/>
        </w:rPr>
        <w:tab/>
      </w:r>
      <w:r w:rsidR="006E5207">
        <w:rPr>
          <w:rFonts w:ascii="GHEA Grapalat" w:hAnsi="GHEA Grapalat" w:cs="GHEA Grapalat"/>
          <w:sz w:val="20"/>
          <w:szCs w:val="20"/>
          <w:lang w:val="hy-AM"/>
        </w:rPr>
        <w:tab/>
      </w:r>
      <w:r w:rsidR="006E5207">
        <w:rPr>
          <w:rFonts w:ascii="GHEA Grapalat" w:hAnsi="GHEA Grapalat" w:cs="GHEA Grapalat"/>
          <w:sz w:val="20"/>
          <w:szCs w:val="20"/>
          <w:lang w:val="hy-AM"/>
        </w:rPr>
        <w:tab/>
      </w:r>
      <w:r w:rsidR="006E5207">
        <w:rPr>
          <w:rFonts w:ascii="GHEA Grapalat" w:hAnsi="GHEA Grapalat" w:cs="GHEA Grapalat"/>
          <w:sz w:val="20"/>
          <w:szCs w:val="20"/>
          <w:lang w:val="hy-AM"/>
        </w:rPr>
        <w:tab/>
      </w:r>
      <w:r w:rsidR="006E5207">
        <w:rPr>
          <w:rFonts w:ascii="GHEA Grapalat" w:hAnsi="GHEA Grapalat" w:cs="GHEA Grapalat"/>
          <w:sz w:val="20"/>
          <w:szCs w:val="20"/>
          <w:lang w:val="hy-AM"/>
        </w:rPr>
        <w:tab/>
        <w:t xml:space="preserve">            </w:t>
      </w:r>
      <w:r w:rsidR="006E5207">
        <w:rPr>
          <w:rFonts w:ascii="GHEA Grapalat" w:hAnsi="GHEA Grapalat"/>
          <w:sz w:val="20"/>
          <w:szCs w:val="20"/>
          <w:lang w:val="hy-AM"/>
        </w:rPr>
        <w:t>«</w:t>
      </w:r>
      <w:r w:rsidR="006E5207">
        <w:rPr>
          <w:rFonts w:ascii="GHEA Grapalat" w:hAnsi="GHEA Grapalat" w:cs="GHEA Grapalat"/>
          <w:sz w:val="20"/>
          <w:szCs w:val="20"/>
          <w:u w:val="single"/>
          <w:lang w:val="hy-AM"/>
        </w:rPr>
        <w:t xml:space="preserve">         </w:t>
      </w:r>
      <w:r w:rsidR="006E5207">
        <w:rPr>
          <w:rFonts w:ascii="GHEA Grapalat" w:hAnsi="GHEA Grapalat"/>
          <w:sz w:val="20"/>
          <w:szCs w:val="20"/>
          <w:lang w:val="hy-AM"/>
        </w:rPr>
        <w:t>»</w:t>
      </w:r>
      <w:r>
        <w:rPr>
          <w:rFonts w:ascii="GHEA Grapalat" w:hAnsi="GHEA Grapalat" w:cs="GHEA Grapalat"/>
          <w:sz w:val="20"/>
          <w:szCs w:val="20"/>
          <w:u w:val="single"/>
          <w:lang w:val="hy-AM"/>
        </w:rPr>
        <w:t xml:space="preserve"> </w:t>
      </w:r>
      <w:r>
        <w:rPr>
          <w:rFonts w:ascii="GHEA Grapalat" w:hAnsi="GHEA Grapalat" w:cs="GHEA Grapalat"/>
          <w:sz w:val="20"/>
          <w:szCs w:val="20"/>
          <w:u w:val="single"/>
          <w:lang w:val="hy-AM"/>
        </w:rPr>
        <w:tab/>
      </w:r>
      <w:r w:rsidR="006E5207">
        <w:rPr>
          <w:rFonts w:ascii="GHEA Grapalat" w:hAnsi="GHEA Grapalat" w:cs="GHEA Grapalat"/>
          <w:sz w:val="20"/>
          <w:szCs w:val="20"/>
          <w:lang w:val="hy-AM"/>
        </w:rPr>
        <w:t xml:space="preserve"> 20   թ.**</w:t>
      </w:r>
    </w:p>
    <w:p w:rsidR="006E5207" w:rsidRDefault="006E5207" w:rsidP="006E5207">
      <w:pPr>
        <w:rPr>
          <w:rFonts w:ascii="GHEA Grapalat" w:hAnsi="GHEA Grapalat" w:cs="GHEA Grapalat"/>
          <w:sz w:val="20"/>
          <w:szCs w:val="20"/>
          <w:lang w:val="hy-AM"/>
        </w:rPr>
      </w:pPr>
    </w:p>
    <w:p w:rsidR="006E5207" w:rsidRDefault="006E5207" w:rsidP="006E5207">
      <w:pPr>
        <w:jc w:val="both"/>
        <w:rPr>
          <w:rFonts w:ascii="GHEA Grapalat" w:hAnsi="GHEA Grapalat" w:cs="GHEA Grapalat"/>
          <w:sz w:val="20"/>
          <w:szCs w:val="20"/>
          <w:u w:val="single"/>
          <w:vertAlign w:val="subscript"/>
          <w:lang w:val="hy-AM"/>
        </w:rPr>
      </w:pP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 xml:space="preserve">ի դեմս Ընկերության տնօրեն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rsidR="006E5207" w:rsidRDefault="006E5207" w:rsidP="006E5207">
      <w:pPr>
        <w:jc w:val="both"/>
        <w:rPr>
          <w:rFonts w:ascii="GHEA Grapalat" w:hAnsi="GHEA Grapalat" w:cs="GHEA Grapalat"/>
          <w:sz w:val="20"/>
          <w:szCs w:val="20"/>
          <w:lang w:val="hy-AM"/>
        </w:rPr>
      </w:pPr>
      <w:r>
        <w:rPr>
          <w:rFonts w:ascii="GHEA Grapalat" w:hAnsi="GHEA Grapalat"/>
          <w:sz w:val="20"/>
          <w:szCs w:val="20"/>
          <w:vertAlign w:val="superscript"/>
          <w:lang w:val="hy-AM"/>
        </w:rPr>
        <w:t xml:space="preserve">       Ընկերության անվանումը</w:t>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t xml:space="preserve">    </w:t>
      </w:r>
      <w:r>
        <w:rPr>
          <w:rFonts w:ascii="GHEA Grapalat" w:hAnsi="GHEA Grapalat"/>
          <w:sz w:val="20"/>
          <w:szCs w:val="20"/>
          <w:vertAlign w:val="superscript"/>
          <w:lang w:val="hy-AM"/>
        </w:rPr>
        <w:t>Ընկերության տնօրենի անուն ազգանունը, անձնագրային տվյալները</w:t>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E5207" w:rsidRDefault="006E5207" w:rsidP="006E5207">
      <w:pPr>
        <w:ind w:firstLine="708"/>
        <w:jc w:val="both"/>
        <w:rPr>
          <w:rFonts w:ascii="GHEA Grapalat" w:hAnsi="GHEA Grapalat" w:cs="GHEA Grapalat"/>
          <w:sz w:val="20"/>
          <w:szCs w:val="20"/>
          <w:lang w:val="hy-AM"/>
        </w:rPr>
      </w:pPr>
    </w:p>
    <w:p w:rsidR="006E5207" w:rsidRDefault="006E5207" w:rsidP="006E5207">
      <w:pPr>
        <w:numPr>
          <w:ilvl w:val="0"/>
          <w:numId w:val="10"/>
        </w:numPr>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 Հ</w:t>
      </w:r>
      <w:r>
        <w:rPr>
          <w:rFonts w:ascii="GHEA Grapalat" w:hAnsi="GHEA Grapalat" w:cs="GHEA Grapalat"/>
          <w:b/>
          <w:sz w:val="20"/>
          <w:szCs w:val="20"/>
        </w:rPr>
        <w:t>ամաձայնության առարկան</w:t>
      </w:r>
    </w:p>
    <w:p w:rsidR="006E5207" w:rsidRDefault="006E5207" w:rsidP="006E5207">
      <w:pPr>
        <w:jc w:val="both"/>
        <w:rPr>
          <w:rFonts w:ascii="GHEA Grapalat" w:hAnsi="GHEA Grapalat" w:cs="GHEA Grapalat"/>
          <w:b/>
          <w:bCs/>
          <w:sz w:val="20"/>
          <w:szCs w:val="20"/>
          <w:lang w:val="pt-BR"/>
        </w:rPr>
      </w:pPr>
      <w:r>
        <w:rPr>
          <w:rFonts w:ascii="GHEA Grapalat" w:hAnsi="GHEA Grapalat" w:cs="GHEA Grapalat"/>
          <w:sz w:val="20"/>
          <w:szCs w:val="20"/>
          <w:lang w:val="pt-BR"/>
        </w:rPr>
        <w:tab/>
      </w:r>
      <w:r>
        <w:rPr>
          <w:rFonts w:ascii="GHEA Grapalat" w:hAnsi="GHEA Grapalat" w:cs="GHEA Grapalat"/>
          <w:sz w:val="20"/>
          <w:szCs w:val="20"/>
          <w:lang w:val="pt-BR"/>
        </w:rPr>
        <w:tab/>
        <w:t xml:space="preserve">                               </w:t>
      </w:r>
    </w:p>
    <w:p w:rsidR="006E5207" w:rsidRDefault="006E5207" w:rsidP="006E5207">
      <w:pPr>
        <w:numPr>
          <w:ilvl w:val="1"/>
          <w:numId w:val="12"/>
        </w:numPr>
        <w:ind w:left="0"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Ընկերությունը մասնակցում է </w:t>
      </w:r>
      <w:r>
        <w:rPr>
          <w:rFonts w:ascii="GHEA Grapalat" w:hAnsi="GHEA Grapalat" w:cs="GHEA Grapalat"/>
          <w:sz w:val="20"/>
          <w:szCs w:val="20"/>
          <w:u w:val="single"/>
          <w:lang w:val="pt-BR"/>
        </w:rPr>
        <w:tab/>
      </w:r>
      <w:r>
        <w:rPr>
          <w:rFonts w:ascii="GHEA Grapalat" w:hAnsi="GHEA Grapalat" w:cs="GHEA Grapalat"/>
          <w:sz w:val="20"/>
          <w:szCs w:val="20"/>
          <w:u w:val="single"/>
          <w:lang w:val="pt-BR"/>
        </w:rPr>
        <w:tab/>
      </w:r>
      <w:r>
        <w:rPr>
          <w:rFonts w:ascii="GHEA Grapalat" w:hAnsi="GHEA Grapalat" w:cs="GHEA Grapalat"/>
          <w:sz w:val="20"/>
          <w:szCs w:val="20"/>
          <w:u w:val="single"/>
          <w:lang w:val="pt-BR"/>
        </w:rPr>
        <w:tab/>
        <w:t xml:space="preserve">    </w:t>
      </w:r>
      <w:r>
        <w:rPr>
          <w:rFonts w:ascii="GHEA Grapalat" w:hAnsi="GHEA Grapalat" w:cs="GHEA Grapalat"/>
          <w:sz w:val="20"/>
          <w:szCs w:val="20"/>
          <w:u w:val="single"/>
          <w:lang w:val="pt-BR"/>
        </w:rPr>
        <w:tab/>
        <w:t xml:space="preserve">           </w:t>
      </w:r>
      <w:r>
        <w:rPr>
          <w:rFonts w:ascii="GHEA Grapalat" w:hAnsi="GHEA Grapalat" w:cs="GHEA Grapalat"/>
          <w:sz w:val="20"/>
          <w:szCs w:val="20"/>
          <w:u w:val="single"/>
          <w:lang w:val="pt-BR"/>
        </w:rPr>
        <w:tab/>
      </w:r>
      <w:r>
        <w:rPr>
          <w:rFonts w:ascii="GHEA Grapalat" w:hAnsi="GHEA Grapalat" w:cs="GHEA Grapalat"/>
          <w:sz w:val="20"/>
          <w:szCs w:val="20"/>
          <w:lang w:val="pt-BR"/>
        </w:rPr>
        <w:t xml:space="preserve">*  (այսուհետ` Պատվիրատու) կողմից </w:t>
      </w:r>
    </w:p>
    <w:p w:rsidR="006E5207" w:rsidRDefault="006E5207" w:rsidP="006E5207">
      <w:pPr>
        <w:ind w:left="426"/>
        <w:jc w:val="both"/>
        <w:rPr>
          <w:rFonts w:ascii="GHEA Grapalat" w:hAnsi="GHEA Grapalat" w:cs="GHEA Grapalat"/>
          <w:sz w:val="20"/>
          <w:szCs w:val="20"/>
          <w:lang w:val="pt-BR"/>
        </w:rPr>
      </w:pPr>
      <w:r>
        <w:rPr>
          <w:rFonts w:ascii="GHEA Grapalat" w:hAnsi="GHEA Grapalat" w:cs="GHEA Grapalat"/>
          <w:sz w:val="20"/>
          <w:szCs w:val="20"/>
          <w:lang w:val="pt-BR"/>
        </w:rPr>
        <w:t xml:space="preserve">                                                                 </w:t>
      </w:r>
      <w:r>
        <w:rPr>
          <w:rFonts w:ascii="GHEA Grapalat" w:hAnsi="GHEA Grapalat"/>
          <w:sz w:val="20"/>
          <w:szCs w:val="20"/>
          <w:vertAlign w:val="superscript"/>
          <w:lang w:val="hy-AM"/>
        </w:rPr>
        <w:t>պատվիրատուի անվանումը</w:t>
      </w:r>
    </w:p>
    <w:p w:rsidR="006E5207" w:rsidRDefault="006E5207" w:rsidP="006E5207">
      <w:pPr>
        <w:jc w:val="both"/>
        <w:rPr>
          <w:rFonts w:ascii="GHEA Grapalat" w:hAnsi="GHEA Grapalat" w:cs="GHEA Grapalat"/>
          <w:sz w:val="20"/>
          <w:szCs w:val="20"/>
          <w:lang w:val="pt-BR"/>
        </w:rPr>
      </w:pPr>
      <w:r>
        <w:rPr>
          <w:rFonts w:ascii="GHEA Grapalat" w:hAnsi="GHEA Grapalat" w:cs="GHEA Grapalat"/>
          <w:sz w:val="20"/>
          <w:szCs w:val="20"/>
          <w:lang w:val="pt-BR"/>
        </w:rPr>
        <w:t xml:space="preserve">կազմակերպված` </w:t>
      </w:r>
      <w:r>
        <w:rPr>
          <w:rFonts w:ascii="GHEA Grapalat" w:hAnsi="GHEA Grapalat" w:cs="GHEA Grapalat"/>
          <w:sz w:val="20"/>
          <w:szCs w:val="20"/>
          <w:u w:val="single"/>
          <w:lang w:val="pt-BR"/>
        </w:rPr>
        <w:t xml:space="preserve"> </w:t>
      </w:r>
      <w:r>
        <w:rPr>
          <w:rFonts w:ascii="GHEA Grapalat" w:hAnsi="GHEA Grapalat" w:cs="GHEA Grapalat"/>
          <w:sz w:val="20"/>
          <w:szCs w:val="20"/>
          <w:u w:val="single"/>
          <w:lang w:val="pt-BR"/>
        </w:rPr>
        <w:tab/>
        <w:t xml:space="preserve">                                             </w:t>
      </w:r>
      <w:r>
        <w:rPr>
          <w:rFonts w:ascii="GHEA Grapalat" w:hAnsi="GHEA Grapalat" w:cs="GHEA Grapalat"/>
          <w:sz w:val="20"/>
          <w:szCs w:val="20"/>
          <w:lang w:val="pt-BR"/>
        </w:rPr>
        <w:t>* ծածկագրով գնման ընթացակարգին:</w:t>
      </w:r>
    </w:p>
    <w:p w:rsidR="006E5207" w:rsidRDefault="006E5207" w:rsidP="006E5207">
      <w:pPr>
        <w:ind w:left="426"/>
        <w:jc w:val="both"/>
        <w:rPr>
          <w:rFonts w:ascii="GHEA Grapalat" w:hAnsi="GHEA Grapalat" w:cs="GHEA Grapalat"/>
          <w:sz w:val="20"/>
          <w:szCs w:val="20"/>
          <w:lang w:val="pt-BR"/>
        </w:rPr>
      </w:pPr>
      <w:r>
        <w:rPr>
          <w:rFonts w:ascii="GHEA Grapalat" w:hAnsi="GHEA Grapalat"/>
          <w:sz w:val="20"/>
          <w:szCs w:val="20"/>
          <w:vertAlign w:val="superscript"/>
          <w:lang w:val="pt-BR"/>
        </w:rPr>
        <w:t xml:space="preserve">                                                        </w:t>
      </w:r>
      <w:r>
        <w:rPr>
          <w:rFonts w:ascii="GHEA Grapalat" w:hAnsi="GHEA Grapalat"/>
          <w:sz w:val="20"/>
          <w:szCs w:val="20"/>
          <w:vertAlign w:val="superscript"/>
          <w:lang w:val="hy-AM"/>
        </w:rPr>
        <w:t>ընթացակարգի ծածկագիրը</w:t>
      </w:r>
    </w:p>
    <w:p w:rsidR="006E5207" w:rsidRDefault="006E5207" w:rsidP="006E5207">
      <w:pPr>
        <w:ind w:firstLine="360"/>
        <w:jc w:val="both"/>
        <w:rPr>
          <w:rFonts w:ascii="GHEA Grapalat" w:hAnsi="GHEA Grapalat" w:cs="GHEA Grapalat"/>
          <w:color w:val="5B9BD5"/>
          <w:sz w:val="20"/>
          <w:szCs w:val="20"/>
          <w:lang w:val="hy-AM"/>
        </w:rPr>
      </w:pPr>
      <w:r>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E5207" w:rsidRDefault="006E5207" w:rsidP="006E5207">
      <w:pPr>
        <w:ind w:firstLine="360"/>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1.3 Ընկերությունը</w:t>
      </w:r>
      <w:r>
        <w:rPr>
          <w:rFonts w:ascii="GHEA Grapalat" w:hAnsi="GHEA Grapalat" w:cs="GHEA Grapalat"/>
          <w:color w:val="000000"/>
          <w:sz w:val="20"/>
          <w:szCs w:val="20"/>
          <w:lang w:val="hy-AM"/>
        </w:rPr>
        <w:t xml:space="preserve"> սույն </w:t>
      </w:r>
      <w:r>
        <w:rPr>
          <w:rFonts w:ascii="GHEA Grapalat" w:hAnsi="GHEA Grapalat" w:cs="GHEA Grapalat"/>
          <w:color w:val="000000"/>
          <w:sz w:val="20"/>
          <w:szCs w:val="20"/>
          <w:lang w:val="pt-BR"/>
        </w:rPr>
        <w:t>տուժանքի համաձայնագ</w:t>
      </w:r>
      <w:r>
        <w:rPr>
          <w:rFonts w:ascii="GHEA Grapalat" w:hAnsi="GHEA Grapalat" w:cs="GHEA Grapalat"/>
          <w:color w:val="000000"/>
          <w:sz w:val="20"/>
          <w:szCs w:val="20"/>
          <w:lang w:val="hy-AM"/>
        </w:rPr>
        <w:t>ր</w:t>
      </w:r>
      <w:r>
        <w:rPr>
          <w:rFonts w:ascii="GHEA Grapalat" w:hAnsi="GHEA Grapalat" w:cs="GHEA Grapalat"/>
          <w:color w:val="000000"/>
          <w:sz w:val="20"/>
          <w:szCs w:val="20"/>
          <w:lang w:val="pt-BR"/>
        </w:rPr>
        <w:t>ի</w:t>
      </w:r>
      <w:r>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6E5207" w:rsidRDefault="006E5207" w:rsidP="006E5207">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E5207" w:rsidRDefault="006E5207" w:rsidP="006E5207">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Pr>
          <w:rFonts w:ascii="GHEA Grapalat" w:hAnsi="GHEA Grapalat" w:cs="GHEA Grapalat"/>
          <w:color w:val="000000"/>
          <w:sz w:val="20"/>
          <w:szCs w:val="20"/>
          <w:lang w:val="pt-BR"/>
        </w:rPr>
        <w:t>Ընկերության</w:t>
      </w:r>
      <w:r>
        <w:rPr>
          <w:rFonts w:ascii="GHEA Grapalat" w:hAnsi="GHEA Grapalat" w:cs="GHEA Grapalat"/>
          <w:color w:val="000000"/>
          <w:sz w:val="20"/>
          <w:szCs w:val="20"/>
          <w:lang w:val="hy-AM"/>
        </w:rPr>
        <w:t xml:space="preserve"> հաշվից  գանձելու համար՝ առանց լրացուցիչ ակցեպտավորման: </w:t>
      </w:r>
    </w:p>
    <w:p w:rsidR="006E5207" w:rsidRDefault="006E5207" w:rsidP="006E5207">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գ)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E5207" w:rsidRDefault="006E5207" w:rsidP="006E5207">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դ)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E5207" w:rsidRDefault="006E5207" w:rsidP="006E5207">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E5207" w:rsidRDefault="006E5207" w:rsidP="006E5207">
      <w:pPr>
        <w:ind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Pr>
          <w:rFonts w:ascii="GHEA Grapalat" w:hAnsi="GHEA Grapalat" w:cs="GHEA Grapalat"/>
          <w:sz w:val="20"/>
          <w:szCs w:val="20"/>
          <w:lang w:val="hy-AM"/>
        </w:rPr>
        <w:t xml:space="preserve">Պահանջագիրը բնօրինակներով </w:t>
      </w:r>
      <w:r>
        <w:rPr>
          <w:rFonts w:ascii="GHEA Grapalat" w:hAnsi="GHEA Grapalat" w:cs="GHEA Grapalat"/>
          <w:sz w:val="20"/>
          <w:szCs w:val="20"/>
          <w:lang w:val="pt-BR"/>
        </w:rPr>
        <w:t xml:space="preserve">ներկայացնում է </w:t>
      </w:r>
      <w:r>
        <w:rPr>
          <w:rFonts w:ascii="GHEA Grapalat" w:hAnsi="GHEA Grapalat" w:cs="GHEA Grapalat"/>
          <w:sz w:val="20"/>
          <w:szCs w:val="20"/>
          <w:lang w:val="hy-AM"/>
        </w:rPr>
        <w:t>Վճարող Բանկին</w:t>
      </w:r>
      <w:r>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Pr>
          <w:rFonts w:ascii="GHEA Grapalat" w:hAnsi="GHEA Grapalat" w:cs="GHEA Grapalat"/>
          <w:sz w:val="20"/>
          <w:szCs w:val="20"/>
          <w:lang w:val="hy-AM"/>
        </w:rPr>
        <w:t>Պահանջագիրը</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թվային</w:t>
      </w:r>
      <w:r>
        <w:rPr>
          <w:rFonts w:ascii="GHEA Grapalat" w:hAnsi="GHEA Grapalat" w:cs="GHEA Grapalat"/>
          <w:sz w:val="20"/>
          <w:szCs w:val="20"/>
          <w:lang w:val="pt-BR"/>
        </w:rPr>
        <w:t xml:space="preserve"> </w:t>
      </w:r>
      <w:r>
        <w:rPr>
          <w:rFonts w:ascii="GHEA Grapalat" w:hAnsi="GHEA Grapalat" w:cs="GHEA Grapalat"/>
          <w:sz w:val="20"/>
          <w:szCs w:val="20"/>
          <w:lang w:val="hy-AM"/>
        </w:rPr>
        <w:t>ստորագրությամբ</w:t>
      </w:r>
      <w:r>
        <w:rPr>
          <w:rFonts w:ascii="GHEA Grapalat" w:hAnsi="GHEA Grapalat" w:cs="GHEA Grapalat"/>
          <w:sz w:val="20"/>
          <w:szCs w:val="20"/>
          <w:lang w:val="pt-BR"/>
        </w:rPr>
        <w:t xml:space="preserve"> </w:t>
      </w:r>
      <w:r>
        <w:rPr>
          <w:rFonts w:ascii="GHEA Grapalat" w:hAnsi="GHEA Grapalat" w:cs="GHEA Grapalat"/>
          <w:sz w:val="20"/>
          <w:szCs w:val="20"/>
          <w:lang w:val="hy-AM"/>
        </w:rPr>
        <w:t>հաստատված</w:t>
      </w:r>
      <w:r>
        <w:rPr>
          <w:rFonts w:ascii="GHEA Grapalat" w:hAnsi="GHEA Grapalat" w:cs="GHEA Grapalat"/>
          <w:sz w:val="20"/>
          <w:szCs w:val="20"/>
          <w:lang w:val="pt-BR"/>
        </w:rPr>
        <w:t xml:space="preserve"> </w:t>
      </w:r>
      <w:r>
        <w:rPr>
          <w:rFonts w:ascii="GHEA Grapalat" w:hAnsi="GHEA Grapalat" w:cs="GHEA Grapalat"/>
          <w:sz w:val="20"/>
          <w:szCs w:val="20"/>
          <w:lang w:val="hy-AM"/>
        </w:rPr>
        <w:t>լինելու</w:t>
      </w:r>
      <w:r>
        <w:rPr>
          <w:rFonts w:ascii="GHEA Grapalat" w:hAnsi="GHEA Grapalat" w:cs="GHEA Grapalat"/>
          <w:sz w:val="20"/>
          <w:szCs w:val="20"/>
          <w:lang w:val="pt-BR"/>
        </w:rPr>
        <w:t xml:space="preserve"> </w:t>
      </w:r>
      <w:r>
        <w:rPr>
          <w:rFonts w:ascii="GHEA Grapalat" w:hAnsi="GHEA Grapalat" w:cs="GHEA Grapalat"/>
          <w:sz w:val="20"/>
          <w:szCs w:val="20"/>
          <w:lang w:val="hy-AM"/>
        </w:rPr>
        <w:t>դեպքում</w:t>
      </w:r>
      <w:r>
        <w:rPr>
          <w:rFonts w:ascii="GHEA Grapalat" w:hAnsi="GHEA Grapalat" w:cs="GHEA Grapalat"/>
          <w:sz w:val="20"/>
          <w:szCs w:val="20"/>
          <w:lang w:val="pt-BR"/>
        </w:rPr>
        <w:t xml:space="preserve"> </w:t>
      </w:r>
      <w:r>
        <w:rPr>
          <w:rFonts w:ascii="GHEA Grapalat" w:hAnsi="GHEA Grapalat" w:cs="GHEA Grapalat"/>
          <w:sz w:val="20"/>
          <w:szCs w:val="20"/>
          <w:lang w:val="hy-AM"/>
        </w:rPr>
        <w:t>դրանք</w:t>
      </w:r>
      <w:r>
        <w:rPr>
          <w:rFonts w:ascii="GHEA Grapalat" w:hAnsi="GHEA Grapalat" w:cs="GHEA Grapalat"/>
          <w:sz w:val="20"/>
          <w:szCs w:val="20"/>
          <w:lang w:val="pt-BR"/>
        </w:rPr>
        <w:t xml:space="preserve"> </w:t>
      </w:r>
      <w:r>
        <w:rPr>
          <w:rFonts w:ascii="GHEA Grapalat" w:hAnsi="GHEA Grapalat" w:cs="GHEA Grapalat"/>
          <w:sz w:val="20"/>
          <w:szCs w:val="20"/>
          <w:lang w:val="hy-AM"/>
        </w:rPr>
        <w:t>Վճարող</w:t>
      </w:r>
      <w:r>
        <w:rPr>
          <w:rFonts w:ascii="GHEA Grapalat" w:hAnsi="GHEA Grapalat" w:cs="GHEA Grapalat"/>
          <w:sz w:val="20"/>
          <w:szCs w:val="20"/>
          <w:lang w:val="pt-BR"/>
        </w:rPr>
        <w:t xml:space="preserve"> </w:t>
      </w:r>
      <w:r>
        <w:rPr>
          <w:rFonts w:ascii="GHEA Grapalat" w:hAnsi="GHEA Grapalat" w:cs="GHEA Grapalat"/>
          <w:sz w:val="20"/>
          <w:szCs w:val="20"/>
          <w:lang w:val="hy-AM"/>
        </w:rPr>
        <w:t>Բանկին</w:t>
      </w:r>
      <w:r>
        <w:rPr>
          <w:rFonts w:ascii="GHEA Grapalat" w:hAnsi="GHEA Grapalat" w:cs="GHEA Grapalat"/>
          <w:sz w:val="20"/>
          <w:szCs w:val="20"/>
          <w:lang w:val="pt-BR"/>
        </w:rPr>
        <w:t xml:space="preserve"> </w:t>
      </w:r>
      <w:r>
        <w:rPr>
          <w:rFonts w:ascii="GHEA Grapalat" w:hAnsi="GHEA Grapalat" w:cs="GHEA Grapalat"/>
          <w:sz w:val="20"/>
          <w:szCs w:val="20"/>
          <w:lang w:val="hy-AM"/>
        </w:rPr>
        <w:t>են</w:t>
      </w:r>
      <w:r>
        <w:rPr>
          <w:rFonts w:ascii="GHEA Grapalat" w:hAnsi="GHEA Grapalat" w:cs="GHEA Grapalat"/>
          <w:sz w:val="20"/>
          <w:szCs w:val="20"/>
          <w:lang w:val="pt-BR"/>
        </w:rPr>
        <w:t xml:space="preserve"> </w:t>
      </w:r>
      <w:r>
        <w:rPr>
          <w:rFonts w:ascii="GHEA Grapalat" w:hAnsi="GHEA Grapalat" w:cs="GHEA Grapalat"/>
          <w:sz w:val="20"/>
          <w:szCs w:val="20"/>
          <w:lang w:val="hy-AM"/>
        </w:rPr>
        <w:t>ներկայացվում</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կրիչներով</w:t>
      </w:r>
      <w:r>
        <w:rPr>
          <w:rFonts w:ascii="GHEA Grapalat" w:hAnsi="GHEA Grapalat" w:cs="GHEA Grapalat"/>
          <w:sz w:val="20"/>
          <w:szCs w:val="20"/>
          <w:lang w:val="pt-BR"/>
        </w:rPr>
        <w:t xml:space="preserve">, </w:t>
      </w:r>
      <w:r>
        <w:rPr>
          <w:rFonts w:ascii="GHEA Grapalat" w:hAnsi="GHEA Grapalat" w:cs="GHEA Grapalat"/>
          <w:sz w:val="20"/>
          <w:szCs w:val="20"/>
          <w:lang w:val="hy-AM"/>
        </w:rPr>
        <w:t>ինչպես</w:t>
      </w:r>
      <w:r>
        <w:rPr>
          <w:rFonts w:ascii="GHEA Grapalat" w:hAnsi="GHEA Grapalat" w:cs="GHEA Grapalat"/>
          <w:sz w:val="20"/>
          <w:szCs w:val="20"/>
          <w:lang w:val="pt-BR"/>
        </w:rPr>
        <w:t xml:space="preserve"> </w:t>
      </w:r>
      <w:r>
        <w:rPr>
          <w:rFonts w:ascii="GHEA Grapalat" w:hAnsi="GHEA Grapalat" w:cs="GHEA Grapalat"/>
          <w:sz w:val="20"/>
          <w:szCs w:val="20"/>
          <w:lang w:val="hy-AM"/>
        </w:rPr>
        <w:t>նաև</w:t>
      </w:r>
      <w:r>
        <w:rPr>
          <w:rFonts w:ascii="GHEA Grapalat" w:hAnsi="GHEA Grapalat" w:cs="GHEA Grapalat"/>
          <w:sz w:val="20"/>
          <w:szCs w:val="20"/>
          <w:lang w:val="pt-BR"/>
        </w:rPr>
        <w:t xml:space="preserve"> </w:t>
      </w:r>
      <w:r>
        <w:rPr>
          <w:rFonts w:ascii="GHEA Grapalat" w:hAnsi="GHEA Grapalat" w:cs="GHEA Grapalat"/>
          <w:sz w:val="20"/>
          <w:szCs w:val="20"/>
          <w:lang w:val="hy-AM"/>
        </w:rPr>
        <w:t>դրանցից</w:t>
      </w:r>
      <w:r>
        <w:rPr>
          <w:rFonts w:ascii="GHEA Grapalat" w:hAnsi="GHEA Grapalat" w:cs="GHEA Grapalat"/>
          <w:sz w:val="20"/>
          <w:szCs w:val="20"/>
          <w:lang w:val="pt-BR"/>
        </w:rPr>
        <w:t xml:space="preserve"> </w:t>
      </w:r>
      <w:r>
        <w:rPr>
          <w:rFonts w:ascii="GHEA Grapalat" w:hAnsi="GHEA Grapalat" w:cs="GHEA Grapalat"/>
          <w:sz w:val="20"/>
          <w:szCs w:val="20"/>
          <w:lang w:val="hy-AM"/>
        </w:rPr>
        <w:t>արտատպված</w:t>
      </w:r>
      <w:r>
        <w:rPr>
          <w:rFonts w:ascii="GHEA Grapalat" w:hAnsi="GHEA Grapalat" w:cs="GHEA Grapalat"/>
          <w:sz w:val="20"/>
          <w:szCs w:val="20"/>
          <w:lang w:val="pt-BR"/>
        </w:rPr>
        <w:t xml:space="preserve"> </w:t>
      </w:r>
      <w:r>
        <w:rPr>
          <w:rFonts w:ascii="GHEA Grapalat" w:hAnsi="GHEA Grapalat" w:cs="GHEA Grapalat"/>
          <w:sz w:val="20"/>
          <w:szCs w:val="20"/>
          <w:lang w:val="hy-AM"/>
        </w:rPr>
        <w:t>թղթային</w:t>
      </w:r>
      <w:r>
        <w:rPr>
          <w:rFonts w:ascii="GHEA Grapalat" w:hAnsi="GHEA Grapalat" w:cs="GHEA Grapalat"/>
          <w:sz w:val="20"/>
          <w:szCs w:val="20"/>
          <w:lang w:val="pt-BR"/>
        </w:rPr>
        <w:t xml:space="preserve"> </w:t>
      </w:r>
      <w:r>
        <w:rPr>
          <w:rFonts w:ascii="GHEA Grapalat" w:hAnsi="GHEA Grapalat" w:cs="GHEA Grapalat"/>
          <w:sz w:val="20"/>
          <w:szCs w:val="20"/>
          <w:lang w:val="hy-AM"/>
        </w:rPr>
        <w:t>տարբերակներով</w:t>
      </w:r>
      <w:r>
        <w:rPr>
          <w:rFonts w:ascii="GHEA Grapalat" w:hAnsi="GHEA Grapalat" w:cs="GHEA Grapalat"/>
          <w:sz w:val="20"/>
          <w:szCs w:val="20"/>
          <w:lang w:val="pt-BR"/>
        </w:rPr>
        <w:t>:</w:t>
      </w:r>
    </w:p>
    <w:p w:rsidR="006E5207" w:rsidRDefault="006E5207" w:rsidP="006E5207">
      <w:pPr>
        <w:numPr>
          <w:ilvl w:val="1"/>
          <w:numId w:val="14"/>
        </w:numPr>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6E5207" w:rsidRDefault="006E5207" w:rsidP="006E5207">
      <w:pPr>
        <w:ind w:firstLine="426"/>
        <w:jc w:val="both"/>
        <w:rPr>
          <w:rFonts w:ascii="GHEA Grapalat" w:hAnsi="GHEA Grapalat" w:cs="GHEA Grapalat"/>
          <w:sz w:val="20"/>
          <w:szCs w:val="20"/>
          <w:lang w:val="pt-BR"/>
        </w:rPr>
      </w:pPr>
      <w:r>
        <w:rPr>
          <w:rFonts w:ascii="GHEA Grapalat" w:hAnsi="GHEA Grapalat" w:cs="GHEA Grapalat"/>
          <w:sz w:val="20"/>
          <w:szCs w:val="20"/>
          <w:lang w:val="hy-AM"/>
        </w:rPr>
        <w:t>1.6 Վճարող Բանկի կողմից Պ</w:t>
      </w:r>
      <w:r>
        <w:rPr>
          <w:rFonts w:ascii="GHEA Grapalat" w:hAnsi="GHEA Grapalat" w:cs="GHEA Grapalat"/>
          <w:sz w:val="20"/>
          <w:szCs w:val="20"/>
          <w:lang w:val="pt-BR"/>
        </w:rPr>
        <w:t xml:space="preserve">ահանջագրում նշված գումարի վճարման հետևանքով </w:t>
      </w:r>
      <w:r>
        <w:rPr>
          <w:rFonts w:ascii="GHEA Grapalat" w:hAnsi="GHEA Grapalat" w:cs="GHEA Grapalat"/>
          <w:sz w:val="20"/>
          <w:szCs w:val="20"/>
          <w:lang w:val="hy-AM"/>
        </w:rPr>
        <w:t xml:space="preserve">Ընկերության </w:t>
      </w:r>
      <w:r>
        <w:rPr>
          <w:rFonts w:ascii="GHEA Grapalat" w:hAnsi="GHEA Grapalat" w:cs="GHEA Grapalat"/>
          <w:sz w:val="20"/>
          <w:szCs w:val="20"/>
          <w:lang w:val="pt-BR"/>
        </w:rPr>
        <w:t xml:space="preserve">առաջացած ռիսկերի (Ընկերության կրած վնասների) </w:t>
      </w:r>
      <w:r>
        <w:rPr>
          <w:rFonts w:ascii="GHEA Grapalat" w:hAnsi="GHEA Grapalat" w:cs="GHEA Grapalat"/>
          <w:sz w:val="20"/>
          <w:szCs w:val="20"/>
          <w:lang w:val="hy-AM"/>
        </w:rPr>
        <w:t xml:space="preserve">և բացասական հետևանքների </w:t>
      </w:r>
      <w:r>
        <w:rPr>
          <w:rFonts w:ascii="GHEA Grapalat" w:hAnsi="GHEA Grapalat" w:cs="GHEA Grapalat"/>
          <w:sz w:val="20"/>
          <w:szCs w:val="20"/>
          <w:lang w:val="pt-BR"/>
        </w:rPr>
        <w:t>համար Բանկը</w:t>
      </w:r>
      <w:r>
        <w:rPr>
          <w:rFonts w:ascii="GHEA Grapalat" w:hAnsi="GHEA Grapalat" w:cs="GHEA Grapalat"/>
          <w:sz w:val="20"/>
          <w:szCs w:val="20"/>
          <w:lang w:val="hy-AM"/>
        </w:rPr>
        <w:t xml:space="preserve"> որևէ</w:t>
      </w:r>
      <w:r>
        <w:rPr>
          <w:rFonts w:ascii="GHEA Grapalat" w:hAnsi="GHEA Grapalat" w:cs="GHEA Grapalat"/>
          <w:sz w:val="20"/>
          <w:szCs w:val="20"/>
          <w:lang w:val="pt-BR"/>
        </w:rPr>
        <w:t xml:space="preserve"> պատասխանատվություն չի կրում</w:t>
      </w:r>
      <w:r>
        <w:rPr>
          <w:rFonts w:ascii="GHEA Grapalat" w:hAnsi="GHEA Grapalat" w:cs="GHEA Grapalat"/>
          <w:sz w:val="20"/>
          <w:szCs w:val="20"/>
          <w:lang w:val="hy-AM"/>
        </w:rPr>
        <w:t>:</w:t>
      </w:r>
      <w:r>
        <w:rPr>
          <w:rFonts w:ascii="GHEA Grapalat" w:hAnsi="GHEA Grapalat" w:cs="GHEA Grapalat"/>
          <w:sz w:val="20"/>
          <w:szCs w:val="20"/>
          <w:lang w:val="pt-BR"/>
        </w:rPr>
        <w:t xml:space="preserve"> </w:t>
      </w:r>
      <w:r>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E5207" w:rsidRDefault="006E5207" w:rsidP="006E5207">
      <w:pPr>
        <w:ind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1.7 </w:t>
      </w:r>
      <w:r>
        <w:rPr>
          <w:rFonts w:ascii="GHEA Grapalat" w:hAnsi="GHEA Grapalat" w:cs="GHEA Grapalat"/>
          <w:sz w:val="20"/>
          <w:szCs w:val="20"/>
          <w:lang w:val="hy-AM"/>
        </w:rPr>
        <w:t>Այն դեպքում</w:t>
      </w:r>
      <w:r>
        <w:rPr>
          <w:rFonts w:ascii="GHEA Grapalat" w:hAnsi="GHEA Grapalat" w:cs="GHEA Grapalat"/>
          <w:sz w:val="20"/>
          <w:szCs w:val="20"/>
          <w:lang w:val="pt-BR"/>
        </w:rPr>
        <w:t>,</w:t>
      </w:r>
      <w:r>
        <w:rPr>
          <w:rFonts w:ascii="GHEA Grapalat" w:hAnsi="GHEA Grapalat" w:cs="GHEA Grapalat"/>
          <w:sz w:val="20"/>
          <w:szCs w:val="20"/>
          <w:lang w:val="hy-AM"/>
        </w:rPr>
        <w:t xml:space="preserve"> երբ Ընկերության հաշվի միջոցները չեն բավարարում</w:t>
      </w:r>
      <w:r>
        <w:rPr>
          <w:rFonts w:ascii="GHEA Grapalat" w:hAnsi="GHEA Grapalat" w:cs="GHEA Grapalat"/>
          <w:sz w:val="20"/>
          <w:szCs w:val="20"/>
        </w:rPr>
        <w:t>՝</w:t>
      </w:r>
      <w:r>
        <w:rPr>
          <w:rFonts w:ascii="GHEA Grapalat" w:hAnsi="GHEA Grapalat" w:cs="GHEA Grapalat"/>
          <w:sz w:val="20"/>
          <w:szCs w:val="20"/>
          <w:lang w:val="pt-BR"/>
        </w:rPr>
        <w:t xml:space="preserve"> </w:t>
      </w:r>
      <w:r>
        <w:rPr>
          <w:rFonts w:ascii="GHEA Grapalat" w:hAnsi="GHEA Grapalat" w:cs="GHEA Grapalat"/>
          <w:sz w:val="20"/>
          <w:szCs w:val="20"/>
        </w:rPr>
        <w:t>Վճարող</w:t>
      </w:r>
      <w:r>
        <w:rPr>
          <w:rFonts w:ascii="GHEA Grapalat" w:hAnsi="GHEA Grapalat" w:cs="GHEA Grapalat"/>
          <w:sz w:val="20"/>
          <w:szCs w:val="20"/>
          <w:lang w:val="pt-BR"/>
        </w:rPr>
        <w:t xml:space="preserve"> </w:t>
      </w:r>
      <w:r>
        <w:rPr>
          <w:rFonts w:ascii="GHEA Grapalat" w:hAnsi="GHEA Grapalat" w:cs="GHEA Grapalat"/>
          <w:sz w:val="20"/>
          <w:szCs w:val="20"/>
        </w:rPr>
        <w:t>բանկը</w:t>
      </w:r>
      <w:r>
        <w:rPr>
          <w:rFonts w:ascii="GHEA Grapalat" w:hAnsi="GHEA Grapalat" w:cs="GHEA Grapalat"/>
          <w:sz w:val="20"/>
          <w:szCs w:val="20"/>
          <w:lang w:val="pt-BR"/>
        </w:rPr>
        <w:t xml:space="preserve"> </w:t>
      </w:r>
      <w:r>
        <w:rPr>
          <w:rFonts w:ascii="GHEA Grapalat" w:hAnsi="GHEA Grapalat" w:cs="GHEA Grapalat"/>
          <w:sz w:val="20"/>
          <w:szCs w:val="20"/>
        </w:rPr>
        <w:t>վճարման</w:t>
      </w:r>
      <w:r>
        <w:rPr>
          <w:rFonts w:ascii="GHEA Grapalat" w:hAnsi="GHEA Grapalat" w:cs="GHEA Grapalat"/>
          <w:sz w:val="20"/>
          <w:szCs w:val="20"/>
          <w:lang w:val="pt-BR"/>
        </w:rPr>
        <w:t xml:space="preserve"> </w:t>
      </w:r>
      <w:r>
        <w:rPr>
          <w:rFonts w:ascii="GHEA Grapalat" w:hAnsi="GHEA Grapalat" w:cs="GHEA Grapalat"/>
          <w:sz w:val="20"/>
          <w:szCs w:val="20"/>
        </w:rPr>
        <w:t>պահանջագիրը</w:t>
      </w:r>
      <w:r>
        <w:rPr>
          <w:rFonts w:ascii="GHEA Grapalat" w:hAnsi="GHEA Grapalat" w:cs="GHEA Grapalat"/>
          <w:sz w:val="20"/>
          <w:szCs w:val="20"/>
          <w:lang w:val="pt-BR"/>
        </w:rPr>
        <w:t xml:space="preserve"> </w:t>
      </w:r>
      <w:r>
        <w:rPr>
          <w:rFonts w:ascii="GHEA Grapalat" w:hAnsi="GHEA Grapalat" w:cs="GHEA Grapalat"/>
          <w:sz w:val="20"/>
          <w:szCs w:val="20"/>
        </w:rPr>
        <w:t>ստանալուց</w:t>
      </w:r>
      <w:r>
        <w:rPr>
          <w:rFonts w:ascii="GHEA Grapalat" w:hAnsi="GHEA Grapalat" w:cs="GHEA Grapalat"/>
          <w:sz w:val="20"/>
          <w:szCs w:val="20"/>
          <w:lang w:val="pt-BR"/>
        </w:rPr>
        <w:t xml:space="preserve"> </w:t>
      </w:r>
      <w:r>
        <w:rPr>
          <w:rFonts w:ascii="GHEA Grapalat" w:hAnsi="GHEA Grapalat" w:cs="GHEA Grapalat"/>
          <w:sz w:val="20"/>
          <w:szCs w:val="20"/>
        </w:rPr>
        <w:t>հետո՝</w:t>
      </w:r>
      <w:r>
        <w:rPr>
          <w:rFonts w:ascii="GHEA Grapalat" w:hAnsi="GHEA Grapalat" w:cs="GHEA Grapalat"/>
          <w:sz w:val="20"/>
          <w:szCs w:val="20"/>
          <w:lang w:val="pt-BR"/>
        </w:rPr>
        <w:t xml:space="preserve"> 2 (</w:t>
      </w:r>
      <w:r>
        <w:rPr>
          <w:rFonts w:ascii="GHEA Grapalat" w:hAnsi="GHEA Grapalat" w:cs="GHEA Grapalat"/>
          <w:sz w:val="20"/>
          <w:szCs w:val="20"/>
        </w:rPr>
        <w:t>երկու</w:t>
      </w:r>
      <w:r>
        <w:rPr>
          <w:rFonts w:ascii="GHEA Grapalat" w:hAnsi="GHEA Grapalat" w:cs="GHEA Grapalat"/>
          <w:sz w:val="20"/>
          <w:szCs w:val="20"/>
          <w:lang w:val="pt-BR"/>
        </w:rPr>
        <w:t xml:space="preserve">) </w:t>
      </w:r>
      <w:r>
        <w:rPr>
          <w:rFonts w:ascii="GHEA Grapalat" w:hAnsi="GHEA Grapalat" w:cs="GHEA Grapalat"/>
          <w:sz w:val="20"/>
          <w:szCs w:val="20"/>
        </w:rPr>
        <w:t>աշխատանքային</w:t>
      </w:r>
      <w:r>
        <w:rPr>
          <w:rFonts w:ascii="GHEA Grapalat" w:hAnsi="GHEA Grapalat" w:cs="GHEA Grapalat"/>
          <w:sz w:val="20"/>
          <w:szCs w:val="20"/>
          <w:lang w:val="pt-BR"/>
        </w:rPr>
        <w:t xml:space="preserve"> </w:t>
      </w:r>
      <w:r>
        <w:rPr>
          <w:rFonts w:ascii="GHEA Grapalat" w:hAnsi="GHEA Grapalat" w:cs="GHEA Grapalat"/>
          <w:sz w:val="20"/>
          <w:szCs w:val="20"/>
        </w:rPr>
        <w:t>օրվա</w:t>
      </w:r>
      <w:r>
        <w:rPr>
          <w:rFonts w:ascii="GHEA Grapalat" w:hAnsi="GHEA Grapalat" w:cs="GHEA Grapalat"/>
          <w:sz w:val="20"/>
          <w:szCs w:val="20"/>
          <w:lang w:val="pt-BR"/>
        </w:rPr>
        <w:t xml:space="preserve"> </w:t>
      </w:r>
      <w:r>
        <w:rPr>
          <w:rFonts w:ascii="GHEA Grapalat" w:hAnsi="GHEA Grapalat" w:cs="GHEA Grapalat"/>
          <w:sz w:val="20"/>
          <w:szCs w:val="20"/>
        </w:rPr>
        <w:t>ընթացքում</w:t>
      </w:r>
      <w:r>
        <w:rPr>
          <w:rFonts w:ascii="GHEA Grapalat" w:hAnsi="GHEA Grapalat" w:cs="GHEA Grapalat"/>
          <w:sz w:val="20"/>
          <w:szCs w:val="20"/>
          <w:lang w:val="pt-BR"/>
        </w:rPr>
        <w:t xml:space="preserve"> </w:t>
      </w:r>
      <w:r>
        <w:rPr>
          <w:rFonts w:ascii="GHEA Grapalat" w:hAnsi="GHEA Grapalat" w:cs="GHEA Grapalat"/>
          <w:sz w:val="20"/>
          <w:szCs w:val="20"/>
        </w:rPr>
        <w:t>պետք</w:t>
      </w:r>
      <w:r>
        <w:rPr>
          <w:rFonts w:ascii="GHEA Grapalat" w:hAnsi="GHEA Grapalat" w:cs="GHEA Grapalat"/>
          <w:sz w:val="20"/>
          <w:szCs w:val="20"/>
          <w:lang w:val="pt-BR"/>
        </w:rPr>
        <w:t xml:space="preserve"> </w:t>
      </w:r>
      <w:r>
        <w:rPr>
          <w:rFonts w:ascii="GHEA Grapalat" w:hAnsi="GHEA Grapalat" w:cs="GHEA Grapalat"/>
          <w:sz w:val="20"/>
          <w:szCs w:val="20"/>
        </w:rPr>
        <w:t>է</w:t>
      </w:r>
      <w:r>
        <w:rPr>
          <w:rFonts w:ascii="GHEA Grapalat" w:hAnsi="GHEA Grapalat" w:cs="GHEA Grapalat"/>
          <w:sz w:val="20"/>
          <w:szCs w:val="20"/>
          <w:lang w:val="pt-BR"/>
        </w:rPr>
        <w:t xml:space="preserve"> </w:t>
      </w:r>
      <w:r>
        <w:rPr>
          <w:rFonts w:ascii="GHEA Grapalat" w:hAnsi="GHEA Grapalat" w:cs="GHEA Grapalat"/>
          <w:sz w:val="20"/>
          <w:szCs w:val="20"/>
        </w:rPr>
        <w:t>տեղեկացնի</w:t>
      </w:r>
      <w:r>
        <w:rPr>
          <w:rFonts w:ascii="GHEA Grapalat" w:hAnsi="GHEA Grapalat" w:cs="GHEA Grapalat"/>
          <w:sz w:val="20"/>
          <w:szCs w:val="20"/>
          <w:lang w:val="pt-BR"/>
        </w:rPr>
        <w:t xml:space="preserve"> </w:t>
      </w:r>
      <w:r>
        <w:rPr>
          <w:rFonts w:ascii="GHEA Grapalat" w:hAnsi="GHEA Grapalat" w:cs="GHEA Grapalat"/>
          <w:sz w:val="20"/>
          <w:szCs w:val="20"/>
        </w:rPr>
        <w:t>Պատվիրատուին՝</w:t>
      </w:r>
      <w:r>
        <w:rPr>
          <w:rFonts w:ascii="GHEA Grapalat" w:hAnsi="GHEA Grapalat" w:cs="GHEA Grapalat"/>
          <w:sz w:val="20"/>
          <w:szCs w:val="20"/>
          <w:lang w:val="pt-BR"/>
        </w:rPr>
        <w:t xml:space="preserve"> </w:t>
      </w:r>
      <w:r>
        <w:rPr>
          <w:rFonts w:ascii="GHEA Grapalat" w:hAnsi="GHEA Grapalat" w:cs="GHEA Grapalat"/>
          <w:sz w:val="20"/>
          <w:szCs w:val="20"/>
        </w:rPr>
        <w:t>գրավոր</w:t>
      </w:r>
      <w:r>
        <w:rPr>
          <w:rFonts w:ascii="GHEA Grapalat" w:hAnsi="GHEA Grapalat" w:cs="GHEA Grapalat"/>
          <w:sz w:val="20"/>
          <w:szCs w:val="20"/>
          <w:lang w:val="pt-BR"/>
        </w:rPr>
        <w:t xml:space="preserve"> </w:t>
      </w:r>
      <w:r>
        <w:rPr>
          <w:rFonts w:ascii="GHEA Grapalat" w:hAnsi="GHEA Grapalat" w:cs="GHEA Grapalat"/>
          <w:sz w:val="20"/>
          <w:szCs w:val="20"/>
        </w:rPr>
        <w:t>ձևով</w:t>
      </w:r>
      <w:r>
        <w:rPr>
          <w:rFonts w:ascii="GHEA Grapalat" w:hAnsi="GHEA Grapalat" w:cs="GHEA Grapalat"/>
          <w:sz w:val="20"/>
          <w:szCs w:val="20"/>
          <w:lang w:val="pt-BR"/>
        </w:rPr>
        <w:t>:</w:t>
      </w:r>
    </w:p>
    <w:p w:rsidR="006E5207" w:rsidRDefault="006E5207" w:rsidP="006E5207">
      <w:pPr>
        <w:ind w:firstLine="360"/>
        <w:jc w:val="both"/>
        <w:rPr>
          <w:rFonts w:ascii="GHEA Grapalat" w:hAnsi="GHEA Grapalat" w:cs="GHEA Grapalat"/>
          <w:sz w:val="20"/>
          <w:szCs w:val="20"/>
          <w:lang w:val="pt-BR"/>
        </w:rPr>
      </w:pPr>
      <w:r>
        <w:rPr>
          <w:rFonts w:ascii="GHEA Grapalat" w:hAnsi="GHEA Grapalat" w:cs="GHEA Grapalat"/>
          <w:sz w:val="20"/>
          <w:szCs w:val="20"/>
          <w:lang w:val="pt-BR"/>
        </w:rPr>
        <w:t xml:space="preserve">1.8 Սույն համաձայնագիրը և կից </w:t>
      </w:r>
      <w:r>
        <w:rPr>
          <w:rFonts w:ascii="GHEA Grapalat" w:hAnsi="GHEA Grapalat" w:cs="GHEA Grapalat"/>
          <w:sz w:val="20"/>
          <w:szCs w:val="20"/>
          <w:lang w:val="hy-AM"/>
        </w:rPr>
        <w:t>Պ</w:t>
      </w:r>
      <w:r>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E5207" w:rsidRDefault="006E5207" w:rsidP="006E5207">
      <w:pPr>
        <w:jc w:val="both"/>
        <w:rPr>
          <w:rFonts w:ascii="GHEA Grapalat" w:hAnsi="GHEA Grapalat" w:cs="GHEA Grapalat"/>
          <w:sz w:val="20"/>
          <w:szCs w:val="20"/>
          <w:lang w:val="hy-AM"/>
        </w:rPr>
      </w:pPr>
    </w:p>
    <w:p w:rsidR="006E5207" w:rsidRDefault="006E5207" w:rsidP="006E5207">
      <w:pPr>
        <w:numPr>
          <w:ilvl w:val="0"/>
          <w:numId w:val="10"/>
        </w:numPr>
        <w:jc w:val="center"/>
        <w:rPr>
          <w:rFonts w:ascii="GHEA Grapalat" w:hAnsi="GHEA Grapalat" w:cs="GHEA Grapalat"/>
          <w:b/>
          <w:bCs/>
          <w:sz w:val="20"/>
          <w:szCs w:val="20"/>
        </w:rPr>
      </w:pPr>
      <w:r>
        <w:rPr>
          <w:rFonts w:ascii="GHEA Grapalat" w:hAnsi="GHEA Grapalat" w:cs="GHEA Grapalat"/>
          <w:b/>
          <w:bCs/>
          <w:sz w:val="20"/>
          <w:szCs w:val="20"/>
        </w:rPr>
        <w:t>Այլ պայմաններ</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rPr>
        <w:t>2.1 Սույն համաձայնագիրը</w:t>
      </w:r>
      <w:r>
        <w:rPr>
          <w:rFonts w:ascii="GHEA Grapalat" w:hAnsi="GHEA Grapalat" w:cs="GHEA Grapalat"/>
          <w:sz w:val="20"/>
          <w:szCs w:val="20"/>
          <w:lang w:val="hy-AM"/>
        </w:rPr>
        <w:t xml:space="preserve"> և Պահանջագիրը անհետկանչելի են,</w:t>
      </w:r>
      <w:r>
        <w:rPr>
          <w:rFonts w:ascii="GHEA Grapalat" w:hAnsi="GHEA Grapalat" w:cs="GHEA Grapalat"/>
          <w:sz w:val="20"/>
          <w:szCs w:val="20"/>
        </w:rPr>
        <w:t xml:space="preserve"> ուժի մեջ </w:t>
      </w:r>
      <w:r>
        <w:rPr>
          <w:rFonts w:ascii="GHEA Grapalat" w:hAnsi="GHEA Grapalat" w:cs="GHEA Grapalat"/>
          <w:sz w:val="20"/>
          <w:szCs w:val="20"/>
          <w:lang w:val="hy-AM"/>
        </w:rPr>
        <w:t>են</w:t>
      </w:r>
      <w:r>
        <w:rPr>
          <w:rFonts w:ascii="GHEA Grapalat" w:hAnsi="GHEA Grapalat" w:cs="GHEA Grapalat"/>
          <w:sz w:val="20"/>
          <w:szCs w:val="20"/>
        </w:rPr>
        <w:t xml:space="preserve"> մտնում Ընկերության կողմից վավերացման պահից և ուժի մեջ</w:t>
      </w:r>
      <w:r>
        <w:rPr>
          <w:rFonts w:ascii="GHEA Grapalat" w:hAnsi="GHEA Grapalat" w:cs="GHEA Grapalat"/>
          <w:sz w:val="20"/>
          <w:szCs w:val="20"/>
          <w:lang w:val="hy-AM"/>
        </w:rPr>
        <w:t xml:space="preserve"> են մինչև </w:t>
      </w:r>
      <w:r>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lastRenderedPageBreak/>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E5207" w:rsidRDefault="006E5207" w:rsidP="006E5207">
      <w:pPr>
        <w:ind w:firstLine="567"/>
        <w:jc w:val="both"/>
        <w:rPr>
          <w:rFonts w:ascii="GHEA Grapalat" w:hAnsi="GHEA Grapalat" w:cs="GHEA Grapalat"/>
          <w:sz w:val="20"/>
          <w:szCs w:val="20"/>
          <w:lang w:val="hy-AM"/>
        </w:rPr>
      </w:pPr>
    </w:p>
    <w:p w:rsidR="006E5207" w:rsidRPr="00EC64BC" w:rsidRDefault="006E5207" w:rsidP="00EC64BC">
      <w:pPr>
        <w:pStyle w:val="aff0"/>
        <w:numPr>
          <w:ilvl w:val="0"/>
          <w:numId w:val="41"/>
        </w:numPr>
        <w:jc w:val="center"/>
        <w:rPr>
          <w:rFonts w:ascii="GHEA Grapalat" w:hAnsi="GHEA Grapalat" w:cs="GHEA Grapalat"/>
          <w:sz w:val="20"/>
          <w:szCs w:val="20"/>
          <w:lang w:val="hy-AM"/>
        </w:rPr>
      </w:pPr>
      <w:r w:rsidRPr="00EC64BC">
        <w:rPr>
          <w:rFonts w:ascii="GHEA Grapalat" w:hAnsi="GHEA Grapalat" w:cs="GHEA Grapalat"/>
          <w:b/>
          <w:sz w:val="20"/>
          <w:szCs w:val="20"/>
          <w:lang w:val="hy-AM"/>
        </w:rPr>
        <w:t>Ընկերության հասցեն, բանկային վավերապայմանները`</w:t>
      </w:r>
    </w:p>
    <w:p w:rsidR="006E5207" w:rsidRDefault="006E5207" w:rsidP="006E5207">
      <w:pPr>
        <w:jc w:val="both"/>
        <w:rPr>
          <w:rFonts w:ascii="GHEA Grapalat" w:hAnsi="GHEA Grapalat" w:cs="GHEA Grapalat"/>
          <w:sz w:val="20"/>
          <w:szCs w:val="20"/>
          <w:u w:val="single"/>
          <w:lang w:val="hy-AM"/>
        </w:rPr>
      </w:pP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rsidR="006E5207" w:rsidRDefault="006E5207" w:rsidP="006E5207">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անվանումը</w:t>
      </w:r>
    </w:p>
    <w:p w:rsidR="006E5207" w:rsidRDefault="006E5207" w:rsidP="006E5207">
      <w:pPr>
        <w:jc w:val="both"/>
        <w:rPr>
          <w:rFonts w:ascii="GHEA Grapalat" w:hAnsi="GHEA Grapalat"/>
          <w:sz w:val="18"/>
          <w:szCs w:val="18"/>
          <w:u w:val="single"/>
          <w:vertAlign w:val="superscript"/>
          <w:lang w:val="hy-AM"/>
        </w:rPr>
      </w:pPr>
      <w:r>
        <w:rPr>
          <w:rFonts w:ascii="GHEA Grapalat" w:hAnsi="GHEA Grapalat"/>
          <w:sz w:val="18"/>
          <w:szCs w:val="18"/>
          <w:vertAlign w:val="superscript"/>
          <w:lang w:val="hy-AM"/>
        </w:rPr>
        <w:t xml:space="preserve"> </w:t>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6E5207" w:rsidRDefault="006E5207" w:rsidP="006E5207">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հասցեն</w:t>
      </w:r>
    </w:p>
    <w:p w:rsidR="006E5207" w:rsidRDefault="006E5207" w:rsidP="006E5207">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6E5207" w:rsidRDefault="006E5207" w:rsidP="006E5207">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ընկերությանը սպասարկող բանկի անվանումը</w:t>
      </w:r>
    </w:p>
    <w:p w:rsidR="006E5207" w:rsidRDefault="006E5207" w:rsidP="006E5207">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6E5207" w:rsidRDefault="006E5207" w:rsidP="006E5207">
      <w:pPr>
        <w:jc w:val="both"/>
        <w:rPr>
          <w:rFonts w:ascii="GHEA Grapalat" w:hAnsi="GHEA Grapalat"/>
          <w:sz w:val="18"/>
          <w:szCs w:val="18"/>
          <w:u w:val="single"/>
          <w:vertAlign w:val="superscript"/>
          <w:lang w:val="hy-AM"/>
        </w:rPr>
      </w:pPr>
    </w:p>
    <w:p w:rsidR="006E5207" w:rsidRDefault="006E5207" w:rsidP="006E5207">
      <w:pPr>
        <w:jc w:val="both"/>
        <w:rPr>
          <w:rFonts w:ascii="GHEA Grapalat" w:hAnsi="GHEA Grapalat"/>
          <w:sz w:val="20"/>
          <w:szCs w:val="20"/>
          <w:lang w:val="hy-AM"/>
        </w:rPr>
      </w:pPr>
      <w:r>
        <w:rPr>
          <w:rFonts w:ascii="GHEA Grapalat" w:hAnsi="GHEA Grapalat"/>
          <w:sz w:val="20"/>
          <w:szCs w:val="20"/>
          <w:lang w:val="hy-AM"/>
        </w:rPr>
        <w:t>Կ.Տ</w:t>
      </w:r>
    </w:p>
    <w:p w:rsidR="006E5207" w:rsidRDefault="006E5207" w:rsidP="006E5207">
      <w:pPr>
        <w:jc w:val="both"/>
        <w:rPr>
          <w:rFonts w:ascii="GHEA Grapalat" w:hAnsi="GHEA Grapalat"/>
          <w:sz w:val="20"/>
          <w:szCs w:val="20"/>
          <w:lang w:val="hy-AM"/>
        </w:rPr>
      </w:pPr>
    </w:p>
    <w:p w:rsidR="006E5207" w:rsidRDefault="006E5207" w:rsidP="006E5207">
      <w:pPr>
        <w:jc w:val="both"/>
        <w:rPr>
          <w:rFonts w:ascii="GHEA Grapalat" w:hAnsi="GHEA Grapalat"/>
          <w:sz w:val="20"/>
          <w:szCs w:val="20"/>
          <w:lang w:val="hy-AM"/>
        </w:rPr>
      </w:pPr>
      <w:r>
        <w:rPr>
          <w:rFonts w:ascii="GHEA Grapalat" w:hAnsi="GHEA Grapalat"/>
          <w:sz w:val="20"/>
          <w:szCs w:val="20"/>
          <w:lang w:val="hy-AM"/>
        </w:rPr>
        <w:t>Օր/ամիս/տարի</w:t>
      </w:r>
    </w:p>
    <w:p w:rsidR="006E5207" w:rsidRDefault="006E5207" w:rsidP="006E5207">
      <w:pPr>
        <w:jc w:val="both"/>
        <w:rPr>
          <w:rFonts w:ascii="GHEA Grapalat" w:hAnsi="GHEA Grapalat"/>
          <w:sz w:val="18"/>
          <w:szCs w:val="18"/>
          <w:vertAlign w:val="superscript"/>
          <w:lang w:val="hy-AM"/>
        </w:rPr>
      </w:pPr>
    </w:p>
    <w:p w:rsidR="006E5207" w:rsidRDefault="006E5207" w:rsidP="006E5207">
      <w:pPr>
        <w:jc w:val="both"/>
        <w:rPr>
          <w:rFonts w:ascii="GHEA Grapalat" w:hAnsi="GHEA Grapalat" w:cs="GHEA Grapalat"/>
          <w:i/>
          <w:sz w:val="18"/>
          <w:szCs w:val="18"/>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Pr>
          <w:rFonts w:ascii="GHEA Grapalat" w:hAnsi="GHEA Grapalat" w:cs="Sylfaen"/>
          <w:i/>
          <w:sz w:val="16"/>
          <w:szCs w:val="16"/>
          <w:lang w:val="hy-AM"/>
        </w:rPr>
        <w:t xml:space="preserve">* </w:t>
      </w:r>
      <w:r>
        <w:rPr>
          <w:rFonts w:ascii="GHEA Grapalat" w:hAnsi="GHEA Grapalat"/>
          <w:i/>
          <w:sz w:val="16"/>
          <w:szCs w:val="16"/>
          <w:lang w:val="hy-AM"/>
        </w:rPr>
        <w:t>լրացվում է հանձնաժողովի քարտուղարի կողմից` մինչև հրավերը տեղեկագրում հրապարակելը:</w:t>
      </w:r>
    </w:p>
    <w:p w:rsidR="006E5207" w:rsidRDefault="006E5207" w:rsidP="006E5207">
      <w:pPr>
        <w:pStyle w:val="33"/>
        <w:spacing w:line="240" w:lineRule="auto"/>
        <w:jc w:val="right"/>
        <w:rPr>
          <w:rFonts w:ascii="GHEA Grapalat" w:hAnsi="GHEA Grapalat"/>
          <w:b/>
          <w:lang w:val="hy-AM"/>
        </w:rPr>
      </w:pPr>
      <w:r>
        <w:rPr>
          <w:rFonts w:ascii="GHEA Grapalat" w:hAnsi="GHEA Grapalat"/>
          <w:b/>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6E5207"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EC64BC" w:rsidRDefault="006E5207" w:rsidP="00EC64BC">
            <w:pPr>
              <w:pStyle w:val="aff0"/>
              <w:numPr>
                <w:ilvl w:val="0"/>
                <w:numId w:val="42"/>
              </w:numPr>
              <w:rPr>
                <w:rFonts w:ascii="GHEA Grapalat" w:hAnsi="GHEA Grapalat" w:cs="Sylfaen"/>
                <w:b/>
                <w:bCs/>
                <w:sz w:val="20"/>
                <w:szCs w:val="20"/>
                <w:lang w:val="hy-AM"/>
              </w:rPr>
            </w:pPr>
            <w:r w:rsidRPr="00EC64BC">
              <w:rPr>
                <w:rFonts w:ascii="GHEA Grapalat" w:hAnsi="GHEA Grapalat" w:cs="Sylfaen"/>
                <w:b/>
                <w:bCs/>
                <w:sz w:val="20"/>
                <w:szCs w:val="20"/>
              </w:rPr>
              <w:lastRenderedPageBreak/>
              <w:t>ՎՃԱՐՄԱՆ</w:t>
            </w:r>
            <w:r w:rsidRPr="00EC64BC">
              <w:rPr>
                <w:rFonts w:ascii="GHEA Grapalat" w:hAnsi="GHEA Grapalat" w:cs="Arial"/>
                <w:b/>
                <w:bCs/>
                <w:sz w:val="20"/>
                <w:szCs w:val="20"/>
              </w:rPr>
              <w:t xml:space="preserve"> </w:t>
            </w:r>
            <w:r w:rsidRPr="00EC64BC">
              <w:rPr>
                <w:rFonts w:ascii="GHEA Grapalat" w:hAnsi="GHEA Grapalat" w:cs="Sylfaen"/>
                <w:b/>
                <w:bCs/>
                <w:sz w:val="20"/>
                <w:szCs w:val="20"/>
              </w:rPr>
              <w:t xml:space="preserve">ՊԱՀԱՆՋԱԳԻՐ* </w:t>
            </w:r>
          </w:p>
          <w:p w:rsidR="006E5207" w:rsidRDefault="006E5207">
            <w:pPr>
              <w:jc w:val="center"/>
              <w:rPr>
                <w:rFonts w:ascii="GHEA Grapalat" w:hAnsi="GHEA Grapalat" w:cs="Arial"/>
                <w:bCs/>
                <w:i/>
                <w:sz w:val="20"/>
                <w:szCs w:val="20"/>
              </w:rPr>
            </w:pPr>
          </w:p>
        </w:tc>
      </w:tr>
      <w:tr w:rsidR="006E5207"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Sylfaen"/>
                <w:sz w:val="20"/>
                <w:szCs w:val="20"/>
                <w:lang w:val="hy-AM"/>
              </w:rPr>
            </w:pPr>
            <w:r>
              <w:rPr>
                <w:rFonts w:ascii="GHEA Grapalat" w:hAnsi="GHEA Grapalat" w:cs="Sylfaen"/>
                <w:sz w:val="20"/>
                <w:szCs w:val="20"/>
                <w:lang w:val="hy-AM"/>
              </w:rPr>
              <w:t>2</w:t>
            </w:r>
            <w:r>
              <w:rPr>
                <w:rFonts w:ascii="GHEA Grapalat" w:hAnsi="GHEA Grapalat" w:cs="Sylfaen"/>
                <w:sz w:val="20"/>
                <w:szCs w:val="20"/>
              </w:rPr>
              <w:t>.</w:t>
            </w:r>
            <w:r>
              <w:rPr>
                <w:rFonts w:ascii="GHEA Grapalat" w:hAnsi="GHEA Grapalat" w:cs="Sylfaen"/>
                <w:sz w:val="20"/>
                <w:szCs w:val="20"/>
                <w:lang w:val="hy-AM"/>
              </w:rPr>
              <w:t xml:space="preserve"> Թիվ </w:t>
            </w:r>
          </w:p>
        </w:tc>
      </w:tr>
      <w:tr w:rsidR="006E5207" w:rsidTr="006E520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Sylfaen"/>
                <w:sz w:val="20"/>
                <w:szCs w:val="20"/>
              </w:rPr>
            </w:pPr>
            <w:r>
              <w:rPr>
                <w:rFonts w:ascii="GHEA Grapalat" w:hAnsi="GHEA Grapalat" w:cs="Sylfaen"/>
                <w:sz w:val="20"/>
                <w:szCs w:val="20"/>
                <w:lang w:val="hy-AM"/>
              </w:rPr>
              <w:t>3</w:t>
            </w:r>
            <w:r>
              <w:rPr>
                <w:rFonts w:ascii="GHEA Grapalat" w:hAnsi="GHEA Grapalat" w:cs="Sylfaen"/>
                <w:sz w:val="20"/>
                <w:szCs w:val="20"/>
              </w:rPr>
              <w:t>.                                                         Ներկայացման</w:t>
            </w:r>
            <w:r>
              <w:rPr>
                <w:rFonts w:ascii="GHEA Grapalat" w:hAnsi="GHEA Grapalat" w:cs="Arial"/>
                <w:sz w:val="20"/>
                <w:szCs w:val="20"/>
              </w:rPr>
              <w:t xml:space="preserve"> </w:t>
            </w:r>
            <w:r>
              <w:rPr>
                <w:rFonts w:ascii="GHEA Grapalat" w:hAnsi="GHEA Grapalat" w:cs="Sylfaen"/>
                <w:sz w:val="20"/>
                <w:szCs w:val="20"/>
              </w:rPr>
              <w:t>ամսաթիվը</w:t>
            </w:r>
            <w:r>
              <w:rPr>
                <w:rFonts w:ascii="GHEA Grapalat" w:hAnsi="GHEA Grapalat" w:cs="Arial"/>
                <w:sz w:val="20"/>
                <w:szCs w:val="20"/>
              </w:rPr>
              <w:t xml:space="preserve">` </w:t>
            </w:r>
            <w:r w:rsidR="00EC64BC">
              <w:rPr>
                <w:rFonts w:ascii="GHEA Grapalat" w:hAnsi="GHEA Grapalat" w:cs="Tahoma"/>
                <w:color w:val="000000"/>
                <w:sz w:val="20"/>
                <w:szCs w:val="20"/>
              </w:rPr>
              <w:t>“</w:t>
            </w:r>
            <w:r>
              <w:rPr>
                <w:rFonts w:ascii="GHEA Grapalat" w:hAnsi="GHEA Grapalat" w:cs="Tahoma"/>
                <w:color w:val="000000"/>
                <w:sz w:val="20"/>
                <w:szCs w:val="20"/>
              </w:rPr>
              <w:t>___</w:t>
            </w:r>
            <w:r w:rsidR="00EC64BC">
              <w:rPr>
                <w:rFonts w:ascii="GHEA Grapalat" w:hAnsi="GHEA Grapalat" w:cs="Tahoma"/>
                <w:color w:val="000000"/>
                <w:sz w:val="20"/>
                <w:szCs w:val="20"/>
              </w:rPr>
              <w:t>”</w:t>
            </w:r>
            <w:r>
              <w:rPr>
                <w:rFonts w:ascii="GHEA Grapalat" w:hAnsi="GHEA Grapalat" w:cs="Tahoma"/>
                <w:color w:val="000000"/>
                <w:sz w:val="20"/>
                <w:szCs w:val="20"/>
              </w:rPr>
              <w:t xml:space="preserve">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tc>
      </w:tr>
      <w:tr w:rsidR="006E5207" w:rsidTr="006E520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521ECD" w:rsidRDefault="006E5207">
            <w:pPr>
              <w:rPr>
                <w:rFonts w:ascii="GHEA Grapalat" w:hAnsi="GHEA Grapalat" w:cs="Arial"/>
                <w:sz w:val="20"/>
                <w:szCs w:val="20"/>
              </w:rPr>
            </w:pPr>
            <w:r>
              <w:rPr>
                <w:rFonts w:ascii="GHEA Grapalat" w:hAnsi="GHEA Grapalat" w:cs="Sylfaen"/>
                <w:sz w:val="20"/>
                <w:szCs w:val="20"/>
                <w:lang w:val="hy-AM"/>
              </w:rPr>
              <w:t>4</w:t>
            </w:r>
            <w:r w:rsidRPr="00521ECD">
              <w:rPr>
                <w:rFonts w:ascii="GHEA Grapalat" w:hAnsi="GHEA Grapalat" w:cs="Sylfaen"/>
                <w:sz w:val="20"/>
                <w:szCs w:val="20"/>
              </w:rPr>
              <w:t xml:space="preserve">. </w:t>
            </w:r>
            <w:r>
              <w:rPr>
                <w:rFonts w:ascii="GHEA Grapalat" w:hAnsi="GHEA Grapalat" w:cs="Sylfaen"/>
                <w:sz w:val="20"/>
                <w:szCs w:val="20"/>
                <w:lang w:val="hy-AM"/>
              </w:rPr>
              <w:t>Վճարողի անվանումը</w:t>
            </w:r>
            <w:r w:rsidRPr="00521ECD">
              <w:rPr>
                <w:rFonts w:ascii="GHEA Grapalat" w:hAnsi="GHEA Grapalat" w:cs="Sylfaen"/>
                <w:sz w:val="20"/>
                <w:szCs w:val="20"/>
              </w:rPr>
              <w:t>,</w:t>
            </w:r>
            <w:r>
              <w:rPr>
                <w:rFonts w:ascii="GHEA Grapalat" w:hAnsi="GHEA Grapalat" w:cs="Sylfaen"/>
                <w:sz w:val="20"/>
                <w:szCs w:val="20"/>
                <w:lang w:val="hy-AM"/>
              </w:rPr>
              <w:t xml:space="preserve"> կամ անուն ազգանուն </w:t>
            </w:r>
            <w:r w:rsidRPr="00521ECD">
              <w:rPr>
                <w:rFonts w:ascii="GHEA Grapalat" w:hAnsi="GHEA Grapalat" w:cs="Sylfaen"/>
                <w:sz w:val="20"/>
                <w:szCs w:val="20"/>
              </w:rPr>
              <w:t>(</w:t>
            </w:r>
            <w:r>
              <w:rPr>
                <w:rFonts w:ascii="GHEA Grapalat" w:hAnsi="GHEA Grapalat" w:cs="Sylfaen"/>
                <w:sz w:val="20"/>
                <w:szCs w:val="20"/>
              </w:rPr>
              <w:t>Ընկերություն</w:t>
            </w:r>
            <w:r w:rsidRPr="00521ECD">
              <w:rPr>
                <w:rFonts w:ascii="GHEA Grapalat" w:hAnsi="GHEA Grapalat" w:cs="Sylfaen"/>
                <w:sz w:val="20"/>
                <w:szCs w:val="20"/>
              </w:rPr>
              <w:t xml:space="preserve"> </w:t>
            </w:r>
            <w:r w:rsidRPr="00521ECD">
              <w:rPr>
                <w:rFonts w:ascii="GHEA Grapalat" w:hAnsi="GHEA Grapalat" w:cs="Arial"/>
                <w:sz w:val="20"/>
                <w:szCs w:val="20"/>
              </w:rPr>
              <w:t>`</w:t>
            </w:r>
          </w:p>
        </w:tc>
      </w:tr>
      <w:tr w:rsidR="006E5207" w:rsidTr="006E520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521ECD" w:rsidRDefault="006E5207">
            <w:pPr>
              <w:rPr>
                <w:rFonts w:ascii="GHEA Grapalat" w:hAnsi="GHEA Grapalat" w:cs="Arial"/>
                <w:sz w:val="20"/>
                <w:szCs w:val="20"/>
              </w:rPr>
            </w:pPr>
            <w:r>
              <w:rPr>
                <w:rFonts w:ascii="GHEA Grapalat" w:hAnsi="GHEA Grapalat" w:cs="Sylfaen"/>
                <w:sz w:val="20"/>
                <w:szCs w:val="20"/>
                <w:lang w:val="hy-AM"/>
              </w:rPr>
              <w:t>5</w:t>
            </w:r>
            <w:r w:rsidRPr="00521ECD">
              <w:rPr>
                <w:rFonts w:ascii="GHEA Grapalat" w:hAnsi="GHEA Grapalat" w:cs="Sylfaen"/>
                <w:sz w:val="20"/>
                <w:szCs w:val="20"/>
              </w:rPr>
              <w:t xml:space="preserve">. </w:t>
            </w:r>
            <w:r>
              <w:rPr>
                <w:rFonts w:ascii="GHEA Grapalat" w:hAnsi="GHEA Grapalat" w:cs="Sylfaen"/>
                <w:sz w:val="20"/>
                <w:szCs w:val="20"/>
              </w:rPr>
              <w:t>Վճարողի</w:t>
            </w:r>
            <w:r>
              <w:rPr>
                <w:rFonts w:ascii="GHEA Grapalat" w:hAnsi="GHEA Grapalat" w:cs="Sylfaen"/>
                <w:sz w:val="20"/>
                <w:szCs w:val="20"/>
                <w:lang w:val="hy-AM"/>
              </w:rPr>
              <w:t xml:space="preserve">ն սպասարկող Ֆինանսական կազմակերպություն </w:t>
            </w:r>
            <w:r w:rsidRPr="00521ECD">
              <w:rPr>
                <w:rFonts w:ascii="GHEA Grapalat" w:hAnsi="GHEA Grapalat" w:cs="Sylfaen"/>
                <w:sz w:val="20"/>
                <w:szCs w:val="20"/>
              </w:rPr>
              <w:t>(</w:t>
            </w:r>
            <w:r w:rsidRPr="00521ECD">
              <w:rPr>
                <w:rFonts w:ascii="GHEA Grapalat" w:hAnsi="GHEA Grapalat" w:cs="Arial"/>
                <w:sz w:val="20"/>
                <w:szCs w:val="20"/>
              </w:rPr>
              <w:t xml:space="preserve"> </w:t>
            </w:r>
            <w:r>
              <w:rPr>
                <w:rFonts w:ascii="GHEA Grapalat" w:hAnsi="GHEA Grapalat" w:cs="Sylfaen"/>
                <w:sz w:val="20"/>
                <w:szCs w:val="20"/>
              </w:rPr>
              <w:t>բանկ</w:t>
            </w:r>
            <w:r w:rsidRPr="00521ECD">
              <w:rPr>
                <w:rFonts w:ascii="GHEA Grapalat" w:hAnsi="GHEA Grapalat" w:cs="Sylfaen"/>
                <w:sz w:val="20"/>
                <w:szCs w:val="20"/>
              </w:rPr>
              <w:t>)</w:t>
            </w:r>
            <w:r w:rsidRPr="00521ECD">
              <w:rPr>
                <w:rFonts w:ascii="GHEA Grapalat" w:hAnsi="GHEA Grapalat" w:cs="Arial"/>
                <w:sz w:val="20"/>
                <w:szCs w:val="20"/>
              </w:rPr>
              <w:t>`</w:t>
            </w:r>
          </w:p>
        </w:tc>
      </w:tr>
      <w:tr w:rsidR="006E5207" w:rsidTr="0069073C">
        <w:trPr>
          <w:trHeight w:val="11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lang w:val="hy-AM"/>
              </w:rPr>
              <w:t>6</w:t>
            </w:r>
            <w:r>
              <w:rPr>
                <w:rFonts w:ascii="GHEA Grapalat" w:hAnsi="GHEA Grapalat" w:cs="Sylfaen"/>
                <w:sz w:val="20"/>
                <w:szCs w:val="20"/>
              </w:rPr>
              <w:t>. Վճարողի</w:t>
            </w:r>
            <w:r>
              <w:rPr>
                <w:rFonts w:ascii="GHEA Grapalat" w:hAnsi="GHEA Grapalat" w:cs="Sylfaen"/>
                <w:sz w:val="20"/>
                <w:szCs w:val="20"/>
                <w:lang w:val="hy-AM"/>
              </w:rPr>
              <w:t xml:space="preserve"> </w:t>
            </w:r>
            <w:r>
              <w:rPr>
                <w:rFonts w:ascii="GHEA Grapalat" w:hAnsi="GHEA Grapalat" w:cs="Sylfaen"/>
                <w:sz w:val="20"/>
                <w:szCs w:val="20"/>
              </w:rPr>
              <w:t>հաշվի</w:t>
            </w:r>
            <w:r>
              <w:rPr>
                <w:rFonts w:ascii="GHEA Grapalat" w:hAnsi="GHEA Grapalat" w:cs="Arial"/>
                <w:sz w:val="20"/>
                <w:szCs w:val="20"/>
              </w:rPr>
              <w:t xml:space="preserve"> </w:t>
            </w:r>
            <w:r>
              <w:rPr>
                <w:rFonts w:ascii="GHEA Grapalat" w:hAnsi="GHEA Grapalat" w:cs="Sylfaen"/>
                <w:sz w:val="20"/>
                <w:szCs w:val="20"/>
              </w:rPr>
              <w:t>համարը</w:t>
            </w:r>
            <w:r>
              <w:rPr>
                <w:rFonts w:ascii="GHEA Grapalat" w:hAnsi="GHEA Grapalat" w:cs="Arial"/>
                <w:sz w:val="20"/>
                <w:szCs w:val="20"/>
              </w:rPr>
              <w:t>`</w:t>
            </w:r>
          </w:p>
        </w:tc>
      </w:tr>
      <w:tr w:rsidR="006E5207" w:rsidTr="0069073C">
        <w:trPr>
          <w:trHeight w:val="137"/>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lang w:val="hy-AM"/>
              </w:rPr>
              <w:t>7</w:t>
            </w:r>
            <w:r>
              <w:rPr>
                <w:rFonts w:ascii="GHEA Grapalat" w:hAnsi="GHEA Grapalat" w:cs="Sylfaen"/>
                <w:sz w:val="20"/>
                <w:szCs w:val="20"/>
              </w:rPr>
              <w:t>. Վճարողի</w:t>
            </w:r>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p>
        </w:tc>
      </w:tr>
      <w:tr w:rsidR="006E5207" w:rsidTr="0069073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lang w:val="hy-AM"/>
              </w:rPr>
              <w:t>8</w:t>
            </w:r>
            <w:r>
              <w:rPr>
                <w:rFonts w:ascii="GHEA Grapalat" w:hAnsi="GHEA Grapalat" w:cs="Sylfaen"/>
                <w:sz w:val="20"/>
                <w:szCs w:val="20"/>
              </w:rPr>
              <w:t>. Վճարողի</w:t>
            </w:r>
            <w:r>
              <w:rPr>
                <w:rFonts w:ascii="GHEA Grapalat" w:hAnsi="GHEA Grapalat" w:cs="Arial"/>
                <w:sz w:val="20"/>
                <w:szCs w:val="20"/>
              </w:rPr>
              <w:t xml:space="preserve"> </w:t>
            </w:r>
            <w:r>
              <w:rPr>
                <w:rFonts w:ascii="GHEA Grapalat" w:hAnsi="GHEA Grapalat" w:cs="Sylfaen"/>
                <w:sz w:val="20"/>
                <w:szCs w:val="20"/>
              </w:rPr>
              <w:t>ՀԾՀ</w:t>
            </w:r>
            <w:r>
              <w:rPr>
                <w:rFonts w:ascii="GHEA Grapalat" w:hAnsi="GHEA Grapalat" w:cs="Arial"/>
                <w:sz w:val="20"/>
                <w:szCs w:val="20"/>
              </w:rPr>
              <w:t>`</w:t>
            </w:r>
          </w:p>
        </w:tc>
      </w:tr>
      <w:tr w:rsidR="0069073C"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2B02DB" w:rsidRDefault="0069073C" w:rsidP="0069073C">
            <w:pPr>
              <w:rPr>
                <w:rFonts w:ascii="GHEA Grapalat" w:hAnsi="GHEA Grapalat" w:cs="Sylfaen"/>
                <w:sz w:val="20"/>
                <w:szCs w:val="20"/>
              </w:rPr>
            </w:pPr>
            <w:r w:rsidRPr="0069073C">
              <w:rPr>
                <w:rFonts w:ascii="GHEA Grapalat" w:hAnsi="GHEA Grapalat" w:cs="Sylfaen"/>
                <w:sz w:val="20"/>
                <w:szCs w:val="20"/>
                <w:lang w:val="hy-AM"/>
              </w:rPr>
              <w:t>9</w:t>
            </w:r>
            <w:r w:rsidRPr="0069073C">
              <w:rPr>
                <w:rFonts w:ascii="GHEA Grapalat" w:hAnsi="GHEA Grapalat" w:cs="Sylfaen"/>
                <w:sz w:val="20"/>
                <w:szCs w:val="20"/>
              </w:rPr>
              <w:t>. Շահառու</w:t>
            </w:r>
            <w:r w:rsidRPr="0069073C">
              <w:rPr>
                <w:rFonts w:ascii="GHEA Grapalat" w:hAnsi="GHEA Grapalat" w:cs="Sylfaen"/>
                <w:sz w:val="20"/>
                <w:szCs w:val="20"/>
                <w:lang w:val="hy-AM"/>
              </w:rPr>
              <w:t>ի  անվանումը</w:t>
            </w:r>
            <w:r w:rsidRPr="0069073C">
              <w:rPr>
                <w:rFonts w:ascii="GHEA Grapalat" w:hAnsi="GHEA Grapalat" w:cs="Sylfaen"/>
                <w:sz w:val="20"/>
                <w:szCs w:val="20"/>
              </w:rPr>
              <w:t>,</w:t>
            </w:r>
            <w:r w:rsidRPr="0069073C">
              <w:rPr>
                <w:rFonts w:ascii="GHEA Grapalat" w:hAnsi="GHEA Grapalat" w:cs="Sylfaen"/>
                <w:sz w:val="20"/>
                <w:szCs w:val="20"/>
                <w:lang w:val="hy-AM"/>
              </w:rPr>
              <w:t xml:space="preserve"> կամ անուն ազգանուն </w:t>
            </w:r>
          </w:p>
          <w:p w:rsidR="0069073C" w:rsidRPr="0069073C" w:rsidRDefault="002B02DB" w:rsidP="00FB5504">
            <w:pPr>
              <w:rPr>
                <w:rFonts w:ascii="GHEA Grapalat" w:hAnsi="GHEA Grapalat" w:cs="Arial"/>
                <w:sz w:val="20"/>
                <w:szCs w:val="20"/>
              </w:rPr>
            </w:pPr>
            <w:r>
              <w:rPr>
                <w:rFonts w:ascii="GHEA Grapalat" w:hAnsi="GHEA Grapalat" w:cs="Sylfaen"/>
                <w:sz w:val="20"/>
                <w:szCs w:val="20"/>
              </w:rPr>
              <w:t xml:space="preserve">                  </w:t>
            </w:r>
            <w:r w:rsidR="0069073C" w:rsidRPr="0069073C">
              <w:rPr>
                <w:rFonts w:ascii="GHEA Grapalat" w:hAnsi="GHEA Grapalat"/>
                <w:sz w:val="20"/>
                <w:szCs w:val="20"/>
                <w:lang w:val="hy-AM"/>
              </w:rPr>
              <w:t xml:space="preserve">&lt;&lt; ՀՀ Արարատի  մարզի   </w:t>
            </w:r>
            <w:r w:rsidR="002863C3">
              <w:rPr>
                <w:rFonts w:ascii="GHEA Grapalat" w:hAnsi="GHEA Grapalat"/>
                <w:sz w:val="20"/>
                <w:szCs w:val="20"/>
                <w:lang w:val="hy-AM"/>
              </w:rPr>
              <w:t>Դիմիտրով</w:t>
            </w:r>
            <w:r w:rsidR="0069073C" w:rsidRPr="0069073C">
              <w:rPr>
                <w:rFonts w:ascii="GHEA Grapalat" w:hAnsi="GHEA Grapalat"/>
                <w:sz w:val="20"/>
                <w:szCs w:val="20"/>
                <w:lang w:val="hy-AM"/>
              </w:rPr>
              <w:t>ի միջնակարգ  դպրոց &gt;&gt; ՊՈԱԿ</w:t>
            </w:r>
          </w:p>
        </w:tc>
      </w:tr>
      <w:tr w:rsidR="0069073C" w:rsidTr="0069073C">
        <w:trPr>
          <w:trHeight w:val="15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9073C" w:rsidRPr="0069073C" w:rsidRDefault="0069073C" w:rsidP="0069073C">
            <w:pPr>
              <w:rPr>
                <w:rFonts w:ascii="GHEA Grapalat" w:hAnsi="GHEA Grapalat" w:cs="Sylfaen"/>
                <w:sz w:val="20"/>
                <w:szCs w:val="20"/>
                <w:lang w:val="ru-RU"/>
              </w:rPr>
            </w:pPr>
            <w:r w:rsidRPr="0069073C">
              <w:rPr>
                <w:rFonts w:ascii="GHEA Grapalat" w:hAnsi="GHEA Grapalat" w:cs="Sylfaen"/>
                <w:sz w:val="20"/>
                <w:szCs w:val="20"/>
                <w:lang w:val="ru-RU"/>
              </w:rPr>
              <w:t xml:space="preserve">10. </w:t>
            </w:r>
            <w:r w:rsidRPr="0069073C">
              <w:rPr>
                <w:rFonts w:ascii="GHEA Grapalat" w:hAnsi="GHEA Grapalat" w:cs="Sylfaen"/>
                <w:sz w:val="20"/>
                <w:szCs w:val="20"/>
              </w:rPr>
              <w:t xml:space="preserve"> Շահառուի</w:t>
            </w:r>
            <w:r w:rsidRPr="0069073C">
              <w:rPr>
                <w:rFonts w:ascii="GHEA Grapalat" w:hAnsi="GHEA Grapalat" w:cs="Arial"/>
                <w:sz w:val="20"/>
                <w:szCs w:val="20"/>
              </w:rPr>
              <w:t xml:space="preserve"> </w:t>
            </w:r>
            <w:r w:rsidRPr="0069073C">
              <w:rPr>
                <w:rFonts w:ascii="GHEA Grapalat" w:hAnsi="GHEA Grapalat" w:cs="Sylfaen"/>
                <w:sz w:val="20"/>
                <w:szCs w:val="20"/>
              </w:rPr>
              <w:t xml:space="preserve"> ՀԾՀ</w:t>
            </w:r>
            <w:r w:rsidRPr="0069073C">
              <w:rPr>
                <w:rFonts w:ascii="GHEA Grapalat" w:hAnsi="GHEA Grapalat" w:cs="Sylfaen"/>
                <w:sz w:val="20"/>
                <w:szCs w:val="20"/>
                <w:lang w:val="ru-RU"/>
              </w:rPr>
              <w:t xml:space="preserve"> (</w:t>
            </w:r>
            <w:r w:rsidRPr="0069073C">
              <w:rPr>
                <w:rFonts w:ascii="GHEA Grapalat" w:hAnsi="GHEA Grapalat" w:cs="Sylfaen"/>
                <w:sz w:val="20"/>
                <w:szCs w:val="20"/>
                <w:lang w:val="hy-AM"/>
              </w:rPr>
              <w:t>չի լրացվում</w:t>
            </w:r>
            <w:r w:rsidRPr="0069073C">
              <w:rPr>
                <w:rFonts w:ascii="GHEA Grapalat" w:hAnsi="GHEA Grapalat" w:cs="Sylfaen"/>
                <w:sz w:val="20"/>
                <w:szCs w:val="20"/>
                <w:lang w:val="ru-RU"/>
              </w:rPr>
              <w:t>)</w:t>
            </w:r>
          </w:p>
        </w:tc>
      </w:tr>
      <w:tr w:rsidR="0069073C" w:rsidTr="0069073C">
        <w:trPr>
          <w:trHeight w:val="17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9073C" w:rsidRPr="00FB5504" w:rsidRDefault="0069073C" w:rsidP="0069073C">
            <w:pPr>
              <w:rPr>
                <w:rFonts w:ascii="Sylfaen" w:hAnsi="Sylfaen"/>
                <w:sz w:val="20"/>
                <w:szCs w:val="20"/>
                <w:lang w:val="hy-AM"/>
              </w:rPr>
            </w:pPr>
            <w:r w:rsidRPr="0069073C">
              <w:rPr>
                <w:rFonts w:ascii="GHEA Grapalat" w:hAnsi="GHEA Grapalat" w:cs="Sylfaen"/>
                <w:sz w:val="20"/>
                <w:szCs w:val="20"/>
                <w:lang w:val="hy-AM"/>
              </w:rPr>
              <w:t>11</w:t>
            </w:r>
            <w:r w:rsidRPr="0069073C">
              <w:rPr>
                <w:rFonts w:ascii="GHEA Grapalat" w:hAnsi="GHEA Grapalat" w:cs="Sylfaen"/>
                <w:sz w:val="20"/>
                <w:szCs w:val="20"/>
              </w:rPr>
              <w:t>. Շահառուի</w:t>
            </w:r>
            <w:r w:rsidRPr="0069073C">
              <w:rPr>
                <w:rFonts w:ascii="GHEA Grapalat" w:hAnsi="GHEA Grapalat" w:cs="Arial"/>
                <w:sz w:val="20"/>
                <w:szCs w:val="20"/>
              </w:rPr>
              <w:t xml:space="preserve"> </w:t>
            </w:r>
            <w:r w:rsidR="00FB5504" w:rsidRPr="00693B3B">
              <w:rPr>
                <w:rFonts w:ascii="Sylfaen" w:hAnsi="Sylfaen" w:cs="Sylfaen"/>
                <w:sz w:val="20"/>
                <w:szCs w:val="20"/>
                <w:lang w:val="hy-AM"/>
              </w:rPr>
              <w:t xml:space="preserve"> ՀՎՀՀ</w:t>
            </w:r>
            <w:r w:rsidR="00FB5504">
              <w:rPr>
                <w:rFonts w:ascii="Sylfaen" w:hAnsi="Sylfaen"/>
                <w:sz w:val="20"/>
                <w:szCs w:val="20"/>
                <w:lang w:val="hy-AM"/>
              </w:rPr>
              <w:t xml:space="preserve">   04206226</w:t>
            </w:r>
          </w:p>
        </w:tc>
      </w:tr>
      <w:tr w:rsidR="0069073C" w:rsidTr="0069073C">
        <w:trPr>
          <w:trHeight w:val="17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9073C" w:rsidRPr="0069073C" w:rsidRDefault="0069073C" w:rsidP="002B02DB">
            <w:pPr>
              <w:rPr>
                <w:rFonts w:ascii="GHEA Grapalat" w:hAnsi="GHEA Grapalat" w:cs="Arial"/>
                <w:sz w:val="20"/>
                <w:szCs w:val="20"/>
              </w:rPr>
            </w:pPr>
            <w:r w:rsidRPr="0069073C">
              <w:rPr>
                <w:rFonts w:ascii="GHEA Grapalat" w:hAnsi="GHEA Grapalat" w:cs="Sylfaen"/>
                <w:sz w:val="20"/>
                <w:szCs w:val="20"/>
              </w:rPr>
              <w:t>1</w:t>
            </w:r>
            <w:r w:rsidRPr="0069073C">
              <w:rPr>
                <w:rFonts w:ascii="GHEA Grapalat" w:hAnsi="GHEA Grapalat" w:cs="Sylfaen"/>
                <w:sz w:val="20"/>
                <w:szCs w:val="20"/>
                <w:lang w:val="hy-AM"/>
              </w:rPr>
              <w:t>2</w:t>
            </w:r>
            <w:r w:rsidRPr="0069073C">
              <w:rPr>
                <w:rFonts w:ascii="GHEA Grapalat" w:hAnsi="GHEA Grapalat" w:cs="Sylfaen"/>
                <w:sz w:val="20"/>
                <w:szCs w:val="20"/>
              </w:rPr>
              <w:t>.Շահառուի</w:t>
            </w:r>
            <w:r w:rsidRPr="0069073C">
              <w:rPr>
                <w:rFonts w:ascii="GHEA Grapalat" w:hAnsi="GHEA Grapalat" w:cs="Sylfaen"/>
                <w:sz w:val="20"/>
                <w:szCs w:val="20"/>
                <w:lang w:val="hy-AM"/>
              </w:rPr>
              <w:t>ն</w:t>
            </w:r>
            <w:r w:rsidRPr="0069073C">
              <w:rPr>
                <w:rFonts w:ascii="GHEA Grapalat" w:hAnsi="GHEA Grapalat" w:cs="Arial"/>
                <w:sz w:val="20"/>
                <w:szCs w:val="20"/>
              </w:rPr>
              <w:t xml:space="preserve"> </w:t>
            </w:r>
            <w:r w:rsidRPr="0069073C">
              <w:rPr>
                <w:rFonts w:ascii="GHEA Grapalat" w:hAnsi="GHEA Grapalat" w:cs="Sylfaen"/>
                <w:sz w:val="20"/>
                <w:szCs w:val="20"/>
                <w:lang w:val="hy-AM"/>
              </w:rPr>
              <w:t xml:space="preserve"> սպասարկող Ֆինանսական կազմակերպություն</w:t>
            </w:r>
            <w:r w:rsidRPr="0069073C">
              <w:rPr>
                <w:rFonts w:ascii="GHEA Grapalat" w:hAnsi="GHEA Grapalat" w:cs="Sylfaen"/>
                <w:sz w:val="20"/>
                <w:szCs w:val="20"/>
              </w:rPr>
              <w:t xml:space="preserve"> (բանկ)</w:t>
            </w:r>
            <w:r w:rsidRPr="0069073C">
              <w:rPr>
                <w:rFonts w:ascii="GHEA Grapalat" w:hAnsi="GHEA Grapalat" w:cs="Arial"/>
                <w:sz w:val="20"/>
                <w:szCs w:val="20"/>
              </w:rPr>
              <w:t xml:space="preserve">` </w:t>
            </w:r>
            <w:r w:rsidRPr="0069073C">
              <w:rPr>
                <w:rFonts w:ascii="GHEA Grapalat" w:hAnsi="GHEA Grapalat"/>
                <w:sz w:val="20"/>
                <w:szCs w:val="20"/>
                <w:lang w:val="hy-AM"/>
              </w:rPr>
              <w:t xml:space="preserve"> </w:t>
            </w:r>
            <w:r w:rsidRPr="0069073C">
              <w:rPr>
                <w:rFonts w:ascii="GHEA Grapalat" w:hAnsi="GHEA Grapalat" w:cs="Arial"/>
                <w:sz w:val="20"/>
                <w:szCs w:val="20"/>
              </w:rPr>
              <w:t>`</w:t>
            </w:r>
            <w:r w:rsidR="002B02DB">
              <w:rPr>
                <w:rFonts w:ascii="GHEA Grapalat" w:hAnsi="GHEA Grapalat"/>
                <w:sz w:val="20"/>
                <w:szCs w:val="20"/>
                <w:shd w:val="clear" w:color="auto" w:fill="FFFFFF"/>
              </w:rPr>
              <w:t xml:space="preserve">ՀՀ ՖՆ գործառնական վարչություն </w:t>
            </w:r>
          </w:p>
        </w:tc>
      </w:tr>
      <w:tr w:rsidR="0069073C" w:rsidTr="0069073C">
        <w:trPr>
          <w:trHeight w:val="16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FB5504" w:rsidRPr="00693B3B" w:rsidRDefault="0069073C" w:rsidP="00FB5504">
            <w:pPr>
              <w:rPr>
                <w:rFonts w:ascii="Sylfaen" w:hAnsi="Sylfaen"/>
                <w:sz w:val="20"/>
                <w:szCs w:val="20"/>
                <w:lang w:val="hy-AM"/>
              </w:rPr>
            </w:pPr>
            <w:r w:rsidRPr="0069073C">
              <w:rPr>
                <w:rFonts w:ascii="GHEA Grapalat" w:hAnsi="GHEA Grapalat" w:cs="Sylfaen"/>
                <w:sz w:val="20"/>
                <w:szCs w:val="20"/>
              </w:rPr>
              <w:t>1</w:t>
            </w:r>
            <w:r w:rsidRPr="0069073C">
              <w:rPr>
                <w:rFonts w:ascii="GHEA Grapalat" w:hAnsi="GHEA Grapalat" w:cs="Sylfaen"/>
                <w:sz w:val="20"/>
                <w:szCs w:val="20"/>
                <w:lang w:val="hy-AM"/>
              </w:rPr>
              <w:t>3</w:t>
            </w:r>
            <w:r w:rsidRPr="0069073C">
              <w:rPr>
                <w:rFonts w:ascii="GHEA Grapalat" w:hAnsi="GHEA Grapalat" w:cs="Sylfaen"/>
                <w:sz w:val="20"/>
                <w:szCs w:val="20"/>
              </w:rPr>
              <w:t>.Շահառուի</w:t>
            </w:r>
            <w:r w:rsidRPr="0069073C">
              <w:rPr>
                <w:rFonts w:ascii="GHEA Grapalat" w:hAnsi="GHEA Grapalat" w:cs="Arial"/>
                <w:sz w:val="20"/>
                <w:szCs w:val="20"/>
              </w:rPr>
              <w:t xml:space="preserve"> </w:t>
            </w:r>
            <w:r w:rsidRPr="0069073C">
              <w:rPr>
                <w:rFonts w:ascii="GHEA Grapalat" w:hAnsi="GHEA Grapalat" w:cs="Sylfaen"/>
                <w:sz w:val="20"/>
                <w:szCs w:val="20"/>
              </w:rPr>
              <w:t>հաշվի</w:t>
            </w:r>
            <w:r w:rsidRPr="0069073C">
              <w:rPr>
                <w:rFonts w:ascii="GHEA Grapalat" w:hAnsi="GHEA Grapalat" w:cs="Arial"/>
                <w:sz w:val="20"/>
                <w:szCs w:val="20"/>
              </w:rPr>
              <w:t xml:space="preserve"> </w:t>
            </w:r>
            <w:r w:rsidRPr="0069073C">
              <w:rPr>
                <w:rFonts w:ascii="GHEA Grapalat" w:hAnsi="GHEA Grapalat" w:cs="Sylfaen"/>
                <w:sz w:val="20"/>
                <w:szCs w:val="20"/>
              </w:rPr>
              <w:t>համարը</w:t>
            </w:r>
            <w:r w:rsidRPr="0069073C">
              <w:rPr>
                <w:rFonts w:ascii="GHEA Grapalat" w:hAnsi="GHEA Grapalat" w:cs="Arial"/>
                <w:sz w:val="20"/>
                <w:szCs w:val="20"/>
              </w:rPr>
              <w:t xml:space="preserve"> (</w:t>
            </w:r>
            <w:r w:rsidRPr="0069073C">
              <w:rPr>
                <w:rFonts w:ascii="GHEA Grapalat" w:hAnsi="GHEA Grapalat" w:cs="Sylfaen"/>
                <w:sz w:val="20"/>
                <w:szCs w:val="20"/>
              </w:rPr>
              <w:t>հշ</w:t>
            </w:r>
            <w:r w:rsidRPr="0069073C">
              <w:rPr>
                <w:rFonts w:ascii="GHEA Grapalat" w:hAnsi="GHEA Grapalat" w:cs="Arial"/>
                <w:sz w:val="20"/>
                <w:szCs w:val="20"/>
              </w:rPr>
              <w:t xml:space="preserve">.N)  </w:t>
            </w:r>
            <w:r w:rsidR="00FB5504" w:rsidRPr="00693B3B">
              <w:rPr>
                <w:rFonts w:ascii="Sylfaen" w:hAnsi="Sylfaen" w:cs="Sylfaen"/>
                <w:sz w:val="20"/>
                <w:szCs w:val="20"/>
                <w:lang w:val="hy-AM"/>
              </w:rPr>
              <w:t xml:space="preserve"> ՀՀ</w:t>
            </w:r>
            <w:r w:rsidR="00FB5504" w:rsidRPr="00693B3B">
              <w:rPr>
                <w:rFonts w:ascii="Sylfaen" w:hAnsi="Sylfaen"/>
                <w:sz w:val="20"/>
                <w:szCs w:val="20"/>
                <w:lang w:val="hy-AM"/>
              </w:rPr>
              <w:t xml:space="preserve">  900418000338</w:t>
            </w:r>
          </w:p>
          <w:p w:rsidR="0069073C" w:rsidRPr="0069073C" w:rsidRDefault="0069073C" w:rsidP="00FB5504">
            <w:pPr>
              <w:rPr>
                <w:rFonts w:ascii="GHEA Grapalat" w:hAnsi="GHEA Grapalat" w:cs="Arial"/>
                <w:sz w:val="20"/>
                <w:szCs w:val="20"/>
              </w:rPr>
            </w:pPr>
          </w:p>
        </w:tc>
      </w:tr>
      <w:tr w:rsidR="006E5207" w:rsidTr="0069073C">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4</w:t>
            </w:r>
            <w:r>
              <w:rPr>
                <w:rFonts w:ascii="GHEA Grapalat" w:hAnsi="GHEA Grapalat" w:cs="Sylfaen"/>
                <w:sz w:val="20"/>
                <w:szCs w:val="20"/>
              </w:rPr>
              <w:t>.Գումարը</w:t>
            </w:r>
            <w:r>
              <w:rPr>
                <w:rFonts w:ascii="GHEA Grapalat" w:hAnsi="GHEA Grapalat" w:cs="Arial"/>
                <w:sz w:val="20"/>
                <w:szCs w:val="20"/>
              </w:rPr>
              <w:t xml:space="preserve"> </w:t>
            </w:r>
            <w:r>
              <w:rPr>
                <w:rFonts w:ascii="GHEA Grapalat" w:hAnsi="GHEA Grapalat" w:cs="Arial"/>
                <w:sz w:val="20"/>
                <w:szCs w:val="20"/>
                <w:lang w:val="ru-RU"/>
              </w:rPr>
              <w:t>(</w:t>
            </w:r>
            <w:r>
              <w:rPr>
                <w:rFonts w:ascii="GHEA Grapalat" w:hAnsi="GHEA Grapalat" w:cs="Sylfaen"/>
                <w:sz w:val="20"/>
                <w:szCs w:val="20"/>
              </w:rPr>
              <w:t>թվերով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Sylfaen"/>
                <w:sz w:val="20"/>
                <w:szCs w:val="20"/>
                <w:lang w:val="ru-RU"/>
              </w:rPr>
              <w:t>)</w:t>
            </w:r>
            <w:r>
              <w:rPr>
                <w:rFonts w:ascii="GHEA Grapalat" w:hAnsi="GHEA Grapalat" w:cs="Arial"/>
                <w:sz w:val="20"/>
                <w:szCs w:val="20"/>
              </w:rPr>
              <w:t>`</w:t>
            </w:r>
          </w:p>
        </w:tc>
      </w:tr>
      <w:tr w:rsidR="006E5207" w:rsidTr="006E520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521ECD" w:rsidRDefault="006E5207">
            <w:pPr>
              <w:rPr>
                <w:rFonts w:ascii="GHEA Grapalat" w:hAnsi="GHEA Grapalat" w:cs="Sylfaen"/>
                <w:sz w:val="20"/>
                <w:szCs w:val="20"/>
              </w:rPr>
            </w:pPr>
            <w:r w:rsidRPr="00521ECD">
              <w:rPr>
                <w:rFonts w:ascii="GHEA Grapalat" w:hAnsi="GHEA Grapalat" w:cs="Sylfaen"/>
                <w:sz w:val="20"/>
                <w:szCs w:val="20"/>
              </w:rPr>
              <w:t xml:space="preserve">15. </w:t>
            </w:r>
            <w:r>
              <w:rPr>
                <w:rFonts w:ascii="GHEA Grapalat" w:hAnsi="GHEA Grapalat" w:cs="Sylfaen"/>
                <w:sz w:val="20"/>
                <w:szCs w:val="20"/>
                <w:lang w:val="hy-AM"/>
              </w:rPr>
              <w:t xml:space="preserve">Ակցեպտավորված գումարը՝ </w:t>
            </w:r>
            <w:r w:rsidRPr="00521ECD">
              <w:rPr>
                <w:rFonts w:ascii="GHEA Grapalat" w:hAnsi="GHEA Grapalat" w:cs="Sylfaen"/>
                <w:sz w:val="20"/>
                <w:szCs w:val="20"/>
              </w:rPr>
              <w:t xml:space="preserve"> (</w:t>
            </w:r>
            <w:r>
              <w:rPr>
                <w:rFonts w:ascii="GHEA Grapalat" w:hAnsi="GHEA Grapalat" w:cs="Sylfaen"/>
                <w:sz w:val="20"/>
                <w:szCs w:val="20"/>
              </w:rPr>
              <w:t>թվերով</w:t>
            </w:r>
            <w:r w:rsidRPr="00521ECD">
              <w:rPr>
                <w:rFonts w:ascii="GHEA Grapalat" w:hAnsi="GHEA Grapalat" w:cs="Arial"/>
                <w:sz w:val="20"/>
                <w:szCs w:val="20"/>
              </w:rPr>
              <w:t xml:space="preserve"> </w:t>
            </w:r>
            <w:r>
              <w:rPr>
                <w:rFonts w:ascii="GHEA Grapalat" w:hAnsi="GHEA Grapalat" w:cs="Sylfaen"/>
                <w:sz w:val="20"/>
                <w:szCs w:val="20"/>
              </w:rPr>
              <w:t>և</w:t>
            </w:r>
            <w:r w:rsidRPr="00521ECD">
              <w:rPr>
                <w:rFonts w:ascii="GHEA Grapalat" w:hAnsi="GHEA Grapalat" w:cs="Arial"/>
                <w:sz w:val="20"/>
                <w:szCs w:val="20"/>
              </w:rPr>
              <w:t xml:space="preserve"> </w:t>
            </w:r>
            <w:r>
              <w:rPr>
                <w:rFonts w:ascii="GHEA Grapalat" w:hAnsi="GHEA Grapalat" w:cs="Sylfaen"/>
                <w:sz w:val="20"/>
                <w:szCs w:val="20"/>
              </w:rPr>
              <w:t>բառերով</w:t>
            </w:r>
            <w:r w:rsidRPr="00521ECD">
              <w:rPr>
                <w:rFonts w:ascii="GHEA Grapalat" w:hAnsi="GHEA Grapalat" w:cs="Sylfaen"/>
                <w:sz w:val="20"/>
                <w:szCs w:val="20"/>
              </w:rPr>
              <w:t>)</w:t>
            </w:r>
            <w:r>
              <w:rPr>
                <w:rFonts w:ascii="GHEA Grapalat" w:hAnsi="GHEA Grapalat" w:cs="Sylfaen"/>
                <w:sz w:val="20"/>
                <w:szCs w:val="20"/>
                <w:lang w:val="hy-AM"/>
              </w:rPr>
              <w:t xml:space="preserve">  </w:t>
            </w:r>
            <w:r w:rsidRPr="00521ECD">
              <w:rPr>
                <w:rFonts w:ascii="GHEA Grapalat" w:hAnsi="GHEA Grapalat" w:cs="Sylfaen"/>
                <w:sz w:val="20"/>
                <w:szCs w:val="20"/>
              </w:rPr>
              <w:t>(</w:t>
            </w:r>
            <w:r>
              <w:rPr>
                <w:rFonts w:ascii="GHEA Grapalat" w:hAnsi="GHEA Grapalat" w:cs="Sylfaen"/>
                <w:sz w:val="20"/>
                <w:szCs w:val="20"/>
                <w:lang w:val="hy-AM"/>
              </w:rPr>
              <w:t>նախատեսված է նշված գումարի մասնակի ակցեպտի համար, որը չի կիրառվում</w:t>
            </w:r>
            <w:r w:rsidRPr="00521ECD">
              <w:rPr>
                <w:rFonts w:ascii="GHEA Grapalat" w:hAnsi="GHEA Grapalat" w:cs="Sylfaen"/>
                <w:sz w:val="20"/>
                <w:szCs w:val="20"/>
              </w:rPr>
              <w:t>)</w:t>
            </w:r>
          </w:p>
        </w:tc>
      </w:tr>
      <w:tr w:rsidR="006E5207" w:rsidTr="0069073C">
        <w:trPr>
          <w:trHeight w:val="20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ru-RU"/>
              </w:rPr>
              <w:t>6</w:t>
            </w:r>
            <w:r>
              <w:rPr>
                <w:rFonts w:ascii="GHEA Grapalat" w:hAnsi="GHEA Grapalat" w:cs="Sylfaen"/>
                <w:sz w:val="20"/>
                <w:szCs w:val="20"/>
              </w:rPr>
              <w:t>.Արժույթը</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կոդով</w:t>
            </w:r>
            <w:r>
              <w:rPr>
                <w:rFonts w:ascii="GHEA Grapalat" w:hAnsi="GHEA Grapalat" w:cs="Arial"/>
                <w:sz w:val="20"/>
                <w:szCs w:val="20"/>
              </w:rPr>
              <w:t>)`</w:t>
            </w:r>
          </w:p>
        </w:tc>
      </w:tr>
      <w:tr w:rsidR="006E5207" w:rsidTr="0069073C">
        <w:trPr>
          <w:trHeight w:val="21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lang w:val="hy-AM"/>
              </w:rPr>
            </w:pPr>
            <w:r w:rsidRPr="00521ECD">
              <w:rPr>
                <w:rFonts w:ascii="GHEA Grapalat" w:hAnsi="GHEA Grapalat" w:cs="Sylfaen"/>
                <w:sz w:val="20"/>
                <w:szCs w:val="20"/>
              </w:rPr>
              <w:t>1</w:t>
            </w:r>
            <w:r>
              <w:rPr>
                <w:rFonts w:ascii="GHEA Grapalat" w:hAnsi="GHEA Grapalat" w:cs="Sylfaen"/>
                <w:sz w:val="20"/>
                <w:szCs w:val="20"/>
                <w:lang w:val="hy-AM"/>
              </w:rPr>
              <w:t>7</w:t>
            </w:r>
            <w:r w:rsidRPr="00521ECD">
              <w:rPr>
                <w:rFonts w:ascii="GHEA Grapalat" w:hAnsi="GHEA Grapalat" w:cs="Sylfaen"/>
                <w:sz w:val="20"/>
                <w:szCs w:val="20"/>
              </w:rPr>
              <w:t>.</w:t>
            </w:r>
            <w:r>
              <w:rPr>
                <w:rFonts w:ascii="GHEA Grapalat" w:hAnsi="GHEA Grapalat" w:cs="Sylfaen"/>
                <w:sz w:val="20"/>
                <w:szCs w:val="20"/>
              </w:rPr>
              <w:t>Գործարքի</w:t>
            </w:r>
            <w:r w:rsidRPr="00521ECD">
              <w:rPr>
                <w:rFonts w:ascii="GHEA Grapalat" w:hAnsi="GHEA Grapalat" w:cs="Arial"/>
                <w:sz w:val="20"/>
                <w:szCs w:val="20"/>
              </w:rPr>
              <w:t xml:space="preserve"> (</w:t>
            </w:r>
            <w:r>
              <w:rPr>
                <w:rFonts w:ascii="GHEA Grapalat" w:hAnsi="GHEA Grapalat" w:cs="Sylfaen"/>
                <w:sz w:val="20"/>
                <w:szCs w:val="20"/>
              </w:rPr>
              <w:t>վճարման</w:t>
            </w:r>
            <w:r w:rsidRPr="00521ECD">
              <w:rPr>
                <w:rFonts w:ascii="GHEA Grapalat" w:hAnsi="GHEA Grapalat" w:cs="Arial"/>
                <w:sz w:val="20"/>
                <w:szCs w:val="20"/>
              </w:rPr>
              <w:t xml:space="preserve">) </w:t>
            </w:r>
            <w:r>
              <w:rPr>
                <w:rFonts w:ascii="GHEA Grapalat" w:hAnsi="GHEA Grapalat" w:cs="Sylfaen"/>
                <w:sz w:val="20"/>
                <w:szCs w:val="20"/>
              </w:rPr>
              <w:t>նպատակը</w:t>
            </w:r>
            <w:r w:rsidRPr="00521ECD">
              <w:rPr>
                <w:rFonts w:ascii="GHEA Grapalat" w:hAnsi="GHEA Grapalat" w:cs="Arial"/>
                <w:sz w:val="20"/>
                <w:szCs w:val="20"/>
              </w:rPr>
              <w:t>`</w:t>
            </w:r>
            <w:r>
              <w:rPr>
                <w:rFonts w:ascii="GHEA Grapalat" w:hAnsi="GHEA Grapalat" w:cs="Arial"/>
                <w:sz w:val="20"/>
                <w:szCs w:val="20"/>
                <w:lang w:val="hy-AM"/>
              </w:rPr>
              <w:t xml:space="preserve">  </w:t>
            </w:r>
            <w:r w:rsidRPr="00521ECD">
              <w:rPr>
                <w:rFonts w:ascii="GHEA Grapalat" w:hAnsi="GHEA Grapalat" w:cs="Sylfaen"/>
                <w:bCs/>
                <w:i/>
                <w:sz w:val="20"/>
                <w:szCs w:val="20"/>
              </w:rPr>
              <w:t>(</w:t>
            </w:r>
            <w:r>
              <w:rPr>
                <w:rFonts w:ascii="GHEA Grapalat" w:hAnsi="GHEA Grapalat" w:cs="Sylfaen"/>
                <w:bCs/>
                <w:i/>
                <w:sz w:val="20"/>
                <w:szCs w:val="20"/>
              </w:rPr>
              <w:t>որակավորման</w:t>
            </w:r>
            <w:r w:rsidRPr="00521ECD">
              <w:rPr>
                <w:rFonts w:ascii="GHEA Grapalat" w:hAnsi="GHEA Grapalat" w:cs="Sylfaen"/>
                <w:bCs/>
                <w:i/>
                <w:sz w:val="20"/>
                <w:szCs w:val="20"/>
              </w:rPr>
              <w:t xml:space="preserve"> </w:t>
            </w:r>
            <w:r>
              <w:rPr>
                <w:rFonts w:ascii="GHEA Grapalat" w:hAnsi="GHEA Grapalat" w:cs="Sylfaen"/>
                <w:bCs/>
                <w:i/>
                <w:sz w:val="20"/>
                <w:szCs w:val="20"/>
              </w:rPr>
              <w:t>ապահովմ</w:t>
            </w:r>
            <w:r>
              <w:rPr>
                <w:rFonts w:ascii="GHEA Grapalat" w:hAnsi="GHEA Grapalat" w:cs="Sylfaen"/>
                <w:bCs/>
                <w:i/>
                <w:sz w:val="20"/>
                <w:szCs w:val="20"/>
                <w:lang w:val="hy-AM"/>
              </w:rPr>
              <w:t>ան համար</w:t>
            </w:r>
            <w:r w:rsidRPr="00521ECD">
              <w:rPr>
                <w:rFonts w:ascii="GHEA Grapalat" w:hAnsi="GHEA Grapalat" w:cs="Sylfaen"/>
                <w:bCs/>
                <w:i/>
                <w:sz w:val="20"/>
                <w:szCs w:val="20"/>
              </w:rPr>
              <w:t>)</w:t>
            </w:r>
          </w:p>
        </w:tc>
      </w:tr>
      <w:tr w:rsidR="006E5207" w:rsidTr="006E5207">
        <w:trPr>
          <w:trHeight w:val="424"/>
        </w:trPr>
        <w:tc>
          <w:tcPr>
            <w:tcW w:w="10980" w:type="dxa"/>
            <w:gridSpan w:val="2"/>
            <w:tcBorders>
              <w:top w:val="single" w:sz="4" w:space="0" w:color="auto"/>
              <w:left w:val="single" w:sz="4" w:space="0" w:color="auto"/>
              <w:bottom w:val="nil"/>
              <w:right w:val="single" w:sz="4" w:space="0" w:color="000000"/>
            </w:tcBorders>
            <w:noWrap/>
            <w:vAlign w:val="bottom"/>
          </w:tcPr>
          <w:p w:rsidR="006E5207" w:rsidRPr="0069073C" w:rsidRDefault="006E5207">
            <w:pPr>
              <w:rPr>
                <w:rFonts w:ascii="GHEA Grapalat" w:hAnsi="GHEA Grapalat" w:cs="Arial"/>
                <w:sz w:val="20"/>
                <w:szCs w:val="20"/>
              </w:rPr>
            </w:pPr>
            <w:r w:rsidRPr="00521ECD">
              <w:rPr>
                <w:rFonts w:ascii="GHEA Grapalat" w:hAnsi="GHEA Grapalat" w:cs="Sylfaen"/>
                <w:sz w:val="20"/>
                <w:szCs w:val="20"/>
              </w:rPr>
              <w:t>1</w:t>
            </w:r>
            <w:r>
              <w:rPr>
                <w:rFonts w:ascii="GHEA Grapalat" w:hAnsi="GHEA Grapalat" w:cs="Sylfaen"/>
                <w:sz w:val="20"/>
                <w:szCs w:val="20"/>
                <w:lang w:val="hy-AM"/>
              </w:rPr>
              <w:t>8</w:t>
            </w:r>
            <w:r w:rsidRPr="00521ECD">
              <w:rPr>
                <w:rFonts w:ascii="GHEA Grapalat" w:hAnsi="GHEA Grapalat" w:cs="Sylfaen"/>
                <w:sz w:val="20"/>
                <w:szCs w:val="20"/>
              </w:rPr>
              <w:t xml:space="preserve">. </w:t>
            </w:r>
            <w:r>
              <w:rPr>
                <w:rFonts w:ascii="GHEA Grapalat" w:hAnsi="GHEA Grapalat" w:cs="Sylfaen"/>
                <w:sz w:val="20"/>
                <w:szCs w:val="20"/>
                <w:lang w:val="hy-AM"/>
              </w:rPr>
              <w:t xml:space="preserve">Վճարման կատարման հիմքերը՝ </w:t>
            </w:r>
            <w:r w:rsidRPr="00521ECD">
              <w:rPr>
                <w:rFonts w:ascii="GHEA Grapalat" w:hAnsi="GHEA Grapalat" w:cs="Sylfaen"/>
                <w:sz w:val="20"/>
                <w:szCs w:val="20"/>
              </w:rPr>
              <w:t>(</w:t>
            </w:r>
            <w:r>
              <w:rPr>
                <w:rFonts w:ascii="GHEA Grapalat" w:hAnsi="GHEA Grapalat" w:cs="Sylfaen"/>
                <w:sz w:val="20"/>
                <w:szCs w:val="20"/>
                <w:lang w:val="hy-AM"/>
              </w:rPr>
              <w:t>Փաստաթղթերի</w:t>
            </w:r>
            <w:r>
              <w:rPr>
                <w:rFonts w:ascii="GHEA Grapalat" w:hAnsi="GHEA Grapalat" w:cs="Arial"/>
                <w:sz w:val="20"/>
                <w:szCs w:val="20"/>
                <w:lang w:val="hy-AM"/>
              </w:rPr>
              <w:t xml:space="preserve"> անվանումը</w:t>
            </w:r>
            <w:r w:rsidRPr="00521ECD">
              <w:rPr>
                <w:rFonts w:ascii="GHEA Grapalat" w:hAnsi="GHEA Grapalat" w:cs="Arial"/>
                <w:sz w:val="20"/>
                <w:szCs w:val="20"/>
              </w:rPr>
              <w:t>,</w:t>
            </w:r>
            <w:r>
              <w:rPr>
                <w:rFonts w:ascii="GHEA Grapalat" w:hAnsi="GHEA Grapalat" w:cs="Arial"/>
                <w:sz w:val="20"/>
                <w:szCs w:val="20"/>
                <w:lang w:val="hy-AM"/>
              </w:rPr>
              <w:t xml:space="preserve"> այդ թվում՝ տուժանքի մասին համաձայնագիրը, </w:t>
            </w:r>
            <w:r>
              <w:rPr>
                <w:rFonts w:ascii="GHEA Grapalat" w:hAnsi="GHEA Grapalat" w:cs="Sylfaen"/>
                <w:sz w:val="20"/>
                <w:szCs w:val="20"/>
                <w:lang w:val="hy-AM"/>
              </w:rPr>
              <w:t>դրանց</w:t>
            </w:r>
            <w:r>
              <w:rPr>
                <w:rFonts w:ascii="GHEA Grapalat" w:hAnsi="GHEA Grapalat" w:cs="Arial"/>
                <w:sz w:val="20"/>
                <w:szCs w:val="20"/>
                <w:lang w:val="hy-AM"/>
              </w:rPr>
              <w:t xml:space="preserve"> </w:t>
            </w:r>
            <w:r>
              <w:rPr>
                <w:rFonts w:ascii="GHEA Grapalat" w:hAnsi="GHEA Grapalat" w:cs="Sylfaen"/>
                <w:sz w:val="20"/>
                <w:szCs w:val="20"/>
                <w:lang w:val="hy-AM"/>
              </w:rPr>
              <w:t>համարները</w:t>
            </w:r>
            <w:r>
              <w:rPr>
                <w:rFonts w:ascii="GHEA Grapalat" w:hAnsi="GHEA Grapalat" w:cs="Arial"/>
                <w:sz w:val="20"/>
                <w:szCs w:val="20"/>
                <w:lang w:val="hy-AM"/>
              </w:rPr>
              <w:t xml:space="preserve">, </w:t>
            </w:r>
            <w:r>
              <w:rPr>
                <w:rFonts w:ascii="GHEA Grapalat" w:hAnsi="GHEA Grapalat" w:cs="Sylfaen"/>
                <w:sz w:val="20"/>
                <w:szCs w:val="20"/>
                <w:lang w:val="hy-AM"/>
              </w:rPr>
              <w:t>պ</w:t>
            </w:r>
            <w:r>
              <w:rPr>
                <w:rFonts w:ascii="GHEA Grapalat" w:hAnsi="GHEA Grapalat" w:cs="Sylfaen"/>
                <w:sz w:val="20"/>
                <w:szCs w:val="20"/>
              </w:rPr>
              <w:t>այմանագրի</w:t>
            </w:r>
            <w:r w:rsidRPr="00521ECD">
              <w:rPr>
                <w:rFonts w:ascii="GHEA Grapalat" w:hAnsi="GHEA Grapalat" w:cs="Sylfaen"/>
                <w:sz w:val="20"/>
                <w:szCs w:val="20"/>
              </w:rPr>
              <w:t xml:space="preserve"> </w:t>
            </w:r>
            <w:r w:rsidRPr="00521ECD">
              <w:rPr>
                <w:rFonts w:ascii="GHEA Grapalat" w:hAnsi="GHEA Grapalat" w:cs="Arial"/>
                <w:sz w:val="20"/>
                <w:szCs w:val="20"/>
              </w:rPr>
              <w:t xml:space="preserve"> </w:t>
            </w:r>
            <w:r>
              <w:rPr>
                <w:rFonts w:ascii="GHEA Grapalat" w:hAnsi="GHEA Grapalat" w:cs="Sylfaen"/>
                <w:sz w:val="20"/>
                <w:szCs w:val="20"/>
              </w:rPr>
              <w:t>ծածկագիրը</w:t>
            </w:r>
            <w:r>
              <w:rPr>
                <w:rFonts w:ascii="GHEA Grapalat" w:hAnsi="GHEA Grapalat" w:cs="Arial"/>
                <w:sz w:val="20"/>
                <w:szCs w:val="20"/>
                <w:lang w:val="hy-AM"/>
              </w:rPr>
              <w:t xml:space="preserve"> որի հիման վրա կատարվում է  գանձումը</w:t>
            </w:r>
            <w:r w:rsidRPr="00521ECD">
              <w:rPr>
                <w:rFonts w:ascii="GHEA Grapalat" w:hAnsi="GHEA Grapalat" w:cs="Arial"/>
                <w:sz w:val="20"/>
                <w:szCs w:val="20"/>
              </w:rPr>
              <w:t>)</w:t>
            </w:r>
            <w:r w:rsidRPr="00521ECD">
              <w:rPr>
                <w:rFonts w:ascii="GHEA Grapalat" w:hAnsi="GHEA Grapalat" w:cs="Sylfaen"/>
                <w:sz w:val="20"/>
                <w:szCs w:val="20"/>
              </w:rPr>
              <w:t>`</w:t>
            </w:r>
          </w:p>
        </w:tc>
      </w:tr>
      <w:tr w:rsidR="006E5207" w:rsidTr="0069073C">
        <w:trPr>
          <w:trHeight w:val="80"/>
        </w:trPr>
        <w:tc>
          <w:tcPr>
            <w:tcW w:w="10980" w:type="dxa"/>
            <w:gridSpan w:val="2"/>
            <w:tcBorders>
              <w:top w:val="nil"/>
              <w:left w:val="single" w:sz="4" w:space="0" w:color="auto"/>
              <w:bottom w:val="single" w:sz="4" w:space="0" w:color="auto"/>
              <w:right w:val="single" w:sz="4" w:space="0" w:color="000000"/>
            </w:tcBorders>
            <w:noWrap/>
            <w:vAlign w:val="bottom"/>
          </w:tcPr>
          <w:p w:rsidR="006E5207" w:rsidRPr="0069073C" w:rsidRDefault="006E5207">
            <w:pPr>
              <w:rPr>
                <w:rFonts w:ascii="GHEA Grapalat" w:hAnsi="GHEA Grapalat" w:cs="Arial"/>
                <w:sz w:val="20"/>
                <w:szCs w:val="20"/>
              </w:rPr>
            </w:pPr>
          </w:p>
        </w:tc>
      </w:tr>
      <w:tr w:rsidR="006E5207" w:rsidTr="0069073C">
        <w:trPr>
          <w:trHeight w:val="10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69073C" w:rsidRDefault="006E5207">
            <w:pPr>
              <w:rPr>
                <w:rFonts w:ascii="GHEA Grapalat" w:hAnsi="GHEA Grapalat" w:cs="Sylfaen"/>
                <w:sz w:val="20"/>
                <w:szCs w:val="20"/>
                <w:lang w:val="ru-RU"/>
              </w:rPr>
            </w:pPr>
            <w:r>
              <w:rPr>
                <w:rFonts w:ascii="GHEA Grapalat" w:hAnsi="GHEA Grapalat" w:cs="Sylfaen"/>
                <w:sz w:val="20"/>
                <w:szCs w:val="20"/>
                <w:lang w:val="hy-AM"/>
              </w:rPr>
              <w:t>19. Վճարման պայմանները՝                                &lt;ակցեպտավորվ</w:t>
            </w:r>
            <w:r w:rsidR="0069073C">
              <w:rPr>
                <w:rFonts w:ascii="GHEA Grapalat" w:hAnsi="GHEA Grapalat" w:cs="Sylfaen"/>
                <w:sz w:val="20"/>
                <w:szCs w:val="20"/>
                <w:lang w:val="hy-AM"/>
              </w:rPr>
              <w:t>ած վճարում&gt;</w:t>
            </w:r>
          </w:p>
        </w:tc>
      </w:tr>
      <w:tr w:rsidR="006E5207" w:rsidTr="0069073C">
        <w:trPr>
          <w:trHeight w:val="2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69073C" w:rsidRDefault="006E5207">
            <w:pPr>
              <w:rPr>
                <w:rFonts w:ascii="GHEA Grapalat" w:hAnsi="GHEA Grapalat" w:cs="Sylfaen"/>
                <w:sz w:val="20"/>
                <w:szCs w:val="20"/>
                <w:lang w:val="ru-RU"/>
              </w:rPr>
            </w:pPr>
            <w:r>
              <w:rPr>
                <w:rFonts w:ascii="GHEA Grapalat" w:hAnsi="GHEA Grapalat" w:cs="Sylfaen"/>
                <w:sz w:val="20"/>
                <w:szCs w:val="20"/>
                <w:lang w:val="hy-AM"/>
              </w:rPr>
              <w:t xml:space="preserve">20. Առդիր էջերի քանակը՝    </w:t>
            </w:r>
            <w:r>
              <w:rPr>
                <w:rFonts w:ascii="GHEA Grapalat" w:hAnsi="GHEA Grapalat" w:cs="Arial"/>
                <w:sz w:val="20"/>
                <w:szCs w:val="20"/>
              </w:rPr>
              <w:t xml:space="preserve">--- </w:t>
            </w:r>
            <w:r>
              <w:rPr>
                <w:rFonts w:ascii="GHEA Grapalat" w:hAnsi="GHEA Grapalat" w:cs="Arial"/>
                <w:sz w:val="20"/>
                <w:szCs w:val="20"/>
                <w:lang w:val="hy-AM"/>
              </w:rPr>
              <w:t xml:space="preserve">    </w:t>
            </w:r>
            <w:r w:rsidR="0069073C">
              <w:rPr>
                <w:rFonts w:ascii="GHEA Grapalat" w:hAnsi="GHEA Grapalat" w:cs="Sylfaen"/>
                <w:sz w:val="20"/>
                <w:szCs w:val="20"/>
              </w:rPr>
              <w:t>էջ</w:t>
            </w:r>
          </w:p>
        </w:tc>
      </w:tr>
      <w:tr w:rsidR="006E5207"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Pr="00521ECD" w:rsidRDefault="006E5207">
            <w:pPr>
              <w:rPr>
                <w:rFonts w:ascii="GHEA Grapalat" w:hAnsi="GHEA Grapalat" w:cs="Sylfaen"/>
                <w:sz w:val="20"/>
                <w:szCs w:val="20"/>
              </w:rPr>
            </w:pPr>
            <w:r>
              <w:rPr>
                <w:rFonts w:ascii="Courier New" w:hAnsi="Courier New" w:cs="Courier New"/>
                <w:sz w:val="20"/>
                <w:szCs w:val="20"/>
              </w:rPr>
              <w:t> </w:t>
            </w:r>
            <w:r>
              <w:rPr>
                <w:rFonts w:ascii="GHEA Grapalat" w:hAnsi="GHEA Grapalat" w:cs="Arial"/>
                <w:sz w:val="20"/>
                <w:szCs w:val="20"/>
                <w:lang w:val="hy-AM"/>
              </w:rPr>
              <w:t>22</w:t>
            </w:r>
            <w:r w:rsidRPr="00521ECD">
              <w:rPr>
                <w:rFonts w:ascii="GHEA Grapalat" w:hAnsi="GHEA Grapalat" w:cs="Arial"/>
                <w:sz w:val="20"/>
                <w:szCs w:val="20"/>
              </w:rPr>
              <w:t>.</w:t>
            </w:r>
            <w:r>
              <w:rPr>
                <w:rFonts w:ascii="GHEA Grapalat" w:hAnsi="GHEA Grapalat" w:cs="Sylfaen"/>
                <w:sz w:val="20"/>
                <w:szCs w:val="20"/>
              </w:rPr>
              <w:t>ա</w:t>
            </w:r>
            <w:r w:rsidRPr="00521ECD">
              <w:rPr>
                <w:rFonts w:ascii="GHEA Grapalat" w:hAnsi="GHEA Grapalat" w:cs="Sylfaen"/>
                <w:sz w:val="20"/>
                <w:szCs w:val="20"/>
              </w:rPr>
              <w:t xml:space="preserve">. </w:t>
            </w:r>
            <w:r>
              <w:rPr>
                <w:rFonts w:ascii="GHEA Grapalat" w:hAnsi="GHEA Grapalat" w:cs="Sylfaen"/>
                <w:sz w:val="20"/>
                <w:szCs w:val="20"/>
              </w:rPr>
              <w:t>Շահառուի</w:t>
            </w:r>
            <w:r w:rsidRPr="00521ECD">
              <w:rPr>
                <w:rFonts w:ascii="GHEA Grapalat" w:hAnsi="GHEA Grapalat" w:cs="Sylfaen"/>
                <w:sz w:val="20"/>
                <w:szCs w:val="20"/>
              </w:rPr>
              <w:t xml:space="preserve"> </w:t>
            </w:r>
            <w:r>
              <w:rPr>
                <w:rFonts w:ascii="GHEA Grapalat" w:hAnsi="GHEA Grapalat" w:cs="Sylfaen"/>
                <w:sz w:val="20"/>
                <w:szCs w:val="20"/>
              </w:rPr>
              <w:t>ստորագրությունները</w:t>
            </w:r>
          </w:p>
          <w:p w:rsidR="006E5207" w:rsidRPr="00521ECD" w:rsidRDefault="006E5207">
            <w:pPr>
              <w:rPr>
                <w:rFonts w:ascii="GHEA Grapalat" w:hAnsi="GHEA Grapalat" w:cs="Sylfaen"/>
                <w:sz w:val="20"/>
                <w:szCs w:val="20"/>
              </w:rPr>
            </w:pPr>
          </w:p>
          <w:p w:rsidR="006E5207" w:rsidRPr="00521ECD" w:rsidRDefault="006E5207">
            <w:pPr>
              <w:jc w:val="right"/>
              <w:rPr>
                <w:rFonts w:ascii="GHEA Grapalat" w:hAnsi="GHEA Grapalat" w:cs="Tahoma"/>
                <w:color w:val="000000"/>
                <w:sz w:val="20"/>
                <w:szCs w:val="20"/>
              </w:rPr>
            </w:pPr>
            <w:r w:rsidRPr="00521ECD">
              <w:rPr>
                <w:rFonts w:ascii="GHEA Grapalat" w:hAnsi="GHEA Grapalat" w:cs="Tahoma"/>
                <w:color w:val="000000"/>
                <w:sz w:val="20"/>
                <w:szCs w:val="20"/>
              </w:rPr>
              <w:t>/____________________/</w:t>
            </w:r>
          </w:p>
          <w:p w:rsidR="006E5207" w:rsidRPr="00521ECD" w:rsidRDefault="006E5207">
            <w:pPr>
              <w:rPr>
                <w:rFonts w:ascii="GHEA Grapalat" w:hAnsi="GHEA Grapalat" w:cs="Tahoma"/>
                <w:color w:val="000000"/>
                <w:sz w:val="20"/>
                <w:szCs w:val="20"/>
              </w:rPr>
            </w:pPr>
          </w:p>
          <w:p w:rsidR="006E5207" w:rsidRPr="00521ECD" w:rsidRDefault="006E5207">
            <w:pPr>
              <w:rPr>
                <w:rFonts w:ascii="GHEA Grapalat" w:hAnsi="GHEA Grapalat" w:cs="Sylfaen"/>
                <w:sz w:val="20"/>
                <w:szCs w:val="20"/>
              </w:rPr>
            </w:pPr>
          </w:p>
          <w:p w:rsidR="006E5207" w:rsidRPr="00521ECD" w:rsidRDefault="006E5207">
            <w:pPr>
              <w:jc w:val="right"/>
              <w:rPr>
                <w:rFonts w:ascii="GHEA Grapalat" w:hAnsi="GHEA Grapalat" w:cs="Sylfaen"/>
                <w:sz w:val="20"/>
                <w:szCs w:val="20"/>
              </w:rPr>
            </w:pPr>
            <w:r w:rsidRPr="00521ECD">
              <w:rPr>
                <w:rFonts w:ascii="GHEA Grapalat" w:hAnsi="GHEA Grapalat" w:cs="Tahoma"/>
                <w:color w:val="000000"/>
                <w:sz w:val="20"/>
                <w:szCs w:val="20"/>
              </w:rPr>
              <w:t>/____________________/</w:t>
            </w:r>
          </w:p>
          <w:p w:rsidR="006E5207" w:rsidRPr="00521ECD" w:rsidRDefault="006E5207">
            <w:pPr>
              <w:rPr>
                <w:rFonts w:ascii="GHEA Grapalat" w:hAnsi="GHEA Grapalat" w:cs="Sylfaen"/>
                <w:sz w:val="20"/>
                <w:szCs w:val="20"/>
              </w:rPr>
            </w:pPr>
          </w:p>
          <w:p w:rsidR="006E5207" w:rsidRPr="00521ECD" w:rsidRDefault="006E5207">
            <w:pPr>
              <w:rPr>
                <w:rFonts w:ascii="GHEA Grapalat" w:hAnsi="GHEA Grapalat" w:cs="Sylfaen"/>
                <w:sz w:val="20"/>
                <w:szCs w:val="20"/>
              </w:rPr>
            </w:pPr>
            <w:r>
              <w:rPr>
                <w:rFonts w:ascii="GHEA Grapalat" w:hAnsi="GHEA Grapalat" w:cs="Sylfaen"/>
                <w:sz w:val="20"/>
                <w:szCs w:val="20"/>
                <w:lang w:val="hy-AM"/>
              </w:rPr>
              <w:t>22</w:t>
            </w:r>
            <w:r w:rsidRPr="00521ECD">
              <w:rPr>
                <w:rFonts w:ascii="GHEA Grapalat" w:hAnsi="GHEA Grapalat" w:cs="Sylfaen"/>
                <w:sz w:val="20"/>
                <w:szCs w:val="20"/>
              </w:rPr>
              <w:t>.</w:t>
            </w:r>
            <w:r>
              <w:rPr>
                <w:rFonts w:ascii="GHEA Grapalat" w:hAnsi="GHEA Grapalat" w:cs="Sylfaen"/>
                <w:sz w:val="20"/>
                <w:szCs w:val="20"/>
              </w:rPr>
              <w:t>բ</w:t>
            </w:r>
            <w:r w:rsidRPr="00521ECD">
              <w:rPr>
                <w:rFonts w:ascii="GHEA Grapalat" w:hAnsi="GHEA Grapalat" w:cs="Sylfaen"/>
                <w:sz w:val="20"/>
                <w:szCs w:val="20"/>
              </w:rPr>
              <w:t>.</w:t>
            </w:r>
          </w:p>
          <w:p w:rsidR="006E5207" w:rsidRPr="00521ECD" w:rsidRDefault="006E5207">
            <w:pPr>
              <w:rPr>
                <w:rFonts w:ascii="GHEA Grapalat" w:hAnsi="GHEA Grapalat" w:cs="Sylfaen"/>
                <w:sz w:val="20"/>
                <w:szCs w:val="20"/>
              </w:rPr>
            </w:pPr>
            <w:r w:rsidRPr="00521ECD">
              <w:rPr>
                <w:rFonts w:ascii="GHEA Grapalat" w:hAnsi="GHEA Grapalat" w:cs="Sylfaen"/>
                <w:sz w:val="20"/>
                <w:szCs w:val="20"/>
              </w:rPr>
              <w:t xml:space="preserve">                                                                             </w:t>
            </w:r>
            <w:r>
              <w:rPr>
                <w:rFonts w:ascii="GHEA Grapalat" w:hAnsi="GHEA Grapalat" w:cs="Sylfaen"/>
                <w:sz w:val="20"/>
                <w:szCs w:val="20"/>
              </w:rPr>
              <w:t>Կ</w:t>
            </w:r>
            <w:r w:rsidRPr="00521ECD">
              <w:rPr>
                <w:rFonts w:ascii="GHEA Grapalat" w:hAnsi="GHEA Grapalat" w:cs="Sylfaen"/>
                <w:sz w:val="20"/>
                <w:szCs w:val="20"/>
              </w:rPr>
              <w:t>.</w:t>
            </w:r>
            <w:r>
              <w:rPr>
                <w:rFonts w:ascii="GHEA Grapalat" w:hAnsi="GHEA Grapalat" w:cs="Sylfaen"/>
                <w:sz w:val="20"/>
                <w:szCs w:val="20"/>
              </w:rPr>
              <w:t>Տ</w:t>
            </w:r>
            <w:r w:rsidRPr="00521ECD">
              <w:rPr>
                <w:rFonts w:ascii="GHEA Grapalat" w:hAnsi="GHEA Grapalat" w:cs="Sylfaen"/>
                <w:sz w:val="20"/>
                <w:szCs w:val="20"/>
              </w:rPr>
              <w:t>.</w:t>
            </w:r>
          </w:p>
          <w:p w:rsidR="006E5207" w:rsidRPr="00521ECD" w:rsidRDefault="006E5207">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6E5207" w:rsidRPr="00521ECD" w:rsidRDefault="006E5207">
            <w:pPr>
              <w:rPr>
                <w:rFonts w:ascii="GHEA Grapalat" w:hAnsi="GHEA Grapalat" w:cs="Sylfaen"/>
                <w:sz w:val="20"/>
                <w:szCs w:val="20"/>
              </w:rPr>
            </w:pPr>
            <w:r>
              <w:rPr>
                <w:rFonts w:ascii="GHEA Grapalat" w:hAnsi="GHEA Grapalat" w:cs="Arial"/>
                <w:sz w:val="20"/>
                <w:szCs w:val="20"/>
                <w:lang w:val="hy-AM"/>
              </w:rPr>
              <w:t>2</w:t>
            </w:r>
            <w:r w:rsidRPr="00521ECD">
              <w:rPr>
                <w:rFonts w:ascii="GHEA Grapalat" w:hAnsi="GHEA Grapalat" w:cs="Arial"/>
                <w:sz w:val="20"/>
                <w:szCs w:val="20"/>
              </w:rPr>
              <w:t>1.</w:t>
            </w:r>
            <w:r>
              <w:rPr>
                <w:rFonts w:ascii="GHEA Grapalat" w:hAnsi="GHEA Grapalat" w:cs="Sylfaen"/>
                <w:sz w:val="20"/>
                <w:szCs w:val="20"/>
              </w:rPr>
              <w:t>ա</w:t>
            </w:r>
            <w:r w:rsidRPr="00521ECD">
              <w:rPr>
                <w:rFonts w:ascii="GHEA Grapalat" w:hAnsi="GHEA Grapalat" w:cs="Sylfaen"/>
                <w:sz w:val="20"/>
                <w:szCs w:val="20"/>
              </w:rPr>
              <w:t xml:space="preserve">. </w:t>
            </w:r>
            <w:r>
              <w:rPr>
                <w:rFonts w:ascii="Courier New" w:hAnsi="Courier New" w:cs="Courier New"/>
                <w:sz w:val="20"/>
                <w:szCs w:val="20"/>
              </w:rPr>
              <w:t> </w:t>
            </w:r>
            <w:r>
              <w:rPr>
                <w:rFonts w:ascii="GHEA Grapalat" w:hAnsi="GHEA Grapalat" w:cs="Sylfaen"/>
                <w:sz w:val="20"/>
                <w:szCs w:val="20"/>
              </w:rPr>
              <w:t>Վճարողի</w:t>
            </w:r>
            <w:r w:rsidRPr="00521ECD">
              <w:rPr>
                <w:rFonts w:ascii="GHEA Grapalat" w:hAnsi="GHEA Grapalat" w:cs="Sylfaen"/>
                <w:sz w:val="20"/>
                <w:szCs w:val="20"/>
              </w:rPr>
              <w:t xml:space="preserve"> </w:t>
            </w:r>
            <w:r>
              <w:rPr>
                <w:rFonts w:ascii="GHEA Grapalat" w:hAnsi="GHEA Grapalat" w:cs="Sylfaen"/>
                <w:sz w:val="20"/>
                <w:szCs w:val="20"/>
              </w:rPr>
              <w:t>ստորագրությունները</w:t>
            </w:r>
            <w:r w:rsidRPr="00521ECD">
              <w:rPr>
                <w:rFonts w:ascii="GHEA Grapalat" w:hAnsi="GHEA Grapalat" w:cs="Sylfaen"/>
                <w:sz w:val="20"/>
                <w:szCs w:val="20"/>
              </w:rPr>
              <w:t>`</w:t>
            </w:r>
          </w:p>
          <w:p w:rsidR="006E5207" w:rsidRPr="00521ECD" w:rsidRDefault="006E5207">
            <w:pPr>
              <w:jc w:val="right"/>
              <w:rPr>
                <w:rFonts w:ascii="GHEA Grapalat" w:hAnsi="GHEA Grapalat" w:cs="Sylfaen"/>
                <w:sz w:val="20"/>
                <w:szCs w:val="20"/>
              </w:rPr>
            </w:pPr>
          </w:p>
          <w:p w:rsidR="006E5207" w:rsidRPr="00521ECD" w:rsidRDefault="006E5207">
            <w:pPr>
              <w:rPr>
                <w:rFonts w:ascii="GHEA Grapalat" w:hAnsi="GHEA Grapalat" w:cs="Sylfaen"/>
                <w:sz w:val="20"/>
                <w:szCs w:val="20"/>
              </w:rPr>
            </w:pPr>
            <w:r w:rsidRPr="00521ECD">
              <w:rPr>
                <w:rFonts w:ascii="GHEA Grapalat" w:hAnsi="GHEA Grapalat" w:cs="Tahoma"/>
                <w:color w:val="000000"/>
                <w:sz w:val="20"/>
                <w:szCs w:val="20"/>
              </w:rPr>
              <w:t xml:space="preserve">                                               /____________________/</w:t>
            </w:r>
          </w:p>
          <w:p w:rsidR="006E5207" w:rsidRPr="00521ECD" w:rsidRDefault="006E5207">
            <w:pPr>
              <w:jc w:val="right"/>
              <w:rPr>
                <w:rFonts w:ascii="GHEA Grapalat" w:hAnsi="GHEA Grapalat" w:cs="Tahoma"/>
                <w:color w:val="000000"/>
                <w:sz w:val="20"/>
                <w:szCs w:val="20"/>
              </w:rPr>
            </w:pPr>
          </w:p>
          <w:p w:rsidR="006E5207" w:rsidRPr="00521ECD" w:rsidRDefault="006E5207">
            <w:pPr>
              <w:jc w:val="right"/>
              <w:rPr>
                <w:rFonts w:ascii="GHEA Grapalat" w:hAnsi="GHEA Grapalat" w:cs="Tahoma"/>
                <w:color w:val="000000"/>
                <w:sz w:val="20"/>
                <w:szCs w:val="20"/>
              </w:rPr>
            </w:pPr>
          </w:p>
          <w:p w:rsidR="006E5207" w:rsidRPr="00521ECD" w:rsidRDefault="006E5207">
            <w:pPr>
              <w:jc w:val="right"/>
              <w:rPr>
                <w:rFonts w:ascii="GHEA Grapalat" w:hAnsi="GHEA Grapalat" w:cs="Sylfaen"/>
                <w:sz w:val="20"/>
                <w:szCs w:val="20"/>
              </w:rPr>
            </w:pPr>
            <w:r w:rsidRPr="00521ECD">
              <w:rPr>
                <w:rFonts w:ascii="GHEA Grapalat" w:hAnsi="GHEA Grapalat" w:cs="Tahoma"/>
                <w:color w:val="000000"/>
                <w:sz w:val="20"/>
                <w:szCs w:val="20"/>
              </w:rPr>
              <w:t>/____________________/</w:t>
            </w:r>
          </w:p>
          <w:p w:rsidR="006E5207" w:rsidRPr="00521ECD" w:rsidRDefault="006E5207">
            <w:pPr>
              <w:jc w:val="right"/>
              <w:rPr>
                <w:rFonts w:ascii="GHEA Grapalat" w:hAnsi="GHEA Grapalat" w:cs="Sylfaen"/>
                <w:sz w:val="20"/>
                <w:szCs w:val="20"/>
              </w:rPr>
            </w:pPr>
          </w:p>
          <w:p w:rsidR="006E5207" w:rsidRPr="00521ECD" w:rsidRDefault="006E5207">
            <w:pPr>
              <w:jc w:val="right"/>
              <w:rPr>
                <w:rFonts w:ascii="GHEA Grapalat" w:hAnsi="GHEA Grapalat" w:cs="Sylfaen"/>
                <w:sz w:val="20"/>
                <w:szCs w:val="20"/>
              </w:rPr>
            </w:pPr>
            <w:r>
              <w:rPr>
                <w:rFonts w:ascii="GHEA Grapalat" w:hAnsi="GHEA Grapalat" w:cs="Sylfaen"/>
                <w:sz w:val="20"/>
                <w:szCs w:val="20"/>
                <w:lang w:val="hy-AM"/>
              </w:rPr>
              <w:t>2</w:t>
            </w:r>
            <w:r w:rsidRPr="00521ECD">
              <w:rPr>
                <w:rFonts w:ascii="GHEA Grapalat" w:hAnsi="GHEA Grapalat" w:cs="Sylfaen"/>
                <w:sz w:val="20"/>
                <w:szCs w:val="20"/>
              </w:rPr>
              <w:t>1.</w:t>
            </w:r>
            <w:r>
              <w:rPr>
                <w:rFonts w:ascii="GHEA Grapalat" w:hAnsi="GHEA Grapalat" w:cs="Sylfaen"/>
                <w:sz w:val="20"/>
                <w:szCs w:val="20"/>
              </w:rPr>
              <w:t>բ</w:t>
            </w:r>
            <w:r w:rsidRPr="00521ECD">
              <w:rPr>
                <w:rFonts w:ascii="GHEA Grapalat" w:hAnsi="GHEA Grapalat" w:cs="Sylfaen"/>
                <w:sz w:val="20"/>
                <w:szCs w:val="20"/>
              </w:rPr>
              <w:t xml:space="preserve">.                                                                    </w:t>
            </w:r>
            <w:r>
              <w:rPr>
                <w:rFonts w:ascii="GHEA Grapalat" w:hAnsi="GHEA Grapalat" w:cs="Sylfaen"/>
                <w:sz w:val="20"/>
                <w:szCs w:val="20"/>
              </w:rPr>
              <w:t>Կ</w:t>
            </w:r>
            <w:r w:rsidRPr="00521ECD">
              <w:rPr>
                <w:rFonts w:ascii="GHEA Grapalat" w:hAnsi="GHEA Grapalat" w:cs="Sylfaen"/>
                <w:sz w:val="20"/>
                <w:szCs w:val="20"/>
              </w:rPr>
              <w:t>.</w:t>
            </w:r>
            <w:r>
              <w:rPr>
                <w:rFonts w:ascii="GHEA Grapalat" w:hAnsi="GHEA Grapalat" w:cs="Sylfaen"/>
                <w:sz w:val="20"/>
                <w:szCs w:val="20"/>
              </w:rPr>
              <w:t>Տ</w:t>
            </w:r>
            <w:r w:rsidRPr="00521ECD">
              <w:rPr>
                <w:rFonts w:ascii="GHEA Grapalat" w:hAnsi="GHEA Grapalat" w:cs="Sylfaen"/>
                <w:sz w:val="20"/>
                <w:szCs w:val="20"/>
              </w:rPr>
              <w:t>.</w:t>
            </w:r>
          </w:p>
          <w:p w:rsidR="006E5207" w:rsidRPr="00521ECD" w:rsidRDefault="006E5207">
            <w:pPr>
              <w:jc w:val="right"/>
              <w:rPr>
                <w:rFonts w:ascii="GHEA Grapalat" w:hAnsi="GHEA Grapalat" w:cs="Sylfaen"/>
                <w:sz w:val="20"/>
                <w:szCs w:val="20"/>
              </w:rPr>
            </w:pPr>
          </w:p>
        </w:tc>
      </w:tr>
      <w:tr w:rsidR="006E5207" w:rsidTr="006E5207">
        <w:trPr>
          <w:trHeight w:val="2058"/>
        </w:trPr>
        <w:tc>
          <w:tcPr>
            <w:tcW w:w="5616" w:type="dxa"/>
            <w:tcBorders>
              <w:top w:val="single" w:sz="4" w:space="0" w:color="auto"/>
              <w:left w:val="single" w:sz="4" w:space="0" w:color="auto"/>
              <w:bottom w:val="nil"/>
              <w:right w:val="single" w:sz="4" w:space="0" w:color="auto"/>
            </w:tcBorders>
            <w:noWrap/>
            <w:vAlign w:val="bottom"/>
          </w:tcPr>
          <w:p w:rsidR="006E5207" w:rsidRPr="00521ECD" w:rsidRDefault="006E5207">
            <w:pPr>
              <w:rPr>
                <w:rFonts w:ascii="GHEA Grapalat" w:hAnsi="GHEA Grapalat" w:cs="Tahoma"/>
                <w:color w:val="000000"/>
                <w:sz w:val="20"/>
                <w:szCs w:val="20"/>
              </w:rPr>
            </w:pPr>
            <w:r w:rsidRPr="00521ECD">
              <w:rPr>
                <w:rFonts w:ascii="GHEA Grapalat" w:hAnsi="GHEA Grapalat" w:cs="Tahoma"/>
                <w:color w:val="000000"/>
                <w:sz w:val="20"/>
                <w:szCs w:val="20"/>
              </w:rPr>
              <w:t>2</w:t>
            </w:r>
            <w:r>
              <w:rPr>
                <w:rFonts w:ascii="GHEA Grapalat" w:hAnsi="GHEA Grapalat" w:cs="Tahoma"/>
                <w:color w:val="000000"/>
                <w:sz w:val="20"/>
                <w:szCs w:val="20"/>
                <w:lang w:val="hy-AM"/>
              </w:rPr>
              <w:t>4</w:t>
            </w:r>
            <w:r w:rsidRPr="00521ECD">
              <w:rPr>
                <w:rFonts w:ascii="GHEA Grapalat" w:hAnsi="GHEA Grapalat" w:cs="Tahoma"/>
                <w:color w:val="000000"/>
                <w:sz w:val="20"/>
                <w:szCs w:val="20"/>
              </w:rPr>
              <w:t>.</w:t>
            </w:r>
            <w:r>
              <w:rPr>
                <w:rFonts w:ascii="GHEA Grapalat" w:hAnsi="GHEA Grapalat" w:cs="Tahoma"/>
                <w:color w:val="000000"/>
                <w:sz w:val="20"/>
                <w:szCs w:val="20"/>
              </w:rPr>
              <w:t>ա</w:t>
            </w:r>
            <w:r w:rsidRPr="00521ECD">
              <w:rPr>
                <w:rFonts w:ascii="GHEA Grapalat" w:hAnsi="GHEA Grapalat" w:cs="Tahoma"/>
                <w:color w:val="000000"/>
                <w:sz w:val="20"/>
                <w:szCs w:val="20"/>
              </w:rPr>
              <w:t xml:space="preserve">.   </w:t>
            </w:r>
            <w:r>
              <w:rPr>
                <w:rFonts w:ascii="GHEA Grapalat" w:hAnsi="GHEA Grapalat" w:cs="Tahoma"/>
                <w:color w:val="000000"/>
                <w:sz w:val="20"/>
                <w:szCs w:val="20"/>
                <w:lang w:val="hy-AM"/>
              </w:rPr>
              <w:t>Շահառուին  սպասարկող ֆինանսական կազմակերպություն</w:t>
            </w:r>
            <w:r w:rsidRPr="00521ECD">
              <w:rPr>
                <w:rFonts w:ascii="GHEA Grapalat" w:hAnsi="GHEA Grapalat" w:cs="Tahoma"/>
                <w:color w:val="000000"/>
                <w:sz w:val="20"/>
                <w:szCs w:val="20"/>
              </w:rPr>
              <w:t xml:space="preserve"> </w:t>
            </w:r>
          </w:p>
          <w:p w:rsidR="006E5207" w:rsidRDefault="006E5207">
            <w:pPr>
              <w:rPr>
                <w:rFonts w:ascii="GHEA Grapalat" w:hAnsi="GHEA Grapalat" w:cs="Tahoma"/>
                <w:color w:val="000000"/>
                <w:sz w:val="20"/>
                <w:szCs w:val="20"/>
                <w:lang w:val="hy-AM"/>
              </w:rPr>
            </w:pPr>
            <w:r w:rsidRPr="00521ECD">
              <w:rPr>
                <w:rFonts w:ascii="GHEA Grapalat" w:hAnsi="GHEA Grapalat" w:cs="Tahoma"/>
                <w:color w:val="000000"/>
                <w:sz w:val="20"/>
                <w:szCs w:val="20"/>
              </w:rPr>
              <w:t xml:space="preserve">                             </w:t>
            </w:r>
            <w:r>
              <w:rPr>
                <w:rFonts w:ascii="GHEA Grapalat" w:hAnsi="GHEA Grapalat" w:cs="Tahoma"/>
                <w:color w:val="000000"/>
                <w:sz w:val="20"/>
                <w:szCs w:val="20"/>
                <w:lang w:val="hy-AM"/>
              </w:rPr>
              <w:t xml:space="preserve">                 </w:t>
            </w:r>
          </w:p>
          <w:p w:rsidR="006E5207" w:rsidRPr="00521ECD" w:rsidRDefault="006E5207">
            <w:pPr>
              <w:rPr>
                <w:rFonts w:ascii="GHEA Grapalat" w:hAnsi="GHEA Grapalat" w:cs="Tahoma"/>
                <w:color w:val="000000"/>
                <w:sz w:val="20"/>
                <w:szCs w:val="20"/>
              </w:rPr>
            </w:pPr>
            <w:r>
              <w:rPr>
                <w:rFonts w:ascii="GHEA Grapalat" w:hAnsi="GHEA Grapalat" w:cs="Tahoma"/>
                <w:color w:val="000000"/>
                <w:sz w:val="20"/>
                <w:szCs w:val="20"/>
                <w:lang w:val="hy-AM"/>
              </w:rPr>
              <w:t xml:space="preserve">                                                 </w:t>
            </w:r>
            <w:r w:rsidRPr="00521ECD">
              <w:rPr>
                <w:rFonts w:ascii="GHEA Grapalat" w:hAnsi="GHEA Grapalat" w:cs="Tahoma"/>
                <w:color w:val="000000"/>
                <w:sz w:val="20"/>
                <w:szCs w:val="20"/>
              </w:rPr>
              <w:t xml:space="preserve">   /____________________/</w:t>
            </w:r>
          </w:p>
          <w:p w:rsidR="006E5207" w:rsidRPr="00521ECD" w:rsidRDefault="006E5207">
            <w:pPr>
              <w:rPr>
                <w:rFonts w:ascii="GHEA Grapalat" w:hAnsi="GHEA Grapalat" w:cs="Sylfaen"/>
                <w:sz w:val="20"/>
                <w:szCs w:val="20"/>
              </w:rPr>
            </w:pPr>
            <w:r w:rsidRPr="00521ECD">
              <w:rPr>
                <w:rFonts w:ascii="GHEA Grapalat" w:hAnsi="GHEA Grapalat" w:cs="Sylfaen"/>
                <w:sz w:val="20"/>
                <w:szCs w:val="20"/>
              </w:rPr>
              <w:t xml:space="preserve">  </w:t>
            </w:r>
          </w:p>
          <w:p w:rsidR="006E5207" w:rsidRDefault="006E5207">
            <w:pPr>
              <w:rPr>
                <w:rFonts w:ascii="GHEA Grapalat" w:hAnsi="GHEA Grapalat" w:cs="Sylfaen"/>
                <w:sz w:val="20"/>
                <w:szCs w:val="20"/>
              </w:rPr>
            </w:pPr>
            <w:r w:rsidRPr="00521ECD">
              <w:rPr>
                <w:rFonts w:ascii="GHEA Grapalat" w:hAnsi="GHEA Grapalat" w:cs="Sylfaen"/>
                <w:sz w:val="20"/>
                <w:szCs w:val="20"/>
              </w:rPr>
              <w:t xml:space="preserve">                                                       </w:t>
            </w:r>
            <w:r>
              <w:rPr>
                <w:rFonts w:ascii="GHEA Grapalat" w:hAnsi="GHEA Grapalat" w:cs="Sylfaen"/>
                <w:sz w:val="20"/>
                <w:szCs w:val="20"/>
              </w:rPr>
              <w:t>/ստորագրություն/</w:t>
            </w:r>
          </w:p>
          <w:p w:rsidR="006E5207" w:rsidRDefault="006E5207">
            <w:pPr>
              <w:rPr>
                <w:rFonts w:ascii="GHEA Grapalat" w:hAnsi="GHEA Grapalat" w:cs="Tahoma"/>
                <w:color w:val="000000"/>
                <w:sz w:val="20"/>
                <w:szCs w:val="20"/>
              </w:rPr>
            </w:pPr>
          </w:p>
          <w:p w:rsidR="006E5207" w:rsidRDefault="006E5207">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rsidR="006E5207" w:rsidRDefault="006E5207">
            <w:pPr>
              <w:rPr>
                <w:rFonts w:ascii="GHEA Grapalat" w:hAnsi="GHEA Grapalat" w:cs="Tahoma"/>
                <w:color w:val="000000"/>
                <w:sz w:val="20"/>
                <w:szCs w:val="20"/>
              </w:rPr>
            </w:pPr>
            <w:r>
              <w:rPr>
                <w:rFonts w:ascii="GHEA Grapalat" w:hAnsi="GHEA Grapalat" w:cs="Tahoma"/>
                <w:color w:val="000000"/>
                <w:sz w:val="20"/>
                <w:szCs w:val="20"/>
              </w:rPr>
              <w:t>2</w:t>
            </w:r>
            <w:r>
              <w:rPr>
                <w:rFonts w:ascii="GHEA Grapalat" w:hAnsi="GHEA Grapalat" w:cs="Tahoma"/>
                <w:color w:val="000000"/>
                <w:sz w:val="20"/>
                <w:szCs w:val="20"/>
                <w:lang w:val="hy-AM"/>
              </w:rPr>
              <w:t>3</w:t>
            </w:r>
            <w:r>
              <w:rPr>
                <w:rFonts w:ascii="GHEA Grapalat" w:hAnsi="GHEA Grapalat" w:cs="Tahoma"/>
                <w:color w:val="000000"/>
                <w:sz w:val="20"/>
                <w:szCs w:val="20"/>
              </w:rPr>
              <w:t xml:space="preserve">.ա.   </w:t>
            </w:r>
            <w:r>
              <w:rPr>
                <w:rFonts w:ascii="GHEA Grapalat" w:hAnsi="GHEA Grapalat" w:cs="Tahoma"/>
                <w:color w:val="000000"/>
                <w:sz w:val="20"/>
                <w:szCs w:val="20"/>
                <w:lang w:val="hy-AM"/>
              </w:rPr>
              <w:t>Վճարողին  սպասարկող ֆինանսական կազմակերպություն</w:t>
            </w:r>
            <w:r>
              <w:rPr>
                <w:rFonts w:ascii="GHEA Grapalat" w:hAnsi="GHEA Grapalat" w:cs="Tahoma"/>
                <w:color w:val="000000"/>
                <w:sz w:val="20"/>
                <w:szCs w:val="20"/>
              </w:rPr>
              <w:t xml:space="preserve"> </w:t>
            </w:r>
          </w:p>
          <w:p w:rsidR="006E5207" w:rsidRDefault="006E5207">
            <w:pPr>
              <w:jc w:val="right"/>
              <w:rPr>
                <w:rFonts w:ascii="GHEA Grapalat" w:hAnsi="GHEA Grapalat" w:cs="Tahoma"/>
                <w:color w:val="000000"/>
                <w:sz w:val="20"/>
                <w:szCs w:val="20"/>
              </w:rPr>
            </w:pPr>
          </w:p>
          <w:p w:rsidR="006E5207" w:rsidRDefault="006E5207">
            <w:pPr>
              <w:jc w:val="right"/>
              <w:rPr>
                <w:rFonts w:ascii="GHEA Grapalat" w:hAnsi="GHEA Grapalat" w:cs="Tahoma"/>
                <w:color w:val="000000"/>
                <w:sz w:val="20"/>
                <w:szCs w:val="20"/>
              </w:rPr>
            </w:pPr>
          </w:p>
          <w:p w:rsidR="006E5207" w:rsidRDefault="006E5207">
            <w:pPr>
              <w:jc w:val="right"/>
              <w:rPr>
                <w:rFonts w:ascii="GHEA Grapalat" w:hAnsi="GHEA Grapalat" w:cs="Tahoma"/>
                <w:color w:val="000000"/>
                <w:sz w:val="20"/>
                <w:szCs w:val="20"/>
              </w:rPr>
            </w:pPr>
            <w:r>
              <w:rPr>
                <w:rFonts w:ascii="GHEA Grapalat" w:hAnsi="GHEA Grapalat" w:cs="Tahoma"/>
                <w:color w:val="000000"/>
                <w:sz w:val="20"/>
                <w:szCs w:val="20"/>
              </w:rPr>
              <w:t>/____________________/</w:t>
            </w:r>
          </w:p>
          <w:p w:rsidR="006E5207" w:rsidRDefault="006E5207">
            <w:pPr>
              <w:jc w:val="center"/>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/ստորագրություն/</w:t>
            </w:r>
          </w:p>
          <w:p w:rsidR="006E5207" w:rsidRDefault="006E5207">
            <w:pPr>
              <w:jc w:val="right"/>
              <w:rPr>
                <w:rFonts w:ascii="GHEA Grapalat" w:hAnsi="GHEA Grapalat" w:cs="Arial"/>
                <w:sz w:val="20"/>
                <w:szCs w:val="20"/>
                <w:lang w:val="hy-AM"/>
              </w:rPr>
            </w:pPr>
          </w:p>
        </w:tc>
      </w:tr>
      <w:tr w:rsidR="006E5207" w:rsidRPr="006E5207"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Default="006E5207">
            <w:pPr>
              <w:rPr>
                <w:rFonts w:ascii="GHEA Grapalat" w:hAnsi="GHEA Grapalat" w:cs="Sylfaen"/>
                <w:sz w:val="20"/>
                <w:szCs w:val="20"/>
              </w:rPr>
            </w:pPr>
            <w:r>
              <w:rPr>
                <w:rFonts w:ascii="GHEA Grapalat" w:hAnsi="GHEA Grapalat" w:cs="Sylfaen"/>
                <w:sz w:val="20"/>
                <w:szCs w:val="20"/>
              </w:rPr>
              <w:t>24.բ.                                                       Կ.Տ.</w:t>
            </w: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2</w:t>
            </w:r>
            <w:r>
              <w:rPr>
                <w:rFonts w:ascii="GHEA Grapalat" w:hAnsi="GHEA Grapalat" w:cs="Sylfaen"/>
                <w:sz w:val="20"/>
                <w:szCs w:val="20"/>
                <w:lang w:val="hy-AM"/>
              </w:rPr>
              <w:t>4</w:t>
            </w:r>
            <w:r>
              <w:rPr>
                <w:rFonts w:ascii="GHEA Grapalat" w:hAnsi="GHEA Grapalat" w:cs="Sylfaen"/>
                <w:sz w:val="20"/>
                <w:szCs w:val="20"/>
              </w:rPr>
              <w:t>.</w:t>
            </w:r>
            <w:r>
              <w:rPr>
                <w:rFonts w:ascii="GHEA Grapalat" w:hAnsi="GHEA Grapalat" w:cs="Sylfaen"/>
                <w:sz w:val="20"/>
                <w:szCs w:val="20"/>
                <w:lang w:val="hy-AM"/>
              </w:rPr>
              <w:t>գ</w:t>
            </w:r>
            <w:r>
              <w:rPr>
                <w:rFonts w:ascii="GHEA Grapalat" w:hAnsi="GHEA Grapalat" w:cs="Tahoma"/>
                <w:color w:val="000000"/>
                <w:sz w:val="20"/>
                <w:szCs w:val="20"/>
              </w:rPr>
              <w:t xml:space="preserve">                                                 </w:t>
            </w:r>
            <w:r w:rsidR="00EC64BC">
              <w:rPr>
                <w:rFonts w:ascii="GHEA Grapalat" w:hAnsi="GHEA Grapalat" w:cs="Tahoma"/>
                <w:color w:val="000000"/>
                <w:sz w:val="20"/>
                <w:szCs w:val="20"/>
              </w:rPr>
              <w:t>“</w:t>
            </w:r>
            <w:r>
              <w:rPr>
                <w:rFonts w:ascii="GHEA Grapalat" w:hAnsi="GHEA Grapalat" w:cs="Tahoma"/>
                <w:color w:val="000000"/>
                <w:sz w:val="20"/>
                <w:szCs w:val="20"/>
              </w:rPr>
              <w:t>___</w:t>
            </w:r>
            <w:r w:rsidR="00EC64BC">
              <w:rPr>
                <w:rFonts w:ascii="GHEA Grapalat" w:hAnsi="GHEA Grapalat" w:cs="Tahoma"/>
                <w:color w:val="000000"/>
                <w:sz w:val="20"/>
                <w:szCs w:val="20"/>
              </w:rPr>
              <w:t>”</w:t>
            </w:r>
            <w:r>
              <w:rPr>
                <w:rFonts w:ascii="GHEA Grapalat" w:hAnsi="GHEA Grapalat" w:cs="Tahoma"/>
                <w:color w:val="000000"/>
                <w:sz w:val="20"/>
                <w:szCs w:val="20"/>
              </w:rPr>
              <w:t xml:space="preserve"> </w:t>
            </w:r>
            <w:r>
              <w:rPr>
                <w:rFonts w:ascii="GHEA Grapalat" w:hAnsi="GHEA Grapalat" w:cs="Sylfaen"/>
                <w:color w:val="000000"/>
                <w:sz w:val="20"/>
                <w:szCs w:val="20"/>
              </w:rPr>
              <w:t xml:space="preserve">___ </w:t>
            </w:r>
            <w:r>
              <w:rPr>
                <w:rFonts w:ascii="GHEA Grapalat" w:hAnsi="GHEA Grapalat" w:cs="Tahoma"/>
                <w:color w:val="000000"/>
                <w:sz w:val="20"/>
                <w:szCs w:val="20"/>
              </w:rPr>
              <w:t xml:space="preserve">20___ </w:t>
            </w:r>
            <w:r>
              <w:rPr>
                <w:rFonts w:ascii="GHEA Grapalat" w:hAnsi="GHEA Grapalat" w:cs="Sylfaen"/>
                <w:color w:val="000000"/>
                <w:sz w:val="20"/>
                <w:szCs w:val="20"/>
              </w:rPr>
              <w:t>թ.</w:t>
            </w:r>
            <w:r>
              <w:rPr>
                <w:rFonts w:ascii="GHEA Grapalat" w:hAnsi="GHEA Grapalat" w:cs="Sylfaen"/>
                <w:sz w:val="20"/>
                <w:szCs w:val="20"/>
              </w:rPr>
              <w:t xml:space="preserve"> </w:t>
            </w: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r>
              <w:rPr>
                <w:rFonts w:ascii="GHEA Grapalat" w:hAnsi="GHEA Grapalat" w:cs="Sylfaen"/>
                <w:sz w:val="20"/>
                <w:szCs w:val="20"/>
              </w:rPr>
              <w:t xml:space="preserve">  </w:t>
            </w:r>
          </w:p>
          <w:p w:rsidR="006E5207" w:rsidRDefault="006E5207">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6E5207" w:rsidRDefault="006E5207">
            <w:pPr>
              <w:rPr>
                <w:rFonts w:ascii="GHEA Grapalat" w:hAnsi="GHEA Grapalat" w:cs="Sylfaen"/>
                <w:sz w:val="20"/>
                <w:szCs w:val="20"/>
              </w:rPr>
            </w:pPr>
            <w:r>
              <w:rPr>
                <w:rFonts w:ascii="GHEA Grapalat" w:hAnsi="GHEA Grapalat" w:cs="Sylfaen"/>
                <w:sz w:val="20"/>
                <w:szCs w:val="20"/>
              </w:rPr>
              <w:t xml:space="preserve">23.բ.                                                                 Կ.Տ.    </w:t>
            </w: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r>
              <w:rPr>
                <w:rFonts w:ascii="GHEA Grapalat" w:hAnsi="GHEA Grapalat" w:cs="Sylfaen"/>
                <w:sz w:val="20"/>
                <w:szCs w:val="20"/>
              </w:rPr>
              <w:t xml:space="preserve">                     </w:t>
            </w:r>
          </w:p>
          <w:p w:rsidR="006E5207" w:rsidRDefault="006E5207">
            <w:pPr>
              <w:rPr>
                <w:rFonts w:ascii="GHEA Grapalat" w:hAnsi="GHEA Grapalat" w:cs="Sylfaen"/>
                <w:color w:val="000000"/>
                <w:sz w:val="20"/>
                <w:szCs w:val="20"/>
              </w:rPr>
            </w:pPr>
            <w:r>
              <w:rPr>
                <w:rFonts w:ascii="GHEA Grapalat" w:hAnsi="GHEA Grapalat" w:cs="Sylfaen"/>
                <w:sz w:val="20"/>
                <w:szCs w:val="20"/>
              </w:rPr>
              <w:t>23.</w:t>
            </w:r>
            <w:r>
              <w:rPr>
                <w:rFonts w:ascii="GHEA Grapalat" w:hAnsi="GHEA Grapalat" w:cs="Sylfaen"/>
                <w:sz w:val="20"/>
                <w:szCs w:val="20"/>
                <w:lang w:val="hy-AM"/>
              </w:rPr>
              <w:t>գ</w:t>
            </w:r>
            <w:r>
              <w:rPr>
                <w:rFonts w:ascii="GHEA Grapalat" w:hAnsi="GHEA Grapalat" w:cs="Sylfaen"/>
                <w:sz w:val="20"/>
                <w:szCs w:val="20"/>
              </w:rPr>
              <w:t xml:space="preserve">.Կատարման ամսաթիվը`           </w:t>
            </w:r>
            <w:r w:rsidR="00EC64BC">
              <w:rPr>
                <w:rFonts w:ascii="GHEA Grapalat" w:hAnsi="GHEA Grapalat" w:cs="Tahoma"/>
                <w:color w:val="000000"/>
                <w:sz w:val="20"/>
                <w:szCs w:val="20"/>
              </w:rPr>
              <w:t>“</w:t>
            </w:r>
            <w:r>
              <w:rPr>
                <w:rFonts w:ascii="GHEA Grapalat" w:hAnsi="GHEA Grapalat" w:cs="Tahoma"/>
                <w:color w:val="000000"/>
                <w:sz w:val="20"/>
                <w:szCs w:val="20"/>
              </w:rPr>
              <w:t>___</w:t>
            </w:r>
            <w:r w:rsidR="00EC64BC">
              <w:rPr>
                <w:rFonts w:ascii="GHEA Grapalat" w:hAnsi="GHEA Grapalat" w:cs="Tahoma"/>
                <w:color w:val="000000"/>
                <w:sz w:val="20"/>
                <w:szCs w:val="20"/>
              </w:rPr>
              <w:t>”</w:t>
            </w:r>
            <w:r>
              <w:rPr>
                <w:rFonts w:ascii="GHEA Grapalat" w:hAnsi="GHEA Grapalat" w:cs="Tahoma"/>
                <w:color w:val="000000"/>
                <w:sz w:val="20"/>
                <w:szCs w:val="20"/>
              </w:rPr>
              <w:t xml:space="preserve">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p w:rsidR="006E5207" w:rsidRDefault="006E5207">
            <w:pPr>
              <w:rPr>
                <w:rFonts w:ascii="GHEA Grapalat" w:hAnsi="GHEA Grapalat" w:cs="Sylfaen"/>
                <w:color w:val="000000"/>
                <w:sz w:val="20"/>
                <w:szCs w:val="20"/>
              </w:rPr>
            </w:pPr>
          </w:p>
          <w:p w:rsidR="006E5207" w:rsidRDefault="006E5207">
            <w:pPr>
              <w:rPr>
                <w:rFonts w:ascii="GHEA Grapalat" w:hAnsi="GHEA Grapalat" w:cs="Sylfaen"/>
                <w:sz w:val="20"/>
                <w:szCs w:val="20"/>
              </w:rPr>
            </w:pPr>
          </w:p>
          <w:p w:rsidR="006E5207" w:rsidRDefault="006E5207">
            <w:pPr>
              <w:jc w:val="right"/>
              <w:rPr>
                <w:rFonts w:ascii="GHEA Grapalat" w:hAnsi="GHEA Grapalat" w:cs="Arial"/>
                <w:sz w:val="20"/>
                <w:szCs w:val="20"/>
              </w:rPr>
            </w:pPr>
          </w:p>
        </w:tc>
      </w:tr>
    </w:tbl>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E5207" w:rsidRDefault="006E5207" w:rsidP="006E5207">
      <w:pPr>
        <w:jc w:val="center"/>
        <w:rPr>
          <w:rFonts w:ascii="GHEA Grapalat" w:hAnsi="GHEA Grapalat"/>
          <w:b/>
          <w:sz w:val="22"/>
          <w:szCs w:val="22"/>
          <w:lang w:val="nl-NL"/>
        </w:rPr>
      </w:pPr>
      <w:r>
        <w:rPr>
          <w:rFonts w:ascii="GHEA Grapalat" w:hAnsi="GHEA Grapalat"/>
          <w:b/>
          <w:lang w:val="hy-AM"/>
        </w:rPr>
        <w:br w:type="page"/>
      </w:r>
      <w:r>
        <w:rPr>
          <w:rFonts w:ascii="GHEA Grapalat" w:hAnsi="GHEA Grapalat"/>
          <w:b/>
          <w:sz w:val="22"/>
          <w:szCs w:val="22"/>
          <w:lang w:val="hy-AM"/>
        </w:rPr>
        <w:lastRenderedPageBreak/>
        <w:t>Վճարման</w:t>
      </w:r>
      <w:r>
        <w:rPr>
          <w:rFonts w:ascii="GHEA Grapalat" w:hAnsi="GHEA Grapalat"/>
          <w:b/>
          <w:sz w:val="22"/>
          <w:szCs w:val="22"/>
          <w:lang w:val="nl-NL"/>
        </w:rPr>
        <w:t xml:space="preserve"> </w:t>
      </w:r>
      <w:r>
        <w:rPr>
          <w:rFonts w:ascii="GHEA Grapalat" w:hAnsi="GHEA Grapalat"/>
          <w:b/>
          <w:sz w:val="22"/>
          <w:szCs w:val="22"/>
          <w:lang w:val="hy-AM"/>
        </w:rPr>
        <w:t>պահանջագրի</w:t>
      </w:r>
      <w:r>
        <w:rPr>
          <w:rFonts w:ascii="GHEA Grapalat" w:hAnsi="GHEA Grapalat"/>
          <w:b/>
          <w:sz w:val="22"/>
          <w:szCs w:val="22"/>
          <w:lang w:val="nl-NL"/>
        </w:rPr>
        <w:t xml:space="preserve"> </w:t>
      </w:r>
      <w:r>
        <w:rPr>
          <w:rFonts w:ascii="GHEA Grapalat" w:hAnsi="GHEA Grapalat"/>
          <w:b/>
          <w:sz w:val="22"/>
          <w:szCs w:val="22"/>
          <w:lang w:val="hy-AM"/>
        </w:rPr>
        <w:t>պարտադիր</w:t>
      </w:r>
      <w:r>
        <w:rPr>
          <w:rFonts w:ascii="GHEA Grapalat" w:hAnsi="GHEA Grapalat"/>
          <w:b/>
          <w:sz w:val="22"/>
          <w:szCs w:val="22"/>
          <w:lang w:val="nl-NL"/>
        </w:rPr>
        <w:t xml:space="preserve"> </w:t>
      </w:r>
      <w:r>
        <w:rPr>
          <w:rFonts w:ascii="GHEA Grapalat" w:hAnsi="GHEA Grapalat"/>
          <w:b/>
          <w:sz w:val="22"/>
          <w:szCs w:val="22"/>
          <w:lang w:val="hy-AM"/>
        </w:rPr>
        <w:t>վավերապայմանները</w:t>
      </w:r>
      <w:r>
        <w:rPr>
          <w:rFonts w:ascii="GHEA Grapalat" w:hAnsi="GHEA Grapalat"/>
          <w:b/>
          <w:sz w:val="22"/>
          <w:szCs w:val="22"/>
          <w:lang w:val="nl-NL"/>
        </w:rPr>
        <w:t xml:space="preserve"> </w:t>
      </w:r>
      <w:r>
        <w:rPr>
          <w:rFonts w:ascii="GHEA Grapalat" w:hAnsi="GHEA Grapalat"/>
          <w:b/>
          <w:sz w:val="22"/>
          <w:szCs w:val="22"/>
          <w:lang w:val="hy-AM"/>
        </w:rPr>
        <w:t>և</w:t>
      </w:r>
      <w:r>
        <w:rPr>
          <w:rFonts w:ascii="GHEA Grapalat" w:hAnsi="GHEA Grapalat"/>
          <w:b/>
          <w:sz w:val="22"/>
          <w:szCs w:val="22"/>
          <w:lang w:val="nl-NL"/>
        </w:rPr>
        <w:t xml:space="preserve"> </w:t>
      </w:r>
      <w:r>
        <w:rPr>
          <w:rFonts w:ascii="GHEA Grapalat" w:hAnsi="GHEA Grapalat"/>
          <w:b/>
          <w:sz w:val="22"/>
          <w:szCs w:val="22"/>
          <w:lang w:val="hy-AM"/>
        </w:rPr>
        <w:t>լրացման</w:t>
      </w:r>
      <w:r>
        <w:rPr>
          <w:rFonts w:ascii="GHEA Grapalat" w:hAnsi="GHEA Grapalat"/>
          <w:b/>
          <w:sz w:val="22"/>
          <w:szCs w:val="22"/>
          <w:lang w:val="nl-NL"/>
        </w:rPr>
        <w:t xml:space="preserve"> </w:t>
      </w:r>
      <w:r>
        <w:rPr>
          <w:rFonts w:ascii="GHEA Grapalat" w:hAnsi="GHEA Grapalat"/>
          <w:b/>
          <w:sz w:val="22"/>
          <w:szCs w:val="22"/>
          <w:lang w:val="hy-AM"/>
        </w:rPr>
        <w:t>ուղեցույցը</w:t>
      </w:r>
    </w:p>
    <w:p w:rsidR="006E5207" w:rsidRDefault="006E5207" w:rsidP="006E5207">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Նշված դաշտի/</w:t>
            </w:r>
          </w:p>
          <w:p w:rsidR="006E5207" w:rsidRDefault="006E5207">
            <w:pPr>
              <w:jc w:val="center"/>
              <w:rPr>
                <w:rFonts w:ascii="GHEA Grapalat" w:hAnsi="GHEA Grapalat"/>
                <w:b/>
                <w:sz w:val="20"/>
                <w:szCs w:val="20"/>
              </w:rPr>
            </w:pPr>
            <w:r>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lang w:val="hy-AM"/>
              </w:rPr>
            </w:pPr>
            <w:r>
              <w:rPr>
                <w:rFonts w:ascii="GHEA Grapalat" w:hAnsi="GHEA Grapalat"/>
                <w:b/>
                <w:sz w:val="20"/>
                <w:szCs w:val="20"/>
              </w:rPr>
              <w:t>Վավերապայմանի լրացման պահանջը</w:t>
            </w:r>
            <w:r>
              <w:rPr>
                <w:rFonts w:ascii="GHEA Grapalat" w:hAnsi="GHEA Grapalat"/>
                <w:b/>
                <w:sz w:val="20"/>
                <w:szCs w:val="20"/>
                <w:lang w:val="hy-AM"/>
              </w:rPr>
              <w:t xml:space="preserve"> </w:t>
            </w:r>
          </w:p>
          <w:p w:rsidR="006E5207" w:rsidRDefault="006E5207">
            <w:pPr>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ind w:left="-588" w:firstLine="588"/>
              <w:jc w:val="center"/>
              <w:rPr>
                <w:rFonts w:ascii="GHEA Grapalat" w:hAnsi="GHEA Grapalat"/>
                <w:b/>
                <w:sz w:val="20"/>
                <w:szCs w:val="20"/>
              </w:rPr>
            </w:pPr>
            <w:r>
              <w:rPr>
                <w:rFonts w:ascii="GHEA Grapalat" w:hAnsi="GHEA Grapalat"/>
                <w:b/>
                <w:sz w:val="20"/>
                <w:szCs w:val="20"/>
              </w:rPr>
              <w:t>Վավերապայմանը</w:t>
            </w:r>
          </w:p>
          <w:p w:rsidR="006E5207" w:rsidRDefault="006E5207">
            <w:pPr>
              <w:ind w:left="-588" w:firstLine="588"/>
              <w:jc w:val="center"/>
              <w:rPr>
                <w:rFonts w:ascii="GHEA Grapalat" w:hAnsi="GHEA Grapalat"/>
                <w:b/>
                <w:sz w:val="20"/>
                <w:szCs w:val="20"/>
              </w:rPr>
            </w:pPr>
            <w:r>
              <w:rPr>
                <w:rFonts w:ascii="GHEA Grapalat" w:hAnsi="GHEA Grapalat"/>
                <w:b/>
                <w:sz w:val="20"/>
                <w:szCs w:val="20"/>
              </w:rPr>
              <w:t xml:space="preserve">լրացնող կողմը` </w:t>
            </w:r>
          </w:p>
          <w:p w:rsidR="006E5207" w:rsidRDefault="006E5207">
            <w:pPr>
              <w:ind w:left="-588" w:firstLine="588"/>
              <w:jc w:val="center"/>
              <w:rPr>
                <w:rFonts w:ascii="GHEA Grapalat" w:hAnsi="GHEA Grapalat"/>
                <w:b/>
                <w:sz w:val="20"/>
                <w:szCs w:val="20"/>
              </w:rPr>
            </w:pPr>
            <w:r>
              <w:rPr>
                <w:rFonts w:ascii="GHEA Grapalat" w:hAnsi="GHEA Grapalat"/>
                <w:b/>
                <w:sz w:val="20"/>
                <w:szCs w:val="20"/>
              </w:rPr>
              <w:t>շահառուն կամ վճարողը</w:t>
            </w:r>
          </w:p>
          <w:p w:rsidR="006E5207" w:rsidRDefault="006E5207">
            <w:pPr>
              <w:ind w:left="-588" w:firstLine="588"/>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5</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Փաստաթղթի վրա նախապես լրացված է &lt;Վճարման պահանջագիր&gt;</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tcPr>
          <w:p w:rsidR="006E5207" w:rsidRDefault="006E5207">
            <w:pPr>
              <w:pStyle w:val="aff0"/>
              <w:numPr>
                <w:ilvl w:val="0"/>
                <w:numId w:val="17"/>
              </w:numP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շահառուի կողմից` վճարողի բանկին վճարման պահանջագիրը ներկայացնելիս</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tcPr>
          <w:p w:rsidR="006E5207" w:rsidRDefault="006E5207">
            <w:pPr>
              <w:pStyle w:val="aff0"/>
              <w:numPr>
                <w:ilvl w:val="0"/>
                <w:numId w:val="17"/>
              </w:numPr>
              <w:ind w:hanging="436"/>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ind w:left="132" w:hanging="132"/>
              <w:jc w:val="center"/>
              <w:rPr>
                <w:rFonts w:ascii="GHEA Grapalat" w:hAnsi="GHEA Grapalat"/>
                <w:sz w:val="20"/>
                <w:szCs w:val="20"/>
                <w:lang w:val="hy-AM"/>
              </w:rPr>
            </w:pPr>
            <w:r>
              <w:rPr>
                <w:rFonts w:ascii="GHEA Grapalat" w:hAnsi="GHEA Grapalat"/>
                <w:sz w:val="20"/>
                <w:szCs w:val="20"/>
              </w:rPr>
              <w:t>լրացվում է շահառուի կողմից` վճարողի բանկին վճարման պահանջագրի ներկայացման օրը</w:t>
            </w:r>
            <w:r>
              <w:rPr>
                <w:rFonts w:ascii="GHEA Grapalat" w:hAnsi="GHEA Grapalat"/>
                <w:sz w:val="20"/>
                <w:szCs w:val="20"/>
                <w:lang w:val="hy-AM"/>
              </w:rPr>
              <w:t xml:space="preserve">: </w:t>
            </w:r>
          </w:p>
        </w:tc>
      </w:tr>
      <w:tr w:rsidR="006E5207" w:rsidTr="006E5207">
        <w:tc>
          <w:tcPr>
            <w:tcW w:w="720" w:type="dxa"/>
            <w:tcBorders>
              <w:top w:val="single" w:sz="4" w:space="0" w:color="auto"/>
              <w:left w:val="single" w:sz="4" w:space="0" w:color="auto"/>
              <w:bottom w:val="single" w:sz="4" w:space="0" w:color="auto"/>
              <w:right w:val="single" w:sz="4" w:space="0" w:color="auto"/>
            </w:tcBorders>
          </w:tcPr>
          <w:p w:rsidR="006E5207" w:rsidRDefault="006E5207">
            <w:pPr>
              <w:pStyle w:val="aff0"/>
              <w:numPr>
                <w:ilvl w:val="0"/>
                <w:numId w:val="17"/>
              </w:numPr>
              <w:ind w:hanging="436"/>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cs="Sylfaen"/>
                <w:sz w:val="20"/>
                <w:szCs w:val="20"/>
                <w:lang w:val="hy-AM"/>
              </w:rPr>
              <w:t>Վճարողի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Pr>
                <w:rFonts w:ascii="GHEA Grapalat" w:hAnsi="GHEA Grapalat"/>
                <w:sz w:val="20"/>
                <w:szCs w:val="20"/>
                <w:lang w:val="hy-AM"/>
              </w:rPr>
              <w:t xml:space="preserve"> </w:t>
            </w:r>
            <w:r>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ind w:left="252" w:hanging="252"/>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w:t>
            </w:r>
            <w:r>
              <w:rPr>
                <w:rFonts w:ascii="GHEA Grapalat" w:hAnsi="GHEA Grapalat" w:cs="Sylfaen"/>
                <w:sz w:val="20"/>
                <w:szCs w:val="20"/>
                <w:lang w:val="hy-AM"/>
              </w:rPr>
              <w:t>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Հ</w:t>
            </w:r>
            <w:r>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cs="Sylfaen"/>
                <w:sz w:val="20"/>
                <w:szCs w:val="20"/>
              </w:rPr>
              <w:t xml:space="preserve"> (</w:t>
            </w:r>
            <w:r>
              <w:rPr>
                <w:rFonts w:ascii="GHEA Grapalat" w:hAnsi="GHEA Grapalat" w:cs="Sylfaen"/>
                <w:sz w:val="20"/>
                <w:szCs w:val="20"/>
                <w:lang w:val="hy-AM"/>
              </w:rPr>
              <w:t xml:space="preserve">գնումների հետ կապված </w:t>
            </w:r>
            <w:r>
              <w:rPr>
                <w:rFonts w:ascii="GHEA Grapalat" w:hAnsi="GHEA Grapalat" w:cs="Sylfaen"/>
                <w:sz w:val="20"/>
                <w:szCs w:val="20"/>
                <w:lang w:val="hy-AM"/>
              </w:rPr>
              <w:lastRenderedPageBreak/>
              <w:t>գործընթացում չի լրացվում</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cs="Sylfaen"/>
                <w:sz w:val="20"/>
                <w:szCs w:val="20"/>
                <w:lang w:val="ru-RU"/>
              </w:rPr>
              <w:lastRenderedPageBreak/>
              <w:t>(</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շահառուի այն բանկային (</w:t>
            </w:r>
            <w:r>
              <w:rPr>
                <w:rFonts w:ascii="GHEA Grapalat" w:hAnsi="GHEA Grapalat"/>
                <w:sz w:val="20"/>
                <w:szCs w:val="20"/>
                <w:lang w:val="hy-AM"/>
              </w:rPr>
              <w:t>գանձապետական</w:t>
            </w:r>
            <w:r>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լրացվում է վճարողի կողմից</w:t>
            </w:r>
            <w:r>
              <w:rPr>
                <w:rFonts w:ascii="GHEA Grapalat" w:hAnsi="GHEA Grapalat"/>
                <w:sz w:val="20"/>
                <w:szCs w:val="20"/>
                <w:lang w:val="hy-AM"/>
              </w:rPr>
              <w:t xml:space="preserve"> </w:t>
            </w:r>
          </w:p>
        </w:tc>
      </w:tr>
      <w:tr w:rsidR="006E5207" w:rsidRPr="00CB4C89"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cs="Sylfaen"/>
                <w:sz w:val="20"/>
                <w:szCs w:val="20"/>
                <w:lang w:val="hy-AM"/>
              </w:rPr>
              <w:t>Ակցեպտավորված գումարը՝  (թվերով</w:t>
            </w:r>
            <w:r>
              <w:rPr>
                <w:rFonts w:ascii="GHEA Grapalat" w:hAnsi="GHEA Grapalat" w:cs="Arial"/>
                <w:sz w:val="20"/>
                <w:szCs w:val="20"/>
                <w:lang w:val="hy-AM"/>
              </w:rPr>
              <w:t xml:space="preserve"> </w:t>
            </w:r>
            <w:r>
              <w:rPr>
                <w:rFonts w:ascii="GHEA Grapalat" w:hAnsi="GHEA Grapalat" w:cs="Sylfaen"/>
                <w:sz w:val="20"/>
                <w:szCs w:val="20"/>
                <w:lang w:val="hy-AM"/>
              </w:rPr>
              <w:t>և</w:t>
            </w:r>
            <w:r>
              <w:rPr>
                <w:rFonts w:ascii="GHEA Grapalat" w:hAnsi="GHEA Grapalat" w:cs="Arial"/>
                <w:sz w:val="20"/>
                <w:szCs w:val="20"/>
                <w:lang w:val="hy-AM"/>
              </w:rPr>
              <w:t xml:space="preserve"> </w:t>
            </w:r>
            <w:r>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ոչ պարտադիր</w:t>
            </w:r>
          </w:p>
          <w:p w:rsidR="006E5207" w:rsidRDefault="006E5207">
            <w:pPr>
              <w:jc w:val="center"/>
              <w:rPr>
                <w:rFonts w:ascii="GHEA Grapalat" w:hAnsi="GHEA Grapalat"/>
                <w:sz w:val="20"/>
                <w:szCs w:val="20"/>
                <w:lang w:val="hy-AM"/>
              </w:rPr>
            </w:pPr>
            <w:r>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cs="Sylfaen"/>
                <w:sz w:val="20"/>
                <w:szCs w:val="20"/>
                <w:lang w:val="hy-AM"/>
              </w:rPr>
              <w:t>(չի լրացվում եւ չի կիրառվում)</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RPr="00CB4C89"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 xml:space="preserve">Պարտադիր </w:t>
            </w:r>
            <w:r>
              <w:rPr>
                <w:rFonts w:ascii="GHEA Grapalat" w:hAnsi="GHEA Grapalat"/>
                <w:sz w:val="20"/>
                <w:szCs w:val="20"/>
                <w:lang w:val="hy-AM"/>
              </w:rPr>
              <w:t xml:space="preserve">լրացվում է </w:t>
            </w:r>
            <w:r>
              <w:rPr>
                <w:rFonts w:ascii="GHEA Grapalat" w:hAnsi="GHEA Grapalat"/>
                <w:sz w:val="20"/>
                <w:szCs w:val="20"/>
              </w:rPr>
              <w:t>«</w:t>
            </w:r>
            <w:r>
              <w:rPr>
                <w:rFonts w:ascii="GHEA Grapalat" w:hAnsi="GHEA Grapalat"/>
                <w:sz w:val="20"/>
                <w:szCs w:val="20"/>
                <w:lang w:val="hy-AM"/>
              </w:rPr>
              <w:t>պայմանագրի կատարման ապահովման համար</w:t>
            </w:r>
            <w:r>
              <w:rPr>
                <w:rFonts w:ascii="GHEA Grapalat" w:hAnsi="GHEA Grapalat"/>
                <w:sz w:val="20"/>
                <w:szCs w:val="20"/>
              </w:rPr>
              <w:t>»</w:t>
            </w:r>
            <w:r>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նախապես լրացվում է շահառուի կողմից` հրավերով</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Pr>
                <w:rFonts w:ascii="GHEA Grapalat" w:hAnsi="GHEA Grapalat"/>
                <w:sz w:val="20"/>
                <w:szCs w:val="20"/>
                <w:lang w:val="hy-AM"/>
              </w:rPr>
              <w:t>,</w:t>
            </w:r>
            <w:r>
              <w:rPr>
                <w:rFonts w:ascii="GHEA Grapalat" w:hAnsi="GHEA Grapalat" w:cs="Arial"/>
                <w:sz w:val="20"/>
                <w:szCs w:val="20"/>
                <w:lang w:val="hy-AM"/>
              </w:rPr>
              <w:t xml:space="preserve"> </w:t>
            </w:r>
            <w:r>
              <w:rPr>
                <w:rFonts w:ascii="GHEA Grapalat" w:hAnsi="GHEA Grapalat"/>
                <w:sz w:val="20"/>
                <w:szCs w:val="20"/>
              </w:rPr>
              <w:t xml:space="preserve"> գնման ընթացակարգի ծածկագիրը</w:t>
            </w:r>
            <w:r>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 xml:space="preserve">լրացվում է </w:t>
            </w:r>
            <w:r>
              <w:rPr>
                <w:rFonts w:ascii="GHEA Grapalat" w:hAnsi="GHEA Grapalat"/>
                <w:sz w:val="20"/>
                <w:szCs w:val="20"/>
                <w:lang w:val="hy-AM"/>
              </w:rPr>
              <w:t>շահառու</w:t>
            </w:r>
            <w:r>
              <w:rPr>
                <w:rFonts w:ascii="GHEA Grapalat" w:hAnsi="GHEA Grapalat"/>
                <w:sz w:val="20"/>
                <w:szCs w:val="20"/>
              </w:rPr>
              <w:t>ի կողմից</w:t>
            </w:r>
          </w:p>
        </w:tc>
      </w:tr>
      <w:tr w:rsidR="006E5207" w:rsidRPr="00CB4C89"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cs="Sylfaen"/>
                <w:sz w:val="20"/>
                <w:szCs w:val="20"/>
                <w:lang w:val="hy-AM"/>
              </w:rPr>
            </w:pPr>
            <w:r>
              <w:rPr>
                <w:rFonts w:ascii="GHEA Grapalat" w:hAnsi="GHEA Grapalat"/>
                <w:sz w:val="20"/>
                <w:szCs w:val="20"/>
              </w:rPr>
              <w:t>պարտադիր</w:t>
            </w:r>
            <w:r>
              <w:rPr>
                <w:rFonts w:ascii="GHEA Grapalat" w:hAnsi="GHEA Grapalat" w:cs="Sylfaen"/>
                <w:sz w:val="20"/>
                <w:szCs w:val="20"/>
                <w:lang w:val="hy-AM"/>
              </w:rPr>
              <w:t xml:space="preserve"> </w:t>
            </w:r>
          </w:p>
          <w:p w:rsidR="006E5207" w:rsidRDefault="006E5207">
            <w:pPr>
              <w:jc w:val="center"/>
              <w:rPr>
                <w:rFonts w:ascii="GHEA Grapalat" w:hAnsi="GHEA Grapalat" w:cs="Sylfaen"/>
                <w:sz w:val="20"/>
                <w:szCs w:val="20"/>
                <w:lang w:val="hy-AM"/>
              </w:rPr>
            </w:pPr>
            <w:r>
              <w:rPr>
                <w:rFonts w:ascii="GHEA Grapalat" w:hAnsi="GHEA Grapalat" w:cs="Sylfaen"/>
                <w:sz w:val="20"/>
                <w:szCs w:val="20"/>
                <w:lang w:val="hy-AM"/>
              </w:rPr>
              <w:t xml:space="preserve">լրացվում է &lt;ակցեպտավորված վճարում&gt; բառերը, </w:t>
            </w:r>
          </w:p>
          <w:p w:rsidR="006E5207" w:rsidRDefault="006E5207">
            <w:pPr>
              <w:jc w:val="center"/>
              <w:rPr>
                <w:rFonts w:ascii="GHEA Grapalat" w:hAnsi="GHEA Grapalat"/>
                <w:sz w:val="20"/>
                <w:szCs w:val="20"/>
                <w:lang w:val="hy-AM"/>
              </w:rPr>
            </w:pPr>
            <w:r>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 xml:space="preserve">նախապես լրացվում է շահառուի կողմից </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պահանջագրին կից ներկայացված փաստաթղթերի էջերի քանակը, որոնք պետք է տրամադրվեն վճարողին</w:t>
            </w:r>
            <w:r>
              <w:rPr>
                <w:rFonts w:ascii="GHEA Grapalat" w:hAnsi="GHEA Grapalat"/>
                <w:sz w:val="20"/>
                <w:szCs w:val="20"/>
                <w:lang w:val="hy-AM"/>
              </w:rPr>
              <w:t xml:space="preserve"> </w:t>
            </w:r>
            <w:r>
              <w:rPr>
                <w:rFonts w:ascii="GHEA Grapalat" w:hAnsi="GHEA Grapalat"/>
                <w:sz w:val="20"/>
                <w:szCs w:val="20"/>
              </w:rPr>
              <w:t>(</w:t>
            </w:r>
            <w:r>
              <w:rPr>
                <w:rFonts w:ascii="GHEA Grapalat" w:hAnsi="GHEA Grapalat"/>
                <w:sz w:val="20"/>
                <w:szCs w:val="20"/>
                <w:lang w:val="hy-AM"/>
              </w:rPr>
              <w:t>վճարողի բանկին</w:t>
            </w:r>
            <w:r>
              <w:rPr>
                <w:rFonts w:ascii="GHEA Grapalat" w:hAnsi="GHEA Grapalat"/>
                <w:sz w:val="20"/>
                <w:szCs w:val="20"/>
              </w:rPr>
              <w:t>)</w:t>
            </w:r>
          </w:p>
          <w:p w:rsidR="006E5207" w:rsidRDefault="006E5207">
            <w:pPr>
              <w:jc w:val="center"/>
              <w:rPr>
                <w:rFonts w:ascii="GHEA Grapalat" w:hAnsi="GHEA Grapalat"/>
                <w:sz w:val="20"/>
                <w:szCs w:val="20"/>
              </w:rPr>
            </w:pPr>
            <w:r>
              <w:rPr>
                <w:rFonts w:ascii="GHEA Grapalat" w:hAnsi="GHEA Grapalat"/>
                <w:sz w:val="20"/>
                <w:szCs w:val="20"/>
                <w:lang w:val="hy-AM"/>
              </w:rPr>
              <w:t>Եթ ե լրացվել է &lt;</w:t>
            </w:r>
            <w:r>
              <w:rPr>
                <w:rFonts w:ascii="GHEA Grapalat" w:hAnsi="GHEA Grapalat" w:cs="Sylfaen"/>
                <w:sz w:val="20"/>
                <w:szCs w:val="20"/>
                <w:lang w:val="hy-AM"/>
              </w:rPr>
              <w:t>Վճարման կատարման հիմքեր&gt; դաշտը ապա այս տվյալը պարտադիր լրացվում է</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շահառուի</w:t>
            </w:r>
            <w:r>
              <w:rPr>
                <w:rFonts w:ascii="GHEA Grapalat" w:hAnsi="GHEA Grapalat"/>
                <w:sz w:val="20"/>
                <w:szCs w:val="20"/>
                <w:lang w:val="hy-AM"/>
              </w:rPr>
              <w:t xml:space="preserve"> </w:t>
            </w:r>
            <w:r>
              <w:rPr>
                <w:rFonts w:ascii="GHEA Grapalat" w:hAnsi="GHEA Grapalat"/>
                <w:sz w:val="20"/>
                <w:szCs w:val="20"/>
              </w:rPr>
              <w:t>կողմից</w:t>
            </w:r>
          </w:p>
        </w:tc>
      </w:tr>
      <w:tr w:rsidR="006E5207" w:rsidRPr="00CB4C89"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lang w:val="hy-AM"/>
              </w:rPr>
            </w:pPr>
            <w:r>
              <w:rPr>
                <w:rFonts w:ascii="GHEA Grapalat" w:hAnsi="GHEA Grapalat"/>
                <w:sz w:val="20"/>
                <w:szCs w:val="20"/>
              </w:rPr>
              <w:t>այս դաշտը լրացվում</w:t>
            </w:r>
            <w:r>
              <w:rPr>
                <w:rFonts w:ascii="GHEA Grapalat" w:hAnsi="GHEA Grapalat"/>
                <w:sz w:val="20"/>
                <w:szCs w:val="20"/>
                <w:lang w:val="hy-AM"/>
              </w:rPr>
              <w:t xml:space="preserve"> է վճարողի կողմից պահանջագրի </w:t>
            </w:r>
            <w:r>
              <w:rPr>
                <w:rFonts w:ascii="GHEA Grapalat" w:hAnsi="GHEA Grapalat"/>
                <w:sz w:val="20"/>
                <w:szCs w:val="20"/>
                <w:lang w:val="hy-AM"/>
              </w:rPr>
              <w:lastRenderedPageBreak/>
              <w:t>ներկայացման դեպքում: Ընդ որում</w:t>
            </w:r>
            <w:r>
              <w:rPr>
                <w:rFonts w:ascii="GHEA Grapalat" w:hAnsi="GHEA Grapalat"/>
                <w:sz w:val="20"/>
                <w:szCs w:val="20"/>
              </w:rPr>
              <w:t xml:space="preserve"> եթե </w:t>
            </w:r>
            <w:r>
              <w:rPr>
                <w:rFonts w:ascii="GHEA Grapalat" w:hAnsi="GHEA Grapalat" w:cs="Sylfaen"/>
                <w:sz w:val="20"/>
                <w:szCs w:val="20"/>
                <w:lang w:val="hy-AM"/>
              </w:rPr>
              <w:t xml:space="preserve">Վճարման պայմաններ դաշտում </w:t>
            </w:r>
            <w:r>
              <w:rPr>
                <w:rFonts w:ascii="GHEA Grapalat" w:hAnsi="GHEA Grapalat"/>
                <w:sz w:val="20"/>
                <w:szCs w:val="20"/>
                <w:lang w:val="hy-AM"/>
              </w:rPr>
              <w:t>նշված է &lt;ակցեպտավորված վճարում&gt; ապա</w:t>
            </w:r>
            <w:r>
              <w:rPr>
                <w:rFonts w:ascii="GHEA Grapalat" w:hAnsi="GHEA Grapalat" w:cs="Sylfaen"/>
                <w:sz w:val="20"/>
                <w:szCs w:val="20"/>
                <w:lang w:val="hy-AM"/>
              </w:rPr>
              <w:t xml:space="preserve"> </w:t>
            </w:r>
            <w:r>
              <w:rPr>
                <w:rFonts w:ascii="GHEA Grapalat" w:hAnsi="GHEA Grapalat"/>
                <w:sz w:val="20"/>
                <w:szCs w:val="20"/>
              </w:rPr>
              <w:t>վճարող</w:t>
            </w:r>
            <w:r>
              <w:rPr>
                <w:rFonts w:ascii="GHEA Grapalat" w:hAnsi="GHEA Grapalat"/>
                <w:sz w:val="20"/>
                <w:szCs w:val="20"/>
                <w:lang w:val="hy-AM"/>
              </w:rPr>
              <w:t xml:space="preserve">ը ստորագրելով՝ </w:t>
            </w:r>
            <w:r>
              <w:rPr>
                <w:rFonts w:ascii="GHEA Grapalat" w:hAnsi="GHEA Grapalat" w:cs="Sylfaen"/>
                <w:sz w:val="20"/>
                <w:szCs w:val="20"/>
                <w:lang w:val="hy-AM"/>
              </w:rPr>
              <w:t xml:space="preserve">նախապես </w:t>
            </w:r>
            <w:r>
              <w:rPr>
                <w:rFonts w:ascii="GHEA Grapalat" w:hAnsi="GHEA Grapalat"/>
                <w:sz w:val="20"/>
                <w:szCs w:val="20"/>
                <w:lang w:val="hy-AM"/>
              </w:rPr>
              <w:t xml:space="preserve">համաձայնվում  </w:t>
            </w:r>
            <w:r>
              <w:rPr>
                <w:rFonts w:ascii="GHEA Grapalat" w:hAnsi="GHEA Grapalat" w:cs="Sylfaen"/>
                <w:sz w:val="20"/>
                <w:szCs w:val="20"/>
                <w:lang w:val="hy-AM"/>
              </w:rPr>
              <w:t xml:space="preserve">  </w:t>
            </w:r>
            <w:r>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E5207" w:rsidRDefault="006E5207">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lang w:val="hy-AM"/>
              </w:rPr>
            </w:pPr>
            <w:r>
              <w:rPr>
                <w:rFonts w:ascii="GHEA Grapalat" w:hAnsi="GHEA Grapalat"/>
                <w:sz w:val="20"/>
                <w:szCs w:val="20"/>
                <w:lang w:val="hy-AM"/>
              </w:rPr>
              <w:lastRenderedPageBreak/>
              <w:t xml:space="preserve">ստորագրվում է վճարողի կողմից կամ </w:t>
            </w:r>
          </w:p>
          <w:p w:rsidR="006E5207" w:rsidRDefault="006E5207">
            <w:pPr>
              <w:jc w:val="center"/>
              <w:rPr>
                <w:rFonts w:ascii="GHEA Grapalat" w:hAnsi="GHEA Grapalat"/>
                <w:sz w:val="20"/>
                <w:szCs w:val="20"/>
                <w:lang w:val="hy-AM"/>
              </w:rPr>
            </w:pPr>
            <w:r>
              <w:rPr>
                <w:rFonts w:ascii="GHEA Grapalat" w:hAnsi="GHEA Grapalat"/>
                <w:sz w:val="20"/>
                <w:szCs w:val="20"/>
                <w:lang w:val="hy-AM"/>
              </w:rPr>
              <w:t xml:space="preserve">դրվում է վճարողի </w:t>
            </w:r>
            <w:r>
              <w:rPr>
                <w:rFonts w:ascii="GHEA Grapalat" w:hAnsi="GHEA Grapalat"/>
                <w:sz w:val="20"/>
                <w:szCs w:val="20"/>
                <w:lang w:val="hy-AM"/>
              </w:rPr>
              <w:lastRenderedPageBreak/>
              <w:t>էլեկտրոնային ստորագրությունը</w:t>
            </w:r>
          </w:p>
          <w:p w:rsidR="006E5207" w:rsidRDefault="006E5207">
            <w:pPr>
              <w:jc w:val="center"/>
              <w:rPr>
                <w:rFonts w:ascii="GHEA Grapalat" w:hAnsi="GHEA Grapalat"/>
                <w:sz w:val="20"/>
                <w:szCs w:val="20"/>
                <w:lang w:val="hy-AM"/>
              </w:rPr>
            </w:pPr>
          </w:p>
        </w:tc>
      </w:tr>
      <w:tr w:rsidR="006E5207" w:rsidRPr="00CB4C89"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20"/>
                <w:szCs w:val="20"/>
              </w:rPr>
            </w:pPr>
            <w:r>
              <w:rPr>
                <w:rFonts w:ascii="GHEA Grapalat" w:hAnsi="GHEA Grapalat"/>
                <w:sz w:val="20"/>
                <w:szCs w:val="20"/>
                <w:lang w:val="hy-AM"/>
              </w:rPr>
              <w:lastRenderedPageBreak/>
              <w:t>2</w:t>
            </w:r>
            <w:r>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պարտադիր` </w:t>
            </w:r>
          </w:p>
          <w:p w:rsidR="006E5207" w:rsidRDefault="006E5207">
            <w:pPr>
              <w:jc w:val="center"/>
              <w:rPr>
                <w:rFonts w:ascii="GHEA Grapalat" w:hAnsi="GHEA Grapalat"/>
                <w:sz w:val="20"/>
                <w:szCs w:val="20"/>
                <w:lang w:val="hy-AM"/>
              </w:rPr>
            </w:pPr>
            <w:r>
              <w:rPr>
                <w:rFonts w:ascii="GHEA Grapalat" w:hAnsi="GHEA Grapalat"/>
                <w:sz w:val="20"/>
                <w:szCs w:val="20"/>
              </w:rPr>
              <w:t>կնիքի առկայության դեպքում</w:t>
            </w:r>
            <w:r>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 xml:space="preserve">կնքվում է վճարողի կողմից </w:t>
            </w:r>
          </w:p>
          <w:p w:rsidR="006E5207" w:rsidRDefault="006E5207">
            <w:pPr>
              <w:jc w:val="center"/>
              <w:rPr>
                <w:rFonts w:ascii="GHEA Grapalat" w:hAnsi="GHEA Grapalat"/>
                <w:sz w:val="20"/>
                <w:szCs w:val="20"/>
                <w:lang w:val="hy-AM"/>
              </w:rPr>
            </w:pPr>
            <w:r>
              <w:rPr>
                <w:rFonts w:ascii="GHEA Grapalat" w:hAnsi="GHEA Grapalat"/>
                <w:sz w:val="20"/>
                <w:szCs w:val="20"/>
                <w:lang w:val="hy-AM"/>
              </w:rPr>
              <w:t>թղթային եղանակով ներկայացնելիս</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r>
              <w:rPr>
                <w:rFonts w:ascii="GHEA Grapalat" w:hAnsi="GHEA Grapalat"/>
                <w:sz w:val="20"/>
                <w:szCs w:val="20"/>
                <w:lang w:val="hy-AM"/>
              </w:rPr>
              <w:t>՝</w:t>
            </w:r>
            <w:r>
              <w:rPr>
                <w:rFonts w:ascii="GHEA Grapalat" w:hAnsi="GHEA Grapalat"/>
                <w:sz w:val="20"/>
                <w:szCs w:val="20"/>
              </w:rPr>
              <w:t xml:space="preserve"> </w:t>
            </w:r>
          </w:p>
          <w:p w:rsidR="006E5207" w:rsidRDefault="006E5207">
            <w:pPr>
              <w:jc w:val="center"/>
              <w:rPr>
                <w:rFonts w:ascii="GHEA Grapalat" w:hAnsi="GHEA Grapalat"/>
                <w:sz w:val="20"/>
                <w:szCs w:val="20"/>
              </w:rPr>
            </w:pPr>
            <w:r>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ստորագրվում է շահառուի կողմից</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պարտադիր` </w:t>
            </w:r>
          </w:p>
          <w:p w:rsidR="006E5207" w:rsidRDefault="006E5207">
            <w:pPr>
              <w:jc w:val="center"/>
              <w:rPr>
                <w:rFonts w:ascii="GHEA Grapalat" w:hAnsi="GHEA Grapalat"/>
                <w:sz w:val="20"/>
                <w:szCs w:val="20"/>
              </w:rPr>
            </w:pPr>
            <w:r>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կնքվում է շահառուի կողմից</w:t>
            </w:r>
            <w:r>
              <w:rPr>
                <w:rFonts w:ascii="GHEA Grapalat" w:hAnsi="GHEA Grapalat"/>
                <w:sz w:val="20"/>
                <w:szCs w:val="20"/>
                <w:lang w:val="hy-AM"/>
              </w:rPr>
              <w:t xml:space="preserve"> </w:t>
            </w:r>
          </w:p>
          <w:p w:rsidR="006E5207" w:rsidRDefault="006E5207">
            <w:pPr>
              <w:jc w:val="center"/>
              <w:rPr>
                <w:rFonts w:ascii="GHEA Grapalat" w:hAnsi="GHEA Grapalat"/>
                <w:sz w:val="20"/>
                <w:szCs w:val="20"/>
                <w:lang w:val="hy-AM"/>
              </w:rPr>
            </w:pPr>
            <w:r>
              <w:rPr>
                <w:rFonts w:ascii="GHEA Grapalat" w:hAnsi="GHEA Grapalat"/>
                <w:sz w:val="20"/>
                <w:szCs w:val="20"/>
                <w:lang w:val="hy-AM"/>
              </w:rPr>
              <w:t>թղթային եղանակով բանկ ներկայացնելիս</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վճարման պահանջագիրը վճարողին սպասարկող ֆինանսական կազմակերպության</w:t>
            </w:r>
            <w:r>
              <w:rPr>
                <w:rFonts w:ascii="GHEA Grapalat" w:hAnsi="GHEA Grapalat"/>
                <w:sz w:val="20"/>
                <w:szCs w:val="20"/>
                <w:lang w:val="hy-AM"/>
              </w:rPr>
              <w:t>ը</w:t>
            </w:r>
            <w:r>
              <w:rPr>
                <w:rFonts w:ascii="GHEA Grapalat" w:hAnsi="GHEA Grapalat"/>
                <w:sz w:val="20"/>
                <w:szCs w:val="20"/>
              </w:rPr>
              <w:t xml:space="preserve"> թղթային եղանակով </w:t>
            </w:r>
            <w:r>
              <w:rPr>
                <w:rFonts w:ascii="GHEA Grapalat" w:hAnsi="GHEA Grapalat"/>
                <w:sz w:val="20"/>
                <w:szCs w:val="20"/>
                <w:lang w:val="hy-AM"/>
              </w:rPr>
              <w:t xml:space="preserve"> </w:t>
            </w:r>
            <w:r>
              <w:rPr>
                <w:rFonts w:ascii="GHEA Grapalat" w:hAnsi="GHEA Grapalat"/>
                <w:sz w:val="20"/>
                <w:szCs w:val="20"/>
              </w:rPr>
              <w:t>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վճարողին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վճարման պահանջագիրը վճարողին սպասարկող ֆինանսական կազմակերպության</w:t>
            </w:r>
            <w:r>
              <w:rPr>
                <w:rFonts w:ascii="GHEA Grapalat" w:hAnsi="GHEA Grapalat"/>
                <w:sz w:val="20"/>
                <w:szCs w:val="20"/>
                <w:lang w:val="hy-AM"/>
              </w:rPr>
              <w:t>ը</w:t>
            </w:r>
            <w:r>
              <w:rPr>
                <w:rFonts w:ascii="GHEA Grapalat" w:hAnsi="GHEA Grapalat"/>
                <w:sz w:val="20"/>
                <w:szCs w:val="20"/>
              </w:rPr>
              <w:t xml:space="preserve"> թղթային եղանակով 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w:t>
            </w:r>
            <w:r>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վճարման պահանջագիրը շահառուին սպասարկող ֆինանսական կազմակերպության</w:t>
            </w:r>
            <w:r>
              <w:rPr>
                <w:rFonts w:ascii="GHEA Grapalat" w:hAnsi="GHEA Grapalat"/>
                <w:sz w:val="20"/>
                <w:szCs w:val="20"/>
                <w:lang w:val="hy-AM"/>
              </w:rPr>
              <w:t xml:space="preserve">ը </w:t>
            </w:r>
            <w:r>
              <w:rPr>
                <w:rFonts w:ascii="GHEA Grapalat" w:hAnsi="GHEA Grapalat"/>
                <w:sz w:val="20"/>
                <w:szCs w:val="20"/>
              </w:rPr>
              <w:t xml:space="preserve"> 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w:t>
            </w:r>
            <w:r>
              <w:rPr>
                <w:rFonts w:ascii="GHEA Grapalat" w:hAnsi="GHEA Grapalat"/>
                <w:sz w:val="20"/>
                <w:szCs w:val="20"/>
              </w:rPr>
              <w:t xml:space="preserve">աշխատակցի ստորագրությունը </w:t>
            </w:r>
            <w:r>
              <w:rPr>
                <w:rFonts w:ascii="GHEA Grapalat" w:hAnsi="GHEA Grapalat"/>
                <w:sz w:val="20"/>
                <w:szCs w:val="20"/>
                <w:lang w:val="hy-AM"/>
              </w:rPr>
              <w:t xml:space="preserve">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շահառռւին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դրոշմակնիքը 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սույն տվյալները դրվում են </w:t>
            </w:r>
            <w:r>
              <w:rPr>
                <w:rFonts w:ascii="GHEA Grapalat" w:hAnsi="GHEA Grapalat"/>
                <w:sz w:val="20"/>
                <w:szCs w:val="20"/>
              </w:rPr>
              <w:t xml:space="preserve">թղթային եղանակով </w:t>
            </w:r>
            <w:r>
              <w:rPr>
                <w:rFonts w:ascii="GHEA Grapalat" w:hAnsi="GHEA Grapalat"/>
                <w:sz w:val="20"/>
                <w:szCs w:val="20"/>
              </w:rPr>
              <w:lastRenderedPageBreak/>
              <w:t>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bl>
    <w:p w:rsidR="006E5207" w:rsidRDefault="006E5207" w:rsidP="006E5207">
      <w:pPr>
        <w:pStyle w:val="af6"/>
        <w:spacing w:after="0"/>
        <w:ind w:firstLine="720"/>
        <w:jc w:val="right"/>
        <w:rPr>
          <w:rFonts w:ascii="GHEA Grapalat" w:hAnsi="GHEA Grapalat" w:cs="Sylfaen"/>
          <w:sz w:val="20"/>
          <w:szCs w:val="20"/>
          <w:lang w:val="en-US"/>
        </w:rPr>
      </w:pPr>
    </w:p>
    <w:p w:rsidR="006E5207" w:rsidRDefault="006E5207" w:rsidP="006E5207">
      <w:pPr>
        <w:pStyle w:val="af6"/>
        <w:spacing w:after="0"/>
        <w:ind w:firstLine="720"/>
        <w:jc w:val="right"/>
        <w:rPr>
          <w:rFonts w:ascii="GHEA Grapalat" w:hAnsi="GHEA Grapalat" w:cs="Sylfaen"/>
          <w:sz w:val="20"/>
        </w:rPr>
      </w:pPr>
    </w:p>
    <w:p w:rsidR="006E5207" w:rsidRDefault="006E5207" w:rsidP="006E5207">
      <w:pPr>
        <w:pStyle w:val="af6"/>
        <w:spacing w:after="0"/>
        <w:ind w:firstLine="720"/>
        <w:jc w:val="right"/>
        <w:rPr>
          <w:rFonts w:ascii="GHEA Grapalat" w:hAnsi="GHEA Grapalat" w:cs="Sylfaen"/>
          <w:sz w:val="20"/>
        </w:rPr>
      </w:pPr>
    </w:p>
    <w:p w:rsidR="006E5207" w:rsidRDefault="006E5207" w:rsidP="006E5207">
      <w:pPr>
        <w:pStyle w:val="af6"/>
        <w:spacing w:after="0"/>
        <w:ind w:firstLine="720"/>
        <w:jc w:val="right"/>
        <w:rPr>
          <w:rFonts w:ascii="GHEA Grapalat" w:hAnsi="GHEA Grapalat" w:cs="Sylfaen"/>
          <w:sz w:val="20"/>
        </w:rPr>
      </w:pPr>
    </w:p>
    <w:p w:rsidR="006E5207" w:rsidRDefault="006E5207" w:rsidP="006E5207">
      <w:pPr>
        <w:pStyle w:val="af6"/>
        <w:spacing w:after="0"/>
        <w:ind w:firstLine="720"/>
        <w:jc w:val="right"/>
        <w:rPr>
          <w:rFonts w:ascii="GHEA Grapalat" w:hAnsi="GHEA Grapalat" w:cs="Sylfaen"/>
          <w:sz w:val="20"/>
        </w:rPr>
      </w:pPr>
    </w:p>
    <w:p w:rsidR="006E5207" w:rsidRDefault="006E5207" w:rsidP="006E5207">
      <w:pPr>
        <w:rPr>
          <w:rFonts w:ascii="GHEA Grapalat" w:hAnsi="GHEA Grapalat"/>
        </w:rPr>
      </w:pPr>
    </w:p>
    <w:p w:rsidR="006E5207" w:rsidRDefault="006E5207" w:rsidP="006E5207">
      <w:pPr>
        <w:jc w:val="center"/>
        <w:rPr>
          <w:rFonts w:ascii="GHEA Grapalat" w:hAnsi="GHEA Grapalat" w:cs="GHEA Grapalat"/>
          <w:sz w:val="22"/>
          <w:szCs w:val="22"/>
          <w:lang w:val="hy-AM"/>
        </w:rPr>
      </w:pPr>
    </w:p>
    <w:p w:rsidR="006E5207" w:rsidRDefault="006E5207" w:rsidP="006E5207">
      <w:pPr>
        <w:pStyle w:val="33"/>
        <w:spacing w:line="240" w:lineRule="auto"/>
        <w:jc w:val="center"/>
        <w:rPr>
          <w:rFonts w:ascii="GHEA Grapalat" w:hAnsi="GHEA Grapalat" w:cs="Arial"/>
          <w:b/>
          <w:lang w:val="hy-AM"/>
        </w:rPr>
      </w:pPr>
    </w:p>
    <w:p w:rsidR="006E5207" w:rsidRDefault="006E5207" w:rsidP="006E5207">
      <w:pPr>
        <w:pStyle w:val="33"/>
        <w:spacing w:line="240" w:lineRule="auto"/>
        <w:jc w:val="right"/>
        <w:rPr>
          <w:rFonts w:ascii="GHEA Grapalat" w:hAnsi="GHEA Grapalat"/>
          <w:szCs w:val="24"/>
          <w:lang w:val="hy-AM"/>
        </w:rPr>
      </w:pPr>
    </w:p>
    <w:p w:rsidR="006E5207" w:rsidRDefault="006E5207" w:rsidP="006E5207">
      <w:pPr>
        <w:jc w:val="right"/>
        <w:rPr>
          <w:rFonts w:ascii="GHEA Grapalat" w:hAnsi="GHEA Grapalat" w:cs="GHEA Grapalat"/>
          <w:i/>
          <w:sz w:val="18"/>
          <w:szCs w:val="18"/>
          <w:lang w:val="hy-AM"/>
        </w:rPr>
      </w:pPr>
      <w:r>
        <w:rPr>
          <w:rFonts w:ascii="GHEA Grapalat" w:hAnsi="GHEA Grapalat"/>
          <w:b/>
          <w:lang w:val="hy-AM"/>
        </w:rPr>
        <w:br w:type="page"/>
      </w:r>
    </w:p>
    <w:p w:rsidR="006E5207" w:rsidRDefault="006E5207" w:rsidP="006E5207">
      <w:pPr>
        <w:pStyle w:val="33"/>
        <w:spacing w:line="240" w:lineRule="auto"/>
        <w:jc w:val="right"/>
        <w:rPr>
          <w:rFonts w:ascii="GHEA Grapalat" w:hAnsi="GHEA Grapalat" w:cs="Sylfaen"/>
          <w:b/>
          <w:lang w:val="hy-AM"/>
        </w:rPr>
      </w:pPr>
      <w:r>
        <w:rPr>
          <w:rFonts w:ascii="GHEA Grapalat" w:hAnsi="GHEA Grapalat" w:cs="Sylfaen"/>
          <w:b/>
          <w:lang w:val="hy-AM"/>
        </w:rPr>
        <w:lastRenderedPageBreak/>
        <w:t>Հավելված 5.1</w:t>
      </w:r>
    </w:p>
    <w:p w:rsidR="006E5207" w:rsidRDefault="002863C3" w:rsidP="006E5207">
      <w:pPr>
        <w:pStyle w:val="33"/>
        <w:spacing w:line="240" w:lineRule="auto"/>
        <w:jc w:val="right"/>
        <w:rPr>
          <w:rFonts w:ascii="GHEA Grapalat" w:hAnsi="GHEA Grapalat" w:cs="Sylfaen"/>
          <w:b/>
          <w:lang w:val="hy-AM"/>
        </w:rPr>
      </w:pPr>
      <w:r>
        <w:rPr>
          <w:rFonts w:ascii="GHEA Grapalat" w:hAnsi="GHEA Grapalat"/>
          <w:lang w:val="af-ZA"/>
        </w:rPr>
        <w:t xml:space="preserve">ԱՄԴՀՄԴ-ԳՀԱՊՁԲ-20/01        </w:t>
      </w:r>
      <w:r w:rsidR="0069073C" w:rsidRPr="0069073C">
        <w:rPr>
          <w:rFonts w:ascii="GHEA Grapalat" w:hAnsi="GHEA Grapalat" w:cs="Sylfaen"/>
          <w:b/>
          <w:lang w:val="es-ES"/>
        </w:rPr>
        <w:t xml:space="preserve"> </w:t>
      </w:r>
      <w:r w:rsidR="006E5207">
        <w:rPr>
          <w:rFonts w:ascii="GHEA Grapalat" w:hAnsi="GHEA Grapalat" w:cs="Sylfaen"/>
          <w:b/>
          <w:lang w:val="hy-AM"/>
        </w:rPr>
        <w:t>ծածկագրով</w:t>
      </w:r>
    </w:p>
    <w:p w:rsidR="006E5207" w:rsidRDefault="0069073C" w:rsidP="006E5207">
      <w:pPr>
        <w:pStyle w:val="33"/>
        <w:spacing w:line="240" w:lineRule="auto"/>
        <w:jc w:val="right"/>
        <w:rPr>
          <w:rFonts w:ascii="GHEA Grapalat" w:hAnsi="GHEA Grapalat" w:cs="Sylfaen"/>
          <w:b/>
          <w:lang w:val="hy-AM"/>
        </w:rPr>
      </w:pPr>
      <w:r w:rsidRPr="0069073C">
        <w:rPr>
          <w:rFonts w:ascii="GHEA Grapalat" w:hAnsi="GHEA Grapalat" w:cs="Sylfaen"/>
          <w:b/>
          <w:lang w:val="hy-AM"/>
        </w:rPr>
        <w:t xml:space="preserve">Գնանշման հարցման </w:t>
      </w:r>
      <w:r w:rsidR="006E5207">
        <w:rPr>
          <w:rFonts w:ascii="GHEA Grapalat" w:hAnsi="GHEA Grapalat" w:cs="Sylfaen"/>
          <w:b/>
          <w:lang w:val="hy-AM"/>
        </w:rPr>
        <w:t xml:space="preserve"> հրավերի</w:t>
      </w:r>
    </w:p>
    <w:p w:rsidR="006E5207" w:rsidRDefault="006E5207" w:rsidP="006E5207">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w:t>
      </w:r>
      <w:r>
        <w:rPr>
          <w:rFonts w:ascii="GHEA Grapalat" w:hAnsi="GHEA Grapalat" w:cs="GHEA Grapalat"/>
          <w:b/>
          <w:sz w:val="20"/>
          <w:szCs w:val="20"/>
          <w:lang w:val="hy-AM"/>
        </w:rPr>
        <w:t xml:space="preserve">ՏՈւԺԱՆՔԻ ՄԱՍԻՆ ՀԱՄԱՁԱՅՆԱԳԻՐ </w:t>
      </w:r>
    </w:p>
    <w:p w:rsidR="006E5207" w:rsidRDefault="006E5207" w:rsidP="006E5207">
      <w:pPr>
        <w:jc w:val="center"/>
        <w:rPr>
          <w:rFonts w:ascii="GHEA Grapalat" w:hAnsi="GHEA Grapalat" w:cs="GHEA Grapalat"/>
          <w:b/>
          <w:sz w:val="20"/>
          <w:szCs w:val="20"/>
          <w:lang w:val="hy-AM"/>
        </w:rPr>
      </w:pPr>
      <w:r>
        <w:rPr>
          <w:rFonts w:ascii="GHEA Grapalat" w:hAnsi="GHEA Grapalat" w:cs="GHEA Grapalat"/>
          <w:sz w:val="20"/>
          <w:szCs w:val="20"/>
          <w:lang w:val="hy-AM"/>
        </w:rPr>
        <w:t xml:space="preserve">  </w:t>
      </w:r>
      <w:r>
        <w:rPr>
          <w:rFonts w:ascii="GHEA Grapalat" w:hAnsi="GHEA Grapalat" w:cs="GHEA Grapalat"/>
          <w:b/>
          <w:sz w:val="20"/>
          <w:szCs w:val="20"/>
          <w:lang w:val="hy-AM"/>
        </w:rPr>
        <w:t xml:space="preserve"> </w:t>
      </w:r>
      <w:r>
        <w:rPr>
          <w:rFonts w:ascii="GHEA Grapalat" w:hAnsi="GHEA Grapalat" w:cs="GHEA Grapalat"/>
          <w:b/>
          <w:sz w:val="18"/>
          <w:szCs w:val="18"/>
          <w:lang w:val="hy-AM"/>
        </w:rPr>
        <w:t xml:space="preserve">         (պայմանագրի ապահովում)</w:t>
      </w:r>
    </w:p>
    <w:p w:rsidR="006E5207" w:rsidRDefault="006E5207" w:rsidP="006E5207">
      <w:pPr>
        <w:rPr>
          <w:rFonts w:ascii="GHEA Grapalat" w:hAnsi="GHEA Grapalat" w:cs="GHEA Grapalat"/>
          <w:b/>
          <w:sz w:val="20"/>
          <w:szCs w:val="20"/>
          <w:lang w:val="hy-AM"/>
        </w:rPr>
      </w:pPr>
    </w:p>
    <w:p w:rsidR="00F4264E" w:rsidRDefault="006E5207" w:rsidP="006E5207">
      <w:pPr>
        <w:rPr>
          <w:rFonts w:ascii="GHEA Grapalat" w:hAnsi="GHEA Grapalat"/>
          <w:sz w:val="20"/>
          <w:lang w:val="af-ZA"/>
        </w:rPr>
      </w:pPr>
      <w:r>
        <w:rPr>
          <w:rFonts w:ascii="GHEA Grapalat" w:hAnsi="GHEA Grapalat" w:cs="GHEA Grapalat"/>
          <w:sz w:val="20"/>
          <w:szCs w:val="20"/>
          <w:lang w:val="hy-AM"/>
        </w:rPr>
        <w:t xml:space="preserve">     </w:t>
      </w:r>
      <w:r w:rsidR="002863C3">
        <w:rPr>
          <w:rFonts w:ascii="GHEA Grapalat" w:hAnsi="GHEA Grapalat"/>
          <w:sz w:val="20"/>
          <w:lang w:val="af-ZA"/>
        </w:rPr>
        <w:t>Դիմիտրովի</w:t>
      </w:r>
      <w:r w:rsidR="00F4264E">
        <w:rPr>
          <w:rFonts w:ascii="GHEA Grapalat" w:hAnsi="GHEA Grapalat"/>
          <w:sz w:val="20"/>
          <w:lang w:val="af-ZA"/>
        </w:rPr>
        <w:t xml:space="preserve"> </w:t>
      </w:r>
    </w:p>
    <w:p w:rsidR="006E5207" w:rsidRDefault="00F4264E" w:rsidP="006E5207">
      <w:pPr>
        <w:rPr>
          <w:rFonts w:ascii="GHEA Grapalat" w:hAnsi="GHEA Grapalat" w:cs="GHEA Grapalat"/>
          <w:sz w:val="20"/>
          <w:szCs w:val="20"/>
          <w:lang w:val="hy-AM"/>
        </w:rPr>
      </w:pPr>
      <w:r>
        <w:rPr>
          <w:rFonts w:ascii="GHEA Grapalat" w:hAnsi="GHEA Grapalat"/>
          <w:sz w:val="20"/>
          <w:lang w:val="af-ZA"/>
        </w:rPr>
        <w:t>միջնակարգ դպրոց ՊՈԱԿ-</w:t>
      </w:r>
      <w:r>
        <w:rPr>
          <w:rFonts w:ascii="GHEA Grapalat" w:hAnsi="GHEA Grapalat" w:cs="GHEA Grapalat"/>
          <w:sz w:val="20"/>
          <w:szCs w:val="20"/>
          <w:lang w:val="hy-AM"/>
        </w:rPr>
        <w:tab/>
        <w:t xml:space="preserve">           </w:t>
      </w:r>
      <w:r w:rsidRPr="0018201B">
        <w:rPr>
          <w:rFonts w:ascii="GHEA Grapalat" w:hAnsi="GHEA Grapalat" w:cs="GHEA Grapalat"/>
          <w:sz w:val="20"/>
          <w:szCs w:val="20"/>
          <w:lang w:val="hy-AM"/>
        </w:rPr>
        <w:t xml:space="preserve">                                                                   </w:t>
      </w:r>
      <w:r>
        <w:rPr>
          <w:rFonts w:ascii="GHEA Grapalat" w:hAnsi="GHEA Grapalat" w:cs="GHEA Grapalat"/>
          <w:sz w:val="20"/>
          <w:szCs w:val="20"/>
          <w:lang w:val="hy-AM"/>
        </w:rPr>
        <w:t xml:space="preserve">  </w:t>
      </w:r>
      <w:r w:rsidRPr="00F4264E">
        <w:rPr>
          <w:rFonts w:ascii="GHEA Grapalat" w:hAnsi="GHEA Grapalat" w:cs="GHEA Grapalat"/>
          <w:sz w:val="20"/>
          <w:szCs w:val="20"/>
          <w:lang w:val="hy-AM"/>
        </w:rPr>
        <w:t xml:space="preserve"> </w:t>
      </w:r>
      <w:r w:rsidR="006E5207">
        <w:rPr>
          <w:rFonts w:ascii="GHEA Grapalat" w:hAnsi="GHEA Grapalat"/>
          <w:sz w:val="20"/>
          <w:szCs w:val="20"/>
          <w:lang w:val="hy-AM"/>
        </w:rPr>
        <w:t>«</w:t>
      </w:r>
      <w:r w:rsidR="006E5207">
        <w:rPr>
          <w:rFonts w:ascii="GHEA Grapalat" w:hAnsi="GHEA Grapalat" w:cs="GHEA Grapalat"/>
          <w:sz w:val="20"/>
          <w:szCs w:val="20"/>
          <w:u w:val="single"/>
          <w:lang w:val="hy-AM"/>
        </w:rPr>
        <w:t xml:space="preserve">         </w:t>
      </w:r>
      <w:r w:rsidR="006E5207">
        <w:rPr>
          <w:rFonts w:ascii="GHEA Grapalat" w:hAnsi="GHEA Grapalat"/>
          <w:sz w:val="20"/>
          <w:szCs w:val="20"/>
          <w:lang w:val="hy-AM"/>
        </w:rPr>
        <w:t>»</w:t>
      </w:r>
      <w:r>
        <w:rPr>
          <w:rFonts w:ascii="GHEA Grapalat" w:hAnsi="GHEA Grapalat" w:cs="GHEA Grapalat"/>
          <w:sz w:val="20"/>
          <w:szCs w:val="20"/>
          <w:u w:val="single"/>
          <w:lang w:val="hy-AM"/>
        </w:rPr>
        <w:t xml:space="preserve"> </w:t>
      </w:r>
      <w:r w:rsidRPr="00F4264E">
        <w:rPr>
          <w:rFonts w:ascii="GHEA Grapalat" w:hAnsi="GHEA Grapalat" w:cs="GHEA Grapalat"/>
          <w:sz w:val="20"/>
          <w:szCs w:val="20"/>
          <w:u w:val="single"/>
          <w:lang w:val="hy-AM"/>
        </w:rPr>
        <w:t>------</w:t>
      </w:r>
      <w:r w:rsidR="006E5207">
        <w:rPr>
          <w:rFonts w:ascii="GHEA Grapalat" w:hAnsi="GHEA Grapalat" w:cs="GHEA Grapalat"/>
          <w:sz w:val="20"/>
          <w:szCs w:val="20"/>
          <w:lang w:val="hy-AM"/>
        </w:rPr>
        <w:t xml:space="preserve"> 20   թ.**</w:t>
      </w:r>
    </w:p>
    <w:p w:rsidR="006E5207" w:rsidRDefault="006E5207" w:rsidP="006E5207">
      <w:pPr>
        <w:rPr>
          <w:rFonts w:ascii="GHEA Grapalat" w:hAnsi="GHEA Grapalat" w:cs="GHEA Grapalat"/>
          <w:sz w:val="20"/>
          <w:szCs w:val="20"/>
          <w:lang w:val="hy-AM"/>
        </w:rPr>
      </w:pPr>
    </w:p>
    <w:p w:rsidR="006E5207" w:rsidRDefault="006E5207" w:rsidP="006E5207">
      <w:pPr>
        <w:jc w:val="both"/>
        <w:rPr>
          <w:rFonts w:ascii="GHEA Grapalat" w:hAnsi="GHEA Grapalat" w:cs="GHEA Grapalat"/>
          <w:sz w:val="20"/>
          <w:szCs w:val="20"/>
          <w:u w:val="single"/>
          <w:vertAlign w:val="subscript"/>
          <w:lang w:val="hy-AM"/>
        </w:rPr>
      </w:pP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 xml:space="preserve">ի դեմս Ընկերության տնօրեն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rsidR="006E5207" w:rsidRDefault="006E5207" w:rsidP="006E5207">
      <w:pPr>
        <w:jc w:val="both"/>
        <w:rPr>
          <w:rFonts w:ascii="GHEA Grapalat" w:hAnsi="GHEA Grapalat" w:cs="GHEA Grapalat"/>
          <w:sz w:val="20"/>
          <w:szCs w:val="20"/>
          <w:lang w:val="hy-AM"/>
        </w:rPr>
      </w:pPr>
      <w:r>
        <w:rPr>
          <w:rFonts w:ascii="GHEA Grapalat" w:hAnsi="GHEA Grapalat"/>
          <w:sz w:val="20"/>
          <w:szCs w:val="20"/>
          <w:vertAlign w:val="superscript"/>
          <w:lang w:val="hy-AM"/>
        </w:rPr>
        <w:t xml:space="preserve">       Ընկերության անվանումը</w:t>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t xml:space="preserve">    </w:t>
      </w:r>
      <w:r>
        <w:rPr>
          <w:rFonts w:ascii="GHEA Grapalat" w:hAnsi="GHEA Grapalat"/>
          <w:sz w:val="20"/>
          <w:szCs w:val="20"/>
          <w:vertAlign w:val="superscript"/>
          <w:lang w:val="hy-AM"/>
        </w:rPr>
        <w:t>Ընկերության տնօրենի անուն ազգանունը, անձնագրային տվյալները</w:t>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E5207" w:rsidRDefault="006E5207" w:rsidP="006E5207">
      <w:pPr>
        <w:ind w:firstLine="708"/>
        <w:jc w:val="both"/>
        <w:rPr>
          <w:rFonts w:ascii="GHEA Grapalat" w:hAnsi="GHEA Grapalat" w:cs="GHEA Grapalat"/>
          <w:sz w:val="20"/>
          <w:szCs w:val="20"/>
          <w:lang w:val="hy-AM"/>
        </w:rPr>
      </w:pPr>
    </w:p>
    <w:p w:rsidR="006E5207" w:rsidRDefault="006E5207" w:rsidP="006E5207">
      <w:pPr>
        <w:numPr>
          <w:ilvl w:val="0"/>
          <w:numId w:val="10"/>
        </w:numPr>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 Հ</w:t>
      </w:r>
      <w:r>
        <w:rPr>
          <w:rFonts w:ascii="GHEA Grapalat" w:hAnsi="GHEA Grapalat" w:cs="GHEA Grapalat"/>
          <w:b/>
          <w:sz w:val="20"/>
          <w:szCs w:val="20"/>
        </w:rPr>
        <w:t>ամաձայնության առարկան</w:t>
      </w:r>
    </w:p>
    <w:p w:rsidR="006E5207" w:rsidRDefault="006E5207" w:rsidP="006E5207">
      <w:pPr>
        <w:jc w:val="both"/>
        <w:rPr>
          <w:rFonts w:ascii="GHEA Grapalat" w:hAnsi="GHEA Grapalat" w:cs="GHEA Grapalat"/>
          <w:b/>
          <w:bCs/>
          <w:sz w:val="20"/>
          <w:szCs w:val="20"/>
          <w:lang w:val="pt-BR"/>
        </w:rPr>
      </w:pPr>
      <w:r>
        <w:rPr>
          <w:rFonts w:ascii="GHEA Grapalat" w:hAnsi="GHEA Grapalat" w:cs="GHEA Grapalat"/>
          <w:sz w:val="20"/>
          <w:szCs w:val="20"/>
          <w:lang w:val="pt-BR"/>
        </w:rPr>
        <w:tab/>
      </w:r>
      <w:r>
        <w:rPr>
          <w:rFonts w:ascii="GHEA Grapalat" w:hAnsi="GHEA Grapalat" w:cs="GHEA Grapalat"/>
          <w:sz w:val="20"/>
          <w:szCs w:val="20"/>
          <w:lang w:val="pt-BR"/>
        </w:rPr>
        <w:tab/>
        <w:t xml:space="preserve">                               </w:t>
      </w:r>
    </w:p>
    <w:p w:rsidR="006E5207" w:rsidRDefault="006E5207" w:rsidP="006E5207">
      <w:pPr>
        <w:ind w:left="426"/>
        <w:jc w:val="both"/>
        <w:rPr>
          <w:rFonts w:ascii="GHEA Grapalat" w:hAnsi="GHEA Grapalat" w:cs="GHEA Grapalat"/>
          <w:sz w:val="20"/>
          <w:szCs w:val="20"/>
          <w:lang w:val="pt-BR"/>
        </w:rPr>
      </w:pPr>
      <w:r>
        <w:rPr>
          <w:rFonts w:ascii="GHEA Grapalat" w:hAnsi="GHEA Grapalat" w:cs="GHEA Grapalat"/>
          <w:sz w:val="20"/>
          <w:szCs w:val="20"/>
          <w:lang w:val="pt-BR"/>
        </w:rPr>
        <w:t xml:space="preserve">1.1 Ընկերությունը մասնակցում է </w:t>
      </w:r>
      <w:r>
        <w:rPr>
          <w:rFonts w:ascii="GHEA Grapalat" w:hAnsi="GHEA Grapalat" w:cs="GHEA Grapalat"/>
          <w:sz w:val="20"/>
          <w:szCs w:val="20"/>
          <w:u w:val="single"/>
          <w:lang w:val="pt-BR"/>
        </w:rPr>
        <w:tab/>
      </w:r>
      <w:r>
        <w:rPr>
          <w:rFonts w:ascii="GHEA Grapalat" w:hAnsi="GHEA Grapalat" w:cs="GHEA Grapalat"/>
          <w:sz w:val="20"/>
          <w:szCs w:val="20"/>
          <w:u w:val="single"/>
          <w:lang w:val="pt-BR"/>
        </w:rPr>
        <w:tab/>
      </w:r>
      <w:r>
        <w:rPr>
          <w:rFonts w:ascii="GHEA Grapalat" w:hAnsi="GHEA Grapalat" w:cs="GHEA Grapalat"/>
          <w:sz w:val="20"/>
          <w:szCs w:val="20"/>
          <w:u w:val="single"/>
          <w:lang w:val="pt-BR"/>
        </w:rPr>
        <w:tab/>
        <w:t xml:space="preserve">    </w:t>
      </w:r>
      <w:r>
        <w:rPr>
          <w:rFonts w:ascii="GHEA Grapalat" w:hAnsi="GHEA Grapalat" w:cs="GHEA Grapalat"/>
          <w:sz w:val="20"/>
          <w:szCs w:val="20"/>
          <w:u w:val="single"/>
          <w:lang w:val="pt-BR"/>
        </w:rPr>
        <w:tab/>
        <w:t xml:space="preserve">           </w:t>
      </w:r>
      <w:r>
        <w:rPr>
          <w:rFonts w:ascii="GHEA Grapalat" w:hAnsi="GHEA Grapalat" w:cs="GHEA Grapalat"/>
          <w:sz w:val="20"/>
          <w:szCs w:val="20"/>
          <w:u w:val="single"/>
          <w:lang w:val="pt-BR"/>
        </w:rPr>
        <w:tab/>
      </w:r>
      <w:r>
        <w:rPr>
          <w:rFonts w:ascii="GHEA Grapalat" w:hAnsi="GHEA Grapalat" w:cs="GHEA Grapalat"/>
          <w:sz w:val="20"/>
          <w:szCs w:val="20"/>
          <w:lang w:val="pt-BR"/>
        </w:rPr>
        <w:t xml:space="preserve">*  (այսուհետ` Պատվիրատու) կողմից </w:t>
      </w:r>
    </w:p>
    <w:p w:rsidR="006E5207" w:rsidRDefault="006E5207" w:rsidP="006E5207">
      <w:pPr>
        <w:ind w:left="426"/>
        <w:jc w:val="both"/>
        <w:rPr>
          <w:rFonts w:ascii="GHEA Grapalat" w:hAnsi="GHEA Grapalat" w:cs="GHEA Grapalat"/>
          <w:sz w:val="20"/>
          <w:szCs w:val="20"/>
          <w:lang w:val="pt-BR"/>
        </w:rPr>
      </w:pPr>
      <w:r>
        <w:rPr>
          <w:rFonts w:ascii="GHEA Grapalat" w:hAnsi="GHEA Grapalat" w:cs="GHEA Grapalat"/>
          <w:sz w:val="20"/>
          <w:szCs w:val="20"/>
          <w:lang w:val="pt-BR"/>
        </w:rPr>
        <w:t xml:space="preserve">                                                                 </w:t>
      </w:r>
      <w:r>
        <w:rPr>
          <w:rFonts w:ascii="GHEA Grapalat" w:hAnsi="GHEA Grapalat"/>
          <w:sz w:val="20"/>
          <w:szCs w:val="20"/>
          <w:vertAlign w:val="superscript"/>
          <w:lang w:val="hy-AM"/>
        </w:rPr>
        <w:t>պատվիրատուի անվանումը</w:t>
      </w:r>
    </w:p>
    <w:p w:rsidR="006E5207" w:rsidRDefault="006E5207" w:rsidP="006E5207">
      <w:pPr>
        <w:jc w:val="both"/>
        <w:rPr>
          <w:rFonts w:ascii="GHEA Grapalat" w:hAnsi="GHEA Grapalat" w:cs="GHEA Grapalat"/>
          <w:sz w:val="20"/>
          <w:szCs w:val="20"/>
          <w:lang w:val="pt-BR"/>
        </w:rPr>
      </w:pPr>
      <w:r>
        <w:rPr>
          <w:rFonts w:ascii="GHEA Grapalat" w:hAnsi="GHEA Grapalat" w:cs="GHEA Grapalat"/>
          <w:sz w:val="20"/>
          <w:szCs w:val="20"/>
          <w:lang w:val="pt-BR"/>
        </w:rPr>
        <w:t xml:space="preserve">կազմակերպված` </w:t>
      </w:r>
      <w:r>
        <w:rPr>
          <w:rFonts w:ascii="GHEA Grapalat" w:hAnsi="GHEA Grapalat" w:cs="GHEA Grapalat"/>
          <w:sz w:val="20"/>
          <w:szCs w:val="20"/>
          <w:u w:val="single"/>
          <w:lang w:val="pt-BR"/>
        </w:rPr>
        <w:t xml:space="preserve"> </w:t>
      </w:r>
      <w:r>
        <w:rPr>
          <w:rFonts w:ascii="GHEA Grapalat" w:hAnsi="GHEA Grapalat" w:cs="GHEA Grapalat"/>
          <w:sz w:val="20"/>
          <w:szCs w:val="20"/>
          <w:u w:val="single"/>
          <w:lang w:val="pt-BR"/>
        </w:rPr>
        <w:tab/>
        <w:t xml:space="preserve">                                             </w:t>
      </w:r>
      <w:r>
        <w:rPr>
          <w:rFonts w:ascii="GHEA Grapalat" w:hAnsi="GHEA Grapalat" w:cs="GHEA Grapalat"/>
          <w:sz w:val="20"/>
          <w:szCs w:val="20"/>
          <w:lang w:val="pt-BR"/>
        </w:rPr>
        <w:t>* ծածկագրով գնման ընթացակարգին:</w:t>
      </w:r>
    </w:p>
    <w:p w:rsidR="006E5207" w:rsidRDefault="006E5207" w:rsidP="006E5207">
      <w:pPr>
        <w:ind w:left="426"/>
        <w:jc w:val="both"/>
        <w:rPr>
          <w:rFonts w:ascii="GHEA Grapalat" w:hAnsi="GHEA Grapalat" w:cs="GHEA Grapalat"/>
          <w:sz w:val="20"/>
          <w:szCs w:val="20"/>
          <w:lang w:val="pt-BR"/>
        </w:rPr>
      </w:pPr>
      <w:r>
        <w:rPr>
          <w:rFonts w:ascii="GHEA Grapalat" w:hAnsi="GHEA Grapalat"/>
          <w:sz w:val="20"/>
          <w:szCs w:val="20"/>
          <w:vertAlign w:val="superscript"/>
          <w:lang w:val="pt-BR"/>
        </w:rPr>
        <w:t xml:space="preserve">                                                        </w:t>
      </w:r>
      <w:r>
        <w:rPr>
          <w:rFonts w:ascii="GHEA Grapalat" w:hAnsi="GHEA Grapalat"/>
          <w:sz w:val="20"/>
          <w:szCs w:val="20"/>
          <w:vertAlign w:val="superscript"/>
          <w:lang w:val="hy-AM"/>
        </w:rPr>
        <w:t>ընթացակարգի ծածկագիրը</w:t>
      </w:r>
    </w:p>
    <w:p w:rsidR="006E5207" w:rsidRDefault="006E5207" w:rsidP="006E5207">
      <w:pPr>
        <w:ind w:firstLine="426"/>
        <w:jc w:val="both"/>
        <w:rPr>
          <w:rFonts w:ascii="GHEA Grapalat" w:hAnsi="GHEA Grapalat" w:cs="GHEA Grapalat"/>
          <w:color w:val="5B9BD5"/>
          <w:sz w:val="20"/>
          <w:szCs w:val="20"/>
          <w:lang w:val="hy-AM"/>
        </w:rPr>
      </w:pPr>
      <w:r>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E5207" w:rsidRDefault="006E5207" w:rsidP="006E5207">
      <w:pPr>
        <w:ind w:firstLine="426"/>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1.3 Ընկերությունը</w:t>
      </w:r>
      <w:r>
        <w:rPr>
          <w:rFonts w:ascii="GHEA Grapalat" w:hAnsi="GHEA Grapalat" w:cs="GHEA Grapalat"/>
          <w:color w:val="000000"/>
          <w:sz w:val="20"/>
          <w:szCs w:val="20"/>
          <w:lang w:val="hy-AM"/>
        </w:rPr>
        <w:t xml:space="preserve"> սույն </w:t>
      </w:r>
      <w:r>
        <w:rPr>
          <w:rFonts w:ascii="GHEA Grapalat" w:hAnsi="GHEA Grapalat" w:cs="GHEA Grapalat"/>
          <w:color w:val="000000"/>
          <w:sz w:val="20"/>
          <w:szCs w:val="20"/>
          <w:lang w:val="pt-BR"/>
        </w:rPr>
        <w:t>տուժանքի համաձայնագ</w:t>
      </w:r>
      <w:r>
        <w:rPr>
          <w:rFonts w:ascii="GHEA Grapalat" w:hAnsi="GHEA Grapalat" w:cs="GHEA Grapalat"/>
          <w:color w:val="000000"/>
          <w:sz w:val="20"/>
          <w:szCs w:val="20"/>
          <w:lang w:val="hy-AM"/>
        </w:rPr>
        <w:t>ր</w:t>
      </w:r>
      <w:r>
        <w:rPr>
          <w:rFonts w:ascii="GHEA Grapalat" w:hAnsi="GHEA Grapalat" w:cs="GHEA Grapalat"/>
          <w:color w:val="000000"/>
          <w:sz w:val="20"/>
          <w:szCs w:val="20"/>
          <w:lang w:val="pt-BR"/>
        </w:rPr>
        <w:t>ի</w:t>
      </w:r>
      <w:r>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6E5207" w:rsidRDefault="006E5207" w:rsidP="006E5207">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E5207" w:rsidRDefault="006E5207" w:rsidP="006E5207">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Pr>
          <w:rFonts w:ascii="GHEA Grapalat" w:hAnsi="GHEA Grapalat" w:cs="GHEA Grapalat"/>
          <w:color w:val="000000"/>
          <w:sz w:val="20"/>
          <w:szCs w:val="20"/>
          <w:lang w:val="pt-BR"/>
        </w:rPr>
        <w:t>Ընկերության</w:t>
      </w:r>
      <w:r>
        <w:rPr>
          <w:rFonts w:ascii="GHEA Grapalat" w:hAnsi="GHEA Grapalat" w:cs="GHEA Grapalat"/>
          <w:color w:val="000000"/>
          <w:sz w:val="20"/>
          <w:szCs w:val="20"/>
          <w:lang w:val="hy-AM"/>
        </w:rPr>
        <w:t xml:space="preserve"> հաշվից  գանձելու համար՝ առանց լրացուցիչ ակցեպտավորման: </w:t>
      </w:r>
    </w:p>
    <w:p w:rsidR="006E5207" w:rsidRDefault="006E5207" w:rsidP="006E5207">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գ)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E5207" w:rsidRDefault="006E5207" w:rsidP="006E5207">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դ)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E5207" w:rsidRDefault="006E5207" w:rsidP="006E5207">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E5207" w:rsidRDefault="006E5207" w:rsidP="006E5207">
      <w:pPr>
        <w:numPr>
          <w:ilvl w:val="1"/>
          <w:numId w:val="14"/>
        </w:numPr>
        <w:ind w:left="0"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Pr>
          <w:rFonts w:ascii="GHEA Grapalat" w:hAnsi="GHEA Grapalat" w:cs="GHEA Grapalat"/>
          <w:sz w:val="20"/>
          <w:szCs w:val="20"/>
          <w:lang w:val="hy-AM"/>
        </w:rPr>
        <w:t xml:space="preserve">Պահանջագիրը բնօրինակներով </w:t>
      </w:r>
      <w:r>
        <w:rPr>
          <w:rFonts w:ascii="GHEA Grapalat" w:hAnsi="GHEA Grapalat" w:cs="GHEA Grapalat"/>
          <w:sz w:val="20"/>
          <w:szCs w:val="20"/>
          <w:lang w:val="pt-BR"/>
        </w:rPr>
        <w:t xml:space="preserve">ներկայացնում է </w:t>
      </w:r>
      <w:r>
        <w:rPr>
          <w:rFonts w:ascii="GHEA Grapalat" w:hAnsi="GHEA Grapalat" w:cs="GHEA Grapalat"/>
          <w:sz w:val="20"/>
          <w:szCs w:val="20"/>
          <w:lang w:val="hy-AM"/>
        </w:rPr>
        <w:t>Վճարող Բանկին</w:t>
      </w:r>
      <w:r>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Pr>
          <w:rFonts w:ascii="GHEA Grapalat" w:hAnsi="GHEA Grapalat" w:cs="GHEA Grapalat"/>
          <w:sz w:val="20"/>
          <w:szCs w:val="20"/>
          <w:lang w:val="hy-AM"/>
        </w:rPr>
        <w:t>Պահանջագիրը</w:t>
      </w:r>
      <w:r>
        <w:rPr>
          <w:rFonts w:ascii="GHEA Grapalat" w:hAnsi="GHEA Grapalat" w:cs="GHEA Grapalat"/>
          <w:sz w:val="20"/>
          <w:szCs w:val="20"/>
          <w:lang w:val="pt-BR"/>
        </w:rPr>
        <w:t xml:space="preserve"> </w:t>
      </w:r>
      <w:r>
        <w:rPr>
          <w:rFonts w:ascii="GHEA Grapalat" w:hAnsi="GHEA Grapalat" w:cs="GHEA Grapalat"/>
          <w:sz w:val="20"/>
          <w:szCs w:val="20"/>
        </w:rPr>
        <w:t>էլեկտրոնային</w:t>
      </w:r>
      <w:r>
        <w:rPr>
          <w:rFonts w:ascii="GHEA Grapalat" w:hAnsi="GHEA Grapalat" w:cs="GHEA Grapalat"/>
          <w:sz w:val="20"/>
          <w:szCs w:val="20"/>
          <w:lang w:val="pt-BR"/>
        </w:rPr>
        <w:t xml:space="preserve"> </w:t>
      </w:r>
      <w:r>
        <w:rPr>
          <w:rFonts w:ascii="GHEA Grapalat" w:hAnsi="GHEA Grapalat" w:cs="GHEA Grapalat"/>
          <w:sz w:val="20"/>
          <w:szCs w:val="20"/>
        </w:rPr>
        <w:t>թվային</w:t>
      </w:r>
      <w:r>
        <w:rPr>
          <w:rFonts w:ascii="GHEA Grapalat" w:hAnsi="GHEA Grapalat" w:cs="GHEA Grapalat"/>
          <w:sz w:val="20"/>
          <w:szCs w:val="20"/>
          <w:lang w:val="pt-BR"/>
        </w:rPr>
        <w:t xml:space="preserve"> </w:t>
      </w:r>
      <w:r>
        <w:rPr>
          <w:rFonts w:ascii="GHEA Grapalat" w:hAnsi="GHEA Grapalat" w:cs="GHEA Grapalat"/>
          <w:sz w:val="20"/>
          <w:szCs w:val="20"/>
        </w:rPr>
        <w:t>ստորագրությամբ</w:t>
      </w:r>
      <w:r>
        <w:rPr>
          <w:rFonts w:ascii="GHEA Grapalat" w:hAnsi="GHEA Grapalat" w:cs="GHEA Grapalat"/>
          <w:sz w:val="20"/>
          <w:szCs w:val="20"/>
          <w:lang w:val="pt-BR"/>
        </w:rPr>
        <w:t xml:space="preserve"> </w:t>
      </w:r>
      <w:r>
        <w:rPr>
          <w:rFonts w:ascii="GHEA Grapalat" w:hAnsi="GHEA Grapalat" w:cs="GHEA Grapalat"/>
          <w:sz w:val="20"/>
          <w:szCs w:val="20"/>
        </w:rPr>
        <w:t>հաստատված</w:t>
      </w:r>
      <w:r>
        <w:rPr>
          <w:rFonts w:ascii="GHEA Grapalat" w:hAnsi="GHEA Grapalat" w:cs="GHEA Grapalat"/>
          <w:sz w:val="20"/>
          <w:szCs w:val="20"/>
          <w:lang w:val="pt-BR"/>
        </w:rPr>
        <w:t xml:space="preserve"> </w:t>
      </w:r>
      <w:r>
        <w:rPr>
          <w:rFonts w:ascii="GHEA Grapalat" w:hAnsi="GHEA Grapalat" w:cs="GHEA Grapalat"/>
          <w:sz w:val="20"/>
          <w:szCs w:val="20"/>
        </w:rPr>
        <w:t>լինելու</w:t>
      </w:r>
      <w:r>
        <w:rPr>
          <w:rFonts w:ascii="GHEA Grapalat" w:hAnsi="GHEA Grapalat" w:cs="GHEA Grapalat"/>
          <w:sz w:val="20"/>
          <w:szCs w:val="20"/>
          <w:lang w:val="pt-BR"/>
        </w:rPr>
        <w:t xml:space="preserve"> </w:t>
      </w:r>
      <w:r>
        <w:rPr>
          <w:rFonts w:ascii="GHEA Grapalat" w:hAnsi="GHEA Grapalat" w:cs="GHEA Grapalat"/>
          <w:sz w:val="20"/>
          <w:szCs w:val="20"/>
        </w:rPr>
        <w:t>դեպքում</w:t>
      </w:r>
      <w:r>
        <w:rPr>
          <w:rFonts w:ascii="GHEA Grapalat" w:hAnsi="GHEA Grapalat" w:cs="GHEA Grapalat"/>
          <w:sz w:val="20"/>
          <w:szCs w:val="20"/>
          <w:lang w:val="pt-BR"/>
        </w:rPr>
        <w:t xml:space="preserve"> </w:t>
      </w:r>
      <w:r>
        <w:rPr>
          <w:rFonts w:ascii="GHEA Grapalat" w:hAnsi="GHEA Grapalat" w:cs="GHEA Grapalat"/>
          <w:sz w:val="20"/>
          <w:szCs w:val="20"/>
        </w:rPr>
        <w:t>դրանք</w:t>
      </w:r>
      <w:r>
        <w:rPr>
          <w:rFonts w:ascii="GHEA Grapalat" w:hAnsi="GHEA Grapalat" w:cs="GHEA Grapalat"/>
          <w:sz w:val="20"/>
          <w:szCs w:val="20"/>
          <w:lang w:val="pt-BR"/>
        </w:rPr>
        <w:t xml:space="preserve"> </w:t>
      </w:r>
      <w:r>
        <w:rPr>
          <w:rFonts w:ascii="GHEA Grapalat" w:hAnsi="GHEA Grapalat" w:cs="GHEA Grapalat"/>
          <w:sz w:val="20"/>
          <w:szCs w:val="20"/>
        </w:rPr>
        <w:t>Վճարող</w:t>
      </w:r>
      <w:r>
        <w:rPr>
          <w:rFonts w:ascii="GHEA Grapalat" w:hAnsi="GHEA Grapalat" w:cs="GHEA Grapalat"/>
          <w:sz w:val="20"/>
          <w:szCs w:val="20"/>
          <w:lang w:val="pt-BR"/>
        </w:rPr>
        <w:t xml:space="preserve"> </w:t>
      </w:r>
      <w:r>
        <w:rPr>
          <w:rFonts w:ascii="GHEA Grapalat" w:hAnsi="GHEA Grapalat" w:cs="GHEA Grapalat"/>
          <w:sz w:val="20"/>
          <w:szCs w:val="20"/>
        </w:rPr>
        <w:t>Բանկին</w:t>
      </w:r>
      <w:r>
        <w:rPr>
          <w:rFonts w:ascii="GHEA Grapalat" w:hAnsi="GHEA Grapalat" w:cs="GHEA Grapalat"/>
          <w:sz w:val="20"/>
          <w:szCs w:val="20"/>
          <w:lang w:val="pt-BR"/>
        </w:rPr>
        <w:t xml:space="preserve"> </w:t>
      </w:r>
      <w:r>
        <w:rPr>
          <w:rFonts w:ascii="GHEA Grapalat" w:hAnsi="GHEA Grapalat" w:cs="GHEA Grapalat"/>
          <w:sz w:val="20"/>
          <w:szCs w:val="20"/>
        </w:rPr>
        <w:t>են</w:t>
      </w:r>
      <w:r>
        <w:rPr>
          <w:rFonts w:ascii="GHEA Grapalat" w:hAnsi="GHEA Grapalat" w:cs="GHEA Grapalat"/>
          <w:sz w:val="20"/>
          <w:szCs w:val="20"/>
          <w:lang w:val="pt-BR"/>
        </w:rPr>
        <w:t xml:space="preserve"> </w:t>
      </w:r>
      <w:r>
        <w:rPr>
          <w:rFonts w:ascii="GHEA Grapalat" w:hAnsi="GHEA Grapalat" w:cs="GHEA Grapalat"/>
          <w:sz w:val="20"/>
          <w:szCs w:val="20"/>
        </w:rPr>
        <w:t>ներկայացվում</w:t>
      </w:r>
      <w:r>
        <w:rPr>
          <w:rFonts w:ascii="GHEA Grapalat" w:hAnsi="GHEA Grapalat" w:cs="GHEA Grapalat"/>
          <w:sz w:val="20"/>
          <w:szCs w:val="20"/>
          <w:lang w:val="pt-BR"/>
        </w:rPr>
        <w:t xml:space="preserve"> </w:t>
      </w:r>
      <w:r>
        <w:rPr>
          <w:rFonts w:ascii="GHEA Grapalat" w:hAnsi="GHEA Grapalat" w:cs="GHEA Grapalat"/>
          <w:sz w:val="20"/>
          <w:szCs w:val="20"/>
        </w:rPr>
        <w:t>էլեկտրոնային</w:t>
      </w:r>
      <w:r>
        <w:rPr>
          <w:rFonts w:ascii="GHEA Grapalat" w:hAnsi="GHEA Grapalat" w:cs="GHEA Grapalat"/>
          <w:sz w:val="20"/>
          <w:szCs w:val="20"/>
          <w:lang w:val="pt-BR"/>
        </w:rPr>
        <w:t xml:space="preserve"> </w:t>
      </w:r>
      <w:r>
        <w:rPr>
          <w:rFonts w:ascii="GHEA Grapalat" w:hAnsi="GHEA Grapalat" w:cs="GHEA Grapalat"/>
          <w:sz w:val="20"/>
          <w:szCs w:val="20"/>
        </w:rPr>
        <w:t>կրիչներով</w:t>
      </w:r>
      <w:r>
        <w:rPr>
          <w:rFonts w:ascii="GHEA Grapalat" w:hAnsi="GHEA Grapalat" w:cs="GHEA Grapalat"/>
          <w:sz w:val="20"/>
          <w:szCs w:val="20"/>
          <w:lang w:val="pt-BR"/>
        </w:rPr>
        <w:t xml:space="preserve">, </w:t>
      </w:r>
      <w:r>
        <w:rPr>
          <w:rFonts w:ascii="GHEA Grapalat" w:hAnsi="GHEA Grapalat" w:cs="GHEA Grapalat"/>
          <w:sz w:val="20"/>
          <w:szCs w:val="20"/>
        </w:rPr>
        <w:t>ինչպես</w:t>
      </w:r>
      <w:r>
        <w:rPr>
          <w:rFonts w:ascii="GHEA Grapalat" w:hAnsi="GHEA Grapalat" w:cs="GHEA Grapalat"/>
          <w:sz w:val="20"/>
          <w:szCs w:val="20"/>
          <w:lang w:val="pt-BR"/>
        </w:rPr>
        <w:t xml:space="preserve"> </w:t>
      </w:r>
      <w:r>
        <w:rPr>
          <w:rFonts w:ascii="GHEA Grapalat" w:hAnsi="GHEA Grapalat" w:cs="GHEA Grapalat"/>
          <w:sz w:val="20"/>
          <w:szCs w:val="20"/>
        </w:rPr>
        <w:t>նաև</w:t>
      </w:r>
      <w:r>
        <w:rPr>
          <w:rFonts w:ascii="GHEA Grapalat" w:hAnsi="GHEA Grapalat" w:cs="GHEA Grapalat"/>
          <w:sz w:val="20"/>
          <w:szCs w:val="20"/>
          <w:lang w:val="pt-BR"/>
        </w:rPr>
        <w:t xml:space="preserve"> </w:t>
      </w:r>
      <w:r>
        <w:rPr>
          <w:rFonts w:ascii="GHEA Grapalat" w:hAnsi="GHEA Grapalat" w:cs="GHEA Grapalat"/>
          <w:sz w:val="20"/>
          <w:szCs w:val="20"/>
        </w:rPr>
        <w:t>դրանցից</w:t>
      </w:r>
      <w:r>
        <w:rPr>
          <w:rFonts w:ascii="GHEA Grapalat" w:hAnsi="GHEA Grapalat" w:cs="GHEA Grapalat"/>
          <w:sz w:val="20"/>
          <w:szCs w:val="20"/>
          <w:lang w:val="pt-BR"/>
        </w:rPr>
        <w:t xml:space="preserve"> </w:t>
      </w:r>
      <w:r>
        <w:rPr>
          <w:rFonts w:ascii="GHEA Grapalat" w:hAnsi="GHEA Grapalat" w:cs="GHEA Grapalat"/>
          <w:sz w:val="20"/>
          <w:szCs w:val="20"/>
        </w:rPr>
        <w:t>արտատպված</w:t>
      </w:r>
      <w:r>
        <w:rPr>
          <w:rFonts w:ascii="GHEA Grapalat" w:hAnsi="GHEA Grapalat" w:cs="GHEA Grapalat"/>
          <w:sz w:val="20"/>
          <w:szCs w:val="20"/>
          <w:lang w:val="pt-BR"/>
        </w:rPr>
        <w:t xml:space="preserve"> </w:t>
      </w:r>
      <w:r>
        <w:rPr>
          <w:rFonts w:ascii="GHEA Grapalat" w:hAnsi="GHEA Grapalat" w:cs="GHEA Grapalat"/>
          <w:sz w:val="20"/>
          <w:szCs w:val="20"/>
        </w:rPr>
        <w:t>թղթային</w:t>
      </w:r>
      <w:r>
        <w:rPr>
          <w:rFonts w:ascii="GHEA Grapalat" w:hAnsi="GHEA Grapalat" w:cs="GHEA Grapalat"/>
          <w:sz w:val="20"/>
          <w:szCs w:val="20"/>
          <w:lang w:val="pt-BR"/>
        </w:rPr>
        <w:t xml:space="preserve"> </w:t>
      </w:r>
      <w:r>
        <w:rPr>
          <w:rFonts w:ascii="GHEA Grapalat" w:hAnsi="GHEA Grapalat" w:cs="GHEA Grapalat"/>
          <w:sz w:val="20"/>
          <w:szCs w:val="20"/>
        </w:rPr>
        <w:t>տարբերակներով</w:t>
      </w:r>
      <w:r>
        <w:rPr>
          <w:rFonts w:ascii="GHEA Grapalat" w:hAnsi="GHEA Grapalat" w:cs="GHEA Grapalat"/>
          <w:sz w:val="20"/>
          <w:szCs w:val="20"/>
          <w:lang w:val="pt-BR"/>
        </w:rPr>
        <w:t>:</w:t>
      </w:r>
    </w:p>
    <w:p w:rsidR="006E5207" w:rsidRDefault="006E5207" w:rsidP="006E5207">
      <w:pPr>
        <w:numPr>
          <w:ilvl w:val="1"/>
          <w:numId w:val="14"/>
        </w:numPr>
        <w:ind w:left="0"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E5207" w:rsidRDefault="006E5207" w:rsidP="006E5207">
      <w:pPr>
        <w:numPr>
          <w:ilvl w:val="1"/>
          <w:numId w:val="14"/>
        </w:numPr>
        <w:ind w:left="0" w:firstLine="426"/>
        <w:jc w:val="both"/>
        <w:rPr>
          <w:rFonts w:ascii="GHEA Grapalat" w:hAnsi="GHEA Grapalat" w:cs="GHEA Grapalat"/>
          <w:sz w:val="20"/>
          <w:szCs w:val="20"/>
          <w:lang w:val="pt-BR"/>
        </w:rPr>
      </w:pPr>
      <w:r>
        <w:rPr>
          <w:rFonts w:ascii="GHEA Grapalat" w:hAnsi="GHEA Grapalat" w:cs="GHEA Grapalat"/>
          <w:sz w:val="20"/>
          <w:szCs w:val="20"/>
          <w:lang w:val="hy-AM"/>
        </w:rPr>
        <w:t>Վճարող Բանկի կողմից Պ</w:t>
      </w:r>
      <w:r>
        <w:rPr>
          <w:rFonts w:ascii="GHEA Grapalat" w:hAnsi="GHEA Grapalat" w:cs="GHEA Grapalat"/>
          <w:sz w:val="20"/>
          <w:szCs w:val="20"/>
          <w:lang w:val="pt-BR"/>
        </w:rPr>
        <w:t xml:space="preserve">ահանջագրում նշված գումարի վճարման հետևանքով </w:t>
      </w:r>
      <w:r>
        <w:rPr>
          <w:rFonts w:ascii="GHEA Grapalat" w:hAnsi="GHEA Grapalat" w:cs="GHEA Grapalat"/>
          <w:sz w:val="20"/>
          <w:szCs w:val="20"/>
          <w:lang w:val="hy-AM"/>
        </w:rPr>
        <w:t xml:space="preserve">Ընկերության </w:t>
      </w:r>
      <w:r>
        <w:rPr>
          <w:rFonts w:ascii="GHEA Grapalat" w:hAnsi="GHEA Grapalat" w:cs="GHEA Grapalat"/>
          <w:sz w:val="20"/>
          <w:szCs w:val="20"/>
          <w:lang w:val="pt-BR"/>
        </w:rPr>
        <w:t xml:space="preserve">առաջացած ռիսկերի (Ընկերության կրած վնասների) </w:t>
      </w:r>
      <w:r>
        <w:rPr>
          <w:rFonts w:ascii="GHEA Grapalat" w:hAnsi="GHEA Grapalat" w:cs="GHEA Grapalat"/>
          <w:sz w:val="20"/>
          <w:szCs w:val="20"/>
          <w:lang w:val="hy-AM"/>
        </w:rPr>
        <w:t xml:space="preserve">և բացասական հետևանքների </w:t>
      </w:r>
      <w:r>
        <w:rPr>
          <w:rFonts w:ascii="GHEA Grapalat" w:hAnsi="GHEA Grapalat" w:cs="GHEA Grapalat"/>
          <w:sz w:val="20"/>
          <w:szCs w:val="20"/>
          <w:lang w:val="pt-BR"/>
        </w:rPr>
        <w:t>համար Բանկը</w:t>
      </w:r>
      <w:r>
        <w:rPr>
          <w:rFonts w:ascii="GHEA Grapalat" w:hAnsi="GHEA Grapalat" w:cs="GHEA Grapalat"/>
          <w:sz w:val="20"/>
          <w:szCs w:val="20"/>
          <w:lang w:val="hy-AM"/>
        </w:rPr>
        <w:t xml:space="preserve"> որևէ</w:t>
      </w:r>
      <w:r>
        <w:rPr>
          <w:rFonts w:ascii="GHEA Grapalat" w:hAnsi="GHEA Grapalat" w:cs="GHEA Grapalat"/>
          <w:sz w:val="20"/>
          <w:szCs w:val="20"/>
          <w:lang w:val="pt-BR"/>
        </w:rPr>
        <w:t xml:space="preserve"> պատասխանատվություն չի կրում</w:t>
      </w:r>
      <w:r>
        <w:rPr>
          <w:rFonts w:ascii="GHEA Grapalat" w:hAnsi="GHEA Grapalat" w:cs="GHEA Grapalat"/>
          <w:sz w:val="20"/>
          <w:szCs w:val="20"/>
          <w:lang w:val="hy-AM"/>
        </w:rPr>
        <w:t>:</w:t>
      </w:r>
      <w:r>
        <w:rPr>
          <w:rFonts w:ascii="GHEA Grapalat" w:hAnsi="GHEA Grapalat" w:cs="GHEA Grapalat"/>
          <w:sz w:val="20"/>
          <w:szCs w:val="20"/>
          <w:lang w:val="pt-BR"/>
        </w:rPr>
        <w:t xml:space="preserve"> </w:t>
      </w:r>
      <w:r>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E5207" w:rsidRDefault="006E5207" w:rsidP="006E5207">
      <w:pPr>
        <w:numPr>
          <w:ilvl w:val="1"/>
          <w:numId w:val="14"/>
        </w:numPr>
        <w:ind w:left="0" w:firstLine="426"/>
        <w:jc w:val="both"/>
        <w:rPr>
          <w:rFonts w:ascii="GHEA Grapalat" w:hAnsi="GHEA Grapalat" w:cs="GHEA Grapalat"/>
          <w:sz w:val="20"/>
          <w:szCs w:val="20"/>
          <w:lang w:val="pt-BR"/>
        </w:rPr>
      </w:pPr>
      <w:r>
        <w:rPr>
          <w:rFonts w:ascii="GHEA Grapalat" w:hAnsi="GHEA Grapalat" w:cs="GHEA Grapalat"/>
          <w:sz w:val="20"/>
          <w:szCs w:val="20"/>
          <w:lang w:val="hy-AM"/>
        </w:rPr>
        <w:t>Այն դեպքում</w:t>
      </w:r>
      <w:r>
        <w:rPr>
          <w:rFonts w:ascii="GHEA Grapalat" w:hAnsi="GHEA Grapalat" w:cs="GHEA Grapalat"/>
          <w:sz w:val="20"/>
          <w:szCs w:val="20"/>
          <w:lang w:val="pt-BR"/>
        </w:rPr>
        <w:t>,</w:t>
      </w:r>
      <w:r>
        <w:rPr>
          <w:rFonts w:ascii="GHEA Grapalat" w:hAnsi="GHEA Grapalat" w:cs="GHEA Grapalat"/>
          <w:sz w:val="20"/>
          <w:szCs w:val="20"/>
          <w:lang w:val="hy-AM"/>
        </w:rPr>
        <w:t xml:space="preserve"> երբ Ընկերության հաշվի միջոցները չեն բավարարում</w:t>
      </w:r>
      <w:r>
        <w:rPr>
          <w:rFonts w:ascii="GHEA Grapalat" w:hAnsi="GHEA Grapalat" w:cs="GHEA Grapalat"/>
          <w:sz w:val="20"/>
          <w:szCs w:val="20"/>
        </w:rPr>
        <w:t>՝</w:t>
      </w:r>
      <w:r>
        <w:rPr>
          <w:rFonts w:ascii="GHEA Grapalat" w:hAnsi="GHEA Grapalat" w:cs="GHEA Grapalat"/>
          <w:sz w:val="20"/>
          <w:szCs w:val="20"/>
          <w:lang w:val="pt-BR"/>
        </w:rPr>
        <w:t xml:space="preserve"> </w:t>
      </w:r>
      <w:r>
        <w:rPr>
          <w:rFonts w:ascii="GHEA Grapalat" w:hAnsi="GHEA Grapalat" w:cs="GHEA Grapalat"/>
          <w:sz w:val="20"/>
          <w:szCs w:val="20"/>
        </w:rPr>
        <w:t>Վճարող</w:t>
      </w:r>
      <w:r>
        <w:rPr>
          <w:rFonts w:ascii="GHEA Grapalat" w:hAnsi="GHEA Grapalat" w:cs="GHEA Grapalat"/>
          <w:sz w:val="20"/>
          <w:szCs w:val="20"/>
          <w:lang w:val="pt-BR"/>
        </w:rPr>
        <w:t xml:space="preserve"> </w:t>
      </w:r>
      <w:r>
        <w:rPr>
          <w:rFonts w:ascii="GHEA Grapalat" w:hAnsi="GHEA Grapalat" w:cs="GHEA Grapalat"/>
          <w:sz w:val="20"/>
          <w:szCs w:val="20"/>
        </w:rPr>
        <w:t>բանկը</w:t>
      </w:r>
      <w:r>
        <w:rPr>
          <w:rFonts w:ascii="GHEA Grapalat" w:hAnsi="GHEA Grapalat" w:cs="GHEA Grapalat"/>
          <w:sz w:val="20"/>
          <w:szCs w:val="20"/>
          <w:lang w:val="pt-BR"/>
        </w:rPr>
        <w:t xml:space="preserve"> </w:t>
      </w:r>
      <w:r>
        <w:rPr>
          <w:rFonts w:ascii="GHEA Grapalat" w:hAnsi="GHEA Grapalat" w:cs="GHEA Grapalat"/>
          <w:sz w:val="20"/>
          <w:szCs w:val="20"/>
        </w:rPr>
        <w:t>վճարման</w:t>
      </w:r>
      <w:r>
        <w:rPr>
          <w:rFonts w:ascii="GHEA Grapalat" w:hAnsi="GHEA Grapalat" w:cs="GHEA Grapalat"/>
          <w:sz w:val="20"/>
          <w:szCs w:val="20"/>
          <w:lang w:val="pt-BR"/>
        </w:rPr>
        <w:t xml:space="preserve"> </w:t>
      </w:r>
      <w:r>
        <w:rPr>
          <w:rFonts w:ascii="GHEA Grapalat" w:hAnsi="GHEA Grapalat" w:cs="GHEA Grapalat"/>
          <w:sz w:val="20"/>
          <w:szCs w:val="20"/>
        </w:rPr>
        <w:t>պահանջագիրը</w:t>
      </w:r>
      <w:r>
        <w:rPr>
          <w:rFonts w:ascii="GHEA Grapalat" w:hAnsi="GHEA Grapalat" w:cs="GHEA Grapalat"/>
          <w:sz w:val="20"/>
          <w:szCs w:val="20"/>
          <w:lang w:val="pt-BR"/>
        </w:rPr>
        <w:t xml:space="preserve"> </w:t>
      </w:r>
      <w:r>
        <w:rPr>
          <w:rFonts w:ascii="GHEA Grapalat" w:hAnsi="GHEA Grapalat" w:cs="GHEA Grapalat"/>
          <w:sz w:val="20"/>
          <w:szCs w:val="20"/>
        </w:rPr>
        <w:t>ստանալուց</w:t>
      </w:r>
      <w:r>
        <w:rPr>
          <w:rFonts w:ascii="GHEA Grapalat" w:hAnsi="GHEA Grapalat" w:cs="GHEA Grapalat"/>
          <w:sz w:val="20"/>
          <w:szCs w:val="20"/>
          <w:lang w:val="pt-BR"/>
        </w:rPr>
        <w:t xml:space="preserve"> </w:t>
      </w:r>
      <w:r>
        <w:rPr>
          <w:rFonts w:ascii="GHEA Grapalat" w:hAnsi="GHEA Grapalat" w:cs="GHEA Grapalat"/>
          <w:sz w:val="20"/>
          <w:szCs w:val="20"/>
        </w:rPr>
        <w:t>հետո՝</w:t>
      </w:r>
      <w:r>
        <w:rPr>
          <w:rFonts w:ascii="GHEA Grapalat" w:hAnsi="GHEA Grapalat" w:cs="GHEA Grapalat"/>
          <w:sz w:val="20"/>
          <w:szCs w:val="20"/>
          <w:lang w:val="pt-BR"/>
        </w:rPr>
        <w:t xml:space="preserve"> 2 (</w:t>
      </w:r>
      <w:r>
        <w:rPr>
          <w:rFonts w:ascii="GHEA Grapalat" w:hAnsi="GHEA Grapalat" w:cs="GHEA Grapalat"/>
          <w:sz w:val="20"/>
          <w:szCs w:val="20"/>
        </w:rPr>
        <w:t>երկու</w:t>
      </w:r>
      <w:r>
        <w:rPr>
          <w:rFonts w:ascii="GHEA Grapalat" w:hAnsi="GHEA Grapalat" w:cs="GHEA Grapalat"/>
          <w:sz w:val="20"/>
          <w:szCs w:val="20"/>
          <w:lang w:val="pt-BR"/>
        </w:rPr>
        <w:t xml:space="preserve">) </w:t>
      </w:r>
      <w:r>
        <w:rPr>
          <w:rFonts w:ascii="GHEA Grapalat" w:hAnsi="GHEA Grapalat" w:cs="GHEA Grapalat"/>
          <w:sz w:val="20"/>
          <w:szCs w:val="20"/>
        </w:rPr>
        <w:t>աշխատանքային</w:t>
      </w:r>
      <w:r>
        <w:rPr>
          <w:rFonts w:ascii="GHEA Grapalat" w:hAnsi="GHEA Grapalat" w:cs="GHEA Grapalat"/>
          <w:sz w:val="20"/>
          <w:szCs w:val="20"/>
          <w:lang w:val="pt-BR"/>
        </w:rPr>
        <w:t xml:space="preserve"> </w:t>
      </w:r>
      <w:r>
        <w:rPr>
          <w:rFonts w:ascii="GHEA Grapalat" w:hAnsi="GHEA Grapalat" w:cs="GHEA Grapalat"/>
          <w:sz w:val="20"/>
          <w:szCs w:val="20"/>
        </w:rPr>
        <w:t>օրվա</w:t>
      </w:r>
      <w:r>
        <w:rPr>
          <w:rFonts w:ascii="GHEA Grapalat" w:hAnsi="GHEA Grapalat" w:cs="GHEA Grapalat"/>
          <w:sz w:val="20"/>
          <w:szCs w:val="20"/>
          <w:lang w:val="pt-BR"/>
        </w:rPr>
        <w:t xml:space="preserve"> </w:t>
      </w:r>
      <w:r>
        <w:rPr>
          <w:rFonts w:ascii="GHEA Grapalat" w:hAnsi="GHEA Grapalat" w:cs="GHEA Grapalat"/>
          <w:sz w:val="20"/>
          <w:szCs w:val="20"/>
        </w:rPr>
        <w:t>ընթացքում</w:t>
      </w:r>
      <w:r>
        <w:rPr>
          <w:rFonts w:ascii="GHEA Grapalat" w:hAnsi="GHEA Grapalat" w:cs="GHEA Grapalat"/>
          <w:sz w:val="20"/>
          <w:szCs w:val="20"/>
          <w:lang w:val="pt-BR"/>
        </w:rPr>
        <w:t xml:space="preserve"> </w:t>
      </w:r>
      <w:r>
        <w:rPr>
          <w:rFonts w:ascii="GHEA Grapalat" w:hAnsi="GHEA Grapalat" w:cs="GHEA Grapalat"/>
          <w:sz w:val="20"/>
          <w:szCs w:val="20"/>
        </w:rPr>
        <w:t>պետք</w:t>
      </w:r>
      <w:r>
        <w:rPr>
          <w:rFonts w:ascii="GHEA Grapalat" w:hAnsi="GHEA Grapalat" w:cs="GHEA Grapalat"/>
          <w:sz w:val="20"/>
          <w:szCs w:val="20"/>
          <w:lang w:val="pt-BR"/>
        </w:rPr>
        <w:t xml:space="preserve"> </w:t>
      </w:r>
      <w:r>
        <w:rPr>
          <w:rFonts w:ascii="GHEA Grapalat" w:hAnsi="GHEA Grapalat" w:cs="GHEA Grapalat"/>
          <w:sz w:val="20"/>
          <w:szCs w:val="20"/>
        </w:rPr>
        <w:t>է</w:t>
      </w:r>
      <w:r>
        <w:rPr>
          <w:rFonts w:ascii="GHEA Grapalat" w:hAnsi="GHEA Grapalat" w:cs="GHEA Grapalat"/>
          <w:sz w:val="20"/>
          <w:szCs w:val="20"/>
          <w:lang w:val="pt-BR"/>
        </w:rPr>
        <w:t xml:space="preserve"> </w:t>
      </w:r>
      <w:r>
        <w:rPr>
          <w:rFonts w:ascii="GHEA Grapalat" w:hAnsi="GHEA Grapalat" w:cs="GHEA Grapalat"/>
          <w:sz w:val="20"/>
          <w:szCs w:val="20"/>
        </w:rPr>
        <w:t>տեղեկացնի</w:t>
      </w:r>
      <w:r>
        <w:rPr>
          <w:rFonts w:ascii="GHEA Grapalat" w:hAnsi="GHEA Grapalat" w:cs="GHEA Grapalat"/>
          <w:sz w:val="20"/>
          <w:szCs w:val="20"/>
          <w:lang w:val="pt-BR"/>
        </w:rPr>
        <w:t xml:space="preserve"> </w:t>
      </w:r>
      <w:r>
        <w:rPr>
          <w:rFonts w:ascii="GHEA Grapalat" w:hAnsi="GHEA Grapalat" w:cs="GHEA Grapalat"/>
          <w:sz w:val="20"/>
          <w:szCs w:val="20"/>
        </w:rPr>
        <w:t>Պատվիրատուին՝</w:t>
      </w:r>
      <w:r>
        <w:rPr>
          <w:rFonts w:ascii="GHEA Grapalat" w:hAnsi="GHEA Grapalat" w:cs="GHEA Grapalat"/>
          <w:sz w:val="20"/>
          <w:szCs w:val="20"/>
          <w:lang w:val="pt-BR"/>
        </w:rPr>
        <w:t xml:space="preserve"> </w:t>
      </w:r>
      <w:r>
        <w:rPr>
          <w:rFonts w:ascii="GHEA Grapalat" w:hAnsi="GHEA Grapalat" w:cs="GHEA Grapalat"/>
          <w:sz w:val="20"/>
          <w:szCs w:val="20"/>
        </w:rPr>
        <w:t>գրավոր</w:t>
      </w:r>
      <w:r>
        <w:rPr>
          <w:rFonts w:ascii="GHEA Grapalat" w:hAnsi="GHEA Grapalat" w:cs="GHEA Grapalat"/>
          <w:sz w:val="20"/>
          <w:szCs w:val="20"/>
          <w:lang w:val="pt-BR"/>
        </w:rPr>
        <w:t xml:space="preserve"> </w:t>
      </w:r>
      <w:r>
        <w:rPr>
          <w:rFonts w:ascii="GHEA Grapalat" w:hAnsi="GHEA Grapalat" w:cs="GHEA Grapalat"/>
          <w:sz w:val="20"/>
          <w:szCs w:val="20"/>
        </w:rPr>
        <w:t>ձևով</w:t>
      </w:r>
      <w:r>
        <w:rPr>
          <w:rFonts w:ascii="GHEA Grapalat" w:hAnsi="GHEA Grapalat" w:cs="GHEA Grapalat"/>
          <w:sz w:val="20"/>
          <w:szCs w:val="20"/>
          <w:lang w:val="pt-BR"/>
        </w:rPr>
        <w:t>:</w:t>
      </w:r>
    </w:p>
    <w:p w:rsidR="006E5207" w:rsidRDefault="006E5207" w:rsidP="006E5207">
      <w:pPr>
        <w:numPr>
          <w:ilvl w:val="1"/>
          <w:numId w:val="14"/>
        </w:numPr>
        <w:ind w:left="0"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 Սույն համաձայնագիրը և կից </w:t>
      </w:r>
      <w:r>
        <w:rPr>
          <w:rFonts w:ascii="GHEA Grapalat" w:hAnsi="GHEA Grapalat" w:cs="GHEA Grapalat"/>
          <w:sz w:val="20"/>
          <w:szCs w:val="20"/>
          <w:lang w:val="hy-AM"/>
        </w:rPr>
        <w:t>Պ</w:t>
      </w:r>
      <w:r>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E5207" w:rsidRDefault="006E5207" w:rsidP="006E5207">
      <w:pPr>
        <w:jc w:val="both"/>
        <w:rPr>
          <w:rFonts w:ascii="GHEA Grapalat" w:hAnsi="GHEA Grapalat" w:cs="GHEA Grapalat"/>
          <w:sz w:val="20"/>
          <w:szCs w:val="20"/>
          <w:lang w:val="hy-AM"/>
        </w:rPr>
      </w:pPr>
    </w:p>
    <w:p w:rsidR="006E5207" w:rsidRDefault="006E5207" w:rsidP="006E5207">
      <w:pPr>
        <w:numPr>
          <w:ilvl w:val="0"/>
          <w:numId w:val="10"/>
        </w:numPr>
        <w:jc w:val="center"/>
        <w:rPr>
          <w:rFonts w:ascii="GHEA Grapalat" w:hAnsi="GHEA Grapalat" w:cs="GHEA Grapalat"/>
          <w:b/>
          <w:bCs/>
          <w:sz w:val="20"/>
          <w:szCs w:val="20"/>
        </w:rPr>
      </w:pPr>
      <w:r>
        <w:rPr>
          <w:rFonts w:ascii="GHEA Grapalat" w:hAnsi="GHEA Grapalat" w:cs="GHEA Grapalat"/>
          <w:b/>
          <w:bCs/>
          <w:sz w:val="20"/>
          <w:szCs w:val="20"/>
        </w:rPr>
        <w:t>Այլ պայմաններ</w:t>
      </w:r>
    </w:p>
    <w:p w:rsidR="006E5207" w:rsidRDefault="006E5207" w:rsidP="006E5207">
      <w:pPr>
        <w:ind w:firstLine="567"/>
        <w:jc w:val="both"/>
        <w:rPr>
          <w:rFonts w:ascii="GHEA Grapalat" w:hAnsi="GHEA Grapalat" w:cs="GHEA Grapalat"/>
          <w:sz w:val="20"/>
          <w:szCs w:val="20"/>
        </w:rPr>
      </w:pPr>
      <w:r>
        <w:rPr>
          <w:rFonts w:ascii="GHEA Grapalat" w:hAnsi="GHEA Grapalat" w:cs="GHEA Grapalat"/>
          <w:sz w:val="20"/>
          <w:szCs w:val="20"/>
        </w:rPr>
        <w:t>2.1 Սույն համաձայնագիրը</w:t>
      </w:r>
      <w:r>
        <w:rPr>
          <w:rFonts w:ascii="GHEA Grapalat" w:hAnsi="GHEA Grapalat" w:cs="GHEA Grapalat"/>
          <w:sz w:val="20"/>
          <w:szCs w:val="20"/>
          <w:lang w:val="hy-AM"/>
        </w:rPr>
        <w:t xml:space="preserve"> և Պահանջագիրը անհետկանչելի են,</w:t>
      </w:r>
      <w:r>
        <w:rPr>
          <w:rFonts w:ascii="GHEA Grapalat" w:hAnsi="GHEA Grapalat" w:cs="GHEA Grapalat"/>
          <w:sz w:val="20"/>
          <w:szCs w:val="20"/>
        </w:rPr>
        <w:t xml:space="preserve"> ուժի մեջ </w:t>
      </w:r>
      <w:r>
        <w:rPr>
          <w:rFonts w:ascii="GHEA Grapalat" w:hAnsi="GHEA Grapalat" w:cs="GHEA Grapalat"/>
          <w:sz w:val="20"/>
          <w:szCs w:val="20"/>
          <w:lang w:val="hy-AM"/>
        </w:rPr>
        <w:t>են</w:t>
      </w:r>
      <w:r>
        <w:rPr>
          <w:rFonts w:ascii="GHEA Grapalat" w:hAnsi="GHEA Grapalat" w:cs="GHEA Grapalat"/>
          <w:sz w:val="20"/>
          <w:szCs w:val="20"/>
        </w:rPr>
        <w:t xml:space="preserve"> մտնում Ընկերության կողմից վավերացման պահից և ուժի մեջ</w:t>
      </w:r>
      <w:r>
        <w:rPr>
          <w:rFonts w:ascii="GHEA Grapalat" w:hAnsi="GHEA Grapalat" w:cs="GHEA Grapalat"/>
          <w:sz w:val="20"/>
          <w:szCs w:val="20"/>
          <w:lang w:val="hy-AM"/>
        </w:rPr>
        <w:t xml:space="preserve"> են մինչև </w:t>
      </w:r>
      <w:r>
        <w:rPr>
          <w:rFonts w:ascii="GHEA Grapalat" w:hAnsi="GHEA Grapalat" w:cs="GHEA Grapalat"/>
          <w:sz w:val="20"/>
          <w:szCs w:val="20"/>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E5207" w:rsidRDefault="006E5207" w:rsidP="006E5207">
      <w:pPr>
        <w:ind w:firstLine="567"/>
        <w:jc w:val="both"/>
        <w:rPr>
          <w:rFonts w:ascii="GHEA Grapalat" w:hAnsi="GHEA Grapalat" w:cs="GHEA Grapalat"/>
          <w:sz w:val="20"/>
          <w:szCs w:val="20"/>
          <w:lang w:val="hy-AM"/>
        </w:rPr>
      </w:pPr>
    </w:p>
    <w:p w:rsidR="006E5207" w:rsidRPr="00EC64BC" w:rsidRDefault="006E5207" w:rsidP="00EC64BC">
      <w:pPr>
        <w:pStyle w:val="aff0"/>
        <w:numPr>
          <w:ilvl w:val="0"/>
          <w:numId w:val="43"/>
        </w:numPr>
        <w:jc w:val="center"/>
        <w:rPr>
          <w:rFonts w:ascii="GHEA Grapalat" w:hAnsi="GHEA Grapalat" w:cs="GHEA Grapalat"/>
          <w:sz w:val="20"/>
          <w:szCs w:val="20"/>
          <w:lang w:val="hy-AM"/>
        </w:rPr>
      </w:pPr>
      <w:r w:rsidRPr="00EC64BC">
        <w:rPr>
          <w:rFonts w:ascii="GHEA Grapalat" w:hAnsi="GHEA Grapalat" w:cs="GHEA Grapalat"/>
          <w:b/>
          <w:sz w:val="20"/>
          <w:szCs w:val="20"/>
          <w:lang w:val="hy-AM"/>
        </w:rPr>
        <w:t>Ընկերության հասցեն, բանկային վավերապայմանները`</w:t>
      </w:r>
    </w:p>
    <w:p w:rsidR="006E5207" w:rsidRDefault="006E5207" w:rsidP="006E5207">
      <w:pPr>
        <w:jc w:val="both"/>
        <w:rPr>
          <w:rFonts w:ascii="GHEA Grapalat" w:hAnsi="GHEA Grapalat" w:cs="GHEA Grapalat"/>
          <w:sz w:val="20"/>
          <w:szCs w:val="20"/>
          <w:u w:val="single"/>
          <w:lang w:val="hy-AM"/>
        </w:rPr>
      </w:pP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անվանումը</w:t>
      </w:r>
    </w:p>
    <w:p w:rsidR="006E5207" w:rsidRDefault="006E5207" w:rsidP="006E5207">
      <w:pPr>
        <w:jc w:val="both"/>
        <w:rPr>
          <w:rFonts w:ascii="GHEA Grapalat" w:hAnsi="GHEA Grapalat"/>
          <w:sz w:val="20"/>
          <w:szCs w:val="20"/>
          <w:u w:val="single"/>
          <w:vertAlign w:val="superscript"/>
          <w:lang w:val="hy-AM"/>
        </w:rPr>
      </w:pPr>
      <w:r>
        <w:rPr>
          <w:rFonts w:ascii="GHEA Grapalat" w:hAnsi="GHEA Grapalat"/>
          <w:sz w:val="20"/>
          <w:szCs w:val="20"/>
          <w:vertAlign w:val="superscript"/>
          <w:lang w:val="hy-AM"/>
        </w:rPr>
        <w:t xml:space="preserve"> </w:t>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հասցեն</w:t>
      </w:r>
    </w:p>
    <w:p w:rsidR="006E5207" w:rsidRDefault="006E5207" w:rsidP="006E5207">
      <w:pPr>
        <w:jc w:val="both"/>
        <w:rPr>
          <w:rFonts w:ascii="GHEA Grapalat" w:hAnsi="GHEA Grapalat"/>
          <w:sz w:val="20"/>
          <w:szCs w:val="20"/>
          <w:u w:val="single"/>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ընկերությանը սպասարկող բանկի անվանումը</w:t>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բանկային հաշվեհամարը</w:t>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հարկ վճարողի հաշվառման համարը</w:t>
      </w:r>
    </w:p>
    <w:p w:rsidR="006E5207" w:rsidRDefault="006E5207" w:rsidP="006E5207">
      <w:pPr>
        <w:jc w:val="both"/>
        <w:rPr>
          <w:rFonts w:ascii="GHEA Grapalat" w:hAnsi="GHEA Grapalat"/>
          <w:sz w:val="20"/>
          <w:szCs w:val="20"/>
          <w:u w:val="single"/>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տնօրենի անունը, ազգանունը և ստորագրությունը</w:t>
      </w:r>
    </w:p>
    <w:p w:rsidR="006E5207" w:rsidRDefault="006E5207" w:rsidP="006E5207">
      <w:pPr>
        <w:jc w:val="both"/>
        <w:rPr>
          <w:rFonts w:ascii="GHEA Grapalat" w:hAnsi="GHEA Grapalat"/>
          <w:sz w:val="20"/>
          <w:szCs w:val="20"/>
          <w:lang w:val="hy-AM"/>
        </w:rPr>
      </w:pPr>
      <w:r>
        <w:rPr>
          <w:rFonts w:ascii="GHEA Grapalat" w:hAnsi="GHEA Grapalat"/>
          <w:sz w:val="20"/>
          <w:szCs w:val="20"/>
          <w:lang w:val="hy-AM"/>
        </w:rPr>
        <w:t>Կ.Տ</w:t>
      </w:r>
    </w:p>
    <w:p w:rsidR="006E5207" w:rsidRDefault="006E5207" w:rsidP="006E5207">
      <w:pPr>
        <w:jc w:val="both"/>
        <w:rPr>
          <w:rFonts w:ascii="GHEA Grapalat" w:hAnsi="GHEA Grapalat"/>
          <w:sz w:val="20"/>
          <w:szCs w:val="20"/>
          <w:lang w:val="hy-AM"/>
        </w:rPr>
      </w:pPr>
    </w:p>
    <w:p w:rsidR="006E5207" w:rsidRDefault="006E5207" w:rsidP="006E5207">
      <w:pPr>
        <w:jc w:val="both"/>
        <w:rPr>
          <w:rFonts w:ascii="GHEA Grapalat" w:hAnsi="GHEA Grapalat"/>
          <w:sz w:val="20"/>
          <w:szCs w:val="20"/>
          <w:lang w:val="hy-AM"/>
        </w:rPr>
      </w:pPr>
      <w:r>
        <w:rPr>
          <w:rFonts w:ascii="GHEA Grapalat" w:hAnsi="GHEA Grapalat"/>
          <w:sz w:val="20"/>
          <w:szCs w:val="20"/>
          <w:lang w:val="hy-AM"/>
        </w:rPr>
        <w:t>Օր/ամիս/տարի</w:t>
      </w:r>
    </w:p>
    <w:p w:rsidR="006E5207" w:rsidRDefault="006E5207" w:rsidP="006E5207">
      <w:pPr>
        <w:jc w:val="center"/>
        <w:rPr>
          <w:rFonts w:ascii="GHEA Grapalat" w:hAnsi="GHEA Grapalat" w:cs="GHEA Grapalat"/>
          <w:sz w:val="20"/>
          <w:szCs w:val="20"/>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Pr>
          <w:rFonts w:ascii="GHEA Grapalat" w:hAnsi="GHEA Grapalat" w:cs="Sylfaen"/>
          <w:i/>
          <w:sz w:val="20"/>
          <w:szCs w:val="20"/>
          <w:lang w:val="hy-AM"/>
        </w:rPr>
        <w:t xml:space="preserve">* </w:t>
      </w:r>
      <w:r>
        <w:rPr>
          <w:rFonts w:ascii="GHEA Grapalat" w:hAnsi="GHEA Grapalat"/>
          <w:i/>
          <w:sz w:val="20"/>
          <w:szCs w:val="20"/>
          <w:lang w:val="hy-AM"/>
        </w:rPr>
        <w:t>լրացվում է հանձնաժողովի քարտուղարի կողմից` մինչև հրավերը տեղեկագրում հրապարակելը:</w:t>
      </w: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E5207" w:rsidRDefault="006E5207" w:rsidP="006E5207">
      <w:pPr>
        <w:pStyle w:val="33"/>
        <w:spacing w:line="240" w:lineRule="auto"/>
        <w:jc w:val="right"/>
        <w:rPr>
          <w:rFonts w:ascii="GHEA Grapalat" w:hAnsi="GHEA Grapalat"/>
          <w:b/>
          <w:lang w:val="hy-AM"/>
        </w:rPr>
      </w:pPr>
      <w:r>
        <w:rPr>
          <w:rFonts w:ascii="GHEA Grapalat" w:hAnsi="GHEA Grapalat"/>
          <w:b/>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6E5207"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B7063D" w:rsidRDefault="00B7063D" w:rsidP="00B7063D">
            <w:pPr>
              <w:ind w:left="360"/>
              <w:rPr>
                <w:rFonts w:ascii="GHEA Grapalat" w:hAnsi="GHEA Grapalat" w:cs="Sylfaen"/>
                <w:b/>
                <w:bCs/>
                <w:sz w:val="20"/>
                <w:szCs w:val="20"/>
                <w:lang w:val="hy-AM"/>
              </w:rPr>
            </w:pPr>
            <w:r w:rsidRPr="002863C3">
              <w:rPr>
                <w:rFonts w:ascii="GHEA Grapalat" w:hAnsi="GHEA Grapalat" w:cs="Sylfaen"/>
                <w:b/>
                <w:bCs/>
                <w:sz w:val="20"/>
                <w:szCs w:val="20"/>
                <w:lang w:val="hy-AM"/>
              </w:rPr>
              <w:lastRenderedPageBreak/>
              <w:t xml:space="preserve">                                                                </w:t>
            </w:r>
            <w:r w:rsidR="006E5207" w:rsidRPr="00B7063D">
              <w:rPr>
                <w:rFonts w:ascii="GHEA Grapalat" w:hAnsi="GHEA Grapalat" w:cs="Sylfaen"/>
                <w:b/>
                <w:bCs/>
                <w:sz w:val="20"/>
                <w:szCs w:val="20"/>
              </w:rPr>
              <w:t>ՎՃԱՐՄԱՆ</w:t>
            </w:r>
            <w:r w:rsidR="006E5207" w:rsidRPr="00B7063D">
              <w:rPr>
                <w:rFonts w:ascii="GHEA Grapalat" w:hAnsi="GHEA Grapalat" w:cs="Arial"/>
                <w:b/>
                <w:bCs/>
                <w:sz w:val="20"/>
                <w:szCs w:val="20"/>
              </w:rPr>
              <w:t xml:space="preserve"> </w:t>
            </w:r>
            <w:r w:rsidR="006E5207" w:rsidRPr="00B7063D">
              <w:rPr>
                <w:rFonts w:ascii="GHEA Grapalat" w:hAnsi="GHEA Grapalat" w:cs="Sylfaen"/>
                <w:b/>
                <w:bCs/>
                <w:sz w:val="20"/>
                <w:szCs w:val="20"/>
              </w:rPr>
              <w:t xml:space="preserve">ՊԱՀԱՆՋԱԳԻՐ* </w:t>
            </w:r>
          </w:p>
          <w:p w:rsidR="006E5207" w:rsidRDefault="006E5207">
            <w:pPr>
              <w:jc w:val="center"/>
              <w:rPr>
                <w:rFonts w:ascii="GHEA Grapalat" w:hAnsi="GHEA Grapalat" w:cs="Arial"/>
                <w:bCs/>
                <w:i/>
                <w:sz w:val="20"/>
                <w:szCs w:val="20"/>
              </w:rPr>
            </w:pPr>
          </w:p>
        </w:tc>
      </w:tr>
      <w:tr w:rsidR="006E5207"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Sylfaen"/>
                <w:sz w:val="20"/>
                <w:szCs w:val="20"/>
                <w:lang w:val="hy-AM"/>
              </w:rPr>
            </w:pPr>
            <w:r>
              <w:rPr>
                <w:rFonts w:ascii="GHEA Grapalat" w:hAnsi="GHEA Grapalat" w:cs="Sylfaen"/>
                <w:sz w:val="20"/>
                <w:szCs w:val="20"/>
                <w:lang w:val="hy-AM"/>
              </w:rPr>
              <w:t>2</w:t>
            </w:r>
            <w:r>
              <w:rPr>
                <w:rFonts w:ascii="GHEA Grapalat" w:hAnsi="GHEA Grapalat" w:cs="Sylfaen"/>
                <w:sz w:val="20"/>
                <w:szCs w:val="20"/>
              </w:rPr>
              <w:t>.</w:t>
            </w:r>
            <w:r>
              <w:rPr>
                <w:rFonts w:ascii="GHEA Grapalat" w:hAnsi="GHEA Grapalat" w:cs="Sylfaen"/>
                <w:sz w:val="20"/>
                <w:szCs w:val="20"/>
                <w:lang w:val="hy-AM"/>
              </w:rPr>
              <w:t xml:space="preserve"> Թիվ </w:t>
            </w:r>
          </w:p>
        </w:tc>
      </w:tr>
      <w:tr w:rsidR="006E5207" w:rsidTr="006E520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Sylfaen"/>
                <w:sz w:val="20"/>
                <w:szCs w:val="20"/>
              </w:rPr>
            </w:pPr>
            <w:r>
              <w:rPr>
                <w:rFonts w:ascii="GHEA Grapalat" w:hAnsi="GHEA Grapalat" w:cs="Sylfaen"/>
                <w:sz w:val="20"/>
                <w:szCs w:val="20"/>
                <w:lang w:val="hy-AM"/>
              </w:rPr>
              <w:t>3</w:t>
            </w:r>
            <w:r>
              <w:rPr>
                <w:rFonts w:ascii="GHEA Grapalat" w:hAnsi="GHEA Grapalat" w:cs="Sylfaen"/>
                <w:sz w:val="20"/>
                <w:szCs w:val="20"/>
              </w:rPr>
              <w:t>.                                                         Ներկայացման</w:t>
            </w:r>
            <w:r>
              <w:rPr>
                <w:rFonts w:ascii="GHEA Grapalat" w:hAnsi="GHEA Grapalat" w:cs="Arial"/>
                <w:sz w:val="20"/>
                <w:szCs w:val="20"/>
              </w:rPr>
              <w:t xml:space="preserve"> </w:t>
            </w:r>
            <w:r>
              <w:rPr>
                <w:rFonts w:ascii="GHEA Grapalat" w:hAnsi="GHEA Grapalat" w:cs="Sylfaen"/>
                <w:sz w:val="20"/>
                <w:szCs w:val="20"/>
              </w:rPr>
              <w:t>ամսաթիվը</w:t>
            </w:r>
            <w:r>
              <w:rPr>
                <w:rFonts w:ascii="GHEA Grapalat" w:hAnsi="GHEA Grapalat" w:cs="Arial"/>
                <w:sz w:val="20"/>
                <w:szCs w:val="20"/>
              </w:rPr>
              <w:t xml:space="preserve">` </w:t>
            </w:r>
            <w:r w:rsidR="00EC64BC">
              <w:rPr>
                <w:rFonts w:ascii="GHEA Grapalat" w:hAnsi="GHEA Grapalat" w:cs="Tahoma"/>
                <w:color w:val="000000"/>
                <w:sz w:val="20"/>
                <w:szCs w:val="20"/>
              </w:rPr>
              <w:t>“</w:t>
            </w:r>
            <w:r>
              <w:rPr>
                <w:rFonts w:ascii="GHEA Grapalat" w:hAnsi="GHEA Grapalat" w:cs="Tahoma"/>
                <w:color w:val="000000"/>
                <w:sz w:val="20"/>
                <w:szCs w:val="20"/>
              </w:rPr>
              <w:t>___</w:t>
            </w:r>
            <w:r w:rsidR="00EC64BC">
              <w:rPr>
                <w:rFonts w:ascii="GHEA Grapalat" w:hAnsi="GHEA Grapalat" w:cs="Tahoma"/>
                <w:color w:val="000000"/>
                <w:sz w:val="20"/>
                <w:szCs w:val="20"/>
              </w:rPr>
              <w:t>”</w:t>
            </w:r>
            <w:r>
              <w:rPr>
                <w:rFonts w:ascii="GHEA Grapalat" w:hAnsi="GHEA Grapalat" w:cs="Tahoma"/>
                <w:color w:val="000000"/>
                <w:sz w:val="20"/>
                <w:szCs w:val="20"/>
              </w:rPr>
              <w:t xml:space="preserve">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tc>
      </w:tr>
      <w:tr w:rsidR="006E5207" w:rsidTr="006E520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521ECD" w:rsidRDefault="006E5207">
            <w:pPr>
              <w:rPr>
                <w:rFonts w:ascii="GHEA Grapalat" w:hAnsi="GHEA Grapalat" w:cs="Arial"/>
                <w:sz w:val="20"/>
                <w:szCs w:val="20"/>
              </w:rPr>
            </w:pPr>
            <w:r>
              <w:rPr>
                <w:rFonts w:ascii="GHEA Grapalat" w:hAnsi="GHEA Grapalat" w:cs="Sylfaen"/>
                <w:sz w:val="20"/>
                <w:szCs w:val="20"/>
                <w:lang w:val="hy-AM"/>
              </w:rPr>
              <w:t>4</w:t>
            </w:r>
            <w:r w:rsidRPr="00521ECD">
              <w:rPr>
                <w:rFonts w:ascii="GHEA Grapalat" w:hAnsi="GHEA Grapalat" w:cs="Sylfaen"/>
                <w:sz w:val="20"/>
                <w:szCs w:val="20"/>
              </w:rPr>
              <w:t xml:space="preserve">. </w:t>
            </w:r>
            <w:r>
              <w:rPr>
                <w:rFonts w:ascii="GHEA Grapalat" w:hAnsi="GHEA Grapalat" w:cs="Sylfaen"/>
                <w:sz w:val="20"/>
                <w:szCs w:val="20"/>
                <w:lang w:val="hy-AM"/>
              </w:rPr>
              <w:t>Վճարողի անվանումը</w:t>
            </w:r>
            <w:r w:rsidRPr="00521ECD">
              <w:rPr>
                <w:rFonts w:ascii="GHEA Grapalat" w:hAnsi="GHEA Grapalat" w:cs="Sylfaen"/>
                <w:sz w:val="20"/>
                <w:szCs w:val="20"/>
              </w:rPr>
              <w:t>,</w:t>
            </w:r>
            <w:r>
              <w:rPr>
                <w:rFonts w:ascii="GHEA Grapalat" w:hAnsi="GHEA Grapalat" w:cs="Sylfaen"/>
                <w:sz w:val="20"/>
                <w:szCs w:val="20"/>
                <w:lang w:val="hy-AM"/>
              </w:rPr>
              <w:t xml:space="preserve"> կամ անուն ազգանուն </w:t>
            </w:r>
            <w:r w:rsidRPr="00521ECD">
              <w:rPr>
                <w:rFonts w:ascii="GHEA Grapalat" w:hAnsi="GHEA Grapalat" w:cs="Sylfaen"/>
                <w:sz w:val="20"/>
                <w:szCs w:val="20"/>
              </w:rPr>
              <w:t>(</w:t>
            </w:r>
            <w:r>
              <w:rPr>
                <w:rFonts w:ascii="GHEA Grapalat" w:hAnsi="GHEA Grapalat" w:cs="Sylfaen"/>
                <w:sz w:val="20"/>
                <w:szCs w:val="20"/>
              </w:rPr>
              <w:t>Ընկերություն</w:t>
            </w:r>
            <w:r w:rsidRPr="00521ECD">
              <w:rPr>
                <w:rFonts w:ascii="GHEA Grapalat" w:hAnsi="GHEA Grapalat" w:cs="Sylfaen"/>
                <w:sz w:val="20"/>
                <w:szCs w:val="20"/>
              </w:rPr>
              <w:t xml:space="preserve"> </w:t>
            </w:r>
            <w:r w:rsidRPr="00521ECD">
              <w:rPr>
                <w:rFonts w:ascii="GHEA Grapalat" w:hAnsi="GHEA Grapalat" w:cs="Arial"/>
                <w:sz w:val="20"/>
                <w:szCs w:val="20"/>
              </w:rPr>
              <w:t>`</w:t>
            </w:r>
          </w:p>
        </w:tc>
      </w:tr>
      <w:tr w:rsidR="006E5207" w:rsidTr="006E520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521ECD" w:rsidRDefault="006E5207">
            <w:pPr>
              <w:rPr>
                <w:rFonts w:ascii="GHEA Grapalat" w:hAnsi="GHEA Grapalat" w:cs="Arial"/>
                <w:sz w:val="20"/>
                <w:szCs w:val="20"/>
              </w:rPr>
            </w:pPr>
            <w:r>
              <w:rPr>
                <w:rFonts w:ascii="GHEA Grapalat" w:hAnsi="GHEA Grapalat" w:cs="Sylfaen"/>
                <w:sz w:val="20"/>
                <w:szCs w:val="20"/>
                <w:lang w:val="hy-AM"/>
              </w:rPr>
              <w:t>5</w:t>
            </w:r>
            <w:r w:rsidRPr="00521ECD">
              <w:rPr>
                <w:rFonts w:ascii="GHEA Grapalat" w:hAnsi="GHEA Grapalat" w:cs="Sylfaen"/>
                <w:sz w:val="20"/>
                <w:szCs w:val="20"/>
              </w:rPr>
              <w:t xml:space="preserve">. </w:t>
            </w:r>
            <w:r>
              <w:rPr>
                <w:rFonts w:ascii="GHEA Grapalat" w:hAnsi="GHEA Grapalat" w:cs="Sylfaen"/>
                <w:sz w:val="20"/>
                <w:szCs w:val="20"/>
              </w:rPr>
              <w:t>Վճարողի</w:t>
            </w:r>
            <w:r>
              <w:rPr>
                <w:rFonts w:ascii="GHEA Grapalat" w:hAnsi="GHEA Grapalat" w:cs="Sylfaen"/>
                <w:sz w:val="20"/>
                <w:szCs w:val="20"/>
                <w:lang w:val="hy-AM"/>
              </w:rPr>
              <w:t xml:space="preserve">ն սպասարկող Ֆինանսական կազմակերպություն </w:t>
            </w:r>
            <w:r w:rsidRPr="00521ECD">
              <w:rPr>
                <w:rFonts w:ascii="GHEA Grapalat" w:hAnsi="GHEA Grapalat" w:cs="Sylfaen"/>
                <w:sz w:val="20"/>
                <w:szCs w:val="20"/>
              </w:rPr>
              <w:t>(</w:t>
            </w:r>
            <w:r w:rsidRPr="00521ECD">
              <w:rPr>
                <w:rFonts w:ascii="GHEA Grapalat" w:hAnsi="GHEA Grapalat" w:cs="Arial"/>
                <w:sz w:val="20"/>
                <w:szCs w:val="20"/>
              </w:rPr>
              <w:t xml:space="preserve"> </w:t>
            </w:r>
            <w:r>
              <w:rPr>
                <w:rFonts w:ascii="GHEA Grapalat" w:hAnsi="GHEA Grapalat" w:cs="Sylfaen"/>
                <w:sz w:val="20"/>
                <w:szCs w:val="20"/>
              </w:rPr>
              <w:t>բանկ</w:t>
            </w:r>
            <w:r w:rsidRPr="00521ECD">
              <w:rPr>
                <w:rFonts w:ascii="GHEA Grapalat" w:hAnsi="GHEA Grapalat" w:cs="Sylfaen"/>
                <w:sz w:val="20"/>
                <w:szCs w:val="20"/>
              </w:rPr>
              <w:t>)</w:t>
            </w:r>
            <w:r w:rsidRPr="00521ECD">
              <w:rPr>
                <w:rFonts w:ascii="GHEA Grapalat" w:hAnsi="GHEA Grapalat" w:cs="Arial"/>
                <w:sz w:val="20"/>
                <w:szCs w:val="20"/>
              </w:rPr>
              <w:t>`</w:t>
            </w:r>
          </w:p>
        </w:tc>
      </w:tr>
      <w:tr w:rsidR="006E5207" w:rsidTr="006E520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lang w:val="hy-AM"/>
              </w:rPr>
              <w:t>6</w:t>
            </w:r>
            <w:r>
              <w:rPr>
                <w:rFonts w:ascii="GHEA Grapalat" w:hAnsi="GHEA Grapalat" w:cs="Sylfaen"/>
                <w:sz w:val="20"/>
                <w:szCs w:val="20"/>
              </w:rPr>
              <w:t>. Վճարողի</w:t>
            </w:r>
            <w:r>
              <w:rPr>
                <w:rFonts w:ascii="GHEA Grapalat" w:hAnsi="GHEA Grapalat" w:cs="Sylfaen"/>
                <w:sz w:val="20"/>
                <w:szCs w:val="20"/>
                <w:lang w:val="hy-AM"/>
              </w:rPr>
              <w:t xml:space="preserve"> </w:t>
            </w:r>
            <w:r>
              <w:rPr>
                <w:rFonts w:ascii="GHEA Grapalat" w:hAnsi="GHEA Grapalat" w:cs="Sylfaen"/>
                <w:sz w:val="20"/>
                <w:szCs w:val="20"/>
              </w:rPr>
              <w:t>հաշվի</w:t>
            </w:r>
            <w:r>
              <w:rPr>
                <w:rFonts w:ascii="GHEA Grapalat" w:hAnsi="GHEA Grapalat" w:cs="Arial"/>
                <w:sz w:val="20"/>
                <w:szCs w:val="20"/>
              </w:rPr>
              <w:t xml:space="preserve"> </w:t>
            </w:r>
            <w:r>
              <w:rPr>
                <w:rFonts w:ascii="GHEA Grapalat" w:hAnsi="GHEA Grapalat" w:cs="Sylfaen"/>
                <w:sz w:val="20"/>
                <w:szCs w:val="20"/>
              </w:rPr>
              <w:t>համարը</w:t>
            </w:r>
            <w:r>
              <w:rPr>
                <w:rFonts w:ascii="GHEA Grapalat" w:hAnsi="GHEA Grapalat" w:cs="Arial"/>
                <w:sz w:val="20"/>
                <w:szCs w:val="20"/>
              </w:rPr>
              <w:t>`</w:t>
            </w:r>
          </w:p>
        </w:tc>
      </w:tr>
      <w:tr w:rsidR="006E5207"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lang w:val="hy-AM"/>
              </w:rPr>
              <w:t>7</w:t>
            </w:r>
            <w:r>
              <w:rPr>
                <w:rFonts w:ascii="GHEA Grapalat" w:hAnsi="GHEA Grapalat" w:cs="Sylfaen"/>
                <w:sz w:val="20"/>
                <w:szCs w:val="20"/>
              </w:rPr>
              <w:t>. Վճարողի</w:t>
            </w:r>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p>
        </w:tc>
      </w:tr>
      <w:tr w:rsidR="006E5207" w:rsidTr="0069073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lang w:val="hy-AM"/>
              </w:rPr>
              <w:t>8</w:t>
            </w:r>
            <w:r>
              <w:rPr>
                <w:rFonts w:ascii="GHEA Grapalat" w:hAnsi="GHEA Grapalat" w:cs="Sylfaen"/>
                <w:sz w:val="20"/>
                <w:szCs w:val="20"/>
              </w:rPr>
              <w:t>. Վճարողի</w:t>
            </w:r>
            <w:r>
              <w:rPr>
                <w:rFonts w:ascii="GHEA Grapalat" w:hAnsi="GHEA Grapalat" w:cs="Arial"/>
                <w:sz w:val="20"/>
                <w:szCs w:val="20"/>
              </w:rPr>
              <w:t xml:space="preserve"> </w:t>
            </w:r>
            <w:r>
              <w:rPr>
                <w:rFonts w:ascii="GHEA Grapalat" w:hAnsi="GHEA Grapalat" w:cs="Sylfaen"/>
                <w:sz w:val="20"/>
                <w:szCs w:val="20"/>
              </w:rPr>
              <w:t>ՀԾՀ</w:t>
            </w:r>
            <w:r>
              <w:rPr>
                <w:rFonts w:ascii="GHEA Grapalat" w:hAnsi="GHEA Grapalat" w:cs="Arial"/>
                <w:sz w:val="20"/>
                <w:szCs w:val="20"/>
              </w:rPr>
              <w:t>`</w:t>
            </w:r>
          </w:p>
        </w:tc>
      </w:tr>
      <w:tr w:rsidR="00FB5504"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FB5504" w:rsidRDefault="00FB5504" w:rsidP="00FB5504">
            <w:pPr>
              <w:rPr>
                <w:rFonts w:ascii="GHEA Grapalat" w:hAnsi="GHEA Grapalat" w:cs="Sylfaen"/>
                <w:sz w:val="20"/>
                <w:szCs w:val="20"/>
              </w:rPr>
            </w:pPr>
            <w:r w:rsidRPr="0069073C">
              <w:rPr>
                <w:rFonts w:ascii="GHEA Grapalat" w:hAnsi="GHEA Grapalat" w:cs="Sylfaen"/>
                <w:sz w:val="20"/>
                <w:szCs w:val="20"/>
                <w:lang w:val="hy-AM"/>
              </w:rPr>
              <w:t>9</w:t>
            </w:r>
            <w:r w:rsidRPr="0069073C">
              <w:rPr>
                <w:rFonts w:ascii="GHEA Grapalat" w:hAnsi="GHEA Grapalat" w:cs="Sylfaen"/>
                <w:sz w:val="20"/>
                <w:szCs w:val="20"/>
              </w:rPr>
              <w:t>. Շահառու</w:t>
            </w:r>
            <w:r w:rsidRPr="0069073C">
              <w:rPr>
                <w:rFonts w:ascii="GHEA Grapalat" w:hAnsi="GHEA Grapalat" w:cs="Sylfaen"/>
                <w:sz w:val="20"/>
                <w:szCs w:val="20"/>
                <w:lang w:val="hy-AM"/>
              </w:rPr>
              <w:t>ի  անվանումը</w:t>
            </w:r>
            <w:r w:rsidRPr="0069073C">
              <w:rPr>
                <w:rFonts w:ascii="GHEA Grapalat" w:hAnsi="GHEA Grapalat" w:cs="Sylfaen"/>
                <w:sz w:val="20"/>
                <w:szCs w:val="20"/>
              </w:rPr>
              <w:t>,</w:t>
            </w:r>
            <w:r w:rsidRPr="0069073C">
              <w:rPr>
                <w:rFonts w:ascii="GHEA Grapalat" w:hAnsi="GHEA Grapalat" w:cs="Sylfaen"/>
                <w:sz w:val="20"/>
                <w:szCs w:val="20"/>
                <w:lang w:val="hy-AM"/>
              </w:rPr>
              <w:t xml:space="preserve"> կամ անուն ազգանուն </w:t>
            </w:r>
          </w:p>
          <w:p w:rsidR="00FB5504" w:rsidRPr="0069073C" w:rsidRDefault="00FB5504" w:rsidP="00FB5504">
            <w:pPr>
              <w:rPr>
                <w:rFonts w:ascii="GHEA Grapalat" w:hAnsi="GHEA Grapalat" w:cs="Arial"/>
                <w:sz w:val="20"/>
                <w:szCs w:val="20"/>
              </w:rPr>
            </w:pPr>
            <w:r>
              <w:rPr>
                <w:rFonts w:ascii="GHEA Grapalat" w:hAnsi="GHEA Grapalat" w:cs="Sylfaen"/>
                <w:sz w:val="20"/>
                <w:szCs w:val="20"/>
              </w:rPr>
              <w:t xml:space="preserve">                  </w:t>
            </w:r>
            <w:r w:rsidRPr="0069073C">
              <w:rPr>
                <w:rFonts w:ascii="GHEA Grapalat" w:hAnsi="GHEA Grapalat"/>
                <w:sz w:val="20"/>
                <w:szCs w:val="20"/>
                <w:lang w:val="hy-AM"/>
              </w:rPr>
              <w:t xml:space="preserve">&lt;&lt; ՀՀ Արարատի  մարզի   </w:t>
            </w:r>
            <w:r>
              <w:rPr>
                <w:rFonts w:ascii="GHEA Grapalat" w:hAnsi="GHEA Grapalat"/>
                <w:sz w:val="20"/>
                <w:szCs w:val="20"/>
                <w:lang w:val="hy-AM"/>
              </w:rPr>
              <w:t>Դիմիտրով</w:t>
            </w:r>
            <w:r w:rsidRPr="0069073C">
              <w:rPr>
                <w:rFonts w:ascii="GHEA Grapalat" w:hAnsi="GHEA Grapalat"/>
                <w:sz w:val="20"/>
                <w:szCs w:val="20"/>
                <w:lang w:val="hy-AM"/>
              </w:rPr>
              <w:t>ի միջնակարգ  դպրոց &gt;&gt; ՊՈԱԿ</w:t>
            </w:r>
          </w:p>
        </w:tc>
      </w:tr>
      <w:tr w:rsidR="00FB5504" w:rsidTr="0069073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FB5504" w:rsidRPr="0069073C" w:rsidRDefault="00FB5504" w:rsidP="00FB5504">
            <w:pPr>
              <w:rPr>
                <w:rFonts w:ascii="GHEA Grapalat" w:hAnsi="GHEA Grapalat" w:cs="Sylfaen"/>
                <w:sz w:val="20"/>
                <w:szCs w:val="20"/>
                <w:lang w:val="ru-RU"/>
              </w:rPr>
            </w:pPr>
            <w:r w:rsidRPr="0069073C">
              <w:rPr>
                <w:rFonts w:ascii="GHEA Grapalat" w:hAnsi="GHEA Grapalat" w:cs="Sylfaen"/>
                <w:sz w:val="20"/>
                <w:szCs w:val="20"/>
                <w:lang w:val="ru-RU"/>
              </w:rPr>
              <w:t xml:space="preserve">10. </w:t>
            </w:r>
            <w:r w:rsidRPr="0069073C">
              <w:rPr>
                <w:rFonts w:ascii="GHEA Grapalat" w:hAnsi="GHEA Grapalat" w:cs="Sylfaen"/>
                <w:sz w:val="20"/>
                <w:szCs w:val="20"/>
              </w:rPr>
              <w:t xml:space="preserve"> Շահառուի</w:t>
            </w:r>
            <w:r w:rsidRPr="0069073C">
              <w:rPr>
                <w:rFonts w:ascii="GHEA Grapalat" w:hAnsi="GHEA Grapalat" w:cs="Arial"/>
                <w:sz w:val="20"/>
                <w:szCs w:val="20"/>
              </w:rPr>
              <w:t xml:space="preserve"> </w:t>
            </w:r>
            <w:r w:rsidRPr="0069073C">
              <w:rPr>
                <w:rFonts w:ascii="GHEA Grapalat" w:hAnsi="GHEA Grapalat" w:cs="Sylfaen"/>
                <w:sz w:val="20"/>
                <w:szCs w:val="20"/>
              </w:rPr>
              <w:t xml:space="preserve"> ՀԾՀ</w:t>
            </w:r>
            <w:r w:rsidRPr="0069073C">
              <w:rPr>
                <w:rFonts w:ascii="GHEA Grapalat" w:hAnsi="GHEA Grapalat" w:cs="Sylfaen"/>
                <w:sz w:val="20"/>
                <w:szCs w:val="20"/>
                <w:lang w:val="ru-RU"/>
              </w:rPr>
              <w:t xml:space="preserve"> (</w:t>
            </w:r>
            <w:r w:rsidRPr="0069073C">
              <w:rPr>
                <w:rFonts w:ascii="GHEA Grapalat" w:hAnsi="GHEA Grapalat" w:cs="Sylfaen"/>
                <w:sz w:val="20"/>
                <w:szCs w:val="20"/>
                <w:lang w:val="hy-AM"/>
              </w:rPr>
              <w:t>չի լրացվում</w:t>
            </w:r>
            <w:r w:rsidRPr="0069073C">
              <w:rPr>
                <w:rFonts w:ascii="GHEA Grapalat" w:hAnsi="GHEA Grapalat" w:cs="Sylfaen"/>
                <w:sz w:val="20"/>
                <w:szCs w:val="20"/>
                <w:lang w:val="ru-RU"/>
              </w:rPr>
              <w:t>)</w:t>
            </w:r>
          </w:p>
        </w:tc>
      </w:tr>
      <w:tr w:rsidR="00FB5504" w:rsidTr="0069073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FB5504" w:rsidRPr="00FB5504" w:rsidRDefault="00FB5504" w:rsidP="00FB5504">
            <w:pPr>
              <w:rPr>
                <w:rFonts w:ascii="Sylfaen" w:hAnsi="Sylfaen"/>
                <w:sz w:val="20"/>
                <w:szCs w:val="20"/>
                <w:lang w:val="hy-AM"/>
              </w:rPr>
            </w:pPr>
            <w:r w:rsidRPr="0069073C">
              <w:rPr>
                <w:rFonts w:ascii="GHEA Grapalat" w:hAnsi="GHEA Grapalat" w:cs="Sylfaen"/>
                <w:sz w:val="20"/>
                <w:szCs w:val="20"/>
                <w:lang w:val="hy-AM"/>
              </w:rPr>
              <w:t>11</w:t>
            </w:r>
            <w:r w:rsidRPr="0069073C">
              <w:rPr>
                <w:rFonts w:ascii="GHEA Grapalat" w:hAnsi="GHEA Grapalat" w:cs="Sylfaen"/>
                <w:sz w:val="20"/>
                <w:szCs w:val="20"/>
              </w:rPr>
              <w:t>. Շահառուի</w:t>
            </w:r>
            <w:r w:rsidRPr="0069073C">
              <w:rPr>
                <w:rFonts w:ascii="GHEA Grapalat" w:hAnsi="GHEA Grapalat" w:cs="Arial"/>
                <w:sz w:val="20"/>
                <w:szCs w:val="20"/>
              </w:rPr>
              <w:t xml:space="preserve"> </w:t>
            </w:r>
            <w:r w:rsidRPr="00693B3B">
              <w:rPr>
                <w:rFonts w:ascii="Sylfaen" w:hAnsi="Sylfaen" w:cs="Sylfaen"/>
                <w:sz w:val="20"/>
                <w:szCs w:val="20"/>
                <w:lang w:val="hy-AM"/>
              </w:rPr>
              <w:t xml:space="preserve"> ՀՎՀՀ</w:t>
            </w:r>
            <w:r>
              <w:rPr>
                <w:rFonts w:ascii="Sylfaen" w:hAnsi="Sylfaen"/>
                <w:sz w:val="20"/>
                <w:szCs w:val="20"/>
                <w:lang w:val="hy-AM"/>
              </w:rPr>
              <w:t xml:space="preserve">   04206226</w:t>
            </w:r>
          </w:p>
        </w:tc>
      </w:tr>
      <w:tr w:rsidR="00FB5504" w:rsidTr="0069073C">
        <w:trPr>
          <w:trHeight w:val="19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FB5504" w:rsidRPr="0069073C" w:rsidRDefault="00FB5504" w:rsidP="00FB5504">
            <w:pPr>
              <w:rPr>
                <w:rFonts w:ascii="GHEA Grapalat" w:hAnsi="GHEA Grapalat" w:cs="Arial"/>
                <w:sz w:val="20"/>
                <w:szCs w:val="20"/>
              </w:rPr>
            </w:pPr>
            <w:r w:rsidRPr="0069073C">
              <w:rPr>
                <w:rFonts w:ascii="GHEA Grapalat" w:hAnsi="GHEA Grapalat" w:cs="Sylfaen"/>
                <w:sz w:val="20"/>
                <w:szCs w:val="20"/>
              </w:rPr>
              <w:t>1</w:t>
            </w:r>
            <w:r w:rsidRPr="0069073C">
              <w:rPr>
                <w:rFonts w:ascii="GHEA Grapalat" w:hAnsi="GHEA Grapalat" w:cs="Sylfaen"/>
                <w:sz w:val="20"/>
                <w:szCs w:val="20"/>
                <w:lang w:val="hy-AM"/>
              </w:rPr>
              <w:t>2</w:t>
            </w:r>
            <w:r w:rsidRPr="0069073C">
              <w:rPr>
                <w:rFonts w:ascii="GHEA Grapalat" w:hAnsi="GHEA Grapalat" w:cs="Sylfaen"/>
                <w:sz w:val="20"/>
                <w:szCs w:val="20"/>
              </w:rPr>
              <w:t>.Շահառուի</w:t>
            </w:r>
            <w:r w:rsidRPr="0069073C">
              <w:rPr>
                <w:rFonts w:ascii="GHEA Grapalat" w:hAnsi="GHEA Grapalat" w:cs="Sylfaen"/>
                <w:sz w:val="20"/>
                <w:szCs w:val="20"/>
                <w:lang w:val="hy-AM"/>
              </w:rPr>
              <w:t>ն</w:t>
            </w:r>
            <w:r w:rsidRPr="0069073C">
              <w:rPr>
                <w:rFonts w:ascii="GHEA Grapalat" w:hAnsi="GHEA Grapalat" w:cs="Arial"/>
                <w:sz w:val="20"/>
                <w:szCs w:val="20"/>
              </w:rPr>
              <w:t xml:space="preserve"> </w:t>
            </w:r>
            <w:r w:rsidRPr="0069073C">
              <w:rPr>
                <w:rFonts w:ascii="GHEA Grapalat" w:hAnsi="GHEA Grapalat" w:cs="Sylfaen"/>
                <w:sz w:val="20"/>
                <w:szCs w:val="20"/>
                <w:lang w:val="hy-AM"/>
              </w:rPr>
              <w:t xml:space="preserve"> սպասարկող Ֆինանսական կազմակերպություն</w:t>
            </w:r>
            <w:r w:rsidRPr="0069073C">
              <w:rPr>
                <w:rFonts w:ascii="GHEA Grapalat" w:hAnsi="GHEA Grapalat" w:cs="Sylfaen"/>
                <w:sz w:val="20"/>
                <w:szCs w:val="20"/>
              </w:rPr>
              <w:t xml:space="preserve"> (բանկ)</w:t>
            </w:r>
            <w:r w:rsidRPr="0069073C">
              <w:rPr>
                <w:rFonts w:ascii="GHEA Grapalat" w:hAnsi="GHEA Grapalat" w:cs="Arial"/>
                <w:sz w:val="20"/>
                <w:szCs w:val="20"/>
              </w:rPr>
              <w:t xml:space="preserve">` </w:t>
            </w:r>
            <w:r w:rsidRPr="0069073C">
              <w:rPr>
                <w:rFonts w:ascii="GHEA Grapalat" w:hAnsi="GHEA Grapalat"/>
                <w:sz w:val="20"/>
                <w:szCs w:val="20"/>
                <w:lang w:val="hy-AM"/>
              </w:rPr>
              <w:t xml:space="preserve"> </w:t>
            </w:r>
            <w:r w:rsidRPr="0069073C">
              <w:rPr>
                <w:rFonts w:ascii="GHEA Grapalat" w:hAnsi="GHEA Grapalat" w:cs="Arial"/>
                <w:sz w:val="20"/>
                <w:szCs w:val="20"/>
              </w:rPr>
              <w:t>`</w:t>
            </w:r>
            <w:r>
              <w:rPr>
                <w:rFonts w:ascii="GHEA Grapalat" w:hAnsi="GHEA Grapalat"/>
                <w:sz w:val="20"/>
                <w:szCs w:val="20"/>
                <w:shd w:val="clear" w:color="auto" w:fill="FFFFFF"/>
              </w:rPr>
              <w:t xml:space="preserve">ՀՀ ՖՆ գործառնական վարչություն </w:t>
            </w:r>
          </w:p>
        </w:tc>
      </w:tr>
      <w:tr w:rsidR="00FB5504" w:rsidTr="0069073C">
        <w:trPr>
          <w:trHeight w:val="127"/>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FB5504" w:rsidRPr="00693B3B" w:rsidRDefault="00FB5504" w:rsidP="00FB5504">
            <w:pPr>
              <w:rPr>
                <w:rFonts w:ascii="Sylfaen" w:hAnsi="Sylfaen"/>
                <w:sz w:val="20"/>
                <w:szCs w:val="20"/>
                <w:lang w:val="hy-AM"/>
              </w:rPr>
            </w:pPr>
            <w:r w:rsidRPr="0069073C">
              <w:rPr>
                <w:rFonts w:ascii="GHEA Grapalat" w:hAnsi="GHEA Grapalat" w:cs="Sylfaen"/>
                <w:sz w:val="20"/>
                <w:szCs w:val="20"/>
              </w:rPr>
              <w:t>1</w:t>
            </w:r>
            <w:r w:rsidRPr="0069073C">
              <w:rPr>
                <w:rFonts w:ascii="GHEA Grapalat" w:hAnsi="GHEA Grapalat" w:cs="Sylfaen"/>
                <w:sz w:val="20"/>
                <w:szCs w:val="20"/>
                <w:lang w:val="hy-AM"/>
              </w:rPr>
              <w:t>3</w:t>
            </w:r>
            <w:r w:rsidRPr="0069073C">
              <w:rPr>
                <w:rFonts w:ascii="GHEA Grapalat" w:hAnsi="GHEA Grapalat" w:cs="Sylfaen"/>
                <w:sz w:val="20"/>
                <w:szCs w:val="20"/>
              </w:rPr>
              <w:t>.Շահառուի</w:t>
            </w:r>
            <w:r w:rsidRPr="0069073C">
              <w:rPr>
                <w:rFonts w:ascii="GHEA Grapalat" w:hAnsi="GHEA Grapalat" w:cs="Arial"/>
                <w:sz w:val="20"/>
                <w:szCs w:val="20"/>
              </w:rPr>
              <w:t xml:space="preserve"> </w:t>
            </w:r>
            <w:r w:rsidRPr="0069073C">
              <w:rPr>
                <w:rFonts w:ascii="GHEA Grapalat" w:hAnsi="GHEA Grapalat" w:cs="Sylfaen"/>
                <w:sz w:val="20"/>
                <w:szCs w:val="20"/>
              </w:rPr>
              <w:t>հաշվի</w:t>
            </w:r>
            <w:r w:rsidRPr="0069073C">
              <w:rPr>
                <w:rFonts w:ascii="GHEA Grapalat" w:hAnsi="GHEA Grapalat" w:cs="Arial"/>
                <w:sz w:val="20"/>
                <w:szCs w:val="20"/>
              </w:rPr>
              <w:t xml:space="preserve"> </w:t>
            </w:r>
            <w:r w:rsidRPr="0069073C">
              <w:rPr>
                <w:rFonts w:ascii="GHEA Grapalat" w:hAnsi="GHEA Grapalat" w:cs="Sylfaen"/>
                <w:sz w:val="20"/>
                <w:szCs w:val="20"/>
              </w:rPr>
              <w:t>համարը</w:t>
            </w:r>
            <w:r w:rsidRPr="0069073C">
              <w:rPr>
                <w:rFonts w:ascii="GHEA Grapalat" w:hAnsi="GHEA Grapalat" w:cs="Arial"/>
                <w:sz w:val="20"/>
                <w:szCs w:val="20"/>
              </w:rPr>
              <w:t xml:space="preserve"> (</w:t>
            </w:r>
            <w:r w:rsidRPr="0069073C">
              <w:rPr>
                <w:rFonts w:ascii="GHEA Grapalat" w:hAnsi="GHEA Grapalat" w:cs="Sylfaen"/>
                <w:sz w:val="20"/>
                <w:szCs w:val="20"/>
              </w:rPr>
              <w:t>հշ</w:t>
            </w:r>
            <w:r w:rsidRPr="0069073C">
              <w:rPr>
                <w:rFonts w:ascii="GHEA Grapalat" w:hAnsi="GHEA Grapalat" w:cs="Arial"/>
                <w:sz w:val="20"/>
                <w:szCs w:val="20"/>
              </w:rPr>
              <w:t xml:space="preserve">.N)  </w:t>
            </w:r>
            <w:r w:rsidRPr="00693B3B">
              <w:rPr>
                <w:rFonts w:ascii="Sylfaen" w:hAnsi="Sylfaen" w:cs="Sylfaen"/>
                <w:sz w:val="20"/>
                <w:szCs w:val="20"/>
                <w:lang w:val="hy-AM"/>
              </w:rPr>
              <w:t xml:space="preserve"> ՀՀ</w:t>
            </w:r>
            <w:r w:rsidRPr="00693B3B">
              <w:rPr>
                <w:rFonts w:ascii="Sylfaen" w:hAnsi="Sylfaen"/>
                <w:sz w:val="20"/>
                <w:szCs w:val="20"/>
                <w:lang w:val="hy-AM"/>
              </w:rPr>
              <w:t xml:space="preserve">  900418000338</w:t>
            </w:r>
          </w:p>
          <w:p w:rsidR="00FB5504" w:rsidRPr="0069073C" w:rsidRDefault="00FB5504" w:rsidP="00FB5504">
            <w:pPr>
              <w:rPr>
                <w:rFonts w:ascii="GHEA Grapalat" w:hAnsi="GHEA Grapalat" w:cs="Arial"/>
                <w:sz w:val="20"/>
                <w:szCs w:val="20"/>
              </w:rPr>
            </w:pPr>
          </w:p>
        </w:tc>
      </w:tr>
      <w:tr w:rsidR="006E5207" w:rsidTr="0069073C">
        <w:trPr>
          <w:trHeight w:val="117"/>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4</w:t>
            </w:r>
            <w:r>
              <w:rPr>
                <w:rFonts w:ascii="GHEA Grapalat" w:hAnsi="GHEA Grapalat" w:cs="Sylfaen"/>
                <w:sz w:val="20"/>
                <w:szCs w:val="20"/>
              </w:rPr>
              <w:t>.Գումարը</w:t>
            </w:r>
            <w:r>
              <w:rPr>
                <w:rFonts w:ascii="GHEA Grapalat" w:hAnsi="GHEA Grapalat" w:cs="Arial"/>
                <w:sz w:val="20"/>
                <w:szCs w:val="20"/>
              </w:rPr>
              <w:t xml:space="preserve"> </w:t>
            </w:r>
            <w:r>
              <w:rPr>
                <w:rFonts w:ascii="GHEA Grapalat" w:hAnsi="GHEA Grapalat" w:cs="Arial"/>
                <w:sz w:val="20"/>
                <w:szCs w:val="20"/>
                <w:lang w:val="ru-RU"/>
              </w:rPr>
              <w:t>(</w:t>
            </w:r>
            <w:r>
              <w:rPr>
                <w:rFonts w:ascii="GHEA Grapalat" w:hAnsi="GHEA Grapalat" w:cs="Sylfaen"/>
                <w:sz w:val="20"/>
                <w:szCs w:val="20"/>
              </w:rPr>
              <w:t>թվերով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Sylfaen"/>
                <w:sz w:val="20"/>
                <w:szCs w:val="20"/>
                <w:lang w:val="ru-RU"/>
              </w:rPr>
              <w:t>)</w:t>
            </w:r>
            <w:r>
              <w:rPr>
                <w:rFonts w:ascii="GHEA Grapalat" w:hAnsi="GHEA Grapalat" w:cs="Arial"/>
                <w:sz w:val="20"/>
                <w:szCs w:val="20"/>
              </w:rPr>
              <w:t>`</w:t>
            </w:r>
          </w:p>
        </w:tc>
      </w:tr>
      <w:tr w:rsidR="006E5207" w:rsidTr="006E520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521ECD" w:rsidRDefault="006E5207">
            <w:pPr>
              <w:rPr>
                <w:rFonts w:ascii="GHEA Grapalat" w:hAnsi="GHEA Grapalat" w:cs="Sylfaen"/>
                <w:sz w:val="20"/>
                <w:szCs w:val="20"/>
              </w:rPr>
            </w:pPr>
            <w:r w:rsidRPr="00521ECD">
              <w:rPr>
                <w:rFonts w:ascii="GHEA Grapalat" w:hAnsi="GHEA Grapalat" w:cs="Sylfaen"/>
                <w:sz w:val="20"/>
                <w:szCs w:val="20"/>
              </w:rPr>
              <w:t xml:space="preserve">15. </w:t>
            </w:r>
            <w:r>
              <w:rPr>
                <w:rFonts w:ascii="GHEA Grapalat" w:hAnsi="GHEA Grapalat" w:cs="Sylfaen"/>
                <w:sz w:val="20"/>
                <w:szCs w:val="20"/>
                <w:lang w:val="hy-AM"/>
              </w:rPr>
              <w:t xml:space="preserve">Ակցեպտավորված գումարը՝ </w:t>
            </w:r>
            <w:r w:rsidRPr="00521ECD">
              <w:rPr>
                <w:rFonts w:ascii="GHEA Grapalat" w:hAnsi="GHEA Grapalat" w:cs="Sylfaen"/>
                <w:sz w:val="20"/>
                <w:szCs w:val="20"/>
              </w:rPr>
              <w:t xml:space="preserve"> (</w:t>
            </w:r>
            <w:r>
              <w:rPr>
                <w:rFonts w:ascii="GHEA Grapalat" w:hAnsi="GHEA Grapalat" w:cs="Sylfaen"/>
                <w:sz w:val="20"/>
                <w:szCs w:val="20"/>
              </w:rPr>
              <w:t>թվերով</w:t>
            </w:r>
            <w:r w:rsidRPr="00521ECD">
              <w:rPr>
                <w:rFonts w:ascii="GHEA Grapalat" w:hAnsi="GHEA Grapalat" w:cs="Arial"/>
                <w:sz w:val="20"/>
                <w:szCs w:val="20"/>
              </w:rPr>
              <w:t xml:space="preserve"> </w:t>
            </w:r>
            <w:r>
              <w:rPr>
                <w:rFonts w:ascii="GHEA Grapalat" w:hAnsi="GHEA Grapalat" w:cs="Sylfaen"/>
                <w:sz w:val="20"/>
                <w:szCs w:val="20"/>
              </w:rPr>
              <w:t>և</w:t>
            </w:r>
            <w:r w:rsidRPr="00521ECD">
              <w:rPr>
                <w:rFonts w:ascii="GHEA Grapalat" w:hAnsi="GHEA Grapalat" w:cs="Arial"/>
                <w:sz w:val="20"/>
                <w:szCs w:val="20"/>
              </w:rPr>
              <w:t xml:space="preserve"> </w:t>
            </w:r>
            <w:r>
              <w:rPr>
                <w:rFonts w:ascii="GHEA Grapalat" w:hAnsi="GHEA Grapalat" w:cs="Sylfaen"/>
                <w:sz w:val="20"/>
                <w:szCs w:val="20"/>
              </w:rPr>
              <w:t>բառերով</w:t>
            </w:r>
            <w:r w:rsidRPr="00521ECD">
              <w:rPr>
                <w:rFonts w:ascii="GHEA Grapalat" w:hAnsi="GHEA Grapalat" w:cs="Sylfaen"/>
                <w:sz w:val="20"/>
                <w:szCs w:val="20"/>
              </w:rPr>
              <w:t>)</w:t>
            </w:r>
            <w:r>
              <w:rPr>
                <w:rFonts w:ascii="GHEA Grapalat" w:hAnsi="GHEA Grapalat" w:cs="Sylfaen"/>
                <w:sz w:val="20"/>
                <w:szCs w:val="20"/>
                <w:lang w:val="hy-AM"/>
              </w:rPr>
              <w:t xml:space="preserve">  </w:t>
            </w:r>
            <w:r w:rsidRPr="00521ECD">
              <w:rPr>
                <w:rFonts w:ascii="GHEA Grapalat" w:hAnsi="GHEA Grapalat" w:cs="Sylfaen"/>
                <w:sz w:val="20"/>
                <w:szCs w:val="20"/>
              </w:rPr>
              <w:t>(</w:t>
            </w:r>
            <w:r>
              <w:rPr>
                <w:rFonts w:ascii="GHEA Grapalat" w:hAnsi="GHEA Grapalat" w:cs="Sylfaen"/>
                <w:sz w:val="20"/>
                <w:szCs w:val="20"/>
                <w:lang w:val="hy-AM"/>
              </w:rPr>
              <w:t>նախատեսված է նշված գումարի մասնակի ակցեպտի համար, որը չի կիրառվում</w:t>
            </w:r>
            <w:r w:rsidRPr="00521ECD">
              <w:rPr>
                <w:rFonts w:ascii="GHEA Grapalat" w:hAnsi="GHEA Grapalat" w:cs="Sylfaen"/>
                <w:sz w:val="20"/>
                <w:szCs w:val="20"/>
              </w:rPr>
              <w:t>)</w:t>
            </w:r>
          </w:p>
        </w:tc>
      </w:tr>
      <w:tr w:rsidR="006E5207" w:rsidTr="0069073C">
        <w:trPr>
          <w:trHeight w:val="9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ru-RU"/>
              </w:rPr>
              <w:t>6</w:t>
            </w:r>
            <w:r>
              <w:rPr>
                <w:rFonts w:ascii="GHEA Grapalat" w:hAnsi="GHEA Grapalat" w:cs="Sylfaen"/>
                <w:sz w:val="20"/>
                <w:szCs w:val="20"/>
              </w:rPr>
              <w:t>.Արժույթը</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կոդով</w:t>
            </w:r>
            <w:r>
              <w:rPr>
                <w:rFonts w:ascii="GHEA Grapalat" w:hAnsi="GHEA Grapalat" w:cs="Arial"/>
                <w:sz w:val="20"/>
                <w:szCs w:val="20"/>
              </w:rPr>
              <w:t>)`</w:t>
            </w:r>
          </w:p>
        </w:tc>
      </w:tr>
      <w:tr w:rsidR="006E5207" w:rsidTr="0069073C">
        <w:trPr>
          <w:trHeight w:val="10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rsidP="00B7063D">
            <w:pPr>
              <w:rPr>
                <w:rFonts w:ascii="GHEA Grapalat" w:hAnsi="GHEA Grapalat" w:cs="Arial"/>
                <w:sz w:val="20"/>
                <w:szCs w:val="20"/>
                <w:lang w:val="hy-AM"/>
              </w:rPr>
            </w:pPr>
            <w:r w:rsidRPr="00521ECD">
              <w:rPr>
                <w:rFonts w:ascii="GHEA Grapalat" w:hAnsi="GHEA Grapalat" w:cs="Sylfaen"/>
                <w:sz w:val="20"/>
                <w:szCs w:val="20"/>
              </w:rPr>
              <w:t>1</w:t>
            </w:r>
            <w:r>
              <w:rPr>
                <w:rFonts w:ascii="GHEA Grapalat" w:hAnsi="GHEA Grapalat" w:cs="Sylfaen"/>
                <w:sz w:val="20"/>
                <w:szCs w:val="20"/>
                <w:lang w:val="hy-AM"/>
              </w:rPr>
              <w:t>7</w:t>
            </w:r>
            <w:r w:rsidRPr="00521ECD">
              <w:rPr>
                <w:rFonts w:ascii="GHEA Grapalat" w:hAnsi="GHEA Grapalat" w:cs="Sylfaen"/>
                <w:sz w:val="20"/>
                <w:szCs w:val="20"/>
              </w:rPr>
              <w:t>.</w:t>
            </w:r>
            <w:r>
              <w:rPr>
                <w:rFonts w:ascii="GHEA Grapalat" w:hAnsi="GHEA Grapalat" w:cs="Sylfaen"/>
                <w:sz w:val="20"/>
                <w:szCs w:val="20"/>
              </w:rPr>
              <w:t>Գործարքի</w:t>
            </w:r>
            <w:r w:rsidRPr="00521ECD">
              <w:rPr>
                <w:rFonts w:ascii="GHEA Grapalat" w:hAnsi="GHEA Grapalat" w:cs="Arial"/>
                <w:sz w:val="20"/>
                <w:szCs w:val="20"/>
              </w:rPr>
              <w:t xml:space="preserve"> (</w:t>
            </w:r>
            <w:r>
              <w:rPr>
                <w:rFonts w:ascii="GHEA Grapalat" w:hAnsi="GHEA Grapalat" w:cs="Sylfaen"/>
                <w:sz w:val="20"/>
                <w:szCs w:val="20"/>
              </w:rPr>
              <w:t>վճարման</w:t>
            </w:r>
            <w:r w:rsidRPr="00521ECD">
              <w:rPr>
                <w:rFonts w:ascii="GHEA Grapalat" w:hAnsi="GHEA Grapalat" w:cs="Arial"/>
                <w:sz w:val="20"/>
                <w:szCs w:val="20"/>
              </w:rPr>
              <w:t xml:space="preserve">) </w:t>
            </w:r>
            <w:r>
              <w:rPr>
                <w:rFonts w:ascii="GHEA Grapalat" w:hAnsi="GHEA Grapalat" w:cs="Sylfaen"/>
                <w:sz w:val="20"/>
                <w:szCs w:val="20"/>
              </w:rPr>
              <w:t>նպատակը</w:t>
            </w:r>
            <w:r w:rsidRPr="00521ECD">
              <w:rPr>
                <w:rFonts w:ascii="GHEA Grapalat" w:hAnsi="GHEA Grapalat" w:cs="Arial"/>
                <w:sz w:val="20"/>
                <w:szCs w:val="20"/>
              </w:rPr>
              <w:t>`</w:t>
            </w:r>
            <w:r>
              <w:rPr>
                <w:rFonts w:ascii="GHEA Grapalat" w:hAnsi="GHEA Grapalat" w:cs="Arial"/>
                <w:sz w:val="20"/>
                <w:szCs w:val="20"/>
                <w:lang w:val="hy-AM"/>
              </w:rPr>
              <w:t xml:space="preserve">  </w:t>
            </w:r>
            <w:r w:rsidRPr="00521ECD">
              <w:rPr>
                <w:rFonts w:ascii="GHEA Grapalat" w:hAnsi="GHEA Grapalat" w:cs="Sylfaen"/>
                <w:bCs/>
                <w:i/>
                <w:sz w:val="20"/>
                <w:szCs w:val="20"/>
              </w:rPr>
              <w:t>(</w:t>
            </w:r>
            <w:r w:rsidR="00B7063D" w:rsidRPr="00B7063D">
              <w:rPr>
                <w:rFonts w:ascii="GHEA Grapalat" w:hAnsi="GHEA Grapalat" w:cs="GHEA Grapalat"/>
                <w:i/>
                <w:sz w:val="18"/>
                <w:szCs w:val="18"/>
                <w:lang w:val="hy-AM"/>
              </w:rPr>
              <w:t xml:space="preserve"> պայմանագրի</w:t>
            </w:r>
            <w:r w:rsidR="00B7063D">
              <w:rPr>
                <w:rFonts w:ascii="GHEA Grapalat" w:hAnsi="GHEA Grapalat" w:cs="GHEA Grapalat"/>
                <w:b/>
                <w:sz w:val="18"/>
                <w:szCs w:val="18"/>
                <w:lang w:val="hy-AM"/>
              </w:rPr>
              <w:t xml:space="preserve"> </w:t>
            </w:r>
            <w:r w:rsidR="00B7063D">
              <w:rPr>
                <w:rFonts w:ascii="GHEA Grapalat" w:hAnsi="GHEA Grapalat" w:cs="GHEA Grapalat"/>
                <w:b/>
                <w:sz w:val="18"/>
                <w:szCs w:val="18"/>
              </w:rPr>
              <w:t xml:space="preserve"> </w:t>
            </w:r>
            <w:r w:rsidR="00B7063D" w:rsidRPr="00521ECD">
              <w:rPr>
                <w:rFonts w:ascii="GHEA Grapalat" w:hAnsi="GHEA Grapalat" w:cs="Sylfaen"/>
                <w:bCs/>
                <w:i/>
                <w:sz w:val="20"/>
                <w:szCs w:val="20"/>
              </w:rPr>
              <w:t xml:space="preserve"> </w:t>
            </w:r>
            <w:r w:rsidRPr="00521ECD">
              <w:rPr>
                <w:rFonts w:ascii="GHEA Grapalat" w:hAnsi="GHEA Grapalat" w:cs="Sylfaen"/>
                <w:bCs/>
                <w:i/>
                <w:sz w:val="20"/>
                <w:szCs w:val="20"/>
              </w:rPr>
              <w:t xml:space="preserve"> </w:t>
            </w:r>
            <w:r>
              <w:rPr>
                <w:rFonts w:ascii="GHEA Grapalat" w:hAnsi="GHEA Grapalat" w:cs="Sylfaen"/>
                <w:bCs/>
                <w:i/>
                <w:sz w:val="20"/>
                <w:szCs w:val="20"/>
              </w:rPr>
              <w:t>ապահովմ</w:t>
            </w:r>
            <w:r>
              <w:rPr>
                <w:rFonts w:ascii="GHEA Grapalat" w:hAnsi="GHEA Grapalat" w:cs="Sylfaen"/>
                <w:bCs/>
                <w:i/>
                <w:sz w:val="20"/>
                <w:szCs w:val="20"/>
                <w:lang w:val="hy-AM"/>
              </w:rPr>
              <w:t>ան համար</w:t>
            </w:r>
            <w:r w:rsidRPr="00521ECD">
              <w:rPr>
                <w:rFonts w:ascii="GHEA Grapalat" w:hAnsi="GHEA Grapalat" w:cs="Sylfaen"/>
                <w:bCs/>
                <w:i/>
                <w:sz w:val="20"/>
                <w:szCs w:val="20"/>
              </w:rPr>
              <w:t>)</w:t>
            </w:r>
          </w:p>
        </w:tc>
      </w:tr>
      <w:tr w:rsidR="006E5207" w:rsidTr="006E5207">
        <w:trPr>
          <w:trHeight w:val="424"/>
        </w:trPr>
        <w:tc>
          <w:tcPr>
            <w:tcW w:w="10980" w:type="dxa"/>
            <w:gridSpan w:val="2"/>
            <w:tcBorders>
              <w:top w:val="single" w:sz="4" w:space="0" w:color="auto"/>
              <w:left w:val="single" w:sz="4" w:space="0" w:color="auto"/>
              <w:bottom w:val="nil"/>
              <w:right w:val="single" w:sz="4" w:space="0" w:color="000000"/>
            </w:tcBorders>
            <w:noWrap/>
            <w:vAlign w:val="bottom"/>
          </w:tcPr>
          <w:p w:rsidR="006E5207" w:rsidRPr="0069073C" w:rsidRDefault="006E5207">
            <w:pPr>
              <w:rPr>
                <w:rFonts w:ascii="GHEA Grapalat" w:hAnsi="GHEA Grapalat" w:cs="Arial"/>
                <w:sz w:val="20"/>
                <w:szCs w:val="20"/>
              </w:rPr>
            </w:pPr>
            <w:r w:rsidRPr="00521ECD">
              <w:rPr>
                <w:rFonts w:ascii="GHEA Grapalat" w:hAnsi="GHEA Grapalat" w:cs="Sylfaen"/>
                <w:sz w:val="20"/>
                <w:szCs w:val="20"/>
              </w:rPr>
              <w:t>1</w:t>
            </w:r>
            <w:r>
              <w:rPr>
                <w:rFonts w:ascii="GHEA Grapalat" w:hAnsi="GHEA Grapalat" w:cs="Sylfaen"/>
                <w:sz w:val="20"/>
                <w:szCs w:val="20"/>
                <w:lang w:val="hy-AM"/>
              </w:rPr>
              <w:t>8</w:t>
            </w:r>
            <w:r w:rsidRPr="00521ECD">
              <w:rPr>
                <w:rFonts w:ascii="GHEA Grapalat" w:hAnsi="GHEA Grapalat" w:cs="Sylfaen"/>
                <w:sz w:val="20"/>
                <w:szCs w:val="20"/>
              </w:rPr>
              <w:t xml:space="preserve">. </w:t>
            </w:r>
            <w:r>
              <w:rPr>
                <w:rFonts w:ascii="GHEA Grapalat" w:hAnsi="GHEA Grapalat" w:cs="Sylfaen"/>
                <w:sz w:val="20"/>
                <w:szCs w:val="20"/>
                <w:lang w:val="hy-AM"/>
              </w:rPr>
              <w:t xml:space="preserve">Վճարման կատարման հիմքերը՝ </w:t>
            </w:r>
            <w:r w:rsidRPr="00521ECD">
              <w:rPr>
                <w:rFonts w:ascii="GHEA Grapalat" w:hAnsi="GHEA Grapalat" w:cs="Sylfaen"/>
                <w:sz w:val="20"/>
                <w:szCs w:val="20"/>
              </w:rPr>
              <w:t>(</w:t>
            </w:r>
            <w:r>
              <w:rPr>
                <w:rFonts w:ascii="GHEA Grapalat" w:hAnsi="GHEA Grapalat" w:cs="Sylfaen"/>
                <w:sz w:val="20"/>
                <w:szCs w:val="20"/>
                <w:lang w:val="hy-AM"/>
              </w:rPr>
              <w:t>Փաստաթղթերի</w:t>
            </w:r>
            <w:r>
              <w:rPr>
                <w:rFonts w:ascii="GHEA Grapalat" w:hAnsi="GHEA Grapalat" w:cs="Arial"/>
                <w:sz w:val="20"/>
                <w:szCs w:val="20"/>
                <w:lang w:val="hy-AM"/>
              </w:rPr>
              <w:t xml:space="preserve"> անվանումը</w:t>
            </w:r>
            <w:r w:rsidRPr="00521ECD">
              <w:rPr>
                <w:rFonts w:ascii="GHEA Grapalat" w:hAnsi="GHEA Grapalat" w:cs="Arial"/>
                <w:sz w:val="20"/>
                <w:szCs w:val="20"/>
              </w:rPr>
              <w:t>,</w:t>
            </w:r>
            <w:r>
              <w:rPr>
                <w:rFonts w:ascii="GHEA Grapalat" w:hAnsi="GHEA Grapalat" w:cs="Arial"/>
                <w:sz w:val="20"/>
                <w:szCs w:val="20"/>
                <w:lang w:val="hy-AM"/>
              </w:rPr>
              <w:t xml:space="preserve"> այդ թվում՝ տուժանքի մասին համաձայնագիրը, </w:t>
            </w:r>
            <w:r>
              <w:rPr>
                <w:rFonts w:ascii="GHEA Grapalat" w:hAnsi="GHEA Grapalat" w:cs="Sylfaen"/>
                <w:sz w:val="20"/>
                <w:szCs w:val="20"/>
                <w:lang w:val="hy-AM"/>
              </w:rPr>
              <w:t>դրանց</w:t>
            </w:r>
            <w:r>
              <w:rPr>
                <w:rFonts w:ascii="GHEA Grapalat" w:hAnsi="GHEA Grapalat" w:cs="Arial"/>
                <w:sz w:val="20"/>
                <w:szCs w:val="20"/>
                <w:lang w:val="hy-AM"/>
              </w:rPr>
              <w:t xml:space="preserve"> </w:t>
            </w:r>
            <w:r>
              <w:rPr>
                <w:rFonts w:ascii="GHEA Grapalat" w:hAnsi="GHEA Grapalat" w:cs="Sylfaen"/>
                <w:sz w:val="20"/>
                <w:szCs w:val="20"/>
                <w:lang w:val="hy-AM"/>
              </w:rPr>
              <w:t>համարները</w:t>
            </w:r>
            <w:r>
              <w:rPr>
                <w:rFonts w:ascii="GHEA Grapalat" w:hAnsi="GHEA Grapalat" w:cs="Arial"/>
                <w:sz w:val="20"/>
                <w:szCs w:val="20"/>
                <w:lang w:val="hy-AM"/>
              </w:rPr>
              <w:t xml:space="preserve">, </w:t>
            </w:r>
            <w:r>
              <w:rPr>
                <w:rFonts w:ascii="GHEA Grapalat" w:hAnsi="GHEA Grapalat" w:cs="Sylfaen"/>
                <w:sz w:val="20"/>
                <w:szCs w:val="20"/>
                <w:lang w:val="hy-AM"/>
              </w:rPr>
              <w:t>պ</w:t>
            </w:r>
            <w:r>
              <w:rPr>
                <w:rFonts w:ascii="GHEA Grapalat" w:hAnsi="GHEA Grapalat" w:cs="Sylfaen"/>
                <w:sz w:val="20"/>
                <w:szCs w:val="20"/>
              </w:rPr>
              <w:t>այմանագրի</w:t>
            </w:r>
            <w:r w:rsidRPr="00521ECD">
              <w:rPr>
                <w:rFonts w:ascii="GHEA Grapalat" w:hAnsi="GHEA Grapalat" w:cs="Sylfaen"/>
                <w:sz w:val="20"/>
                <w:szCs w:val="20"/>
              </w:rPr>
              <w:t xml:space="preserve"> </w:t>
            </w:r>
            <w:r w:rsidRPr="00521ECD">
              <w:rPr>
                <w:rFonts w:ascii="GHEA Grapalat" w:hAnsi="GHEA Grapalat" w:cs="Arial"/>
                <w:sz w:val="20"/>
                <w:szCs w:val="20"/>
              </w:rPr>
              <w:t xml:space="preserve"> </w:t>
            </w:r>
            <w:r>
              <w:rPr>
                <w:rFonts w:ascii="GHEA Grapalat" w:hAnsi="GHEA Grapalat" w:cs="Sylfaen"/>
                <w:sz w:val="20"/>
                <w:szCs w:val="20"/>
              </w:rPr>
              <w:t>ծածկագիրը</w:t>
            </w:r>
            <w:r>
              <w:rPr>
                <w:rFonts w:ascii="GHEA Grapalat" w:hAnsi="GHEA Grapalat" w:cs="Arial"/>
                <w:sz w:val="20"/>
                <w:szCs w:val="20"/>
                <w:lang w:val="hy-AM"/>
              </w:rPr>
              <w:t xml:space="preserve"> որի հիման վրա կատարվում է  գանձումը</w:t>
            </w:r>
            <w:r w:rsidRPr="00521ECD">
              <w:rPr>
                <w:rFonts w:ascii="GHEA Grapalat" w:hAnsi="GHEA Grapalat" w:cs="Arial"/>
                <w:sz w:val="20"/>
                <w:szCs w:val="20"/>
              </w:rPr>
              <w:t>)</w:t>
            </w:r>
            <w:r w:rsidRPr="00521ECD">
              <w:rPr>
                <w:rFonts w:ascii="GHEA Grapalat" w:hAnsi="GHEA Grapalat" w:cs="Sylfaen"/>
                <w:sz w:val="20"/>
                <w:szCs w:val="20"/>
              </w:rPr>
              <w:t>`</w:t>
            </w:r>
          </w:p>
        </w:tc>
      </w:tr>
      <w:tr w:rsidR="006E5207" w:rsidTr="0069073C">
        <w:trPr>
          <w:trHeight w:val="80"/>
        </w:trPr>
        <w:tc>
          <w:tcPr>
            <w:tcW w:w="10980" w:type="dxa"/>
            <w:gridSpan w:val="2"/>
            <w:tcBorders>
              <w:top w:val="nil"/>
              <w:left w:val="single" w:sz="4" w:space="0" w:color="auto"/>
              <w:bottom w:val="single" w:sz="4" w:space="0" w:color="auto"/>
              <w:right w:val="single" w:sz="4" w:space="0" w:color="000000"/>
            </w:tcBorders>
            <w:noWrap/>
            <w:vAlign w:val="bottom"/>
          </w:tcPr>
          <w:p w:rsidR="006E5207" w:rsidRDefault="006E5207">
            <w:pPr>
              <w:rPr>
                <w:rFonts w:ascii="GHEA Grapalat" w:hAnsi="GHEA Grapalat" w:cs="Arial"/>
                <w:sz w:val="20"/>
                <w:szCs w:val="20"/>
                <w:lang w:val="hy-AM"/>
              </w:rPr>
            </w:pPr>
          </w:p>
        </w:tc>
      </w:tr>
      <w:tr w:rsidR="006E5207" w:rsidTr="0069073C">
        <w:trPr>
          <w:trHeight w:val="14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69073C" w:rsidRDefault="006E5207">
            <w:pPr>
              <w:rPr>
                <w:rFonts w:ascii="GHEA Grapalat" w:hAnsi="GHEA Grapalat" w:cs="Sylfaen"/>
                <w:sz w:val="20"/>
                <w:szCs w:val="20"/>
                <w:lang w:val="ru-RU"/>
              </w:rPr>
            </w:pPr>
            <w:r>
              <w:rPr>
                <w:rFonts w:ascii="GHEA Grapalat" w:hAnsi="GHEA Grapalat" w:cs="Sylfaen"/>
                <w:sz w:val="20"/>
                <w:szCs w:val="20"/>
                <w:lang w:val="hy-AM"/>
              </w:rPr>
              <w:t xml:space="preserve">19. Վճարման պայմանները՝                        </w:t>
            </w:r>
            <w:r w:rsidR="0069073C">
              <w:rPr>
                <w:rFonts w:ascii="GHEA Grapalat" w:hAnsi="GHEA Grapalat" w:cs="Sylfaen"/>
                <w:sz w:val="20"/>
                <w:szCs w:val="20"/>
                <w:lang w:val="hy-AM"/>
              </w:rPr>
              <w:t xml:space="preserve">        &lt;ակցեպտավորված վճարում&gt;</w:t>
            </w:r>
          </w:p>
        </w:tc>
      </w:tr>
      <w:tr w:rsidR="006E5207" w:rsidTr="0069073C">
        <w:trPr>
          <w:trHeight w:val="15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69073C" w:rsidRDefault="006E5207">
            <w:pPr>
              <w:rPr>
                <w:rFonts w:ascii="GHEA Grapalat" w:hAnsi="GHEA Grapalat" w:cs="Sylfaen"/>
                <w:sz w:val="20"/>
                <w:szCs w:val="20"/>
                <w:lang w:val="ru-RU"/>
              </w:rPr>
            </w:pPr>
            <w:r>
              <w:rPr>
                <w:rFonts w:ascii="GHEA Grapalat" w:hAnsi="GHEA Grapalat" w:cs="Sylfaen"/>
                <w:sz w:val="20"/>
                <w:szCs w:val="20"/>
                <w:lang w:val="hy-AM"/>
              </w:rPr>
              <w:t xml:space="preserve">20. Առդիր էջերի քանակը՝    </w:t>
            </w:r>
            <w:r>
              <w:rPr>
                <w:rFonts w:ascii="GHEA Grapalat" w:hAnsi="GHEA Grapalat" w:cs="Arial"/>
                <w:sz w:val="20"/>
                <w:szCs w:val="20"/>
              </w:rPr>
              <w:t xml:space="preserve">--- </w:t>
            </w:r>
            <w:r>
              <w:rPr>
                <w:rFonts w:ascii="GHEA Grapalat" w:hAnsi="GHEA Grapalat" w:cs="Arial"/>
                <w:sz w:val="20"/>
                <w:szCs w:val="20"/>
                <w:lang w:val="hy-AM"/>
              </w:rPr>
              <w:t xml:space="preserve">    </w:t>
            </w:r>
            <w:r w:rsidR="0069073C">
              <w:rPr>
                <w:rFonts w:ascii="GHEA Grapalat" w:hAnsi="GHEA Grapalat" w:cs="Sylfaen"/>
                <w:sz w:val="20"/>
                <w:szCs w:val="20"/>
              </w:rPr>
              <w:t>էջ</w:t>
            </w:r>
          </w:p>
        </w:tc>
      </w:tr>
      <w:tr w:rsidR="006E5207"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Pr="00521ECD" w:rsidRDefault="006E5207">
            <w:pPr>
              <w:rPr>
                <w:rFonts w:ascii="GHEA Grapalat" w:hAnsi="GHEA Grapalat" w:cs="Sylfaen"/>
                <w:sz w:val="20"/>
                <w:szCs w:val="20"/>
              </w:rPr>
            </w:pPr>
            <w:r>
              <w:rPr>
                <w:rFonts w:ascii="Courier New" w:hAnsi="Courier New" w:cs="Courier New"/>
                <w:sz w:val="20"/>
                <w:szCs w:val="20"/>
              </w:rPr>
              <w:t> </w:t>
            </w:r>
            <w:r>
              <w:rPr>
                <w:rFonts w:ascii="GHEA Grapalat" w:hAnsi="GHEA Grapalat" w:cs="Arial"/>
                <w:sz w:val="20"/>
                <w:szCs w:val="20"/>
                <w:lang w:val="hy-AM"/>
              </w:rPr>
              <w:t>22</w:t>
            </w:r>
            <w:r w:rsidRPr="00521ECD">
              <w:rPr>
                <w:rFonts w:ascii="GHEA Grapalat" w:hAnsi="GHEA Grapalat" w:cs="Arial"/>
                <w:sz w:val="20"/>
                <w:szCs w:val="20"/>
              </w:rPr>
              <w:t>.</w:t>
            </w:r>
            <w:r>
              <w:rPr>
                <w:rFonts w:ascii="GHEA Grapalat" w:hAnsi="GHEA Grapalat" w:cs="Sylfaen"/>
                <w:sz w:val="20"/>
                <w:szCs w:val="20"/>
              </w:rPr>
              <w:t>ա</w:t>
            </w:r>
            <w:r w:rsidRPr="00521ECD">
              <w:rPr>
                <w:rFonts w:ascii="GHEA Grapalat" w:hAnsi="GHEA Grapalat" w:cs="Sylfaen"/>
                <w:sz w:val="20"/>
                <w:szCs w:val="20"/>
              </w:rPr>
              <w:t xml:space="preserve">. </w:t>
            </w:r>
            <w:r>
              <w:rPr>
                <w:rFonts w:ascii="GHEA Grapalat" w:hAnsi="GHEA Grapalat" w:cs="Sylfaen"/>
                <w:sz w:val="20"/>
                <w:szCs w:val="20"/>
              </w:rPr>
              <w:t>Շահառուի</w:t>
            </w:r>
            <w:r w:rsidRPr="00521ECD">
              <w:rPr>
                <w:rFonts w:ascii="GHEA Grapalat" w:hAnsi="GHEA Grapalat" w:cs="Sylfaen"/>
                <w:sz w:val="20"/>
                <w:szCs w:val="20"/>
              </w:rPr>
              <w:t xml:space="preserve"> </w:t>
            </w:r>
            <w:r>
              <w:rPr>
                <w:rFonts w:ascii="GHEA Grapalat" w:hAnsi="GHEA Grapalat" w:cs="Sylfaen"/>
                <w:sz w:val="20"/>
                <w:szCs w:val="20"/>
              </w:rPr>
              <w:t>ստորագրությունները</w:t>
            </w:r>
          </w:p>
          <w:p w:rsidR="006E5207" w:rsidRPr="00521ECD" w:rsidRDefault="006E5207">
            <w:pPr>
              <w:rPr>
                <w:rFonts w:ascii="GHEA Grapalat" w:hAnsi="GHEA Grapalat" w:cs="Sylfaen"/>
                <w:sz w:val="20"/>
                <w:szCs w:val="20"/>
              </w:rPr>
            </w:pPr>
          </w:p>
          <w:p w:rsidR="006E5207" w:rsidRPr="00521ECD" w:rsidRDefault="006E5207">
            <w:pPr>
              <w:jc w:val="right"/>
              <w:rPr>
                <w:rFonts w:ascii="GHEA Grapalat" w:hAnsi="GHEA Grapalat" w:cs="Tahoma"/>
                <w:color w:val="000000"/>
                <w:sz w:val="20"/>
                <w:szCs w:val="20"/>
              </w:rPr>
            </w:pPr>
            <w:r w:rsidRPr="00521ECD">
              <w:rPr>
                <w:rFonts w:ascii="GHEA Grapalat" w:hAnsi="GHEA Grapalat" w:cs="Tahoma"/>
                <w:color w:val="000000"/>
                <w:sz w:val="20"/>
                <w:szCs w:val="20"/>
              </w:rPr>
              <w:t>/____________________/</w:t>
            </w:r>
          </w:p>
          <w:p w:rsidR="006E5207" w:rsidRPr="00FA1819" w:rsidRDefault="006E5207">
            <w:pPr>
              <w:rPr>
                <w:rFonts w:ascii="GHEA Grapalat" w:hAnsi="GHEA Grapalat" w:cs="Sylfaen"/>
                <w:sz w:val="20"/>
                <w:szCs w:val="20"/>
              </w:rPr>
            </w:pPr>
          </w:p>
          <w:p w:rsidR="006E5207" w:rsidRPr="00521ECD" w:rsidRDefault="006E5207">
            <w:pPr>
              <w:jc w:val="right"/>
              <w:rPr>
                <w:rFonts w:ascii="GHEA Grapalat" w:hAnsi="GHEA Grapalat" w:cs="Sylfaen"/>
                <w:sz w:val="20"/>
                <w:szCs w:val="20"/>
              </w:rPr>
            </w:pPr>
            <w:r w:rsidRPr="00521ECD">
              <w:rPr>
                <w:rFonts w:ascii="GHEA Grapalat" w:hAnsi="GHEA Grapalat" w:cs="Tahoma"/>
                <w:color w:val="000000"/>
                <w:sz w:val="20"/>
                <w:szCs w:val="20"/>
              </w:rPr>
              <w:t>/____________________/</w:t>
            </w:r>
          </w:p>
          <w:p w:rsidR="006E5207" w:rsidRPr="00521ECD" w:rsidRDefault="006E5207">
            <w:pPr>
              <w:rPr>
                <w:rFonts w:ascii="GHEA Grapalat" w:hAnsi="GHEA Grapalat" w:cs="Sylfaen"/>
                <w:sz w:val="20"/>
                <w:szCs w:val="20"/>
              </w:rPr>
            </w:pPr>
          </w:p>
          <w:p w:rsidR="006E5207" w:rsidRPr="00521ECD" w:rsidRDefault="006E5207">
            <w:pPr>
              <w:rPr>
                <w:rFonts w:ascii="GHEA Grapalat" w:hAnsi="GHEA Grapalat" w:cs="Sylfaen"/>
                <w:sz w:val="20"/>
                <w:szCs w:val="20"/>
              </w:rPr>
            </w:pPr>
            <w:r>
              <w:rPr>
                <w:rFonts w:ascii="GHEA Grapalat" w:hAnsi="GHEA Grapalat" w:cs="Sylfaen"/>
                <w:sz w:val="20"/>
                <w:szCs w:val="20"/>
                <w:lang w:val="hy-AM"/>
              </w:rPr>
              <w:t>22</w:t>
            </w:r>
            <w:r w:rsidRPr="00521ECD">
              <w:rPr>
                <w:rFonts w:ascii="GHEA Grapalat" w:hAnsi="GHEA Grapalat" w:cs="Sylfaen"/>
                <w:sz w:val="20"/>
                <w:szCs w:val="20"/>
              </w:rPr>
              <w:t>.</w:t>
            </w:r>
            <w:r>
              <w:rPr>
                <w:rFonts w:ascii="GHEA Grapalat" w:hAnsi="GHEA Grapalat" w:cs="Sylfaen"/>
                <w:sz w:val="20"/>
                <w:szCs w:val="20"/>
              </w:rPr>
              <w:t>բ</w:t>
            </w:r>
            <w:r w:rsidRPr="00521ECD">
              <w:rPr>
                <w:rFonts w:ascii="GHEA Grapalat" w:hAnsi="GHEA Grapalat" w:cs="Sylfaen"/>
                <w:sz w:val="20"/>
                <w:szCs w:val="20"/>
              </w:rPr>
              <w:t>.</w:t>
            </w:r>
          </w:p>
          <w:p w:rsidR="006E5207" w:rsidRPr="00521ECD" w:rsidRDefault="006E5207">
            <w:pPr>
              <w:rPr>
                <w:rFonts w:ascii="GHEA Grapalat" w:hAnsi="GHEA Grapalat" w:cs="Sylfaen"/>
                <w:sz w:val="20"/>
                <w:szCs w:val="20"/>
              </w:rPr>
            </w:pPr>
            <w:r w:rsidRPr="00521ECD">
              <w:rPr>
                <w:rFonts w:ascii="GHEA Grapalat" w:hAnsi="GHEA Grapalat" w:cs="Sylfaen"/>
                <w:sz w:val="20"/>
                <w:szCs w:val="20"/>
              </w:rPr>
              <w:t xml:space="preserve">                                                                             </w:t>
            </w:r>
            <w:r>
              <w:rPr>
                <w:rFonts w:ascii="GHEA Grapalat" w:hAnsi="GHEA Grapalat" w:cs="Sylfaen"/>
                <w:sz w:val="20"/>
                <w:szCs w:val="20"/>
              </w:rPr>
              <w:t>Կ</w:t>
            </w:r>
            <w:r w:rsidRPr="00521ECD">
              <w:rPr>
                <w:rFonts w:ascii="GHEA Grapalat" w:hAnsi="GHEA Grapalat" w:cs="Sylfaen"/>
                <w:sz w:val="20"/>
                <w:szCs w:val="20"/>
              </w:rPr>
              <w:t>.</w:t>
            </w:r>
            <w:r>
              <w:rPr>
                <w:rFonts w:ascii="GHEA Grapalat" w:hAnsi="GHEA Grapalat" w:cs="Sylfaen"/>
                <w:sz w:val="20"/>
                <w:szCs w:val="20"/>
              </w:rPr>
              <w:t>Տ</w:t>
            </w:r>
            <w:r w:rsidRPr="00521ECD">
              <w:rPr>
                <w:rFonts w:ascii="GHEA Grapalat" w:hAnsi="GHEA Grapalat" w:cs="Sylfaen"/>
                <w:sz w:val="20"/>
                <w:szCs w:val="20"/>
              </w:rPr>
              <w:t>.</w:t>
            </w:r>
          </w:p>
          <w:p w:rsidR="006E5207" w:rsidRPr="00521ECD" w:rsidRDefault="006E5207">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6E5207" w:rsidRPr="00521ECD" w:rsidRDefault="006E5207">
            <w:pPr>
              <w:rPr>
                <w:rFonts w:ascii="GHEA Grapalat" w:hAnsi="GHEA Grapalat" w:cs="Sylfaen"/>
                <w:sz w:val="20"/>
                <w:szCs w:val="20"/>
              </w:rPr>
            </w:pPr>
            <w:r>
              <w:rPr>
                <w:rFonts w:ascii="GHEA Grapalat" w:hAnsi="GHEA Grapalat" w:cs="Arial"/>
                <w:sz w:val="20"/>
                <w:szCs w:val="20"/>
                <w:lang w:val="hy-AM"/>
              </w:rPr>
              <w:t>2</w:t>
            </w:r>
            <w:r w:rsidRPr="00521ECD">
              <w:rPr>
                <w:rFonts w:ascii="GHEA Grapalat" w:hAnsi="GHEA Grapalat" w:cs="Arial"/>
                <w:sz w:val="20"/>
                <w:szCs w:val="20"/>
              </w:rPr>
              <w:t>1.</w:t>
            </w:r>
            <w:r>
              <w:rPr>
                <w:rFonts w:ascii="GHEA Grapalat" w:hAnsi="GHEA Grapalat" w:cs="Sylfaen"/>
                <w:sz w:val="20"/>
                <w:szCs w:val="20"/>
              </w:rPr>
              <w:t>ա</w:t>
            </w:r>
            <w:r w:rsidRPr="00521ECD">
              <w:rPr>
                <w:rFonts w:ascii="GHEA Grapalat" w:hAnsi="GHEA Grapalat" w:cs="Sylfaen"/>
                <w:sz w:val="20"/>
                <w:szCs w:val="20"/>
              </w:rPr>
              <w:t xml:space="preserve">. </w:t>
            </w:r>
            <w:r>
              <w:rPr>
                <w:rFonts w:ascii="Courier New" w:hAnsi="Courier New" w:cs="Courier New"/>
                <w:sz w:val="20"/>
                <w:szCs w:val="20"/>
              </w:rPr>
              <w:t> </w:t>
            </w:r>
            <w:r>
              <w:rPr>
                <w:rFonts w:ascii="GHEA Grapalat" w:hAnsi="GHEA Grapalat" w:cs="Sylfaen"/>
                <w:sz w:val="20"/>
                <w:szCs w:val="20"/>
              </w:rPr>
              <w:t>Վճարողի</w:t>
            </w:r>
            <w:r w:rsidRPr="00521ECD">
              <w:rPr>
                <w:rFonts w:ascii="GHEA Grapalat" w:hAnsi="GHEA Grapalat" w:cs="Sylfaen"/>
                <w:sz w:val="20"/>
                <w:szCs w:val="20"/>
              </w:rPr>
              <w:t xml:space="preserve"> </w:t>
            </w:r>
            <w:r>
              <w:rPr>
                <w:rFonts w:ascii="GHEA Grapalat" w:hAnsi="GHEA Grapalat" w:cs="Sylfaen"/>
                <w:sz w:val="20"/>
                <w:szCs w:val="20"/>
              </w:rPr>
              <w:t>ստորագրությունները</w:t>
            </w:r>
            <w:r w:rsidRPr="00521ECD">
              <w:rPr>
                <w:rFonts w:ascii="GHEA Grapalat" w:hAnsi="GHEA Grapalat" w:cs="Sylfaen"/>
                <w:sz w:val="20"/>
                <w:szCs w:val="20"/>
              </w:rPr>
              <w:t>`</w:t>
            </w:r>
          </w:p>
          <w:p w:rsidR="006E5207" w:rsidRPr="00521ECD" w:rsidRDefault="006E5207">
            <w:pPr>
              <w:jc w:val="right"/>
              <w:rPr>
                <w:rFonts w:ascii="GHEA Grapalat" w:hAnsi="GHEA Grapalat" w:cs="Sylfaen"/>
                <w:sz w:val="20"/>
                <w:szCs w:val="20"/>
              </w:rPr>
            </w:pPr>
          </w:p>
          <w:p w:rsidR="006E5207" w:rsidRPr="00521ECD" w:rsidRDefault="006E5207">
            <w:pPr>
              <w:rPr>
                <w:rFonts w:ascii="GHEA Grapalat" w:hAnsi="GHEA Grapalat" w:cs="Sylfaen"/>
                <w:sz w:val="20"/>
                <w:szCs w:val="20"/>
              </w:rPr>
            </w:pPr>
            <w:r w:rsidRPr="00521ECD">
              <w:rPr>
                <w:rFonts w:ascii="GHEA Grapalat" w:hAnsi="GHEA Grapalat" w:cs="Tahoma"/>
                <w:color w:val="000000"/>
                <w:sz w:val="20"/>
                <w:szCs w:val="20"/>
              </w:rPr>
              <w:t xml:space="preserve">                                               /____________________/</w:t>
            </w:r>
          </w:p>
          <w:p w:rsidR="006E5207" w:rsidRPr="00521ECD" w:rsidRDefault="006E5207">
            <w:pPr>
              <w:jc w:val="right"/>
              <w:rPr>
                <w:rFonts w:ascii="GHEA Grapalat" w:hAnsi="GHEA Grapalat" w:cs="Tahoma"/>
                <w:color w:val="000000"/>
                <w:sz w:val="20"/>
                <w:szCs w:val="20"/>
              </w:rPr>
            </w:pPr>
          </w:p>
          <w:p w:rsidR="006E5207" w:rsidRPr="00521ECD" w:rsidRDefault="006E5207">
            <w:pPr>
              <w:jc w:val="right"/>
              <w:rPr>
                <w:rFonts w:ascii="GHEA Grapalat" w:hAnsi="GHEA Grapalat" w:cs="Tahoma"/>
                <w:color w:val="000000"/>
                <w:sz w:val="20"/>
                <w:szCs w:val="20"/>
              </w:rPr>
            </w:pPr>
          </w:p>
          <w:p w:rsidR="006E5207" w:rsidRPr="00521ECD" w:rsidRDefault="006E5207">
            <w:pPr>
              <w:jc w:val="right"/>
              <w:rPr>
                <w:rFonts w:ascii="GHEA Grapalat" w:hAnsi="GHEA Grapalat" w:cs="Sylfaen"/>
                <w:sz w:val="20"/>
                <w:szCs w:val="20"/>
              </w:rPr>
            </w:pPr>
            <w:r w:rsidRPr="00521ECD">
              <w:rPr>
                <w:rFonts w:ascii="GHEA Grapalat" w:hAnsi="GHEA Grapalat" w:cs="Tahoma"/>
                <w:color w:val="000000"/>
                <w:sz w:val="20"/>
                <w:szCs w:val="20"/>
              </w:rPr>
              <w:t>/____________________/</w:t>
            </w:r>
          </w:p>
          <w:p w:rsidR="006E5207" w:rsidRPr="00521ECD" w:rsidRDefault="006E5207">
            <w:pPr>
              <w:jc w:val="right"/>
              <w:rPr>
                <w:rFonts w:ascii="GHEA Grapalat" w:hAnsi="GHEA Grapalat" w:cs="Sylfaen"/>
                <w:sz w:val="20"/>
                <w:szCs w:val="20"/>
              </w:rPr>
            </w:pPr>
          </w:p>
          <w:p w:rsidR="006E5207" w:rsidRPr="00521ECD" w:rsidRDefault="006E5207">
            <w:pPr>
              <w:jc w:val="right"/>
              <w:rPr>
                <w:rFonts w:ascii="GHEA Grapalat" w:hAnsi="GHEA Grapalat" w:cs="Sylfaen"/>
                <w:sz w:val="20"/>
                <w:szCs w:val="20"/>
              </w:rPr>
            </w:pPr>
            <w:r>
              <w:rPr>
                <w:rFonts w:ascii="GHEA Grapalat" w:hAnsi="GHEA Grapalat" w:cs="Sylfaen"/>
                <w:sz w:val="20"/>
                <w:szCs w:val="20"/>
                <w:lang w:val="hy-AM"/>
              </w:rPr>
              <w:t>2</w:t>
            </w:r>
            <w:r w:rsidRPr="00521ECD">
              <w:rPr>
                <w:rFonts w:ascii="GHEA Grapalat" w:hAnsi="GHEA Grapalat" w:cs="Sylfaen"/>
                <w:sz w:val="20"/>
                <w:szCs w:val="20"/>
              </w:rPr>
              <w:t>1.</w:t>
            </w:r>
            <w:r>
              <w:rPr>
                <w:rFonts w:ascii="GHEA Grapalat" w:hAnsi="GHEA Grapalat" w:cs="Sylfaen"/>
                <w:sz w:val="20"/>
                <w:szCs w:val="20"/>
              </w:rPr>
              <w:t>բ</w:t>
            </w:r>
            <w:r w:rsidRPr="00521ECD">
              <w:rPr>
                <w:rFonts w:ascii="GHEA Grapalat" w:hAnsi="GHEA Grapalat" w:cs="Sylfaen"/>
                <w:sz w:val="20"/>
                <w:szCs w:val="20"/>
              </w:rPr>
              <w:t xml:space="preserve">.                                                                    </w:t>
            </w:r>
            <w:r>
              <w:rPr>
                <w:rFonts w:ascii="GHEA Grapalat" w:hAnsi="GHEA Grapalat" w:cs="Sylfaen"/>
                <w:sz w:val="20"/>
                <w:szCs w:val="20"/>
              </w:rPr>
              <w:t>Կ</w:t>
            </w:r>
            <w:r w:rsidRPr="00521ECD">
              <w:rPr>
                <w:rFonts w:ascii="GHEA Grapalat" w:hAnsi="GHEA Grapalat" w:cs="Sylfaen"/>
                <w:sz w:val="20"/>
                <w:szCs w:val="20"/>
              </w:rPr>
              <w:t>.</w:t>
            </w:r>
            <w:r>
              <w:rPr>
                <w:rFonts w:ascii="GHEA Grapalat" w:hAnsi="GHEA Grapalat" w:cs="Sylfaen"/>
                <w:sz w:val="20"/>
                <w:szCs w:val="20"/>
              </w:rPr>
              <w:t>Տ</w:t>
            </w:r>
            <w:r w:rsidRPr="00521ECD">
              <w:rPr>
                <w:rFonts w:ascii="GHEA Grapalat" w:hAnsi="GHEA Grapalat" w:cs="Sylfaen"/>
                <w:sz w:val="20"/>
                <w:szCs w:val="20"/>
              </w:rPr>
              <w:t>.</w:t>
            </w:r>
          </w:p>
          <w:p w:rsidR="006E5207" w:rsidRPr="00521ECD" w:rsidRDefault="006E5207">
            <w:pPr>
              <w:jc w:val="right"/>
              <w:rPr>
                <w:rFonts w:ascii="GHEA Grapalat" w:hAnsi="GHEA Grapalat" w:cs="Sylfaen"/>
                <w:sz w:val="20"/>
                <w:szCs w:val="20"/>
              </w:rPr>
            </w:pPr>
          </w:p>
        </w:tc>
      </w:tr>
      <w:tr w:rsidR="006E5207" w:rsidTr="006E5207">
        <w:trPr>
          <w:trHeight w:val="2058"/>
        </w:trPr>
        <w:tc>
          <w:tcPr>
            <w:tcW w:w="5616" w:type="dxa"/>
            <w:tcBorders>
              <w:top w:val="single" w:sz="4" w:space="0" w:color="auto"/>
              <w:left w:val="single" w:sz="4" w:space="0" w:color="auto"/>
              <w:bottom w:val="nil"/>
              <w:right w:val="single" w:sz="4" w:space="0" w:color="auto"/>
            </w:tcBorders>
            <w:noWrap/>
            <w:vAlign w:val="bottom"/>
          </w:tcPr>
          <w:p w:rsidR="006E5207" w:rsidRPr="00521ECD" w:rsidRDefault="006E5207">
            <w:pPr>
              <w:rPr>
                <w:rFonts w:ascii="GHEA Grapalat" w:hAnsi="GHEA Grapalat" w:cs="Tahoma"/>
                <w:color w:val="000000"/>
                <w:sz w:val="20"/>
                <w:szCs w:val="20"/>
              </w:rPr>
            </w:pPr>
            <w:r w:rsidRPr="00521ECD">
              <w:rPr>
                <w:rFonts w:ascii="GHEA Grapalat" w:hAnsi="GHEA Grapalat" w:cs="Tahoma"/>
                <w:color w:val="000000"/>
                <w:sz w:val="20"/>
                <w:szCs w:val="20"/>
              </w:rPr>
              <w:t>2</w:t>
            </w:r>
            <w:r>
              <w:rPr>
                <w:rFonts w:ascii="GHEA Grapalat" w:hAnsi="GHEA Grapalat" w:cs="Tahoma"/>
                <w:color w:val="000000"/>
                <w:sz w:val="20"/>
                <w:szCs w:val="20"/>
                <w:lang w:val="hy-AM"/>
              </w:rPr>
              <w:t>4</w:t>
            </w:r>
            <w:r w:rsidRPr="00521ECD">
              <w:rPr>
                <w:rFonts w:ascii="GHEA Grapalat" w:hAnsi="GHEA Grapalat" w:cs="Tahoma"/>
                <w:color w:val="000000"/>
                <w:sz w:val="20"/>
                <w:szCs w:val="20"/>
              </w:rPr>
              <w:t>.</w:t>
            </w:r>
            <w:r>
              <w:rPr>
                <w:rFonts w:ascii="GHEA Grapalat" w:hAnsi="GHEA Grapalat" w:cs="Tahoma"/>
                <w:color w:val="000000"/>
                <w:sz w:val="20"/>
                <w:szCs w:val="20"/>
              </w:rPr>
              <w:t>ա</w:t>
            </w:r>
            <w:r w:rsidRPr="00521ECD">
              <w:rPr>
                <w:rFonts w:ascii="GHEA Grapalat" w:hAnsi="GHEA Grapalat" w:cs="Tahoma"/>
                <w:color w:val="000000"/>
                <w:sz w:val="20"/>
                <w:szCs w:val="20"/>
              </w:rPr>
              <w:t xml:space="preserve">.   </w:t>
            </w:r>
            <w:r>
              <w:rPr>
                <w:rFonts w:ascii="GHEA Grapalat" w:hAnsi="GHEA Grapalat" w:cs="Tahoma"/>
                <w:color w:val="000000"/>
                <w:sz w:val="20"/>
                <w:szCs w:val="20"/>
                <w:lang w:val="hy-AM"/>
              </w:rPr>
              <w:t>Շահառուին  սպասարկող ֆինանսական կազմակերպություն</w:t>
            </w:r>
            <w:r w:rsidRPr="00521ECD">
              <w:rPr>
                <w:rFonts w:ascii="GHEA Grapalat" w:hAnsi="GHEA Grapalat" w:cs="Tahoma"/>
                <w:color w:val="000000"/>
                <w:sz w:val="20"/>
                <w:szCs w:val="20"/>
              </w:rPr>
              <w:t xml:space="preserve"> </w:t>
            </w:r>
          </w:p>
          <w:p w:rsidR="006E5207" w:rsidRDefault="006E5207">
            <w:pPr>
              <w:rPr>
                <w:rFonts w:ascii="GHEA Grapalat" w:hAnsi="GHEA Grapalat" w:cs="Tahoma"/>
                <w:color w:val="000000"/>
                <w:sz w:val="20"/>
                <w:szCs w:val="20"/>
                <w:lang w:val="hy-AM"/>
              </w:rPr>
            </w:pPr>
            <w:r w:rsidRPr="00521ECD">
              <w:rPr>
                <w:rFonts w:ascii="GHEA Grapalat" w:hAnsi="GHEA Grapalat" w:cs="Tahoma"/>
                <w:color w:val="000000"/>
                <w:sz w:val="20"/>
                <w:szCs w:val="20"/>
              </w:rPr>
              <w:t xml:space="preserve">                             </w:t>
            </w:r>
            <w:r>
              <w:rPr>
                <w:rFonts w:ascii="GHEA Grapalat" w:hAnsi="GHEA Grapalat" w:cs="Tahoma"/>
                <w:color w:val="000000"/>
                <w:sz w:val="20"/>
                <w:szCs w:val="20"/>
                <w:lang w:val="hy-AM"/>
              </w:rPr>
              <w:t xml:space="preserve">                 </w:t>
            </w:r>
          </w:p>
          <w:p w:rsidR="006E5207" w:rsidRPr="00521ECD" w:rsidRDefault="006E5207">
            <w:pPr>
              <w:rPr>
                <w:rFonts w:ascii="GHEA Grapalat" w:hAnsi="GHEA Grapalat" w:cs="Tahoma"/>
                <w:color w:val="000000"/>
                <w:sz w:val="20"/>
                <w:szCs w:val="20"/>
              </w:rPr>
            </w:pPr>
            <w:r>
              <w:rPr>
                <w:rFonts w:ascii="GHEA Grapalat" w:hAnsi="GHEA Grapalat" w:cs="Tahoma"/>
                <w:color w:val="000000"/>
                <w:sz w:val="20"/>
                <w:szCs w:val="20"/>
                <w:lang w:val="hy-AM"/>
              </w:rPr>
              <w:t xml:space="preserve">                                                 </w:t>
            </w:r>
            <w:r w:rsidRPr="00521ECD">
              <w:rPr>
                <w:rFonts w:ascii="GHEA Grapalat" w:hAnsi="GHEA Grapalat" w:cs="Tahoma"/>
                <w:color w:val="000000"/>
                <w:sz w:val="20"/>
                <w:szCs w:val="20"/>
              </w:rPr>
              <w:t xml:space="preserve">   /____________________/</w:t>
            </w:r>
          </w:p>
          <w:p w:rsidR="006E5207" w:rsidRPr="00521ECD" w:rsidRDefault="006E5207">
            <w:pPr>
              <w:rPr>
                <w:rFonts w:ascii="GHEA Grapalat" w:hAnsi="GHEA Grapalat" w:cs="Sylfaen"/>
                <w:sz w:val="20"/>
                <w:szCs w:val="20"/>
              </w:rPr>
            </w:pPr>
            <w:r w:rsidRPr="00521ECD">
              <w:rPr>
                <w:rFonts w:ascii="GHEA Grapalat" w:hAnsi="GHEA Grapalat" w:cs="Sylfaen"/>
                <w:sz w:val="20"/>
                <w:szCs w:val="20"/>
              </w:rPr>
              <w:t xml:space="preserve">  </w:t>
            </w:r>
          </w:p>
          <w:p w:rsidR="006E5207" w:rsidRDefault="006E5207">
            <w:pPr>
              <w:rPr>
                <w:rFonts w:ascii="GHEA Grapalat" w:hAnsi="GHEA Grapalat" w:cs="Sylfaen"/>
                <w:sz w:val="20"/>
                <w:szCs w:val="20"/>
              </w:rPr>
            </w:pPr>
            <w:r w:rsidRPr="00521ECD">
              <w:rPr>
                <w:rFonts w:ascii="GHEA Grapalat" w:hAnsi="GHEA Grapalat" w:cs="Sylfaen"/>
                <w:sz w:val="20"/>
                <w:szCs w:val="20"/>
              </w:rPr>
              <w:t xml:space="preserve">                                                       </w:t>
            </w:r>
            <w:r>
              <w:rPr>
                <w:rFonts w:ascii="GHEA Grapalat" w:hAnsi="GHEA Grapalat" w:cs="Sylfaen"/>
                <w:sz w:val="20"/>
                <w:szCs w:val="20"/>
              </w:rPr>
              <w:t>/ստորագրություն/</w:t>
            </w:r>
          </w:p>
          <w:p w:rsidR="006E5207" w:rsidRDefault="006E5207">
            <w:pPr>
              <w:rPr>
                <w:rFonts w:ascii="GHEA Grapalat" w:hAnsi="GHEA Grapalat" w:cs="Tahoma"/>
                <w:color w:val="000000"/>
                <w:sz w:val="20"/>
                <w:szCs w:val="20"/>
              </w:rPr>
            </w:pPr>
          </w:p>
          <w:p w:rsidR="006E5207" w:rsidRDefault="006E5207">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rsidR="006E5207" w:rsidRDefault="006E5207">
            <w:pPr>
              <w:rPr>
                <w:rFonts w:ascii="GHEA Grapalat" w:hAnsi="GHEA Grapalat" w:cs="Tahoma"/>
                <w:color w:val="000000"/>
                <w:sz w:val="20"/>
                <w:szCs w:val="20"/>
              </w:rPr>
            </w:pPr>
            <w:r>
              <w:rPr>
                <w:rFonts w:ascii="GHEA Grapalat" w:hAnsi="GHEA Grapalat" w:cs="Tahoma"/>
                <w:color w:val="000000"/>
                <w:sz w:val="20"/>
                <w:szCs w:val="20"/>
              </w:rPr>
              <w:t>2</w:t>
            </w:r>
            <w:r>
              <w:rPr>
                <w:rFonts w:ascii="GHEA Grapalat" w:hAnsi="GHEA Grapalat" w:cs="Tahoma"/>
                <w:color w:val="000000"/>
                <w:sz w:val="20"/>
                <w:szCs w:val="20"/>
                <w:lang w:val="hy-AM"/>
              </w:rPr>
              <w:t>3</w:t>
            </w:r>
            <w:r>
              <w:rPr>
                <w:rFonts w:ascii="GHEA Grapalat" w:hAnsi="GHEA Grapalat" w:cs="Tahoma"/>
                <w:color w:val="000000"/>
                <w:sz w:val="20"/>
                <w:szCs w:val="20"/>
              </w:rPr>
              <w:t xml:space="preserve">.ա.   </w:t>
            </w:r>
            <w:r>
              <w:rPr>
                <w:rFonts w:ascii="GHEA Grapalat" w:hAnsi="GHEA Grapalat" w:cs="Tahoma"/>
                <w:color w:val="000000"/>
                <w:sz w:val="20"/>
                <w:szCs w:val="20"/>
                <w:lang w:val="hy-AM"/>
              </w:rPr>
              <w:t>Վճարողին  սպասարկող ֆինանսական կազմակերպություն</w:t>
            </w:r>
            <w:r>
              <w:rPr>
                <w:rFonts w:ascii="GHEA Grapalat" w:hAnsi="GHEA Grapalat" w:cs="Tahoma"/>
                <w:color w:val="000000"/>
                <w:sz w:val="20"/>
                <w:szCs w:val="20"/>
              </w:rPr>
              <w:t xml:space="preserve"> </w:t>
            </w:r>
          </w:p>
          <w:p w:rsidR="006E5207" w:rsidRDefault="006E5207">
            <w:pPr>
              <w:jc w:val="right"/>
              <w:rPr>
                <w:rFonts w:ascii="GHEA Grapalat" w:hAnsi="GHEA Grapalat" w:cs="Tahoma"/>
                <w:color w:val="000000"/>
                <w:sz w:val="20"/>
                <w:szCs w:val="20"/>
              </w:rPr>
            </w:pPr>
          </w:p>
          <w:p w:rsidR="006E5207" w:rsidRDefault="006E5207">
            <w:pPr>
              <w:jc w:val="right"/>
              <w:rPr>
                <w:rFonts w:ascii="GHEA Grapalat" w:hAnsi="GHEA Grapalat" w:cs="Tahoma"/>
                <w:color w:val="000000"/>
                <w:sz w:val="20"/>
                <w:szCs w:val="20"/>
              </w:rPr>
            </w:pPr>
          </w:p>
          <w:p w:rsidR="006E5207" w:rsidRDefault="006E5207">
            <w:pPr>
              <w:jc w:val="right"/>
              <w:rPr>
                <w:rFonts w:ascii="GHEA Grapalat" w:hAnsi="GHEA Grapalat" w:cs="Tahoma"/>
                <w:color w:val="000000"/>
                <w:sz w:val="20"/>
                <w:szCs w:val="20"/>
              </w:rPr>
            </w:pPr>
            <w:r>
              <w:rPr>
                <w:rFonts w:ascii="GHEA Grapalat" w:hAnsi="GHEA Grapalat" w:cs="Tahoma"/>
                <w:color w:val="000000"/>
                <w:sz w:val="20"/>
                <w:szCs w:val="20"/>
              </w:rPr>
              <w:t>/____________________/</w:t>
            </w:r>
          </w:p>
          <w:p w:rsidR="006E5207" w:rsidRDefault="006E5207">
            <w:pPr>
              <w:jc w:val="center"/>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/ստորագրություն/</w:t>
            </w:r>
          </w:p>
          <w:p w:rsidR="006E5207" w:rsidRDefault="006E5207">
            <w:pPr>
              <w:jc w:val="right"/>
              <w:rPr>
                <w:rFonts w:ascii="GHEA Grapalat" w:hAnsi="GHEA Grapalat" w:cs="Arial"/>
                <w:sz w:val="20"/>
                <w:szCs w:val="20"/>
                <w:lang w:val="hy-AM"/>
              </w:rPr>
            </w:pPr>
          </w:p>
        </w:tc>
      </w:tr>
      <w:tr w:rsidR="006E5207" w:rsidRPr="006E5207"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Default="006E5207">
            <w:pPr>
              <w:rPr>
                <w:rFonts w:ascii="GHEA Grapalat" w:hAnsi="GHEA Grapalat" w:cs="Sylfaen"/>
                <w:sz w:val="20"/>
                <w:szCs w:val="20"/>
              </w:rPr>
            </w:pPr>
            <w:r>
              <w:rPr>
                <w:rFonts w:ascii="GHEA Grapalat" w:hAnsi="GHEA Grapalat" w:cs="Sylfaen"/>
                <w:sz w:val="20"/>
                <w:szCs w:val="20"/>
              </w:rPr>
              <w:t>24.բ.                                                       Կ.Տ.</w:t>
            </w: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2</w:t>
            </w:r>
            <w:r>
              <w:rPr>
                <w:rFonts w:ascii="GHEA Grapalat" w:hAnsi="GHEA Grapalat" w:cs="Sylfaen"/>
                <w:sz w:val="20"/>
                <w:szCs w:val="20"/>
                <w:lang w:val="hy-AM"/>
              </w:rPr>
              <w:t>4</w:t>
            </w:r>
            <w:r>
              <w:rPr>
                <w:rFonts w:ascii="GHEA Grapalat" w:hAnsi="GHEA Grapalat" w:cs="Sylfaen"/>
                <w:sz w:val="20"/>
                <w:szCs w:val="20"/>
              </w:rPr>
              <w:t>.</w:t>
            </w:r>
            <w:r>
              <w:rPr>
                <w:rFonts w:ascii="GHEA Grapalat" w:hAnsi="GHEA Grapalat" w:cs="Sylfaen"/>
                <w:sz w:val="20"/>
                <w:szCs w:val="20"/>
                <w:lang w:val="hy-AM"/>
              </w:rPr>
              <w:t>գ</w:t>
            </w:r>
            <w:r>
              <w:rPr>
                <w:rFonts w:ascii="GHEA Grapalat" w:hAnsi="GHEA Grapalat" w:cs="Tahoma"/>
                <w:color w:val="000000"/>
                <w:sz w:val="20"/>
                <w:szCs w:val="20"/>
              </w:rPr>
              <w:t xml:space="preserve">                                                 </w:t>
            </w:r>
            <w:r w:rsidR="00EC64BC">
              <w:rPr>
                <w:rFonts w:ascii="GHEA Grapalat" w:hAnsi="GHEA Grapalat" w:cs="Tahoma"/>
                <w:color w:val="000000"/>
                <w:sz w:val="20"/>
                <w:szCs w:val="20"/>
              </w:rPr>
              <w:t>“</w:t>
            </w:r>
            <w:r>
              <w:rPr>
                <w:rFonts w:ascii="GHEA Grapalat" w:hAnsi="GHEA Grapalat" w:cs="Tahoma"/>
                <w:color w:val="000000"/>
                <w:sz w:val="20"/>
                <w:szCs w:val="20"/>
              </w:rPr>
              <w:t>___</w:t>
            </w:r>
            <w:r w:rsidR="00EC64BC">
              <w:rPr>
                <w:rFonts w:ascii="GHEA Grapalat" w:hAnsi="GHEA Grapalat" w:cs="Tahoma"/>
                <w:color w:val="000000"/>
                <w:sz w:val="20"/>
                <w:szCs w:val="20"/>
              </w:rPr>
              <w:t>”</w:t>
            </w:r>
            <w:r>
              <w:rPr>
                <w:rFonts w:ascii="GHEA Grapalat" w:hAnsi="GHEA Grapalat" w:cs="Tahoma"/>
                <w:color w:val="000000"/>
                <w:sz w:val="20"/>
                <w:szCs w:val="20"/>
              </w:rPr>
              <w:t xml:space="preserve"> </w:t>
            </w:r>
            <w:r>
              <w:rPr>
                <w:rFonts w:ascii="GHEA Grapalat" w:hAnsi="GHEA Grapalat" w:cs="Sylfaen"/>
                <w:color w:val="000000"/>
                <w:sz w:val="20"/>
                <w:szCs w:val="20"/>
              </w:rPr>
              <w:t xml:space="preserve">___ </w:t>
            </w:r>
            <w:r>
              <w:rPr>
                <w:rFonts w:ascii="GHEA Grapalat" w:hAnsi="GHEA Grapalat" w:cs="Tahoma"/>
                <w:color w:val="000000"/>
                <w:sz w:val="20"/>
                <w:szCs w:val="20"/>
              </w:rPr>
              <w:t xml:space="preserve">20___ </w:t>
            </w:r>
            <w:r>
              <w:rPr>
                <w:rFonts w:ascii="GHEA Grapalat" w:hAnsi="GHEA Grapalat" w:cs="Sylfaen"/>
                <w:color w:val="000000"/>
                <w:sz w:val="20"/>
                <w:szCs w:val="20"/>
              </w:rPr>
              <w:t>թ.</w:t>
            </w:r>
            <w:r>
              <w:rPr>
                <w:rFonts w:ascii="GHEA Grapalat" w:hAnsi="GHEA Grapalat" w:cs="Sylfaen"/>
                <w:sz w:val="20"/>
                <w:szCs w:val="20"/>
              </w:rPr>
              <w:t xml:space="preserve"> </w:t>
            </w: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r>
              <w:rPr>
                <w:rFonts w:ascii="GHEA Grapalat" w:hAnsi="GHEA Grapalat" w:cs="Sylfaen"/>
                <w:sz w:val="20"/>
                <w:szCs w:val="20"/>
              </w:rPr>
              <w:t xml:space="preserve">  </w:t>
            </w:r>
          </w:p>
          <w:p w:rsidR="006E5207" w:rsidRDefault="006E5207">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6E5207" w:rsidRDefault="006E5207">
            <w:pPr>
              <w:rPr>
                <w:rFonts w:ascii="GHEA Grapalat" w:hAnsi="GHEA Grapalat" w:cs="Sylfaen"/>
                <w:sz w:val="20"/>
                <w:szCs w:val="20"/>
              </w:rPr>
            </w:pPr>
            <w:r>
              <w:rPr>
                <w:rFonts w:ascii="GHEA Grapalat" w:hAnsi="GHEA Grapalat" w:cs="Sylfaen"/>
                <w:sz w:val="20"/>
                <w:szCs w:val="20"/>
              </w:rPr>
              <w:t xml:space="preserve">23.բ.                                                                 Կ.Տ.    </w:t>
            </w: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r>
              <w:rPr>
                <w:rFonts w:ascii="GHEA Grapalat" w:hAnsi="GHEA Grapalat" w:cs="Sylfaen"/>
                <w:sz w:val="20"/>
                <w:szCs w:val="20"/>
              </w:rPr>
              <w:t xml:space="preserve">                     </w:t>
            </w:r>
          </w:p>
          <w:p w:rsidR="006E5207" w:rsidRDefault="006E5207">
            <w:pPr>
              <w:rPr>
                <w:rFonts w:ascii="GHEA Grapalat" w:hAnsi="GHEA Grapalat" w:cs="Sylfaen"/>
                <w:color w:val="000000"/>
                <w:sz w:val="20"/>
                <w:szCs w:val="20"/>
              </w:rPr>
            </w:pPr>
            <w:r>
              <w:rPr>
                <w:rFonts w:ascii="GHEA Grapalat" w:hAnsi="GHEA Grapalat" w:cs="Sylfaen"/>
                <w:sz w:val="20"/>
                <w:szCs w:val="20"/>
              </w:rPr>
              <w:t>23.</w:t>
            </w:r>
            <w:r>
              <w:rPr>
                <w:rFonts w:ascii="GHEA Grapalat" w:hAnsi="GHEA Grapalat" w:cs="Sylfaen"/>
                <w:sz w:val="20"/>
                <w:szCs w:val="20"/>
                <w:lang w:val="hy-AM"/>
              </w:rPr>
              <w:t>գ</w:t>
            </w:r>
            <w:r>
              <w:rPr>
                <w:rFonts w:ascii="GHEA Grapalat" w:hAnsi="GHEA Grapalat" w:cs="Sylfaen"/>
                <w:sz w:val="20"/>
                <w:szCs w:val="20"/>
              </w:rPr>
              <w:t xml:space="preserve">.Կատարման ամսաթիվը`           </w:t>
            </w:r>
            <w:r w:rsidR="00EC64BC">
              <w:rPr>
                <w:rFonts w:ascii="GHEA Grapalat" w:hAnsi="GHEA Grapalat" w:cs="Tahoma"/>
                <w:color w:val="000000"/>
                <w:sz w:val="20"/>
                <w:szCs w:val="20"/>
              </w:rPr>
              <w:t>“</w:t>
            </w:r>
            <w:r>
              <w:rPr>
                <w:rFonts w:ascii="GHEA Grapalat" w:hAnsi="GHEA Grapalat" w:cs="Tahoma"/>
                <w:color w:val="000000"/>
                <w:sz w:val="20"/>
                <w:szCs w:val="20"/>
              </w:rPr>
              <w:t>___</w:t>
            </w:r>
            <w:r w:rsidR="00EC64BC">
              <w:rPr>
                <w:rFonts w:ascii="GHEA Grapalat" w:hAnsi="GHEA Grapalat" w:cs="Tahoma"/>
                <w:color w:val="000000"/>
                <w:sz w:val="20"/>
                <w:szCs w:val="20"/>
              </w:rPr>
              <w:t>”</w:t>
            </w:r>
            <w:r>
              <w:rPr>
                <w:rFonts w:ascii="GHEA Grapalat" w:hAnsi="GHEA Grapalat" w:cs="Tahoma"/>
                <w:color w:val="000000"/>
                <w:sz w:val="20"/>
                <w:szCs w:val="20"/>
              </w:rPr>
              <w:t xml:space="preserve">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p w:rsidR="006E5207" w:rsidRDefault="006E5207">
            <w:pPr>
              <w:rPr>
                <w:rFonts w:ascii="GHEA Grapalat" w:hAnsi="GHEA Grapalat" w:cs="Sylfaen"/>
                <w:color w:val="000000"/>
                <w:sz w:val="20"/>
                <w:szCs w:val="20"/>
              </w:rPr>
            </w:pPr>
          </w:p>
          <w:p w:rsidR="006E5207" w:rsidRDefault="006E5207">
            <w:pPr>
              <w:rPr>
                <w:rFonts w:ascii="GHEA Grapalat" w:hAnsi="GHEA Grapalat" w:cs="Sylfaen"/>
                <w:sz w:val="20"/>
                <w:szCs w:val="20"/>
              </w:rPr>
            </w:pPr>
          </w:p>
          <w:p w:rsidR="006E5207" w:rsidRDefault="006E5207">
            <w:pPr>
              <w:jc w:val="right"/>
              <w:rPr>
                <w:rFonts w:ascii="GHEA Grapalat" w:hAnsi="GHEA Grapalat" w:cs="Arial"/>
                <w:sz w:val="20"/>
                <w:szCs w:val="20"/>
              </w:rPr>
            </w:pPr>
          </w:p>
        </w:tc>
      </w:tr>
    </w:tbl>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E5207" w:rsidRDefault="006E5207" w:rsidP="006E5207">
      <w:pPr>
        <w:jc w:val="center"/>
        <w:rPr>
          <w:rFonts w:ascii="GHEA Grapalat" w:hAnsi="GHEA Grapalat"/>
          <w:b/>
          <w:sz w:val="22"/>
          <w:szCs w:val="22"/>
          <w:lang w:val="nl-NL"/>
        </w:rPr>
      </w:pPr>
      <w:r>
        <w:rPr>
          <w:rFonts w:ascii="GHEA Grapalat" w:hAnsi="GHEA Grapalat"/>
          <w:b/>
          <w:lang w:val="hy-AM"/>
        </w:rPr>
        <w:br w:type="page"/>
      </w:r>
      <w:r>
        <w:rPr>
          <w:rFonts w:ascii="GHEA Grapalat" w:hAnsi="GHEA Grapalat"/>
          <w:b/>
          <w:sz w:val="22"/>
          <w:szCs w:val="22"/>
          <w:lang w:val="hy-AM"/>
        </w:rPr>
        <w:lastRenderedPageBreak/>
        <w:t>Վճարման</w:t>
      </w:r>
      <w:r>
        <w:rPr>
          <w:rFonts w:ascii="GHEA Grapalat" w:hAnsi="GHEA Grapalat"/>
          <w:b/>
          <w:sz w:val="22"/>
          <w:szCs w:val="22"/>
          <w:lang w:val="nl-NL"/>
        </w:rPr>
        <w:t xml:space="preserve"> </w:t>
      </w:r>
      <w:r>
        <w:rPr>
          <w:rFonts w:ascii="GHEA Grapalat" w:hAnsi="GHEA Grapalat"/>
          <w:b/>
          <w:sz w:val="22"/>
          <w:szCs w:val="22"/>
          <w:lang w:val="hy-AM"/>
        </w:rPr>
        <w:t>պահանջագրի</w:t>
      </w:r>
      <w:r>
        <w:rPr>
          <w:rFonts w:ascii="GHEA Grapalat" w:hAnsi="GHEA Grapalat"/>
          <w:b/>
          <w:sz w:val="22"/>
          <w:szCs w:val="22"/>
          <w:lang w:val="nl-NL"/>
        </w:rPr>
        <w:t xml:space="preserve"> </w:t>
      </w:r>
      <w:r>
        <w:rPr>
          <w:rFonts w:ascii="GHEA Grapalat" w:hAnsi="GHEA Grapalat"/>
          <w:b/>
          <w:sz w:val="22"/>
          <w:szCs w:val="22"/>
          <w:lang w:val="hy-AM"/>
        </w:rPr>
        <w:t>պարտադիր</w:t>
      </w:r>
      <w:r>
        <w:rPr>
          <w:rFonts w:ascii="GHEA Grapalat" w:hAnsi="GHEA Grapalat"/>
          <w:b/>
          <w:sz w:val="22"/>
          <w:szCs w:val="22"/>
          <w:lang w:val="nl-NL"/>
        </w:rPr>
        <w:t xml:space="preserve"> </w:t>
      </w:r>
      <w:r>
        <w:rPr>
          <w:rFonts w:ascii="GHEA Grapalat" w:hAnsi="GHEA Grapalat"/>
          <w:b/>
          <w:sz w:val="22"/>
          <w:szCs w:val="22"/>
          <w:lang w:val="hy-AM"/>
        </w:rPr>
        <w:t>վավերապայմանները</w:t>
      </w:r>
      <w:r>
        <w:rPr>
          <w:rFonts w:ascii="GHEA Grapalat" w:hAnsi="GHEA Grapalat"/>
          <w:b/>
          <w:sz w:val="22"/>
          <w:szCs w:val="22"/>
          <w:lang w:val="nl-NL"/>
        </w:rPr>
        <w:t xml:space="preserve"> </w:t>
      </w:r>
      <w:r>
        <w:rPr>
          <w:rFonts w:ascii="GHEA Grapalat" w:hAnsi="GHEA Grapalat"/>
          <w:b/>
          <w:sz w:val="22"/>
          <w:szCs w:val="22"/>
          <w:lang w:val="hy-AM"/>
        </w:rPr>
        <w:t>և</w:t>
      </w:r>
      <w:r>
        <w:rPr>
          <w:rFonts w:ascii="GHEA Grapalat" w:hAnsi="GHEA Grapalat"/>
          <w:b/>
          <w:sz w:val="22"/>
          <w:szCs w:val="22"/>
          <w:lang w:val="nl-NL"/>
        </w:rPr>
        <w:t xml:space="preserve"> </w:t>
      </w:r>
      <w:r>
        <w:rPr>
          <w:rFonts w:ascii="GHEA Grapalat" w:hAnsi="GHEA Grapalat"/>
          <w:b/>
          <w:sz w:val="22"/>
          <w:szCs w:val="22"/>
          <w:lang w:val="hy-AM"/>
        </w:rPr>
        <w:t>լրացման</w:t>
      </w:r>
      <w:r>
        <w:rPr>
          <w:rFonts w:ascii="GHEA Grapalat" w:hAnsi="GHEA Grapalat"/>
          <w:b/>
          <w:sz w:val="22"/>
          <w:szCs w:val="22"/>
          <w:lang w:val="nl-NL"/>
        </w:rPr>
        <w:t xml:space="preserve"> </w:t>
      </w:r>
      <w:r>
        <w:rPr>
          <w:rFonts w:ascii="GHEA Grapalat" w:hAnsi="GHEA Grapalat"/>
          <w:b/>
          <w:sz w:val="22"/>
          <w:szCs w:val="22"/>
          <w:lang w:val="hy-AM"/>
        </w:rPr>
        <w:t>ուղեցույցը</w:t>
      </w:r>
    </w:p>
    <w:p w:rsidR="006E5207" w:rsidRDefault="006E5207" w:rsidP="006E5207">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Նշված դաշտի/</w:t>
            </w:r>
          </w:p>
          <w:p w:rsidR="006E5207" w:rsidRDefault="006E5207">
            <w:pPr>
              <w:jc w:val="center"/>
              <w:rPr>
                <w:rFonts w:ascii="GHEA Grapalat" w:hAnsi="GHEA Grapalat"/>
                <w:b/>
                <w:sz w:val="20"/>
                <w:szCs w:val="20"/>
              </w:rPr>
            </w:pPr>
            <w:r>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lang w:val="hy-AM"/>
              </w:rPr>
            </w:pPr>
            <w:r>
              <w:rPr>
                <w:rFonts w:ascii="GHEA Grapalat" w:hAnsi="GHEA Grapalat"/>
                <w:b/>
                <w:sz w:val="20"/>
                <w:szCs w:val="20"/>
              </w:rPr>
              <w:t>Վավերապայմանի լրացման պահանջը</w:t>
            </w:r>
            <w:r>
              <w:rPr>
                <w:rFonts w:ascii="GHEA Grapalat" w:hAnsi="GHEA Grapalat"/>
                <w:b/>
                <w:sz w:val="20"/>
                <w:szCs w:val="20"/>
                <w:lang w:val="hy-AM"/>
              </w:rPr>
              <w:t xml:space="preserve"> </w:t>
            </w:r>
          </w:p>
          <w:p w:rsidR="006E5207" w:rsidRDefault="006E5207">
            <w:pPr>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ind w:left="-588" w:firstLine="588"/>
              <w:jc w:val="center"/>
              <w:rPr>
                <w:rFonts w:ascii="GHEA Grapalat" w:hAnsi="GHEA Grapalat"/>
                <w:b/>
                <w:sz w:val="20"/>
                <w:szCs w:val="20"/>
              </w:rPr>
            </w:pPr>
            <w:r>
              <w:rPr>
                <w:rFonts w:ascii="GHEA Grapalat" w:hAnsi="GHEA Grapalat"/>
                <w:b/>
                <w:sz w:val="20"/>
                <w:szCs w:val="20"/>
              </w:rPr>
              <w:t>Վավերապայմանը</w:t>
            </w:r>
          </w:p>
          <w:p w:rsidR="006E5207" w:rsidRDefault="006E5207">
            <w:pPr>
              <w:ind w:left="-588" w:firstLine="588"/>
              <w:jc w:val="center"/>
              <w:rPr>
                <w:rFonts w:ascii="GHEA Grapalat" w:hAnsi="GHEA Grapalat"/>
                <w:b/>
                <w:sz w:val="20"/>
                <w:szCs w:val="20"/>
              </w:rPr>
            </w:pPr>
            <w:r>
              <w:rPr>
                <w:rFonts w:ascii="GHEA Grapalat" w:hAnsi="GHEA Grapalat"/>
                <w:b/>
                <w:sz w:val="20"/>
                <w:szCs w:val="20"/>
              </w:rPr>
              <w:t xml:space="preserve">լրացնող կողմը` </w:t>
            </w:r>
          </w:p>
          <w:p w:rsidR="006E5207" w:rsidRDefault="006E5207">
            <w:pPr>
              <w:ind w:left="-588" w:firstLine="588"/>
              <w:jc w:val="center"/>
              <w:rPr>
                <w:rFonts w:ascii="GHEA Grapalat" w:hAnsi="GHEA Grapalat"/>
                <w:b/>
                <w:sz w:val="20"/>
                <w:szCs w:val="20"/>
              </w:rPr>
            </w:pPr>
            <w:r>
              <w:rPr>
                <w:rFonts w:ascii="GHEA Grapalat" w:hAnsi="GHEA Grapalat"/>
                <w:b/>
                <w:sz w:val="20"/>
                <w:szCs w:val="20"/>
              </w:rPr>
              <w:t>շահառուն կամ վճարողը</w:t>
            </w:r>
          </w:p>
          <w:p w:rsidR="006E5207" w:rsidRDefault="006E5207">
            <w:pPr>
              <w:ind w:left="-588" w:firstLine="588"/>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5</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Փաստաթղթի վրա նախապես լրացված է &lt;Վճարման պահանջագիր&gt;</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tcPr>
          <w:p w:rsidR="006E5207" w:rsidRDefault="006E5207">
            <w:pPr>
              <w:pStyle w:val="aff0"/>
              <w:numPr>
                <w:ilvl w:val="0"/>
                <w:numId w:val="21"/>
              </w:numP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շահառուի կողմից` վճարողի բանկին վճարման պահանջագիրը ներկայացնելիս</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tcPr>
          <w:p w:rsidR="006E5207" w:rsidRDefault="006E5207">
            <w:pPr>
              <w:pStyle w:val="aff0"/>
              <w:numPr>
                <w:ilvl w:val="0"/>
                <w:numId w:val="21"/>
              </w:numPr>
              <w:ind w:hanging="436"/>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ind w:left="132" w:hanging="132"/>
              <w:jc w:val="center"/>
              <w:rPr>
                <w:rFonts w:ascii="GHEA Grapalat" w:hAnsi="GHEA Grapalat"/>
                <w:sz w:val="20"/>
                <w:szCs w:val="20"/>
                <w:lang w:val="hy-AM"/>
              </w:rPr>
            </w:pPr>
            <w:r>
              <w:rPr>
                <w:rFonts w:ascii="GHEA Grapalat" w:hAnsi="GHEA Grapalat"/>
                <w:sz w:val="20"/>
                <w:szCs w:val="20"/>
              </w:rPr>
              <w:t>լրացվում է շահառուի կողմից` վճարողի բանկին վճարման պահանջագրի ներկայացման օրը</w:t>
            </w:r>
            <w:r>
              <w:rPr>
                <w:rFonts w:ascii="GHEA Grapalat" w:hAnsi="GHEA Grapalat"/>
                <w:sz w:val="20"/>
                <w:szCs w:val="20"/>
                <w:lang w:val="hy-AM"/>
              </w:rPr>
              <w:t xml:space="preserve">: </w:t>
            </w:r>
          </w:p>
        </w:tc>
      </w:tr>
      <w:tr w:rsidR="006E5207" w:rsidTr="006E5207">
        <w:tc>
          <w:tcPr>
            <w:tcW w:w="720" w:type="dxa"/>
            <w:tcBorders>
              <w:top w:val="single" w:sz="4" w:space="0" w:color="auto"/>
              <w:left w:val="single" w:sz="4" w:space="0" w:color="auto"/>
              <w:bottom w:val="single" w:sz="4" w:space="0" w:color="auto"/>
              <w:right w:val="single" w:sz="4" w:space="0" w:color="auto"/>
            </w:tcBorders>
          </w:tcPr>
          <w:p w:rsidR="006E5207" w:rsidRDefault="006E5207">
            <w:pPr>
              <w:pStyle w:val="aff0"/>
              <w:numPr>
                <w:ilvl w:val="0"/>
                <w:numId w:val="21"/>
              </w:numPr>
              <w:ind w:hanging="436"/>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cs="Sylfaen"/>
                <w:sz w:val="20"/>
                <w:szCs w:val="20"/>
                <w:lang w:val="hy-AM"/>
              </w:rPr>
              <w:t>Վճարողի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Pr>
                <w:rFonts w:ascii="GHEA Grapalat" w:hAnsi="GHEA Grapalat"/>
                <w:sz w:val="20"/>
                <w:szCs w:val="20"/>
                <w:lang w:val="hy-AM"/>
              </w:rPr>
              <w:t xml:space="preserve"> </w:t>
            </w:r>
            <w:r>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ind w:left="252" w:hanging="252"/>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w:t>
            </w:r>
            <w:r>
              <w:rPr>
                <w:rFonts w:ascii="GHEA Grapalat" w:hAnsi="GHEA Grapalat" w:cs="Sylfaen"/>
                <w:sz w:val="20"/>
                <w:szCs w:val="20"/>
                <w:lang w:val="hy-AM"/>
              </w:rPr>
              <w:t>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Հ</w:t>
            </w:r>
            <w:r>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cs="Sylfaen"/>
                <w:sz w:val="20"/>
                <w:szCs w:val="20"/>
              </w:rPr>
              <w:t xml:space="preserve"> (</w:t>
            </w:r>
            <w:r>
              <w:rPr>
                <w:rFonts w:ascii="GHEA Grapalat" w:hAnsi="GHEA Grapalat" w:cs="Sylfaen"/>
                <w:sz w:val="20"/>
                <w:szCs w:val="20"/>
                <w:lang w:val="hy-AM"/>
              </w:rPr>
              <w:t xml:space="preserve">գնումների հետ կապված </w:t>
            </w:r>
            <w:r>
              <w:rPr>
                <w:rFonts w:ascii="GHEA Grapalat" w:hAnsi="GHEA Grapalat" w:cs="Sylfaen"/>
                <w:sz w:val="20"/>
                <w:szCs w:val="20"/>
                <w:lang w:val="hy-AM"/>
              </w:rPr>
              <w:lastRenderedPageBreak/>
              <w:t>գործընթացում չի լրացվում</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cs="Sylfaen"/>
                <w:sz w:val="20"/>
                <w:szCs w:val="20"/>
                <w:lang w:val="ru-RU"/>
              </w:rPr>
              <w:lastRenderedPageBreak/>
              <w:t>(</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շահառուի այն բանկային (</w:t>
            </w:r>
            <w:r>
              <w:rPr>
                <w:rFonts w:ascii="GHEA Grapalat" w:hAnsi="GHEA Grapalat"/>
                <w:sz w:val="20"/>
                <w:szCs w:val="20"/>
                <w:lang w:val="hy-AM"/>
              </w:rPr>
              <w:t>գանձապետական</w:t>
            </w:r>
            <w:r>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լրացվում է վճարողի կողմից</w:t>
            </w:r>
            <w:r>
              <w:rPr>
                <w:rFonts w:ascii="GHEA Grapalat" w:hAnsi="GHEA Grapalat"/>
                <w:sz w:val="20"/>
                <w:szCs w:val="20"/>
                <w:lang w:val="hy-AM"/>
              </w:rPr>
              <w:t xml:space="preserve"> </w:t>
            </w:r>
          </w:p>
        </w:tc>
      </w:tr>
      <w:tr w:rsidR="006E5207" w:rsidRPr="00CB4C89"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cs="Sylfaen"/>
                <w:sz w:val="20"/>
                <w:szCs w:val="20"/>
                <w:lang w:val="hy-AM"/>
              </w:rPr>
              <w:t>Ակցեպտավորված գումարը՝  (թվերով</w:t>
            </w:r>
            <w:r>
              <w:rPr>
                <w:rFonts w:ascii="GHEA Grapalat" w:hAnsi="GHEA Grapalat" w:cs="Arial"/>
                <w:sz w:val="20"/>
                <w:szCs w:val="20"/>
                <w:lang w:val="hy-AM"/>
              </w:rPr>
              <w:t xml:space="preserve"> </w:t>
            </w:r>
            <w:r>
              <w:rPr>
                <w:rFonts w:ascii="GHEA Grapalat" w:hAnsi="GHEA Grapalat" w:cs="Sylfaen"/>
                <w:sz w:val="20"/>
                <w:szCs w:val="20"/>
                <w:lang w:val="hy-AM"/>
              </w:rPr>
              <w:t>և</w:t>
            </w:r>
            <w:r>
              <w:rPr>
                <w:rFonts w:ascii="GHEA Grapalat" w:hAnsi="GHEA Grapalat" w:cs="Arial"/>
                <w:sz w:val="20"/>
                <w:szCs w:val="20"/>
                <w:lang w:val="hy-AM"/>
              </w:rPr>
              <w:t xml:space="preserve"> </w:t>
            </w:r>
            <w:r>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ոչ պարտադիր</w:t>
            </w:r>
          </w:p>
          <w:p w:rsidR="006E5207" w:rsidRDefault="006E5207">
            <w:pPr>
              <w:jc w:val="center"/>
              <w:rPr>
                <w:rFonts w:ascii="GHEA Grapalat" w:hAnsi="GHEA Grapalat"/>
                <w:sz w:val="20"/>
                <w:szCs w:val="20"/>
                <w:lang w:val="hy-AM"/>
              </w:rPr>
            </w:pPr>
            <w:r>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cs="Sylfaen"/>
                <w:sz w:val="20"/>
                <w:szCs w:val="20"/>
                <w:lang w:val="hy-AM"/>
              </w:rPr>
              <w:t>(չի լրացվում եւ չի կիրառվում)</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RPr="00CB4C89"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 xml:space="preserve">Պարտադիր </w:t>
            </w:r>
            <w:r>
              <w:rPr>
                <w:rFonts w:ascii="GHEA Grapalat" w:hAnsi="GHEA Grapalat"/>
                <w:sz w:val="20"/>
                <w:szCs w:val="20"/>
                <w:lang w:val="hy-AM"/>
              </w:rPr>
              <w:t xml:space="preserve">լրացվում է </w:t>
            </w:r>
            <w:r>
              <w:rPr>
                <w:rFonts w:ascii="GHEA Grapalat" w:hAnsi="GHEA Grapalat"/>
                <w:sz w:val="20"/>
                <w:szCs w:val="20"/>
              </w:rPr>
              <w:t>«</w:t>
            </w:r>
            <w:r>
              <w:rPr>
                <w:rFonts w:ascii="GHEA Grapalat" w:hAnsi="GHEA Grapalat"/>
                <w:sz w:val="20"/>
                <w:szCs w:val="20"/>
                <w:lang w:val="hy-AM"/>
              </w:rPr>
              <w:t>պայմանագրի կատարման ապահովման համար</w:t>
            </w:r>
            <w:r>
              <w:rPr>
                <w:rFonts w:ascii="GHEA Grapalat" w:hAnsi="GHEA Grapalat"/>
                <w:sz w:val="20"/>
                <w:szCs w:val="20"/>
              </w:rPr>
              <w:t>»</w:t>
            </w:r>
            <w:r>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նախապես լրացվում է շահառուի կողմից` հրավերով</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Pr>
                <w:rFonts w:ascii="GHEA Grapalat" w:hAnsi="GHEA Grapalat"/>
                <w:sz w:val="20"/>
                <w:szCs w:val="20"/>
                <w:lang w:val="hy-AM"/>
              </w:rPr>
              <w:t>,</w:t>
            </w:r>
            <w:r>
              <w:rPr>
                <w:rFonts w:ascii="GHEA Grapalat" w:hAnsi="GHEA Grapalat" w:cs="Arial"/>
                <w:sz w:val="20"/>
                <w:szCs w:val="20"/>
                <w:lang w:val="hy-AM"/>
              </w:rPr>
              <w:t xml:space="preserve"> </w:t>
            </w:r>
            <w:r>
              <w:rPr>
                <w:rFonts w:ascii="GHEA Grapalat" w:hAnsi="GHEA Grapalat"/>
                <w:sz w:val="20"/>
                <w:szCs w:val="20"/>
              </w:rPr>
              <w:t xml:space="preserve"> գնման ընթացակարգի ծածկագիրը</w:t>
            </w:r>
            <w:r>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 xml:space="preserve">լրացվում է </w:t>
            </w:r>
            <w:r>
              <w:rPr>
                <w:rFonts w:ascii="GHEA Grapalat" w:hAnsi="GHEA Grapalat"/>
                <w:sz w:val="20"/>
                <w:szCs w:val="20"/>
                <w:lang w:val="hy-AM"/>
              </w:rPr>
              <w:t>շահառու</w:t>
            </w:r>
            <w:r>
              <w:rPr>
                <w:rFonts w:ascii="GHEA Grapalat" w:hAnsi="GHEA Grapalat"/>
                <w:sz w:val="20"/>
                <w:szCs w:val="20"/>
              </w:rPr>
              <w:t>ի կողմից</w:t>
            </w:r>
          </w:p>
        </w:tc>
      </w:tr>
      <w:tr w:rsidR="006E5207" w:rsidRPr="00CB4C89"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cs="Sylfaen"/>
                <w:sz w:val="20"/>
                <w:szCs w:val="20"/>
                <w:lang w:val="hy-AM"/>
              </w:rPr>
            </w:pPr>
            <w:r>
              <w:rPr>
                <w:rFonts w:ascii="GHEA Grapalat" w:hAnsi="GHEA Grapalat"/>
                <w:sz w:val="20"/>
                <w:szCs w:val="20"/>
              </w:rPr>
              <w:t>պարտադիր</w:t>
            </w:r>
            <w:r>
              <w:rPr>
                <w:rFonts w:ascii="GHEA Grapalat" w:hAnsi="GHEA Grapalat" w:cs="Sylfaen"/>
                <w:sz w:val="20"/>
                <w:szCs w:val="20"/>
                <w:lang w:val="hy-AM"/>
              </w:rPr>
              <w:t xml:space="preserve"> </w:t>
            </w:r>
          </w:p>
          <w:p w:rsidR="006E5207" w:rsidRDefault="006E5207">
            <w:pPr>
              <w:jc w:val="center"/>
              <w:rPr>
                <w:rFonts w:ascii="GHEA Grapalat" w:hAnsi="GHEA Grapalat" w:cs="Sylfaen"/>
                <w:sz w:val="20"/>
                <w:szCs w:val="20"/>
                <w:lang w:val="hy-AM"/>
              </w:rPr>
            </w:pPr>
            <w:r>
              <w:rPr>
                <w:rFonts w:ascii="GHEA Grapalat" w:hAnsi="GHEA Grapalat" w:cs="Sylfaen"/>
                <w:sz w:val="20"/>
                <w:szCs w:val="20"/>
                <w:lang w:val="hy-AM"/>
              </w:rPr>
              <w:t xml:space="preserve">լրացվում է &lt;ակցեպտավորված վճարում&gt; բառերը, </w:t>
            </w:r>
          </w:p>
          <w:p w:rsidR="006E5207" w:rsidRDefault="006E5207">
            <w:pPr>
              <w:jc w:val="center"/>
              <w:rPr>
                <w:rFonts w:ascii="GHEA Grapalat" w:hAnsi="GHEA Grapalat"/>
                <w:sz w:val="20"/>
                <w:szCs w:val="20"/>
                <w:lang w:val="hy-AM"/>
              </w:rPr>
            </w:pPr>
            <w:r>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 xml:space="preserve">նախապես լրացվում է շահառուի կողմից </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պահանջագրին կից ներկայացված փաստաթղթերի էջերի քանակը, որոնք պետք է տրամադրվեն վճարողին</w:t>
            </w:r>
            <w:r>
              <w:rPr>
                <w:rFonts w:ascii="GHEA Grapalat" w:hAnsi="GHEA Grapalat"/>
                <w:sz w:val="20"/>
                <w:szCs w:val="20"/>
                <w:lang w:val="hy-AM"/>
              </w:rPr>
              <w:t xml:space="preserve"> </w:t>
            </w:r>
            <w:r>
              <w:rPr>
                <w:rFonts w:ascii="GHEA Grapalat" w:hAnsi="GHEA Grapalat"/>
                <w:sz w:val="20"/>
                <w:szCs w:val="20"/>
              </w:rPr>
              <w:t>(</w:t>
            </w:r>
            <w:r>
              <w:rPr>
                <w:rFonts w:ascii="GHEA Grapalat" w:hAnsi="GHEA Grapalat"/>
                <w:sz w:val="20"/>
                <w:szCs w:val="20"/>
                <w:lang w:val="hy-AM"/>
              </w:rPr>
              <w:t>վճարողի բանկին</w:t>
            </w:r>
            <w:r>
              <w:rPr>
                <w:rFonts w:ascii="GHEA Grapalat" w:hAnsi="GHEA Grapalat"/>
                <w:sz w:val="20"/>
                <w:szCs w:val="20"/>
              </w:rPr>
              <w:t>)</w:t>
            </w:r>
          </w:p>
          <w:p w:rsidR="006E5207" w:rsidRDefault="006E5207">
            <w:pPr>
              <w:jc w:val="center"/>
              <w:rPr>
                <w:rFonts w:ascii="GHEA Grapalat" w:hAnsi="GHEA Grapalat"/>
                <w:sz w:val="20"/>
                <w:szCs w:val="20"/>
              </w:rPr>
            </w:pPr>
            <w:r>
              <w:rPr>
                <w:rFonts w:ascii="GHEA Grapalat" w:hAnsi="GHEA Grapalat"/>
                <w:sz w:val="20"/>
                <w:szCs w:val="20"/>
                <w:lang w:val="hy-AM"/>
              </w:rPr>
              <w:t>Եթ ե լրացվել է &lt;</w:t>
            </w:r>
            <w:r>
              <w:rPr>
                <w:rFonts w:ascii="GHEA Grapalat" w:hAnsi="GHEA Grapalat" w:cs="Sylfaen"/>
                <w:sz w:val="20"/>
                <w:szCs w:val="20"/>
                <w:lang w:val="hy-AM"/>
              </w:rPr>
              <w:t>Վճարման կատարման հիմքեր&gt; դաշտը ապա այս տվյալը պարտադիր լրացվում է</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շահառուի</w:t>
            </w:r>
            <w:r>
              <w:rPr>
                <w:rFonts w:ascii="GHEA Grapalat" w:hAnsi="GHEA Grapalat"/>
                <w:sz w:val="20"/>
                <w:szCs w:val="20"/>
                <w:lang w:val="hy-AM"/>
              </w:rPr>
              <w:t xml:space="preserve"> </w:t>
            </w:r>
            <w:r>
              <w:rPr>
                <w:rFonts w:ascii="GHEA Grapalat" w:hAnsi="GHEA Grapalat"/>
                <w:sz w:val="20"/>
                <w:szCs w:val="20"/>
              </w:rPr>
              <w:t>կողմից</w:t>
            </w:r>
          </w:p>
        </w:tc>
      </w:tr>
      <w:tr w:rsidR="006E5207" w:rsidRPr="00CB4C89"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lang w:val="hy-AM"/>
              </w:rPr>
            </w:pPr>
            <w:r>
              <w:rPr>
                <w:rFonts w:ascii="GHEA Grapalat" w:hAnsi="GHEA Grapalat"/>
                <w:sz w:val="20"/>
                <w:szCs w:val="20"/>
              </w:rPr>
              <w:t>այս դաշտը լրացվում</w:t>
            </w:r>
            <w:r>
              <w:rPr>
                <w:rFonts w:ascii="GHEA Grapalat" w:hAnsi="GHEA Grapalat"/>
                <w:sz w:val="20"/>
                <w:szCs w:val="20"/>
                <w:lang w:val="hy-AM"/>
              </w:rPr>
              <w:t xml:space="preserve"> է վճարողի կողմից պահանջագրի </w:t>
            </w:r>
            <w:r>
              <w:rPr>
                <w:rFonts w:ascii="GHEA Grapalat" w:hAnsi="GHEA Grapalat"/>
                <w:sz w:val="20"/>
                <w:szCs w:val="20"/>
                <w:lang w:val="hy-AM"/>
              </w:rPr>
              <w:lastRenderedPageBreak/>
              <w:t>ներկայացման դեպքում: Ընդ որում</w:t>
            </w:r>
            <w:r>
              <w:rPr>
                <w:rFonts w:ascii="GHEA Grapalat" w:hAnsi="GHEA Grapalat"/>
                <w:sz w:val="20"/>
                <w:szCs w:val="20"/>
              </w:rPr>
              <w:t xml:space="preserve"> եթե </w:t>
            </w:r>
            <w:r>
              <w:rPr>
                <w:rFonts w:ascii="GHEA Grapalat" w:hAnsi="GHEA Grapalat" w:cs="Sylfaen"/>
                <w:sz w:val="20"/>
                <w:szCs w:val="20"/>
                <w:lang w:val="hy-AM"/>
              </w:rPr>
              <w:t xml:space="preserve">Վճարման պայմաններ դաշտում </w:t>
            </w:r>
            <w:r>
              <w:rPr>
                <w:rFonts w:ascii="GHEA Grapalat" w:hAnsi="GHEA Grapalat"/>
                <w:sz w:val="20"/>
                <w:szCs w:val="20"/>
                <w:lang w:val="hy-AM"/>
              </w:rPr>
              <w:t>նշված է &lt;ակցեպտավորված վճարում&gt; ապա</w:t>
            </w:r>
            <w:r>
              <w:rPr>
                <w:rFonts w:ascii="GHEA Grapalat" w:hAnsi="GHEA Grapalat" w:cs="Sylfaen"/>
                <w:sz w:val="20"/>
                <w:szCs w:val="20"/>
                <w:lang w:val="hy-AM"/>
              </w:rPr>
              <w:t xml:space="preserve"> </w:t>
            </w:r>
            <w:r>
              <w:rPr>
                <w:rFonts w:ascii="GHEA Grapalat" w:hAnsi="GHEA Grapalat"/>
                <w:sz w:val="20"/>
                <w:szCs w:val="20"/>
              </w:rPr>
              <w:t>վճարող</w:t>
            </w:r>
            <w:r>
              <w:rPr>
                <w:rFonts w:ascii="GHEA Grapalat" w:hAnsi="GHEA Grapalat"/>
                <w:sz w:val="20"/>
                <w:szCs w:val="20"/>
                <w:lang w:val="hy-AM"/>
              </w:rPr>
              <w:t xml:space="preserve">ը ստորագրելով՝ </w:t>
            </w:r>
            <w:r>
              <w:rPr>
                <w:rFonts w:ascii="GHEA Grapalat" w:hAnsi="GHEA Grapalat" w:cs="Sylfaen"/>
                <w:sz w:val="20"/>
                <w:szCs w:val="20"/>
                <w:lang w:val="hy-AM"/>
              </w:rPr>
              <w:t xml:space="preserve">նախապես </w:t>
            </w:r>
            <w:r>
              <w:rPr>
                <w:rFonts w:ascii="GHEA Grapalat" w:hAnsi="GHEA Grapalat"/>
                <w:sz w:val="20"/>
                <w:szCs w:val="20"/>
                <w:lang w:val="hy-AM"/>
              </w:rPr>
              <w:t xml:space="preserve">համաձայնվում  </w:t>
            </w:r>
            <w:r>
              <w:rPr>
                <w:rFonts w:ascii="GHEA Grapalat" w:hAnsi="GHEA Grapalat" w:cs="Sylfaen"/>
                <w:sz w:val="20"/>
                <w:szCs w:val="20"/>
                <w:lang w:val="hy-AM"/>
              </w:rPr>
              <w:t xml:space="preserve">  </w:t>
            </w:r>
            <w:r>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E5207" w:rsidRDefault="006E5207">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lang w:val="hy-AM"/>
              </w:rPr>
            </w:pPr>
            <w:r>
              <w:rPr>
                <w:rFonts w:ascii="GHEA Grapalat" w:hAnsi="GHEA Grapalat"/>
                <w:sz w:val="20"/>
                <w:szCs w:val="20"/>
                <w:lang w:val="hy-AM"/>
              </w:rPr>
              <w:lastRenderedPageBreak/>
              <w:t xml:space="preserve">ստորագրվում է վճարողի կողմից կամ </w:t>
            </w:r>
          </w:p>
          <w:p w:rsidR="006E5207" w:rsidRDefault="006E5207">
            <w:pPr>
              <w:jc w:val="center"/>
              <w:rPr>
                <w:rFonts w:ascii="GHEA Grapalat" w:hAnsi="GHEA Grapalat"/>
                <w:sz w:val="20"/>
                <w:szCs w:val="20"/>
                <w:lang w:val="hy-AM"/>
              </w:rPr>
            </w:pPr>
            <w:r>
              <w:rPr>
                <w:rFonts w:ascii="GHEA Grapalat" w:hAnsi="GHEA Grapalat"/>
                <w:sz w:val="20"/>
                <w:szCs w:val="20"/>
                <w:lang w:val="hy-AM"/>
              </w:rPr>
              <w:t xml:space="preserve">դրվում է վճարողի </w:t>
            </w:r>
            <w:r>
              <w:rPr>
                <w:rFonts w:ascii="GHEA Grapalat" w:hAnsi="GHEA Grapalat"/>
                <w:sz w:val="20"/>
                <w:szCs w:val="20"/>
                <w:lang w:val="hy-AM"/>
              </w:rPr>
              <w:lastRenderedPageBreak/>
              <w:t>էլեկտրոնային ստորագրությունը</w:t>
            </w:r>
          </w:p>
          <w:p w:rsidR="006E5207" w:rsidRDefault="006E5207">
            <w:pPr>
              <w:jc w:val="center"/>
              <w:rPr>
                <w:rFonts w:ascii="GHEA Grapalat" w:hAnsi="GHEA Grapalat"/>
                <w:sz w:val="20"/>
                <w:szCs w:val="20"/>
                <w:lang w:val="hy-AM"/>
              </w:rPr>
            </w:pPr>
          </w:p>
        </w:tc>
      </w:tr>
      <w:tr w:rsidR="006E5207" w:rsidRPr="00CB4C89"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20"/>
                <w:szCs w:val="20"/>
              </w:rPr>
            </w:pPr>
            <w:r>
              <w:rPr>
                <w:rFonts w:ascii="GHEA Grapalat" w:hAnsi="GHEA Grapalat"/>
                <w:sz w:val="20"/>
                <w:szCs w:val="20"/>
                <w:lang w:val="hy-AM"/>
              </w:rPr>
              <w:lastRenderedPageBreak/>
              <w:t>2</w:t>
            </w:r>
            <w:r>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պարտադիր` </w:t>
            </w:r>
          </w:p>
          <w:p w:rsidR="006E5207" w:rsidRDefault="006E5207">
            <w:pPr>
              <w:jc w:val="center"/>
              <w:rPr>
                <w:rFonts w:ascii="GHEA Grapalat" w:hAnsi="GHEA Grapalat"/>
                <w:sz w:val="20"/>
                <w:szCs w:val="20"/>
                <w:lang w:val="hy-AM"/>
              </w:rPr>
            </w:pPr>
            <w:r>
              <w:rPr>
                <w:rFonts w:ascii="GHEA Grapalat" w:hAnsi="GHEA Grapalat"/>
                <w:sz w:val="20"/>
                <w:szCs w:val="20"/>
              </w:rPr>
              <w:t>կնիքի առկայության դեպքում</w:t>
            </w:r>
            <w:r>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 xml:space="preserve">կնքվում է վճարողի կողմից </w:t>
            </w:r>
          </w:p>
          <w:p w:rsidR="006E5207" w:rsidRDefault="006E5207">
            <w:pPr>
              <w:jc w:val="center"/>
              <w:rPr>
                <w:rFonts w:ascii="GHEA Grapalat" w:hAnsi="GHEA Grapalat"/>
                <w:sz w:val="20"/>
                <w:szCs w:val="20"/>
                <w:lang w:val="hy-AM"/>
              </w:rPr>
            </w:pPr>
            <w:r>
              <w:rPr>
                <w:rFonts w:ascii="GHEA Grapalat" w:hAnsi="GHEA Grapalat"/>
                <w:sz w:val="20"/>
                <w:szCs w:val="20"/>
                <w:lang w:val="hy-AM"/>
              </w:rPr>
              <w:t>թղթային եղանակով ներկայացնելիս</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r>
              <w:rPr>
                <w:rFonts w:ascii="GHEA Grapalat" w:hAnsi="GHEA Grapalat"/>
                <w:sz w:val="20"/>
                <w:szCs w:val="20"/>
                <w:lang w:val="hy-AM"/>
              </w:rPr>
              <w:t>՝</w:t>
            </w:r>
            <w:r>
              <w:rPr>
                <w:rFonts w:ascii="GHEA Grapalat" w:hAnsi="GHEA Grapalat"/>
                <w:sz w:val="20"/>
                <w:szCs w:val="20"/>
              </w:rPr>
              <w:t xml:space="preserve"> </w:t>
            </w:r>
          </w:p>
          <w:p w:rsidR="006E5207" w:rsidRDefault="006E5207">
            <w:pPr>
              <w:jc w:val="center"/>
              <w:rPr>
                <w:rFonts w:ascii="GHEA Grapalat" w:hAnsi="GHEA Grapalat"/>
                <w:sz w:val="20"/>
                <w:szCs w:val="20"/>
              </w:rPr>
            </w:pPr>
            <w:r>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ստորագրվում է շահառուի կողմից</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պարտադիր` </w:t>
            </w:r>
          </w:p>
          <w:p w:rsidR="006E5207" w:rsidRDefault="006E5207">
            <w:pPr>
              <w:jc w:val="center"/>
              <w:rPr>
                <w:rFonts w:ascii="GHEA Grapalat" w:hAnsi="GHEA Grapalat"/>
                <w:sz w:val="20"/>
                <w:szCs w:val="20"/>
              </w:rPr>
            </w:pPr>
            <w:r>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կնքվում է շահառուի կողմից</w:t>
            </w:r>
            <w:r>
              <w:rPr>
                <w:rFonts w:ascii="GHEA Grapalat" w:hAnsi="GHEA Grapalat"/>
                <w:sz w:val="20"/>
                <w:szCs w:val="20"/>
                <w:lang w:val="hy-AM"/>
              </w:rPr>
              <w:t xml:space="preserve"> </w:t>
            </w:r>
          </w:p>
          <w:p w:rsidR="006E5207" w:rsidRDefault="006E5207">
            <w:pPr>
              <w:jc w:val="center"/>
              <w:rPr>
                <w:rFonts w:ascii="GHEA Grapalat" w:hAnsi="GHEA Grapalat"/>
                <w:sz w:val="20"/>
                <w:szCs w:val="20"/>
                <w:lang w:val="hy-AM"/>
              </w:rPr>
            </w:pPr>
            <w:r>
              <w:rPr>
                <w:rFonts w:ascii="GHEA Grapalat" w:hAnsi="GHEA Grapalat"/>
                <w:sz w:val="20"/>
                <w:szCs w:val="20"/>
                <w:lang w:val="hy-AM"/>
              </w:rPr>
              <w:t>թղթային եղանակով բանկ ներկայացնելիս</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վճարման պահանջագիրը վճարողին սպասարկող ֆինանսական կազմակերպության</w:t>
            </w:r>
            <w:r>
              <w:rPr>
                <w:rFonts w:ascii="GHEA Grapalat" w:hAnsi="GHEA Grapalat"/>
                <w:sz w:val="20"/>
                <w:szCs w:val="20"/>
                <w:lang w:val="hy-AM"/>
              </w:rPr>
              <w:t>ը</w:t>
            </w:r>
            <w:r>
              <w:rPr>
                <w:rFonts w:ascii="GHEA Grapalat" w:hAnsi="GHEA Grapalat"/>
                <w:sz w:val="20"/>
                <w:szCs w:val="20"/>
              </w:rPr>
              <w:t xml:space="preserve"> թղթային եղանակով </w:t>
            </w:r>
            <w:r>
              <w:rPr>
                <w:rFonts w:ascii="GHEA Grapalat" w:hAnsi="GHEA Grapalat"/>
                <w:sz w:val="20"/>
                <w:szCs w:val="20"/>
                <w:lang w:val="hy-AM"/>
              </w:rPr>
              <w:t xml:space="preserve"> </w:t>
            </w:r>
            <w:r>
              <w:rPr>
                <w:rFonts w:ascii="GHEA Grapalat" w:hAnsi="GHEA Grapalat"/>
                <w:sz w:val="20"/>
                <w:szCs w:val="20"/>
              </w:rPr>
              <w:t>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վճարողին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վճարման պահանջագիրը վճարողին սպասարկող ֆինանսական կազմակերպության</w:t>
            </w:r>
            <w:r>
              <w:rPr>
                <w:rFonts w:ascii="GHEA Grapalat" w:hAnsi="GHEA Grapalat"/>
                <w:sz w:val="20"/>
                <w:szCs w:val="20"/>
                <w:lang w:val="hy-AM"/>
              </w:rPr>
              <w:t>ը</w:t>
            </w:r>
            <w:r>
              <w:rPr>
                <w:rFonts w:ascii="GHEA Grapalat" w:hAnsi="GHEA Grapalat"/>
                <w:sz w:val="20"/>
                <w:szCs w:val="20"/>
              </w:rPr>
              <w:t xml:space="preserve"> թղթային եղանակով 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w:t>
            </w:r>
            <w:r>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վճարման պահանջագիրը շահառուին սպասարկող ֆինանսական կազմակերպության</w:t>
            </w:r>
            <w:r>
              <w:rPr>
                <w:rFonts w:ascii="GHEA Grapalat" w:hAnsi="GHEA Grapalat"/>
                <w:sz w:val="20"/>
                <w:szCs w:val="20"/>
                <w:lang w:val="hy-AM"/>
              </w:rPr>
              <w:t xml:space="preserve">ը </w:t>
            </w:r>
            <w:r>
              <w:rPr>
                <w:rFonts w:ascii="GHEA Grapalat" w:hAnsi="GHEA Grapalat"/>
                <w:sz w:val="20"/>
                <w:szCs w:val="20"/>
              </w:rPr>
              <w:t xml:space="preserve"> 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w:t>
            </w:r>
            <w:r>
              <w:rPr>
                <w:rFonts w:ascii="GHEA Grapalat" w:hAnsi="GHEA Grapalat"/>
                <w:sz w:val="20"/>
                <w:szCs w:val="20"/>
              </w:rPr>
              <w:t xml:space="preserve">աշխատակցի ստորագրությունը </w:t>
            </w:r>
            <w:r>
              <w:rPr>
                <w:rFonts w:ascii="GHEA Grapalat" w:hAnsi="GHEA Grapalat"/>
                <w:sz w:val="20"/>
                <w:szCs w:val="20"/>
                <w:lang w:val="hy-AM"/>
              </w:rPr>
              <w:t xml:space="preserve">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շահառռւին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դրոշմակնիքը 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սույն տվյալները դրվում են </w:t>
            </w:r>
            <w:r>
              <w:rPr>
                <w:rFonts w:ascii="GHEA Grapalat" w:hAnsi="GHEA Grapalat"/>
                <w:sz w:val="20"/>
                <w:szCs w:val="20"/>
              </w:rPr>
              <w:t xml:space="preserve">թղթային եղանակով </w:t>
            </w:r>
            <w:r>
              <w:rPr>
                <w:rFonts w:ascii="GHEA Grapalat" w:hAnsi="GHEA Grapalat"/>
                <w:sz w:val="20"/>
                <w:szCs w:val="20"/>
              </w:rPr>
              <w:lastRenderedPageBreak/>
              <w:t>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bl>
    <w:p w:rsidR="006E5207" w:rsidRDefault="006E5207" w:rsidP="006E5207">
      <w:pPr>
        <w:pStyle w:val="af6"/>
        <w:spacing w:after="0"/>
        <w:ind w:firstLine="720"/>
        <w:jc w:val="right"/>
        <w:rPr>
          <w:rFonts w:ascii="GHEA Grapalat" w:hAnsi="GHEA Grapalat" w:cs="Sylfaen"/>
          <w:sz w:val="20"/>
          <w:szCs w:val="20"/>
          <w:lang w:val="en-US"/>
        </w:rPr>
      </w:pPr>
    </w:p>
    <w:p w:rsidR="006E5207" w:rsidRDefault="006E5207" w:rsidP="006E5207">
      <w:pPr>
        <w:pStyle w:val="af6"/>
        <w:spacing w:after="0"/>
        <w:ind w:firstLine="720"/>
        <w:jc w:val="right"/>
        <w:rPr>
          <w:rFonts w:ascii="GHEA Grapalat" w:hAnsi="GHEA Grapalat" w:cs="Sylfaen"/>
          <w:sz w:val="20"/>
        </w:rPr>
      </w:pPr>
    </w:p>
    <w:p w:rsidR="006E5207" w:rsidRDefault="006E5207" w:rsidP="006E5207">
      <w:pPr>
        <w:pStyle w:val="af6"/>
        <w:spacing w:after="0"/>
        <w:ind w:firstLine="720"/>
        <w:jc w:val="right"/>
        <w:rPr>
          <w:rFonts w:ascii="GHEA Grapalat" w:hAnsi="GHEA Grapalat" w:cs="Sylfaen"/>
          <w:sz w:val="20"/>
        </w:rPr>
      </w:pPr>
    </w:p>
    <w:p w:rsidR="006E5207" w:rsidRDefault="006E5207" w:rsidP="006E5207">
      <w:pPr>
        <w:pStyle w:val="af6"/>
        <w:spacing w:after="0"/>
        <w:ind w:firstLine="720"/>
        <w:jc w:val="right"/>
        <w:rPr>
          <w:rFonts w:ascii="GHEA Grapalat" w:hAnsi="GHEA Grapalat" w:cs="Sylfaen"/>
          <w:sz w:val="20"/>
        </w:rPr>
      </w:pPr>
    </w:p>
    <w:p w:rsidR="006E5207" w:rsidRDefault="006E5207" w:rsidP="006E5207">
      <w:pPr>
        <w:ind w:left="-66"/>
        <w:jc w:val="center"/>
        <w:rPr>
          <w:rFonts w:ascii="GHEA Grapalat" w:hAnsi="GHEA Grapalat" w:cs="Sylfaen"/>
          <w:b/>
          <w:lang w:val="hy-AM"/>
        </w:rPr>
      </w:pPr>
      <w:r>
        <w:rPr>
          <w:rFonts w:ascii="GHEA Grapalat" w:hAnsi="GHEA Grapalat"/>
          <w:b/>
          <w:lang w:val="hy-AM"/>
        </w:rPr>
        <w:br w:type="page"/>
      </w:r>
    </w:p>
    <w:p w:rsidR="006E5207" w:rsidRDefault="006E5207" w:rsidP="006E5207">
      <w:pPr>
        <w:pStyle w:val="33"/>
        <w:spacing w:line="240" w:lineRule="auto"/>
        <w:jc w:val="right"/>
        <w:rPr>
          <w:rFonts w:ascii="GHEA Grapalat" w:hAnsi="GHEA Grapalat" w:cs="Sylfaen"/>
          <w:b/>
          <w:lang w:val="hy-AM"/>
        </w:rPr>
      </w:pPr>
      <w:r>
        <w:rPr>
          <w:rFonts w:ascii="GHEA Grapalat" w:hAnsi="GHEA Grapalat" w:cs="Sylfaen"/>
          <w:b/>
          <w:lang w:val="hy-AM"/>
        </w:rPr>
        <w:lastRenderedPageBreak/>
        <w:t>Հավելված 6</w:t>
      </w:r>
    </w:p>
    <w:p w:rsidR="006E5207" w:rsidRDefault="002863C3" w:rsidP="006E5207">
      <w:pPr>
        <w:pStyle w:val="33"/>
        <w:spacing w:line="240" w:lineRule="auto"/>
        <w:jc w:val="right"/>
        <w:rPr>
          <w:rFonts w:ascii="GHEA Grapalat" w:hAnsi="GHEA Grapalat" w:cs="Sylfaen"/>
          <w:b/>
          <w:lang w:val="hy-AM"/>
        </w:rPr>
      </w:pPr>
      <w:r>
        <w:rPr>
          <w:rFonts w:ascii="GHEA Grapalat" w:hAnsi="GHEA Grapalat"/>
          <w:lang w:val="af-ZA"/>
        </w:rPr>
        <w:t xml:space="preserve">ԱՄԴՀՄԴ-ԳՀԱՊՁԲ-20/01        </w:t>
      </w:r>
      <w:r w:rsidR="0069073C" w:rsidRPr="0069073C">
        <w:rPr>
          <w:rFonts w:ascii="GHEA Grapalat" w:hAnsi="GHEA Grapalat" w:cs="Sylfaen"/>
          <w:b/>
          <w:lang w:val="es-ES"/>
        </w:rPr>
        <w:t xml:space="preserve"> </w:t>
      </w:r>
      <w:r w:rsidR="006E5207">
        <w:rPr>
          <w:rFonts w:ascii="GHEA Grapalat" w:hAnsi="GHEA Grapalat" w:cs="Sylfaen"/>
          <w:b/>
          <w:lang w:val="hy-AM"/>
        </w:rPr>
        <w:t>ծածկագրով</w:t>
      </w:r>
    </w:p>
    <w:p w:rsidR="006E5207" w:rsidRDefault="0069073C" w:rsidP="006E5207">
      <w:pPr>
        <w:pStyle w:val="33"/>
        <w:spacing w:line="240" w:lineRule="auto"/>
        <w:jc w:val="right"/>
        <w:rPr>
          <w:rFonts w:ascii="GHEA Grapalat" w:hAnsi="GHEA Grapalat" w:cs="Sylfaen"/>
          <w:b/>
          <w:lang w:val="hy-AM"/>
        </w:rPr>
      </w:pPr>
      <w:r w:rsidRPr="0069073C">
        <w:rPr>
          <w:rFonts w:ascii="GHEA Grapalat" w:hAnsi="GHEA Grapalat" w:cs="Sylfaen"/>
          <w:b/>
          <w:lang w:val="hy-AM"/>
        </w:rPr>
        <w:t xml:space="preserve">Գնանշման հարցման </w:t>
      </w:r>
      <w:r w:rsidR="006E5207">
        <w:rPr>
          <w:rFonts w:ascii="GHEA Grapalat" w:hAnsi="GHEA Grapalat" w:cs="Sylfaen"/>
          <w:b/>
          <w:lang w:val="hy-AM"/>
        </w:rPr>
        <w:t xml:space="preserve"> հրավերի</w:t>
      </w:r>
    </w:p>
    <w:p w:rsidR="006E5207" w:rsidRDefault="006E5207" w:rsidP="006E5207">
      <w:pPr>
        <w:jc w:val="right"/>
        <w:rPr>
          <w:rFonts w:ascii="GHEA Grapalat" w:hAnsi="GHEA Grapalat"/>
          <w:i/>
          <w:sz w:val="20"/>
          <w:lang w:val="hy-AM"/>
        </w:rPr>
      </w:pPr>
    </w:p>
    <w:p w:rsidR="006E5207" w:rsidRDefault="006E5207" w:rsidP="006E5207">
      <w:pPr>
        <w:tabs>
          <w:tab w:val="left" w:pos="2268"/>
        </w:tabs>
        <w:ind w:left="-284" w:firstLine="284"/>
        <w:jc w:val="right"/>
        <w:rPr>
          <w:rFonts w:ascii="GHEA Grapalat" w:hAnsi="GHEA Grapalat"/>
          <w:lang w:val="hy-AM"/>
        </w:rPr>
      </w:pPr>
    </w:p>
    <w:p w:rsidR="006E5207" w:rsidRDefault="0069073C" w:rsidP="006E5207">
      <w:pPr>
        <w:ind w:left="-142" w:firstLine="142"/>
        <w:jc w:val="center"/>
        <w:rPr>
          <w:rFonts w:ascii="GHEA Grapalat" w:hAnsi="GHEA Grapalat"/>
          <w:b/>
          <w:sz w:val="22"/>
          <w:lang w:val="hy-AM"/>
        </w:rPr>
      </w:pPr>
      <w:r w:rsidRPr="0069073C">
        <w:rPr>
          <w:rFonts w:ascii="GHEA Grapalat" w:hAnsi="GHEA Grapalat" w:cs="Sylfaen"/>
          <w:b/>
          <w:sz w:val="22"/>
          <w:lang w:val="hy-AM"/>
        </w:rPr>
        <w:t xml:space="preserve"> ՀՀ ԱՐԱՐԱՏԻ ՄԱՐԶ </w:t>
      </w:r>
      <w:r w:rsidR="002863C3">
        <w:rPr>
          <w:rFonts w:ascii="GHEA Grapalat" w:hAnsi="GHEA Grapalat" w:cs="Sylfaen"/>
          <w:b/>
          <w:sz w:val="22"/>
          <w:lang w:val="hy-AM"/>
        </w:rPr>
        <w:t>ԴԻՄԻՏՐՈՎ</w:t>
      </w:r>
      <w:r w:rsidRPr="0069073C">
        <w:rPr>
          <w:rFonts w:ascii="GHEA Grapalat" w:hAnsi="GHEA Grapalat" w:cs="Sylfaen"/>
          <w:b/>
          <w:sz w:val="22"/>
          <w:lang w:val="hy-AM"/>
        </w:rPr>
        <w:t>Ի ՄԻՋՆԱԿԱՐԳ ԴՊՐՈՑ ՊՈԱԿ-Ի</w:t>
      </w:r>
      <w:r w:rsidR="006E5207">
        <w:rPr>
          <w:rFonts w:ascii="GHEA Grapalat" w:hAnsi="GHEA Grapalat" w:cs="Times Armenian"/>
          <w:b/>
          <w:sz w:val="22"/>
          <w:lang w:val="hy-AM"/>
        </w:rPr>
        <w:t xml:space="preserve">  </w:t>
      </w:r>
      <w:r w:rsidR="006E5207">
        <w:rPr>
          <w:rFonts w:ascii="GHEA Grapalat" w:hAnsi="GHEA Grapalat" w:cs="Sylfaen"/>
          <w:b/>
          <w:sz w:val="22"/>
          <w:lang w:val="hy-AM"/>
        </w:rPr>
        <w:t>ԿԱՐԻՔՆԵՐԻ</w:t>
      </w:r>
      <w:r w:rsidR="006E5207">
        <w:rPr>
          <w:rFonts w:ascii="GHEA Grapalat" w:hAnsi="GHEA Grapalat" w:cs="Times Armenian"/>
          <w:b/>
          <w:sz w:val="22"/>
          <w:lang w:val="hy-AM"/>
        </w:rPr>
        <w:t xml:space="preserve"> </w:t>
      </w:r>
      <w:r w:rsidR="006E5207">
        <w:rPr>
          <w:rFonts w:ascii="GHEA Grapalat" w:hAnsi="GHEA Grapalat" w:cs="Sylfaen"/>
          <w:b/>
          <w:sz w:val="22"/>
          <w:lang w:val="hy-AM"/>
        </w:rPr>
        <w:t>ՀԱՄԱՐ ԱՊՐԱՆՔԻ ՄԱՏԱԿԱՐԱՐՄԱՆ</w:t>
      </w:r>
    </w:p>
    <w:p w:rsidR="006E5207" w:rsidRDefault="006E5207" w:rsidP="006E5207">
      <w:pPr>
        <w:ind w:left="-142" w:firstLine="142"/>
        <w:jc w:val="center"/>
        <w:rPr>
          <w:rFonts w:ascii="GHEA Grapalat" w:hAnsi="GHEA Grapalat" w:cs="Times Armenian"/>
          <w:b/>
          <w:lang w:val="hy-AM"/>
        </w:rPr>
      </w:pPr>
      <w:r>
        <w:rPr>
          <w:rFonts w:ascii="GHEA Grapalat" w:hAnsi="GHEA Grapalat" w:cs="Sylfaen"/>
          <w:b/>
          <w:sz w:val="22"/>
          <w:lang w:val="hy-AM"/>
        </w:rPr>
        <w:t>ՊԱՅՄԱՆԱԳԻՐ</w:t>
      </w:r>
      <w:r>
        <w:rPr>
          <w:rFonts w:ascii="GHEA Grapalat" w:hAnsi="GHEA Grapalat" w:cs="Times Armenian"/>
          <w:b/>
          <w:sz w:val="22"/>
          <w:lang w:val="hy-AM"/>
        </w:rPr>
        <w:t xml:space="preserve">   </w:t>
      </w:r>
    </w:p>
    <w:p w:rsidR="006E5207" w:rsidRPr="0069073C" w:rsidRDefault="006E5207" w:rsidP="006E5207">
      <w:pPr>
        <w:ind w:left="-142" w:firstLine="142"/>
        <w:jc w:val="center"/>
        <w:rPr>
          <w:rFonts w:ascii="GHEA Grapalat" w:hAnsi="GHEA Grapalat"/>
          <w:b/>
          <w:sz w:val="22"/>
          <w:szCs w:val="22"/>
          <w:u w:val="single"/>
          <w:lang w:val="hy-AM"/>
        </w:rPr>
      </w:pPr>
      <w:r w:rsidRPr="0069073C">
        <w:rPr>
          <w:rFonts w:ascii="GHEA Grapalat" w:hAnsi="GHEA Grapalat"/>
          <w:b/>
          <w:sz w:val="22"/>
          <w:szCs w:val="22"/>
          <w:lang w:val="hy-AM"/>
        </w:rPr>
        <w:t xml:space="preserve">N </w:t>
      </w:r>
      <w:r w:rsidR="002863C3">
        <w:rPr>
          <w:rFonts w:ascii="GHEA Grapalat" w:hAnsi="GHEA Grapalat"/>
          <w:b/>
          <w:sz w:val="22"/>
          <w:szCs w:val="22"/>
          <w:lang w:val="af-ZA"/>
        </w:rPr>
        <w:t xml:space="preserve">ԱՄԴՀՄԴ-ԳՀԱՊՁԲ-20/01        </w:t>
      </w:r>
    </w:p>
    <w:p w:rsidR="006E5207" w:rsidRDefault="006E5207" w:rsidP="006E5207">
      <w:pPr>
        <w:jc w:val="center"/>
        <w:rPr>
          <w:rFonts w:ascii="GHEA Grapalat" w:hAnsi="GHEA Grapalat" w:cs="Sylfaen"/>
          <w:sz w:val="20"/>
          <w:lang w:val="hy-AM"/>
        </w:rPr>
      </w:pPr>
    </w:p>
    <w:p w:rsidR="006E5207" w:rsidRDefault="006E5207" w:rsidP="006E5207">
      <w:pPr>
        <w:tabs>
          <w:tab w:val="left" w:pos="720"/>
          <w:tab w:val="left" w:pos="1440"/>
          <w:tab w:val="left" w:pos="8865"/>
        </w:tabs>
        <w:jc w:val="both"/>
        <w:rPr>
          <w:rFonts w:ascii="GHEA Grapalat" w:hAnsi="GHEA Grapalat" w:cs="Sylfaen"/>
          <w:sz w:val="20"/>
          <w:lang w:val="hy-AM"/>
        </w:rPr>
      </w:pPr>
      <w:r>
        <w:rPr>
          <w:rFonts w:ascii="GHEA Grapalat" w:hAnsi="GHEA Grapalat" w:cs="Sylfaen"/>
          <w:sz w:val="20"/>
          <w:lang w:val="hy-AM"/>
        </w:rPr>
        <w:tab/>
        <w:t xml:space="preserve">        </w:t>
      </w:r>
      <w:r w:rsidR="002863C3">
        <w:rPr>
          <w:rFonts w:ascii="GHEA Grapalat" w:hAnsi="GHEA Grapalat" w:cs="Sylfaen"/>
          <w:sz w:val="20"/>
          <w:lang w:val="hy-AM"/>
        </w:rPr>
        <w:t>Դիմիտրով</w:t>
      </w:r>
      <w:r w:rsidR="0069073C">
        <w:rPr>
          <w:rFonts w:ascii="GHEA Grapalat" w:hAnsi="GHEA Grapalat" w:cs="Sylfaen"/>
          <w:sz w:val="20"/>
          <w:lang w:val="hy-AM"/>
        </w:rPr>
        <w:t xml:space="preserve"> համա</w:t>
      </w:r>
      <w:r w:rsidR="0069073C" w:rsidRPr="0069073C">
        <w:rPr>
          <w:rFonts w:ascii="GHEA Grapalat" w:hAnsi="GHEA Grapalat" w:cs="Sylfaen"/>
          <w:sz w:val="20"/>
          <w:lang w:val="hy-AM"/>
        </w:rPr>
        <w:t>յնք</w:t>
      </w:r>
      <w:r>
        <w:rPr>
          <w:rFonts w:ascii="GHEA Grapalat" w:hAnsi="GHEA Grapalat" w:cs="Sylfaen"/>
          <w:sz w:val="20"/>
          <w:lang w:val="hy-AM"/>
        </w:rPr>
        <w:t xml:space="preserve">                                              </w:t>
      </w:r>
      <w:r w:rsidR="0069073C">
        <w:rPr>
          <w:rFonts w:ascii="GHEA Grapalat" w:hAnsi="GHEA Grapalat" w:cs="Sylfaen"/>
          <w:sz w:val="20"/>
          <w:lang w:val="hy-AM"/>
        </w:rPr>
        <w:t xml:space="preserve">                       </w:t>
      </w:r>
      <w:r>
        <w:rPr>
          <w:rFonts w:ascii="GHEA Grapalat" w:hAnsi="GHEA Grapalat" w:cs="Sylfaen"/>
          <w:sz w:val="20"/>
          <w:lang w:val="hy-AM"/>
        </w:rPr>
        <w:t xml:space="preserve">            </w:t>
      </w:r>
      <w:r>
        <w:rPr>
          <w:rFonts w:ascii="GHEA Grapalat" w:hAnsi="GHEA Grapalat"/>
          <w:lang w:val="hy-AM"/>
        </w:rPr>
        <w:t>«</w:t>
      </w:r>
      <w:r>
        <w:rPr>
          <w:rFonts w:ascii="GHEA Grapalat" w:hAnsi="GHEA Grapalat"/>
          <w:u w:val="single"/>
          <w:lang w:val="hy-AM"/>
        </w:rPr>
        <w:t xml:space="preserve">     </w:t>
      </w:r>
      <w:r>
        <w:rPr>
          <w:rFonts w:ascii="GHEA Grapalat" w:hAnsi="GHEA Grapalat"/>
          <w:lang w:val="hy-AM"/>
        </w:rPr>
        <w:t xml:space="preserve">» </w:t>
      </w:r>
      <w:r>
        <w:rPr>
          <w:rFonts w:ascii="GHEA Grapalat" w:hAnsi="GHEA Grapalat"/>
          <w:u w:val="single"/>
          <w:lang w:val="hy-AM"/>
        </w:rPr>
        <w:t xml:space="preserve">          </w:t>
      </w:r>
      <w:r>
        <w:rPr>
          <w:rFonts w:ascii="GHEA Grapalat" w:hAnsi="GHEA Grapalat"/>
          <w:lang w:val="hy-AM"/>
        </w:rPr>
        <w:t xml:space="preserve"> </w:t>
      </w:r>
      <w:r>
        <w:rPr>
          <w:rFonts w:ascii="GHEA Grapalat" w:hAnsi="GHEA Grapalat" w:cs="Sylfaen"/>
          <w:sz w:val="20"/>
          <w:lang w:val="hy-AM"/>
        </w:rPr>
        <w:t>20   թ.</w:t>
      </w:r>
    </w:p>
    <w:p w:rsidR="006E5207" w:rsidRDefault="006E5207" w:rsidP="006E5207">
      <w:pPr>
        <w:tabs>
          <w:tab w:val="left" w:pos="720"/>
          <w:tab w:val="left" w:pos="1440"/>
          <w:tab w:val="left" w:pos="8865"/>
        </w:tabs>
        <w:jc w:val="both"/>
        <w:rPr>
          <w:rFonts w:ascii="GHEA Grapalat" w:hAnsi="GHEA Grapalat" w:cs="Sylfaen"/>
          <w:sz w:val="20"/>
          <w:lang w:val="hy-AM"/>
        </w:rPr>
      </w:pPr>
    </w:p>
    <w:p w:rsidR="0069073C" w:rsidRPr="0069073C" w:rsidRDefault="002B02DB" w:rsidP="0069073C">
      <w:pPr>
        <w:tabs>
          <w:tab w:val="left" w:pos="720"/>
          <w:tab w:val="left" w:pos="1440"/>
          <w:tab w:val="left" w:pos="8865"/>
        </w:tabs>
        <w:jc w:val="both"/>
        <w:rPr>
          <w:rFonts w:ascii="GHEA Grapalat" w:hAnsi="GHEA Grapalat"/>
          <w:sz w:val="20"/>
          <w:szCs w:val="20"/>
          <w:lang w:val="hy-AM"/>
        </w:rPr>
      </w:pPr>
      <w:r w:rsidRPr="002B02DB">
        <w:rPr>
          <w:rFonts w:ascii="GHEA Grapalat" w:hAnsi="GHEA Grapalat"/>
          <w:sz w:val="20"/>
          <w:szCs w:val="20"/>
          <w:lang w:val="hy-AM"/>
        </w:rPr>
        <w:t xml:space="preserve">            </w:t>
      </w:r>
      <w:r w:rsidR="0069073C" w:rsidRPr="0069073C">
        <w:rPr>
          <w:rFonts w:ascii="GHEA Grapalat" w:hAnsi="GHEA Grapalat"/>
          <w:sz w:val="20"/>
          <w:szCs w:val="20"/>
          <w:lang w:val="hy-AM"/>
        </w:rPr>
        <w:t xml:space="preserve">&lt;&lt; ՀՀ Արարատի  մարզի  </w:t>
      </w:r>
      <w:r w:rsidR="002863C3">
        <w:rPr>
          <w:rFonts w:ascii="GHEA Grapalat" w:hAnsi="GHEA Grapalat"/>
          <w:sz w:val="20"/>
          <w:szCs w:val="20"/>
          <w:lang w:val="af-ZA"/>
        </w:rPr>
        <w:t>Դիմիտրովի</w:t>
      </w:r>
      <w:r w:rsidR="0069073C" w:rsidRPr="0069073C">
        <w:rPr>
          <w:rFonts w:ascii="GHEA Grapalat" w:hAnsi="GHEA Grapalat"/>
          <w:sz w:val="20"/>
          <w:szCs w:val="20"/>
          <w:lang w:val="af-ZA"/>
        </w:rPr>
        <w:t xml:space="preserve"> </w:t>
      </w:r>
      <w:r w:rsidR="0069073C" w:rsidRPr="0069073C">
        <w:rPr>
          <w:rFonts w:ascii="GHEA Grapalat" w:hAnsi="GHEA Grapalat"/>
          <w:sz w:val="20"/>
          <w:szCs w:val="20"/>
          <w:lang w:val="hy-AM"/>
        </w:rPr>
        <w:t xml:space="preserve">միջնակարգ  դպրոց &gt;&gt; ՊՈԱԿ-ը, ի դեմս  տնօրեն  Ք </w:t>
      </w:r>
      <w:r w:rsidR="007E034A">
        <w:rPr>
          <w:rFonts w:asciiTheme="minorHAnsi" w:hAnsiTheme="minorHAnsi"/>
          <w:sz w:val="20"/>
          <w:szCs w:val="20"/>
          <w:lang w:val="hy-AM"/>
        </w:rPr>
        <w:t>Հարությունյա</w:t>
      </w:r>
      <w:r w:rsidR="0069073C" w:rsidRPr="0069073C">
        <w:rPr>
          <w:rFonts w:ascii="GHEA Grapalat" w:hAnsi="GHEA Grapalat"/>
          <w:sz w:val="20"/>
          <w:szCs w:val="20"/>
          <w:lang w:val="hy-AM"/>
        </w:rPr>
        <w:t>նի</w:t>
      </w:r>
      <w:r w:rsidR="0069073C" w:rsidRPr="0069073C">
        <w:rPr>
          <w:rFonts w:ascii="GHEA Grapalat" w:hAnsi="GHEA Grapalat" w:cs="Sylfaen"/>
          <w:sz w:val="20"/>
          <w:szCs w:val="20"/>
          <w:lang w:val="hy-AM" w:eastAsia="ru-RU"/>
        </w:rPr>
        <w:t xml:space="preserve">, </w:t>
      </w:r>
      <w:r w:rsidR="0069073C" w:rsidRPr="0069073C">
        <w:rPr>
          <w:rFonts w:ascii="GHEA Grapalat" w:hAnsi="GHEA Grapalat"/>
          <w:sz w:val="20"/>
          <w:szCs w:val="20"/>
          <w:lang w:val="hy-AM"/>
        </w:rPr>
        <w:t xml:space="preserve">որը գործում է   ՊՈԱԿ </w:t>
      </w:r>
      <w:r w:rsidR="00EC64BC">
        <w:rPr>
          <w:rFonts w:ascii="GHEA Grapalat" w:hAnsi="GHEA Grapalat"/>
          <w:sz w:val="20"/>
          <w:szCs w:val="20"/>
          <w:lang w:val="hy-AM"/>
        </w:rPr>
        <w:t>—</w:t>
      </w:r>
      <w:r w:rsidR="0069073C" w:rsidRPr="0069073C">
        <w:rPr>
          <w:rFonts w:ascii="GHEA Grapalat" w:hAnsi="GHEA Grapalat"/>
          <w:sz w:val="20"/>
          <w:szCs w:val="20"/>
          <w:lang w:val="hy-AM"/>
        </w:rPr>
        <w:t xml:space="preserve">ի կանոնադրության հիման վրա, այսուհետ «Գնորդ», մի կողմից,  և __________________-ը, ի դեմս տնօրեն _____________________-ի, որը գործում է </w:t>
      </w:r>
      <w:r w:rsidR="0069073C" w:rsidRPr="0069073C">
        <w:rPr>
          <w:rFonts w:ascii="GHEA Grapalat" w:hAnsi="GHEA Grapalat"/>
          <w:sz w:val="20"/>
          <w:szCs w:val="20"/>
          <w:u w:val="single"/>
          <w:lang w:val="hy-AM"/>
        </w:rPr>
        <w:t xml:space="preserve">                       </w:t>
      </w:r>
      <w:r w:rsidR="0069073C" w:rsidRPr="0069073C">
        <w:rPr>
          <w:rFonts w:ascii="GHEA Grapalat" w:hAnsi="GHEA Grapalat"/>
          <w:sz w:val="20"/>
          <w:szCs w:val="20"/>
          <w:lang w:val="hy-AM"/>
        </w:rPr>
        <w:t>-ի կանոնադրության հիման վրա, այսուհետ «Վաճառող» մյուս կողմից, կնքեցին սույն պայմանագիրը հետևյալի մասին։</w:t>
      </w:r>
    </w:p>
    <w:p w:rsidR="006E5207" w:rsidRDefault="006E5207" w:rsidP="006E5207">
      <w:pPr>
        <w:ind w:firstLine="709"/>
        <w:jc w:val="both"/>
        <w:rPr>
          <w:rFonts w:ascii="GHEA Grapalat" w:hAnsi="GHEA Grapalat"/>
          <w:b/>
          <w:sz w:val="20"/>
          <w:lang w:val="hy-AM"/>
        </w:rPr>
      </w:pPr>
    </w:p>
    <w:p w:rsidR="006E5207" w:rsidRPr="00B7063D" w:rsidRDefault="00B7063D" w:rsidP="00B7063D">
      <w:pPr>
        <w:ind w:left="709"/>
        <w:jc w:val="center"/>
        <w:rPr>
          <w:rFonts w:ascii="GHEA Grapalat" w:hAnsi="GHEA Grapalat" w:cs="Times Armenian"/>
          <w:b/>
          <w:sz w:val="20"/>
          <w:lang w:val="hy-AM"/>
        </w:rPr>
      </w:pPr>
      <w:r w:rsidRPr="00B7063D">
        <w:rPr>
          <w:rFonts w:ascii="GHEA Grapalat" w:hAnsi="GHEA Grapalat" w:cs="Sylfaen"/>
          <w:b/>
          <w:sz w:val="20"/>
          <w:lang w:val="hy-AM"/>
        </w:rPr>
        <w:t>1.</w:t>
      </w:r>
      <w:r w:rsidR="006E5207" w:rsidRPr="00B7063D">
        <w:rPr>
          <w:rFonts w:ascii="GHEA Grapalat" w:hAnsi="GHEA Grapalat" w:cs="Sylfaen"/>
          <w:b/>
          <w:sz w:val="20"/>
          <w:lang w:val="hy-AM"/>
        </w:rPr>
        <w:t>ՊԱՅՄԱՆԱԳՐԻ</w:t>
      </w:r>
      <w:r w:rsidR="006E5207" w:rsidRPr="00B7063D">
        <w:rPr>
          <w:rFonts w:ascii="GHEA Grapalat" w:hAnsi="GHEA Grapalat" w:cs="Times Armenian"/>
          <w:b/>
          <w:sz w:val="20"/>
          <w:lang w:val="hy-AM"/>
        </w:rPr>
        <w:t xml:space="preserve"> </w:t>
      </w:r>
      <w:r w:rsidR="006E5207" w:rsidRPr="00B7063D">
        <w:rPr>
          <w:rFonts w:ascii="GHEA Grapalat" w:hAnsi="GHEA Grapalat" w:cs="Sylfaen"/>
          <w:b/>
          <w:sz w:val="20"/>
          <w:lang w:val="hy-AM"/>
        </w:rPr>
        <w:t>ԱՌԱՐԿԱՆ</w:t>
      </w:r>
    </w:p>
    <w:p w:rsidR="006E5207" w:rsidRDefault="006E5207" w:rsidP="006E5207">
      <w:pPr>
        <w:ind w:firstLine="709"/>
        <w:jc w:val="center"/>
        <w:rPr>
          <w:rFonts w:ascii="GHEA Grapalat" w:hAnsi="GHEA Grapalat" w:cs="Times Armenian"/>
          <w:b/>
          <w:sz w:val="20"/>
          <w:lang w:val="hy-AM"/>
        </w:rPr>
      </w:pPr>
    </w:p>
    <w:p w:rsidR="006E5207" w:rsidRPr="00B7063D" w:rsidRDefault="00B7063D" w:rsidP="00B7063D">
      <w:pPr>
        <w:jc w:val="both"/>
        <w:rPr>
          <w:rFonts w:ascii="GHEA Grapalat" w:hAnsi="GHEA Grapalat" w:cs="Times Armenian"/>
          <w:sz w:val="20"/>
          <w:lang w:val="hy-AM"/>
        </w:rPr>
      </w:pPr>
      <w:r w:rsidRPr="00B7063D">
        <w:rPr>
          <w:rFonts w:ascii="GHEA Grapalat" w:hAnsi="GHEA Grapalat" w:cs="Sylfaen"/>
          <w:sz w:val="20"/>
          <w:lang w:val="hy-AM"/>
        </w:rPr>
        <w:t>1.</w:t>
      </w:r>
      <w:r w:rsidR="006E5207" w:rsidRPr="00B7063D">
        <w:rPr>
          <w:rFonts w:ascii="GHEA Grapalat" w:hAnsi="GHEA Grapalat" w:cs="Sylfaen"/>
          <w:sz w:val="20"/>
          <w:lang w:val="hy-AM"/>
        </w:rPr>
        <w:t>Վաճառողը</w:t>
      </w:r>
      <w:r w:rsidR="006E5207" w:rsidRPr="00B7063D">
        <w:rPr>
          <w:rFonts w:ascii="GHEA Grapalat" w:hAnsi="GHEA Grapalat" w:cs="Times Armenian"/>
          <w:sz w:val="20"/>
          <w:lang w:val="hy-AM"/>
        </w:rPr>
        <w:t xml:space="preserve"> </w:t>
      </w:r>
      <w:r w:rsidR="006E5207" w:rsidRPr="00B7063D">
        <w:rPr>
          <w:rFonts w:ascii="GHEA Grapalat" w:hAnsi="GHEA Grapalat" w:cs="Sylfaen"/>
          <w:sz w:val="20"/>
          <w:lang w:val="hy-AM"/>
        </w:rPr>
        <w:t>պարտավորվում</w:t>
      </w:r>
      <w:r w:rsidR="006E5207" w:rsidRPr="00B7063D">
        <w:rPr>
          <w:rFonts w:ascii="GHEA Grapalat" w:hAnsi="GHEA Grapalat" w:cs="Times Armenian"/>
          <w:sz w:val="20"/>
          <w:lang w:val="hy-AM"/>
        </w:rPr>
        <w:t xml:space="preserve"> </w:t>
      </w:r>
      <w:r w:rsidR="006E5207" w:rsidRPr="00B7063D">
        <w:rPr>
          <w:rFonts w:ascii="GHEA Grapalat" w:hAnsi="GHEA Grapalat" w:cs="Sylfaen"/>
          <w:sz w:val="20"/>
          <w:lang w:val="hy-AM"/>
        </w:rPr>
        <w:t>է</w:t>
      </w:r>
      <w:r w:rsidR="006E5207" w:rsidRPr="00B7063D">
        <w:rPr>
          <w:rFonts w:ascii="GHEA Grapalat" w:hAnsi="GHEA Grapalat" w:cs="Times Armenian"/>
          <w:sz w:val="20"/>
          <w:lang w:val="hy-AM"/>
        </w:rPr>
        <w:t xml:space="preserve"> </w:t>
      </w:r>
      <w:r w:rsidR="006E5207" w:rsidRPr="00B7063D">
        <w:rPr>
          <w:rFonts w:ascii="GHEA Grapalat" w:hAnsi="GHEA Grapalat" w:cs="Sylfaen"/>
          <w:sz w:val="20"/>
          <w:lang w:val="hy-AM"/>
        </w:rPr>
        <w:t>սույն</w:t>
      </w:r>
      <w:r w:rsidR="006E5207" w:rsidRPr="00B7063D">
        <w:rPr>
          <w:rFonts w:ascii="GHEA Grapalat" w:hAnsi="GHEA Grapalat" w:cs="Times Armenian"/>
          <w:sz w:val="20"/>
          <w:lang w:val="hy-AM"/>
        </w:rPr>
        <w:t xml:space="preserve"> </w:t>
      </w:r>
      <w:r w:rsidR="006E5207" w:rsidRPr="00B7063D">
        <w:rPr>
          <w:rFonts w:ascii="GHEA Grapalat" w:hAnsi="GHEA Grapalat" w:cs="Sylfaen"/>
          <w:sz w:val="20"/>
          <w:lang w:val="hy-AM"/>
        </w:rPr>
        <w:t>պայմանա</w:t>
      </w:r>
      <w:r w:rsidR="006E5207" w:rsidRPr="00B7063D">
        <w:rPr>
          <w:rFonts w:ascii="GHEA Grapalat" w:hAnsi="GHEA Grapalat" w:cs="Times Armenian"/>
          <w:sz w:val="20"/>
          <w:lang w:val="hy-AM"/>
        </w:rPr>
        <w:t>գ</w:t>
      </w:r>
      <w:r w:rsidR="006E5207" w:rsidRPr="00B7063D">
        <w:rPr>
          <w:rFonts w:ascii="GHEA Grapalat" w:hAnsi="GHEA Grapalat" w:cs="Sylfaen"/>
          <w:sz w:val="20"/>
          <w:lang w:val="hy-AM"/>
        </w:rPr>
        <w:t>րով (այսուհետ</w:t>
      </w:r>
      <w:r w:rsidR="006E5207" w:rsidRPr="00B7063D">
        <w:rPr>
          <w:rFonts w:ascii="GHEA Grapalat" w:hAnsi="GHEA Grapalat" w:cs="Times Armenian"/>
          <w:sz w:val="20"/>
          <w:lang w:val="hy-AM"/>
        </w:rPr>
        <w:t xml:space="preserve">` </w:t>
      </w:r>
      <w:r w:rsidR="006E5207" w:rsidRPr="00B7063D">
        <w:rPr>
          <w:rFonts w:ascii="GHEA Grapalat" w:hAnsi="GHEA Grapalat" w:cs="Sylfaen"/>
          <w:sz w:val="20"/>
          <w:lang w:val="hy-AM"/>
        </w:rPr>
        <w:t>պայմանա</w:t>
      </w:r>
      <w:r w:rsidR="006E5207" w:rsidRPr="00B7063D">
        <w:rPr>
          <w:rFonts w:ascii="GHEA Grapalat" w:hAnsi="GHEA Grapalat" w:cs="Times Armenian"/>
          <w:sz w:val="20"/>
          <w:lang w:val="hy-AM"/>
        </w:rPr>
        <w:t>գ</w:t>
      </w:r>
      <w:r w:rsidR="006E5207" w:rsidRPr="00B7063D">
        <w:rPr>
          <w:rFonts w:ascii="GHEA Grapalat" w:hAnsi="GHEA Grapalat" w:cs="Sylfaen"/>
          <w:sz w:val="20"/>
          <w:lang w:val="hy-AM"/>
        </w:rPr>
        <w:t>իր) սահմանված</w:t>
      </w:r>
      <w:r w:rsidR="006E5207" w:rsidRPr="00B7063D">
        <w:rPr>
          <w:rFonts w:ascii="GHEA Grapalat" w:hAnsi="GHEA Grapalat" w:cs="Times Armenian"/>
          <w:sz w:val="20"/>
          <w:lang w:val="hy-AM"/>
        </w:rPr>
        <w:t xml:space="preserve"> </w:t>
      </w:r>
      <w:r w:rsidR="006E5207" w:rsidRPr="00B7063D">
        <w:rPr>
          <w:rFonts w:ascii="GHEA Grapalat" w:hAnsi="GHEA Grapalat" w:cs="Sylfaen"/>
          <w:sz w:val="20"/>
          <w:lang w:val="hy-AM"/>
        </w:rPr>
        <w:t>կար</w:t>
      </w:r>
      <w:r w:rsidR="006E5207" w:rsidRPr="00B7063D">
        <w:rPr>
          <w:rFonts w:ascii="GHEA Grapalat" w:hAnsi="GHEA Grapalat" w:cs="Times Armenian"/>
          <w:sz w:val="20"/>
          <w:lang w:val="hy-AM"/>
        </w:rPr>
        <w:t>գ</w:t>
      </w:r>
      <w:r w:rsidR="006E5207" w:rsidRPr="00B7063D">
        <w:rPr>
          <w:rFonts w:ascii="GHEA Grapalat" w:hAnsi="GHEA Grapalat" w:cs="Sylfaen"/>
          <w:sz w:val="20"/>
          <w:lang w:val="hy-AM"/>
        </w:rPr>
        <w:t>ով</w:t>
      </w:r>
      <w:r w:rsidR="006E5207" w:rsidRPr="00B7063D">
        <w:rPr>
          <w:rFonts w:ascii="GHEA Grapalat" w:hAnsi="GHEA Grapalat" w:cs="Times Armenian"/>
          <w:sz w:val="20"/>
          <w:lang w:val="hy-AM"/>
        </w:rPr>
        <w:t xml:space="preserve">, </w:t>
      </w:r>
      <w:r w:rsidR="006E5207" w:rsidRPr="00B7063D">
        <w:rPr>
          <w:rFonts w:ascii="GHEA Grapalat" w:hAnsi="GHEA Grapalat" w:cs="Sylfaen"/>
          <w:sz w:val="20"/>
          <w:lang w:val="hy-AM"/>
        </w:rPr>
        <w:t>ծավալներով,</w:t>
      </w:r>
      <w:r w:rsidR="006E5207" w:rsidRPr="00B7063D">
        <w:rPr>
          <w:rFonts w:ascii="GHEA Grapalat" w:hAnsi="GHEA Grapalat" w:cs="Times Armenian"/>
          <w:sz w:val="20"/>
          <w:lang w:val="hy-AM"/>
        </w:rPr>
        <w:t xml:space="preserve"> ժամկետներում և հասցեով </w:t>
      </w:r>
      <w:r w:rsidR="006E5207" w:rsidRPr="00B7063D">
        <w:rPr>
          <w:rFonts w:ascii="GHEA Grapalat" w:hAnsi="GHEA Grapalat" w:cs="Sylfaen"/>
          <w:sz w:val="20"/>
          <w:lang w:val="hy-AM"/>
        </w:rPr>
        <w:t>Գնորդին</w:t>
      </w:r>
      <w:r w:rsidR="006E5207" w:rsidRPr="00B7063D">
        <w:rPr>
          <w:rFonts w:ascii="GHEA Grapalat" w:hAnsi="GHEA Grapalat" w:cs="Times Armenian"/>
          <w:sz w:val="20"/>
          <w:lang w:val="hy-AM"/>
        </w:rPr>
        <w:t xml:space="preserve"> </w:t>
      </w:r>
      <w:r w:rsidR="006E5207" w:rsidRPr="00B7063D">
        <w:rPr>
          <w:rFonts w:ascii="GHEA Grapalat" w:hAnsi="GHEA Grapalat" w:cs="Sylfaen"/>
          <w:sz w:val="20"/>
          <w:lang w:val="hy-AM"/>
        </w:rPr>
        <w:t>մատակարարել</w:t>
      </w:r>
      <w:r w:rsidR="006E5207" w:rsidRPr="00B7063D">
        <w:rPr>
          <w:rFonts w:ascii="GHEA Grapalat" w:hAnsi="GHEA Grapalat" w:cs="Times Armenian"/>
          <w:sz w:val="20"/>
          <w:lang w:val="hy-AM"/>
        </w:rPr>
        <w:t xml:space="preserve"> պ</w:t>
      </w:r>
      <w:r w:rsidR="006E5207" w:rsidRPr="00B7063D">
        <w:rPr>
          <w:rFonts w:ascii="GHEA Grapalat" w:hAnsi="GHEA Grapalat" w:cs="Sylfaen"/>
          <w:sz w:val="20"/>
          <w:lang w:val="hy-AM"/>
        </w:rPr>
        <w:t>այմանա</w:t>
      </w:r>
      <w:r w:rsidR="006E5207" w:rsidRPr="00B7063D">
        <w:rPr>
          <w:rFonts w:ascii="GHEA Grapalat" w:hAnsi="GHEA Grapalat"/>
          <w:sz w:val="20"/>
          <w:lang w:val="hy-AM"/>
        </w:rPr>
        <w:t>գ</w:t>
      </w:r>
      <w:r w:rsidR="006E5207" w:rsidRPr="00B7063D">
        <w:rPr>
          <w:rFonts w:ascii="GHEA Grapalat" w:hAnsi="GHEA Grapalat" w:cs="Sylfaen"/>
          <w:sz w:val="20"/>
          <w:lang w:val="hy-AM"/>
        </w:rPr>
        <w:t>րի</w:t>
      </w:r>
      <w:r w:rsidR="006E5207" w:rsidRPr="00B7063D">
        <w:rPr>
          <w:rFonts w:ascii="GHEA Grapalat" w:hAnsi="GHEA Grapalat" w:cs="Times Armenian"/>
          <w:sz w:val="20"/>
          <w:lang w:val="hy-AM"/>
        </w:rPr>
        <w:t xml:space="preserve"> N 1 </w:t>
      </w:r>
      <w:r w:rsidR="006E5207" w:rsidRPr="00B7063D">
        <w:rPr>
          <w:rFonts w:ascii="GHEA Grapalat" w:hAnsi="GHEA Grapalat" w:cs="Sylfaen"/>
          <w:sz w:val="20"/>
          <w:lang w:val="hy-AM"/>
        </w:rPr>
        <w:t>հավելվածով`</w:t>
      </w:r>
      <w:r w:rsidR="006E5207" w:rsidRPr="00B7063D">
        <w:rPr>
          <w:rFonts w:ascii="GHEA Grapalat" w:hAnsi="GHEA Grapalat" w:cs="Times Armenian"/>
          <w:sz w:val="20"/>
          <w:lang w:val="hy-AM"/>
        </w:rPr>
        <w:t xml:space="preserve"> </w:t>
      </w:r>
      <w:r w:rsidR="006E5207" w:rsidRPr="00B7063D">
        <w:rPr>
          <w:rFonts w:ascii="GHEA Grapalat" w:hAnsi="GHEA Grapalat" w:cs="Sylfaen"/>
          <w:sz w:val="20"/>
          <w:lang w:val="hy-AM"/>
        </w:rPr>
        <w:t>Տեխնիկական</w:t>
      </w:r>
      <w:r w:rsidR="006E5207" w:rsidRPr="00B7063D">
        <w:rPr>
          <w:rFonts w:ascii="GHEA Grapalat" w:hAnsi="GHEA Grapalat" w:cs="Times Armenian"/>
          <w:sz w:val="20"/>
          <w:lang w:val="hy-AM"/>
        </w:rPr>
        <w:t xml:space="preserve"> </w:t>
      </w:r>
      <w:r w:rsidR="006E5207" w:rsidRPr="00B7063D">
        <w:rPr>
          <w:rFonts w:ascii="GHEA Grapalat" w:hAnsi="GHEA Grapalat" w:cs="Sylfaen"/>
          <w:sz w:val="20"/>
          <w:lang w:val="hy-AM"/>
        </w:rPr>
        <w:t>բնութա</w:t>
      </w:r>
      <w:r w:rsidR="006E5207" w:rsidRPr="00B7063D">
        <w:rPr>
          <w:rFonts w:ascii="GHEA Grapalat" w:hAnsi="GHEA Grapalat" w:cs="Times Armenian"/>
          <w:sz w:val="20"/>
          <w:lang w:val="hy-AM"/>
        </w:rPr>
        <w:t>գի</w:t>
      </w:r>
      <w:r w:rsidR="006E5207" w:rsidRPr="00B7063D">
        <w:rPr>
          <w:rFonts w:ascii="GHEA Grapalat" w:hAnsi="GHEA Grapalat" w:cs="Sylfaen"/>
          <w:sz w:val="20"/>
          <w:lang w:val="hy-AM"/>
        </w:rPr>
        <w:t>ր-գնման-ժամանակացուցով նախատեսված</w:t>
      </w:r>
      <w:r w:rsidR="006E5207" w:rsidRPr="00B7063D">
        <w:rPr>
          <w:rFonts w:ascii="GHEA Grapalat" w:hAnsi="GHEA Grapalat" w:cs="Times Armenian"/>
          <w:sz w:val="20"/>
          <w:lang w:val="hy-AM"/>
        </w:rPr>
        <w:t xml:space="preserve"> ապրանքը (այսուհետ` ապրանք), </w:t>
      </w:r>
      <w:r w:rsidR="006E5207" w:rsidRPr="00B7063D">
        <w:rPr>
          <w:rFonts w:ascii="GHEA Grapalat" w:hAnsi="GHEA Grapalat" w:cs="Sylfaen"/>
          <w:sz w:val="20"/>
          <w:lang w:val="hy-AM"/>
        </w:rPr>
        <w:t>իսկ</w:t>
      </w:r>
      <w:r w:rsidR="006E5207" w:rsidRPr="00B7063D">
        <w:rPr>
          <w:rFonts w:ascii="GHEA Grapalat" w:hAnsi="GHEA Grapalat" w:cs="Times Armenian"/>
          <w:sz w:val="20"/>
          <w:lang w:val="hy-AM"/>
        </w:rPr>
        <w:t xml:space="preserve"> </w:t>
      </w:r>
      <w:r w:rsidR="006E5207" w:rsidRPr="00B7063D">
        <w:rPr>
          <w:rFonts w:ascii="GHEA Grapalat" w:hAnsi="GHEA Grapalat" w:cs="Sylfaen"/>
          <w:sz w:val="20"/>
          <w:lang w:val="hy-AM"/>
        </w:rPr>
        <w:t>Գնորդը</w:t>
      </w:r>
      <w:r w:rsidR="006E5207" w:rsidRPr="00B7063D">
        <w:rPr>
          <w:rFonts w:ascii="GHEA Grapalat" w:hAnsi="GHEA Grapalat" w:cs="Times Armenian"/>
          <w:sz w:val="20"/>
          <w:lang w:val="hy-AM"/>
        </w:rPr>
        <w:t xml:space="preserve"> </w:t>
      </w:r>
      <w:r w:rsidR="006E5207" w:rsidRPr="00B7063D">
        <w:rPr>
          <w:rFonts w:ascii="GHEA Grapalat" w:hAnsi="GHEA Grapalat" w:cs="Sylfaen"/>
          <w:sz w:val="20"/>
          <w:lang w:val="hy-AM"/>
        </w:rPr>
        <w:t>պարտավորվում</w:t>
      </w:r>
      <w:r w:rsidR="006E5207" w:rsidRPr="00B7063D">
        <w:rPr>
          <w:rFonts w:ascii="GHEA Grapalat" w:hAnsi="GHEA Grapalat" w:cs="Times Armenian"/>
          <w:sz w:val="20"/>
          <w:lang w:val="hy-AM"/>
        </w:rPr>
        <w:t xml:space="preserve"> </w:t>
      </w:r>
      <w:r w:rsidR="006E5207" w:rsidRPr="00B7063D">
        <w:rPr>
          <w:rFonts w:ascii="GHEA Grapalat" w:hAnsi="GHEA Grapalat" w:cs="Sylfaen"/>
          <w:sz w:val="20"/>
          <w:lang w:val="hy-AM"/>
        </w:rPr>
        <w:t>է</w:t>
      </w:r>
      <w:r w:rsidR="006E5207" w:rsidRPr="00B7063D">
        <w:rPr>
          <w:rFonts w:ascii="GHEA Grapalat" w:hAnsi="GHEA Grapalat" w:cs="Times Armenian"/>
          <w:sz w:val="20"/>
          <w:lang w:val="hy-AM"/>
        </w:rPr>
        <w:t xml:space="preserve"> </w:t>
      </w:r>
      <w:r w:rsidR="006E5207" w:rsidRPr="00B7063D">
        <w:rPr>
          <w:rFonts w:ascii="GHEA Grapalat" w:hAnsi="GHEA Grapalat" w:cs="Sylfaen"/>
          <w:sz w:val="20"/>
          <w:lang w:val="hy-AM"/>
        </w:rPr>
        <w:t>ընդունել</w:t>
      </w:r>
      <w:r w:rsidR="006E5207" w:rsidRPr="00B7063D">
        <w:rPr>
          <w:rFonts w:ascii="GHEA Grapalat" w:hAnsi="GHEA Grapalat" w:cs="Times Armenian"/>
          <w:sz w:val="20"/>
          <w:lang w:val="hy-AM"/>
        </w:rPr>
        <w:t xml:space="preserve"> ա</w:t>
      </w:r>
      <w:r w:rsidR="006E5207" w:rsidRPr="00B7063D">
        <w:rPr>
          <w:rFonts w:ascii="GHEA Grapalat" w:hAnsi="GHEA Grapalat" w:cs="Sylfaen"/>
          <w:sz w:val="20"/>
          <w:lang w:val="hy-AM"/>
        </w:rPr>
        <w:t>պրանքը</w:t>
      </w:r>
      <w:r w:rsidR="006E5207" w:rsidRPr="00B7063D">
        <w:rPr>
          <w:rFonts w:ascii="GHEA Grapalat" w:hAnsi="GHEA Grapalat" w:cs="Times Armenian"/>
          <w:sz w:val="20"/>
          <w:lang w:val="hy-AM"/>
        </w:rPr>
        <w:t xml:space="preserve"> </w:t>
      </w:r>
      <w:r w:rsidR="006E5207" w:rsidRPr="00B7063D">
        <w:rPr>
          <w:rFonts w:ascii="GHEA Grapalat" w:hAnsi="GHEA Grapalat" w:cs="Sylfaen"/>
          <w:sz w:val="20"/>
          <w:lang w:val="hy-AM"/>
        </w:rPr>
        <w:t>և</w:t>
      </w:r>
      <w:r w:rsidR="006E5207" w:rsidRPr="00B7063D">
        <w:rPr>
          <w:rFonts w:ascii="GHEA Grapalat" w:hAnsi="GHEA Grapalat" w:cs="Times Armenian"/>
          <w:sz w:val="20"/>
          <w:lang w:val="hy-AM"/>
        </w:rPr>
        <w:t xml:space="preserve"> </w:t>
      </w:r>
      <w:r w:rsidR="006E5207" w:rsidRPr="00B7063D">
        <w:rPr>
          <w:rFonts w:ascii="GHEA Grapalat" w:hAnsi="GHEA Grapalat" w:cs="Sylfaen"/>
          <w:sz w:val="20"/>
          <w:lang w:val="hy-AM"/>
        </w:rPr>
        <w:t>վճարել</w:t>
      </w:r>
      <w:r w:rsidR="006E5207" w:rsidRPr="00B7063D">
        <w:rPr>
          <w:rFonts w:ascii="GHEA Grapalat" w:hAnsi="GHEA Grapalat" w:cs="Times Armenian"/>
          <w:sz w:val="20"/>
          <w:lang w:val="hy-AM"/>
        </w:rPr>
        <w:t xml:space="preserve"> </w:t>
      </w:r>
      <w:r w:rsidR="006E5207" w:rsidRPr="00B7063D">
        <w:rPr>
          <w:rFonts w:ascii="GHEA Grapalat" w:hAnsi="GHEA Grapalat" w:cs="Sylfaen"/>
          <w:sz w:val="20"/>
          <w:lang w:val="hy-AM"/>
        </w:rPr>
        <w:t>դրա</w:t>
      </w:r>
      <w:r w:rsidR="006E5207" w:rsidRPr="00B7063D">
        <w:rPr>
          <w:rFonts w:ascii="GHEA Grapalat" w:hAnsi="GHEA Grapalat" w:cs="Times Armenian"/>
          <w:sz w:val="20"/>
          <w:lang w:val="hy-AM"/>
        </w:rPr>
        <w:t xml:space="preserve"> </w:t>
      </w:r>
      <w:r w:rsidR="006E5207" w:rsidRPr="00B7063D">
        <w:rPr>
          <w:rFonts w:ascii="GHEA Grapalat" w:hAnsi="GHEA Grapalat" w:cs="Sylfaen"/>
          <w:sz w:val="20"/>
          <w:lang w:val="hy-AM"/>
        </w:rPr>
        <w:t>համար</w:t>
      </w:r>
      <w:r w:rsidR="006E5207" w:rsidRPr="00B7063D">
        <w:rPr>
          <w:rFonts w:ascii="GHEA Grapalat" w:hAnsi="GHEA Grapalat" w:cs="Times Armenian"/>
          <w:sz w:val="20"/>
          <w:lang w:val="hy-AM"/>
        </w:rPr>
        <w:t xml:space="preserve">։ </w:t>
      </w:r>
    </w:p>
    <w:p w:rsidR="006E5207" w:rsidRDefault="006E5207" w:rsidP="006E5207">
      <w:pPr>
        <w:ind w:firstLine="709"/>
        <w:jc w:val="both"/>
        <w:rPr>
          <w:rFonts w:ascii="GHEA Grapalat" w:hAnsi="GHEA Grapalat" w:cs="Times Armenian"/>
          <w:sz w:val="20"/>
          <w:lang w:val="hy-AM"/>
        </w:rPr>
      </w:pPr>
    </w:p>
    <w:p w:rsidR="006E5207" w:rsidRPr="00B7063D" w:rsidRDefault="00B7063D" w:rsidP="00B7063D">
      <w:pPr>
        <w:ind w:left="360"/>
        <w:jc w:val="both"/>
        <w:rPr>
          <w:rFonts w:ascii="GHEA Grapalat" w:hAnsi="GHEA Grapalat"/>
          <w:b/>
          <w:sz w:val="20"/>
          <w:lang w:val="hy-AM"/>
        </w:rPr>
      </w:pPr>
      <w:r w:rsidRPr="00B7063D">
        <w:rPr>
          <w:rFonts w:ascii="GHEA Grapalat" w:hAnsi="GHEA Grapalat"/>
          <w:b/>
          <w:sz w:val="20"/>
          <w:lang w:val="hy-AM"/>
        </w:rPr>
        <w:t>2.</w:t>
      </w:r>
      <w:r w:rsidR="006E5207" w:rsidRPr="00B7063D">
        <w:rPr>
          <w:rFonts w:ascii="GHEA Grapalat" w:hAnsi="GHEA Grapalat"/>
          <w:b/>
          <w:sz w:val="20"/>
          <w:lang w:val="hy-AM"/>
        </w:rPr>
        <w:t>ԿՈՂՄԵՐԻ ԻՐԱՎՈՒՆՔՆԵՐԸ ԵՎ ՊԱՐՏԱԿԱՆՈՒԹՅՈՒՆՆԵՐԸ</w:t>
      </w:r>
    </w:p>
    <w:p w:rsidR="006E5207" w:rsidRDefault="006E5207" w:rsidP="006E5207">
      <w:pPr>
        <w:ind w:firstLine="709"/>
        <w:jc w:val="both"/>
        <w:rPr>
          <w:rFonts w:ascii="GHEA Grapalat" w:hAnsi="GHEA Grapalat"/>
          <w:sz w:val="20"/>
          <w:lang w:val="hy-AM"/>
        </w:rPr>
      </w:pPr>
    </w:p>
    <w:p w:rsidR="006E5207" w:rsidRDefault="006E5207" w:rsidP="006E5207">
      <w:pPr>
        <w:ind w:firstLine="709"/>
        <w:jc w:val="both"/>
        <w:rPr>
          <w:rFonts w:ascii="GHEA Grapalat" w:hAnsi="GHEA Grapalat"/>
          <w:b/>
          <w:sz w:val="20"/>
          <w:lang w:val="hy-AM"/>
        </w:rPr>
      </w:pPr>
      <w:r>
        <w:rPr>
          <w:rFonts w:ascii="GHEA Grapalat" w:hAnsi="GHEA Grapalat"/>
          <w:b/>
          <w:sz w:val="20"/>
          <w:lang w:val="hy-AM"/>
        </w:rPr>
        <w:t>2.1 Գնորդն իրավունք ունի`</w:t>
      </w:r>
    </w:p>
    <w:p w:rsidR="006E5207" w:rsidRDefault="006E5207" w:rsidP="0069073C">
      <w:pPr>
        <w:jc w:val="both"/>
        <w:rPr>
          <w:rFonts w:ascii="GHEA Grapalat" w:hAnsi="GHEA Grapalat"/>
          <w:sz w:val="20"/>
          <w:lang w:val="hy-AM"/>
        </w:rPr>
      </w:pPr>
      <w:r>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GHEA Grapalat" w:hAnsi="GHEA Grapalat"/>
          <w:sz w:val="20"/>
          <w:u w:val="single"/>
          <w:lang w:val="hy-AM"/>
        </w:rPr>
        <w:t xml:space="preserve">         </w:t>
      </w:r>
      <w:r>
        <w:rPr>
          <w:rFonts w:ascii="GHEA Grapalat" w:hAnsi="GHEA Grapalat"/>
          <w:sz w:val="20"/>
          <w:lang w:val="hy-AM"/>
        </w:rPr>
        <w:t xml:space="preserve"> օրից ավելի:</w:t>
      </w:r>
    </w:p>
    <w:p w:rsidR="006E5207" w:rsidRDefault="006E5207" w:rsidP="0069073C">
      <w:pPr>
        <w:jc w:val="both"/>
        <w:rPr>
          <w:rFonts w:ascii="GHEA Grapalat" w:hAnsi="GHEA Grapalat"/>
          <w:sz w:val="20"/>
          <w:lang w:val="hy-AM"/>
        </w:rPr>
      </w:pPr>
      <w:r>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6E5207" w:rsidRDefault="006E5207" w:rsidP="0069073C">
      <w:pPr>
        <w:jc w:val="both"/>
        <w:rPr>
          <w:rFonts w:ascii="GHEA Grapalat" w:hAnsi="GHEA Grapalat"/>
          <w:sz w:val="20"/>
          <w:lang w:val="hy-AM"/>
        </w:rPr>
      </w:pPr>
      <w:r>
        <w:rPr>
          <w:rFonts w:ascii="GHEA Grapalat" w:hAnsi="GHEA Grapalat"/>
          <w:sz w:val="20"/>
          <w:lang w:val="hy-AM"/>
        </w:rPr>
        <w:t>ա) պահանջել հատուցելու ապրանքի անպատշաճ որակի լինելու պատճառով իր կատարած ծախսերը.</w:t>
      </w:r>
    </w:p>
    <w:p w:rsidR="006E5207" w:rsidRDefault="00EC64BC" w:rsidP="0069073C">
      <w:pPr>
        <w:jc w:val="both"/>
        <w:rPr>
          <w:rFonts w:ascii="GHEA Grapalat" w:hAnsi="GHEA Grapalat"/>
          <w:sz w:val="20"/>
          <w:lang w:val="hy-AM"/>
        </w:rPr>
      </w:pPr>
      <w:r>
        <w:rPr>
          <w:rFonts w:ascii="GHEA Grapalat" w:hAnsi="GHEA Grapalat"/>
          <w:sz w:val="20"/>
          <w:lang w:val="hy-AM"/>
        </w:rPr>
        <w:t>Բ</w:t>
      </w:r>
      <w:r w:rsidR="006E5207">
        <w:rPr>
          <w:rFonts w:ascii="GHEA Grapalat" w:hAnsi="GHEA Grapalat"/>
          <w:sz w:val="20"/>
          <w:lang w:val="hy-AM"/>
        </w:rPr>
        <w:t xml:space="preserve">)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6E5207" w:rsidRDefault="00EC64BC" w:rsidP="0069073C">
      <w:pPr>
        <w:jc w:val="both"/>
        <w:rPr>
          <w:rFonts w:ascii="GHEA Grapalat" w:hAnsi="GHEA Grapalat"/>
          <w:sz w:val="20"/>
          <w:lang w:val="hy-AM"/>
        </w:rPr>
      </w:pPr>
      <w:r>
        <w:rPr>
          <w:rFonts w:ascii="GHEA Grapalat" w:hAnsi="GHEA Grapalat"/>
          <w:sz w:val="20"/>
          <w:lang w:val="hy-AM"/>
        </w:rPr>
        <w:t>Գ</w:t>
      </w:r>
      <w:r w:rsidR="006E5207">
        <w:rPr>
          <w:rFonts w:ascii="GHEA Grapalat" w:hAnsi="GHEA Grapalat"/>
          <w:sz w:val="20"/>
          <w:lang w:val="hy-AM"/>
        </w:rPr>
        <w:t>) հրաժարվել պայմանագիրը կատարելուց և պահանջել վերադարձնելու ապրանքի համար վճարված գումարը:</w:t>
      </w:r>
    </w:p>
    <w:p w:rsidR="006E5207" w:rsidRDefault="006E5207" w:rsidP="0069073C">
      <w:pPr>
        <w:jc w:val="both"/>
        <w:rPr>
          <w:rFonts w:ascii="GHEA Grapalat" w:hAnsi="GHEA Grapalat"/>
          <w:sz w:val="20"/>
          <w:lang w:val="hy-AM"/>
        </w:rPr>
      </w:pPr>
      <w:r>
        <w:rPr>
          <w:rFonts w:ascii="GHEA Grapalat" w:hAnsi="GHEA Grapalat"/>
          <w:sz w:val="20"/>
          <w:lang w:val="hy-AM"/>
        </w:rPr>
        <w:t xml:space="preserve">2.1.3 Եթե հանձնվել է պայմանագրով որոշվածից պակաս քանակի ապրանք, ապա` </w:t>
      </w:r>
    </w:p>
    <w:p w:rsidR="006E5207" w:rsidRDefault="006E5207" w:rsidP="0069073C">
      <w:pPr>
        <w:jc w:val="both"/>
        <w:rPr>
          <w:rFonts w:ascii="GHEA Grapalat" w:hAnsi="GHEA Grapalat"/>
          <w:sz w:val="20"/>
          <w:lang w:val="hy-AM"/>
        </w:rPr>
      </w:pPr>
      <w:r>
        <w:rPr>
          <w:rFonts w:ascii="GHEA Grapalat" w:hAnsi="GHEA Grapalat"/>
          <w:sz w:val="20"/>
          <w:lang w:val="hy-AM"/>
        </w:rPr>
        <w:t>ա)  պահանջել լրացնելու ապրանքի պակաս հանձնված քանակը,</w:t>
      </w:r>
    </w:p>
    <w:p w:rsidR="006E5207" w:rsidRDefault="006E5207" w:rsidP="0069073C">
      <w:pPr>
        <w:jc w:val="both"/>
        <w:rPr>
          <w:rFonts w:ascii="GHEA Grapalat" w:hAnsi="GHEA Grapalat"/>
          <w:sz w:val="20"/>
          <w:lang w:val="hy-AM"/>
        </w:rPr>
      </w:pPr>
      <w:r>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6E5207" w:rsidRDefault="006E5207" w:rsidP="0069073C">
      <w:pPr>
        <w:jc w:val="both"/>
        <w:rPr>
          <w:rFonts w:ascii="GHEA Grapalat" w:hAnsi="GHEA Grapalat"/>
          <w:sz w:val="20"/>
          <w:lang w:val="hy-AM"/>
        </w:rPr>
      </w:pPr>
      <w:r>
        <w:rPr>
          <w:rFonts w:ascii="GHEA Grapalat" w:hAnsi="GHEA Grapalat"/>
          <w:sz w:val="20"/>
          <w:lang w:val="hy-AM"/>
        </w:rPr>
        <w:t>2.1.4 Եթե հանձնվել է տեսակի պայմանի խախտմամբ ապրանք,  իր ընտրությամբ`</w:t>
      </w:r>
    </w:p>
    <w:p w:rsidR="006E5207" w:rsidRDefault="006E5207" w:rsidP="0069073C">
      <w:pPr>
        <w:jc w:val="both"/>
        <w:rPr>
          <w:rFonts w:ascii="GHEA Grapalat" w:hAnsi="GHEA Grapalat"/>
          <w:sz w:val="20"/>
          <w:lang w:val="hy-AM"/>
        </w:rPr>
      </w:pPr>
      <w:r>
        <w:rPr>
          <w:rFonts w:ascii="GHEA Grapalat" w:hAnsi="GHEA Grapalat"/>
          <w:sz w:val="20"/>
          <w:lang w:val="hy-AM"/>
        </w:rPr>
        <w:t>ա) ընդունել տեսակի վերաբերյալ պայմանին համապատասխանող ապրանքը և հրաժարվել մնացած ապրանքներից.</w:t>
      </w:r>
    </w:p>
    <w:p w:rsidR="006E5207" w:rsidRDefault="00EC64BC" w:rsidP="0069073C">
      <w:pPr>
        <w:jc w:val="both"/>
        <w:rPr>
          <w:rFonts w:ascii="GHEA Grapalat" w:hAnsi="GHEA Grapalat"/>
          <w:sz w:val="20"/>
          <w:lang w:val="hy-AM"/>
        </w:rPr>
      </w:pPr>
      <w:r>
        <w:rPr>
          <w:rFonts w:ascii="GHEA Grapalat" w:hAnsi="GHEA Grapalat"/>
          <w:sz w:val="20"/>
          <w:lang w:val="hy-AM"/>
        </w:rPr>
        <w:t>Բ</w:t>
      </w:r>
      <w:r w:rsidR="006E5207">
        <w:rPr>
          <w:rFonts w:ascii="GHEA Grapalat" w:hAnsi="GHEA Grapalat"/>
          <w:sz w:val="20"/>
          <w:lang w:val="hy-AM"/>
        </w:rPr>
        <w:t xml:space="preserve">) հրաժարվել հանձնված բոլոր ապրանքներից և պահանջել վճարելու պայմանագրի 6.2 կետով նախատեսված տույժը. </w:t>
      </w:r>
    </w:p>
    <w:p w:rsidR="006E5207" w:rsidRDefault="00EC64BC" w:rsidP="0069073C">
      <w:pPr>
        <w:jc w:val="both"/>
        <w:rPr>
          <w:rFonts w:ascii="GHEA Grapalat" w:hAnsi="GHEA Grapalat"/>
          <w:sz w:val="20"/>
          <w:lang w:val="hy-AM"/>
        </w:rPr>
      </w:pPr>
      <w:r>
        <w:rPr>
          <w:rFonts w:ascii="GHEA Grapalat" w:hAnsi="GHEA Grapalat"/>
          <w:sz w:val="20"/>
          <w:lang w:val="hy-AM"/>
        </w:rPr>
        <w:t>Գ</w:t>
      </w:r>
      <w:r w:rsidR="006E5207">
        <w:rPr>
          <w:rFonts w:ascii="GHEA Grapalat" w:hAnsi="GHEA Grapalat"/>
          <w:sz w:val="20"/>
          <w:lang w:val="hy-AM"/>
        </w:rPr>
        <w:t>) պահանջել տեսակի վերաբերյալ պայմանին չհամապատասխանող ապրանքի անհատույց փոխարինում պայմանագրով նախատեսված տեսակին համապատասխան ապրանքով:</w:t>
      </w:r>
    </w:p>
    <w:p w:rsidR="006E5207" w:rsidRDefault="006E5207" w:rsidP="0069073C">
      <w:pPr>
        <w:jc w:val="both"/>
        <w:rPr>
          <w:rFonts w:ascii="GHEA Grapalat" w:hAnsi="GHEA Grapalat"/>
          <w:sz w:val="20"/>
          <w:lang w:val="hy-AM"/>
        </w:rPr>
      </w:pPr>
      <w:r>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6E5207" w:rsidRPr="0069073C" w:rsidRDefault="006E5207" w:rsidP="0069073C">
      <w:pPr>
        <w:pStyle w:val="33"/>
        <w:spacing w:line="240" w:lineRule="auto"/>
        <w:ind w:firstLine="0"/>
        <w:rPr>
          <w:rFonts w:ascii="GHEA Grapalat" w:hAnsi="GHEA Grapalat" w:cs="Sylfaen"/>
          <w:i/>
          <w:sz w:val="16"/>
          <w:szCs w:val="16"/>
          <w:lang w:val="hy-AM" w:eastAsia="ru-RU"/>
        </w:rPr>
      </w:pPr>
      <w:r>
        <w:rPr>
          <w:rFonts w:ascii="GHEA Grapalat" w:hAnsi="GHEA Grapalat"/>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6E5207" w:rsidRDefault="006E5207" w:rsidP="0069073C">
      <w:pPr>
        <w:tabs>
          <w:tab w:val="left" w:pos="720"/>
        </w:tabs>
        <w:jc w:val="both"/>
        <w:rPr>
          <w:rFonts w:ascii="GHEA Grapalat" w:hAnsi="GHEA Grapalat"/>
          <w:sz w:val="20"/>
          <w:lang w:val="hy-AM"/>
        </w:rPr>
      </w:pPr>
      <w:r>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6E5207" w:rsidRDefault="006E5207" w:rsidP="0069073C">
      <w:pPr>
        <w:tabs>
          <w:tab w:val="left" w:pos="720"/>
        </w:tabs>
        <w:jc w:val="both"/>
        <w:rPr>
          <w:rFonts w:ascii="GHEA Grapalat" w:hAnsi="GHEA Grapalat"/>
          <w:sz w:val="20"/>
          <w:lang w:val="hy-AM"/>
        </w:rPr>
      </w:pPr>
      <w:r>
        <w:rPr>
          <w:rFonts w:ascii="GHEA Grapalat" w:hAnsi="GHEA Grapalat"/>
          <w:sz w:val="20"/>
          <w:lang w:val="hy-AM"/>
        </w:rPr>
        <w:t>2.1.7.1 Վաճառողի կողմից պայմանագիրը խախտելն էական է համարվում, եթե`</w:t>
      </w:r>
    </w:p>
    <w:p w:rsidR="006E5207" w:rsidRDefault="006E5207" w:rsidP="0069073C">
      <w:pPr>
        <w:tabs>
          <w:tab w:val="left" w:pos="720"/>
        </w:tabs>
        <w:jc w:val="both"/>
        <w:rPr>
          <w:rFonts w:ascii="GHEA Grapalat" w:hAnsi="GHEA Grapalat"/>
          <w:sz w:val="20"/>
          <w:lang w:val="hy-AM"/>
        </w:rPr>
      </w:pPr>
      <w:r>
        <w:rPr>
          <w:rFonts w:ascii="GHEA Grapalat" w:hAnsi="GHEA Grapalat"/>
          <w:sz w:val="20"/>
          <w:lang w:val="hy-AM"/>
        </w:rPr>
        <w:t>ա) մատակարարվել է անպատշաճ որակի ապրանք որը չի կարող փոխարինվել Գնորդի համար ընդունելի ժամկետում.</w:t>
      </w:r>
    </w:p>
    <w:p w:rsidR="006E5207" w:rsidRDefault="00EC64BC" w:rsidP="0069073C">
      <w:pPr>
        <w:tabs>
          <w:tab w:val="left" w:pos="720"/>
        </w:tabs>
        <w:jc w:val="both"/>
        <w:rPr>
          <w:rFonts w:ascii="GHEA Grapalat" w:hAnsi="GHEA Grapalat"/>
          <w:sz w:val="20"/>
          <w:lang w:val="hy-AM"/>
        </w:rPr>
      </w:pPr>
      <w:r>
        <w:rPr>
          <w:rFonts w:ascii="GHEA Grapalat" w:hAnsi="GHEA Grapalat"/>
          <w:sz w:val="20"/>
          <w:lang w:val="hy-AM"/>
        </w:rPr>
        <w:t>Բ</w:t>
      </w:r>
      <w:r w:rsidR="006E5207">
        <w:rPr>
          <w:rFonts w:ascii="GHEA Grapalat" w:hAnsi="GHEA Grapalat"/>
          <w:sz w:val="20"/>
          <w:lang w:val="hy-AM"/>
        </w:rPr>
        <w:t xml:space="preserve">) ապրանքի մատակարարման ժամկետները խախտվել են </w:t>
      </w:r>
      <w:r w:rsidR="006E5207">
        <w:rPr>
          <w:rFonts w:ascii="GHEA Grapalat" w:hAnsi="GHEA Grapalat"/>
          <w:sz w:val="20"/>
          <w:u w:val="single"/>
          <w:lang w:val="hy-AM"/>
        </w:rPr>
        <w:t xml:space="preserve">        </w:t>
      </w:r>
      <w:r w:rsidR="006E5207">
        <w:rPr>
          <w:rFonts w:ascii="GHEA Grapalat" w:hAnsi="GHEA Grapalat"/>
          <w:sz w:val="20"/>
          <w:lang w:val="hy-AM"/>
        </w:rPr>
        <w:t xml:space="preserve"> օրից ավելի,</w:t>
      </w:r>
    </w:p>
    <w:p w:rsidR="006E5207" w:rsidRDefault="006E5207" w:rsidP="0069073C">
      <w:pPr>
        <w:tabs>
          <w:tab w:val="left" w:pos="720"/>
        </w:tabs>
        <w:jc w:val="both"/>
        <w:rPr>
          <w:rFonts w:ascii="GHEA Grapalat" w:hAnsi="GHEA Grapalat"/>
          <w:sz w:val="20"/>
          <w:lang w:val="hy-AM"/>
        </w:rPr>
      </w:pPr>
      <w:r>
        <w:rPr>
          <w:rFonts w:ascii="GHEA Grapalat" w:hAnsi="GHEA Grapalat"/>
          <w:sz w:val="20"/>
          <w:lang w:val="hy-AM"/>
        </w:rPr>
        <w:t>2.1.8 Զննել ապրանքը և հայտնաբերված թերությունների մասին անհապաղ տեղեկացնել Վաճառողին։</w:t>
      </w:r>
    </w:p>
    <w:p w:rsidR="006E5207" w:rsidRDefault="006E5207" w:rsidP="0069073C">
      <w:pPr>
        <w:jc w:val="both"/>
        <w:rPr>
          <w:rFonts w:ascii="GHEA Grapalat" w:hAnsi="GHEA Grapalat"/>
          <w:b/>
          <w:sz w:val="20"/>
          <w:lang w:val="hy-AM"/>
        </w:rPr>
      </w:pPr>
      <w:r>
        <w:rPr>
          <w:rFonts w:ascii="GHEA Grapalat" w:hAnsi="GHEA Grapalat"/>
          <w:b/>
          <w:sz w:val="20"/>
          <w:lang w:val="hy-AM"/>
        </w:rPr>
        <w:t>2.2 Գնորդը պարտավոր է`</w:t>
      </w:r>
    </w:p>
    <w:p w:rsidR="006E5207" w:rsidRDefault="006E5207" w:rsidP="0069073C">
      <w:pPr>
        <w:jc w:val="both"/>
        <w:rPr>
          <w:rFonts w:ascii="GHEA Grapalat" w:hAnsi="GHEA Grapalat"/>
          <w:sz w:val="20"/>
          <w:lang w:val="hy-AM"/>
        </w:rPr>
      </w:pPr>
      <w:r>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6E5207" w:rsidRDefault="006E5207" w:rsidP="0069073C">
      <w:pPr>
        <w:jc w:val="both"/>
        <w:rPr>
          <w:rFonts w:ascii="GHEA Grapalat" w:hAnsi="GHEA Grapalat"/>
          <w:sz w:val="20"/>
          <w:lang w:val="hy-AM"/>
        </w:rPr>
      </w:pPr>
      <w:r>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6E5207" w:rsidRDefault="006E5207" w:rsidP="0069073C">
      <w:pPr>
        <w:jc w:val="both"/>
        <w:rPr>
          <w:rFonts w:ascii="GHEA Grapalat" w:hAnsi="GHEA Grapalat"/>
          <w:sz w:val="20"/>
          <w:lang w:val="hy-AM"/>
        </w:rPr>
      </w:pPr>
      <w:r>
        <w:rPr>
          <w:rFonts w:ascii="GHEA Grapalat" w:hAnsi="GHEA Grapalat"/>
          <w:sz w:val="20"/>
          <w:lang w:val="hy-AM"/>
        </w:rPr>
        <w:lastRenderedPageBreak/>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6E5207" w:rsidRDefault="006E5207" w:rsidP="0069073C">
      <w:pPr>
        <w:jc w:val="both"/>
        <w:rPr>
          <w:rFonts w:ascii="GHEA Grapalat" w:hAnsi="GHEA Grapalat"/>
          <w:sz w:val="20"/>
          <w:lang w:val="hy-AM"/>
        </w:rPr>
      </w:pPr>
      <w:r>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6E5207" w:rsidRPr="0069073C" w:rsidRDefault="006E5207" w:rsidP="0069073C">
      <w:pPr>
        <w:jc w:val="both"/>
        <w:rPr>
          <w:rFonts w:ascii="GHEA Grapalat" w:hAnsi="GHEA Grapalat"/>
          <w:sz w:val="20"/>
          <w:lang w:val="hy-AM"/>
        </w:rPr>
      </w:pPr>
      <w:r>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6E5207" w:rsidRDefault="006E5207" w:rsidP="0069073C">
      <w:pPr>
        <w:jc w:val="both"/>
        <w:rPr>
          <w:rFonts w:ascii="GHEA Grapalat" w:hAnsi="GHEA Grapalat"/>
          <w:b/>
          <w:sz w:val="20"/>
          <w:lang w:val="hy-AM"/>
        </w:rPr>
      </w:pPr>
      <w:r>
        <w:rPr>
          <w:rFonts w:ascii="GHEA Grapalat" w:hAnsi="GHEA Grapalat"/>
          <w:b/>
          <w:sz w:val="20"/>
          <w:lang w:val="hy-AM"/>
        </w:rPr>
        <w:t>2.3 Վաճառողն իրավունք ունի`</w:t>
      </w:r>
    </w:p>
    <w:p w:rsidR="006E5207" w:rsidRDefault="006E5207" w:rsidP="0069073C">
      <w:pPr>
        <w:jc w:val="both"/>
        <w:rPr>
          <w:rFonts w:ascii="GHEA Grapalat" w:hAnsi="GHEA Grapalat"/>
          <w:sz w:val="20"/>
          <w:lang w:val="hy-AM"/>
        </w:rPr>
      </w:pPr>
      <w:r>
        <w:rPr>
          <w:rFonts w:ascii="GHEA Grapalat" w:hAnsi="GHEA Grapalat"/>
          <w:sz w:val="20"/>
          <w:lang w:val="hy-AM"/>
        </w:rPr>
        <w:t xml:space="preserve">2.3.1 Գնորդից պահանջել ընդունելու պայմանագրով նախատեսված </w:t>
      </w:r>
      <w:r>
        <w:rPr>
          <w:rFonts w:ascii="GHEA Grapalat" w:hAnsi="GHEA Grapalat" w:cs="Sylfaen"/>
          <w:sz w:val="20"/>
          <w:lang w:val="hy-AM"/>
        </w:rPr>
        <w:t>կար</w:t>
      </w:r>
      <w:r>
        <w:rPr>
          <w:rFonts w:ascii="GHEA Grapalat" w:hAnsi="GHEA Grapalat" w:cs="Times Armenian"/>
          <w:sz w:val="20"/>
          <w:lang w:val="hy-AM"/>
        </w:rPr>
        <w:t>գ</w:t>
      </w:r>
      <w:r>
        <w:rPr>
          <w:rFonts w:ascii="GHEA Grapalat" w:hAnsi="GHEA Grapalat" w:cs="Sylfaen"/>
          <w:sz w:val="20"/>
          <w:lang w:val="hy-AM"/>
        </w:rPr>
        <w:t>ով</w:t>
      </w:r>
      <w:r>
        <w:rPr>
          <w:rFonts w:ascii="GHEA Grapalat" w:hAnsi="GHEA Grapalat" w:cs="Times Armenian"/>
          <w:sz w:val="20"/>
          <w:lang w:val="hy-AM"/>
        </w:rPr>
        <w:t xml:space="preserve">,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w:t>
      </w:r>
      <w:r>
        <w:rPr>
          <w:rFonts w:ascii="GHEA Grapalat" w:hAnsi="GHEA Grapalat"/>
          <w:sz w:val="20"/>
          <w:lang w:val="hy-AM"/>
        </w:rPr>
        <w:t xml:space="preserve"> մատակարարված ապրանքը: </w:t>
      </w:r>
    </w:p>
    <w:p w:rsidR="006E5207" w:rsidRDefault="006E5207" w:rsidP="0069073C">
      <w:pPr>
        <w:jc w:val="both"/>
        <w:rPr>
          <w:rFonts w:ascii="GHEA Grapalat" w:hAnsi="GHEA Grapalat"/>
          <w:sz w:val="20"/>
          <w:lang w:val="hy-AM"/>
        </w:rPr>
      </w:pPr>
      <w:r>
        <w:rPr>
          <w:rFonts w:ascii="GHEA Grapalat" w:hAnsi="GHEA Grapalat"/>
          <w:sz w:val="20"/>
          <w:lang w:val="hy-AM"/>
        </w:rPr>
        <w:t xml:space="preserve">2.3.2 Գնորդից պահանջել վճարելու պայմանագրով նախատեսված </w:t>
      </w:r>
      <w:r>
        <w:rPr>
          <w:rFonts w:ascii="GHEA Grapalat" w:hAnsi="GHEA Grapalat" w:cs="Sylfaen"/>
          <w:sz w:val="20"/>
          <w:lang w:val="hy-AM"/>
        </w:rPr>
        <w:t>կար</w:t>
      </w:r>
      <w:r>
        <w:rPr>
          <w:rFonts w:ascii="GHEA Grapalat" w:hAnsi="GHEA Grapalat" w:cs="Times Armenian"/>
          <w:sz w:val="20"/>
          <w:lang w:val="hy-AM"/>
        </w:rPr>
        <w:t>գ</w:t>
      </w:r>
      <w:r>
        <w:rPr>
          <w:rFonts w:ascii="GHEA Grapalat" w:hAnsi="GHEA Grapalat" w:cs="Sylfaen"/>
          <w:sz w:val="20"/>
          <w:lang w:val="hy-AM"/>
        </w:rPr>
        <w:t>ով</w:t>
      </w:r>
      <w:r>
        <w:rPr>
          <w:rFonts w:ascii="GHEA Grapalat" w:hAnsi="GHEA Grapalat" w:cs="Times Armenian"/>
          <w:sz w:val="20"/>
          <w:lang w:val="hy-AM"/>
        </w:rPr>
        <w:t xml:space="preserve">,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w:t>
      </w:r>
      <w:r>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6E5207" w:rsidRDefault="006E5207" w:rsidP="0069073C">
      <w:pPr>
        <w:jc w:val="both"/>
        <w:rPr>
          <w:rFonts w:ascii="GHEA Grapalat" w:hAnsi="GHEA Grapalat"/>
          <w:sz w:val="20"/>
          <w:lang w:val="hy-AM"/>
        </w:rPr>
      </w:pPr>
      <w:r>
        <w:rPr>
          <w:rFonts w:ascii="GHEA Grapalat" w:hAnsi="GHEA Grapalat"/>
          <w:sz w:val="20"/>
          <w:lang w:val="hy-AM"/>
        </w:rPr>
        <w:t>2.3.3 Միակողմանի լուծել պայմանագիրը (լրիվ կամ մասնակի), եթե Գնորդն էականորեն խախտել է պայմանագիրը:</w:t>
      </w:r>
    </w:p>
    <w:p w:rsidR="006E5207" w:rsidRDefault="006E5207" w:rsidP="0069073C">
      <w:pPr>
        <w:jc w:val="both"/>
        <w:rPr>
          <w:rFonts w:ascii="GHEA Grapalat" w:hAnsi="GHEA Grapalat"/>
          <w:sz w:val="20"/>
          <w:lang w:val="hy-AM"/>
        </w:rPr>
      </w:pPr>
      <w:r>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rsidR="006E5207" w:rsidRDefault="006E5207" w:rsidP="0069073C">
      <w:pPr>
        <w:jc w:val="both"/>
        <w:rPr>
          <w:rFonts w:ascii="GHEA Grapalat" w:hAnsi="GHEA Grapalat"/>
          <w:sz w:val="20"/>
          <w:lang w:val="hy-AM"/>
        </w:rPr>
      </w:pPr>
      <w:r>
        <w:rPr>
          <w:rFonts w:ascii="GHEA Grapalat" w:hAnsi="GHEA Grapalat"/>
          <w:sz w:val="20"/>
          <w:lang w:val="hy-AM"/>
        </w:rPr>
        <w:t xml:space="preserve">2.3.4 Գնորդի համաձայնությամբ վաղաժամկետ մատակարարել ապրանքը։ </w:t>
      </w:r>
    </w:p>
    <w:p w:rsidR="006E5207" w:rsidRDefault="006E5207" w:rsidP="0069073C">
      <w:pPr>
        <w:jc w:val="both"/>
        <w:rPr>
          <w:rFonts w:ascii="GHEA Grapalat" w:hAnsi="GHEA Grapalat"/>
          <w:b/>
          <w:sz w:val="20"/>
          <w:lang w:val="hy-AM"/>
        </w:rPr>
      </w:pPr>
      <w:r>
        <w:rPr>
          <w:rFonts w:ascii="GHEA Grapalat" w:hAnsi="GHEA Grapalat"/>
          <w:b/>
          <w:sz w:val="20"/>
          <w:lang w:val="hy-AM"/>
        </w:rPr>
        <w:t>2.4 Վաճառողը պարտավոր է`</w:t>
      </w:r>
    </w:p>
    <w:p w:rsidR="006E5207" w:rsidRDefault="006E5207" w:rsidP="0069073C">
      <w:pPr>
        <w:jc w:val="both"/>
        <w:rPr>
          <w:rFonts w:ascii="GHEA Grapalat" w:hAnsi="GHEA Grapalat"/>
          <w:sz w:val="20"/>
          <w:lang w:val="hy-AM"/>
        </w:rPr>
      </w:pPr>
      <w:r>
        <w:rPr>
          <w:rFonts w:ascii="GHEA Grapalat" w:hAnsi="GHEA Grapalat"/>
          <w:sz w:val="20"/>
          <w:lang w:val="hy-AM"/>
        </w:rPr>
        <w:t xml:space="preserve">2.4.1 Գնորդին հանձնել ապրանքը` պայմանագրով նախատեսված կարգով,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w:t>
      </w:r>
    </w:p>
    <w:p w:rsidR="006E5207" w:rsidRDefault="006E5207" w:rsidP="0069073C">
      <w:pPr>
        <w:jc w:val="both"/>
        <w:rPr>
          <w:rFonts w:ascii="GHEA Grapalat" w:hAnsi="GHEA Grapalat"/>
          <w:sz w:val="20"/>
          <w:lang w:val="hy-AM"/>
        </w:rPr>
      </w:pPr>
      <w:r>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6E5207" w:rsidRDefault="006E5207" w:rsidP="0069073C">
      <w:pPr>
        <w:jc w:val="both"/>
        <w:rPr>
          <w:rFonts w:ascii="GHEA Grapalat" w:hAnsi="GHEA Grapalat"/>
          <w:sz w:val="20"/>
          <w:lang w:val="hy-AM"/>
        </w:rPr>
      </w:pPr>
      <w:r>
        <w:rPr>
          <w:rFonts w:ascii="GHEA Grapalat" w:hAnsi="GHEA Grapalat"/>
          <w:sz w:val="20"/>
          <w:lang w:val="hy-AM"/>
        </w:rPr>
        <w:t>2.4.3 Գնորդին հանձնել երրորդ անձանց իրավունքներից ազատ ապրանք:</w:t>
      </w:r>
    </w:p>
    <w:p w:rsidR="006E5207" w:rsidRDefault="006E5207" w:rsidP="0069073C">
      <w:pPr>
        <w:jc w:val="both"/>
        <w:rPr>
          <w:rFonts w:ascii="GHEA Grapalat" w:hAnsi="GHEA Grapalat"/>
          <w:sz w:val="20"/>
          <w:lang w:val="hy-AM"/>
        </w:rPr>
      </w:pPr>
      <w:r>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6E5207" w:rsidRDefault="006E5207" w:rsidP="0069073C">
      <w:pPr>
        <w:jc w:val="both"/>
        <w:rPr>
          <w:rFonts w:ascii="GHEA Grapalat" w:hAnsi="GHEA Grapalat"/>
          <w:sz w:val="20"/>
          <w:lang w:val="hy-AM"/>
        </w:rPr>
      </w:pPr>
      <w:r>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6E5207" w:rsidRDefault="006E5207" w:rsidP="0069073C">
      <w:pPr>
        <w:jc w:val="both"/>
        <w:rPr>
          <w:rFonts w:ascii="GHEA Grapalat" w:hAnsi="GHEA Grapalat"/>
          <w:sz w:val="20"/>
          <w:lang w:val="hy-AM"/>
        </w:rPr>
      </w:pPr>
      <w:r>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6E5207" w:rsidRDefault="006E5207" w:rsidP="0069073C">
      <w:pPr>
        <w:jc w:val="both"/>
        <w:rPr>
          <w:rFonts w:ascii="GHEA Grapalat" w:hAnsi="GHEA Grapalat"/>
          <w:sz w:val="20"/>
          <w:lang w:val="hy-AM"/>
        </w:rPr>
      </w:pPr>
      <w:r>
        <w:rPr>
          <w:rFonts w:ascii="GHEA Grapalat" w:hAnsi="GHEA Grapalat"/>
          <w:sz w:val="20"/>
          <w:lang w:val="hy-AM"/>
        </w:rPr>
        <w:t>2.4.8 Պայմանագրով նախատեսված դեպքերում վճարել պայմանագրի 6.2 և 6.3  կետերով նախատեսված տույժը և տուգանքը։</w:t>
      </w:r>
    </w:p>
    <w:p w:rsidR="006E5207" w:rsidRDefault="006E5207" w:rsidP="0069073C">
      <w:pPr>
        <w:jc w:val="both"/>
        <w:rPr>
          <w:rFonts w:ascii="GHEA Grapalat" w:hAnsi="GHEA Grapalat"/>
          <w:sz w:val="20"/>
          <w:lang w:val="hy-AM"/>
        </w:rPr>
      </w:pPr>
      <w:r>
        <w:rPr>
          <w:rFonts w:ascii="GHEA Grapalat" w:hAnsi="GHEA Grapalat"/>
          <w:sz w:val="20"/>
          <w:lang w:val="hy-AM"/>
        </w:rPr>
        <w:t>2.4.9 Գնորդին հանձնել ապրանքի պատկանելիքները և համապատասխան փաստաթղթերը։</w:t>
      </w:r>
    </w:p>
    <w:p w:rsidR="006E5207" w:rsidRDefault="006E5207" w:rsidP="0069073C">
      <w:pPr>
        <w:jc w:val="both"/>
        <w:rPr>
          <w:rFonts w:ascii="GHEA Grapalat" w:hAnsi="GHEA Grapalat"/>
          <w:sz w:val="20"/>
          <w:lang w:val="hy-AM"/>
        </w:rPr>
      </w:pPr>
      <w:r>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6E5207" w:rsidRDefault="006E5207" w:rsidP="0069073C">
      <w:pPr>
        <w:jc w:val="both"/>
        <w:rPr>
          <w:rFonts w:ascii="GHEA Grapalat" w:hAnsi="GHEA Grapalat"/>
          <w:sz w:val="20"/>
          <w:lang w:val="hy-AM"/>
        </w:rPr>
      </w:pPr>
      <w:r>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6850DE" w:rsidRPr="00FA1819" w:rsidRDefault="006850DE" w:rsidP="006E5207">
      <w:pPr>
        <w:ind w:firstLine="709"/>
        <w:jc w:val="center"/>
        <w:rPr>
          <w:rFonts w:ascii="GHEA Grapalat" w:hAnsi="GHEA Grapalat"/>
          <w:lang w:val="hy-AM"/>
        </w:rPr>
      </w:pPr>
    </w:p>
    <w:p w:rsidR="006E5207" w:rsidRDefault="006E5207" w:rsidP="006E5207">
      <w:pPr>
        <w:ind w:firstLine="709"/>
        <w:jc w:val="center"/>
        <w:rPr>
          <w:rFonts w:ascii="GHEA Grapalat" w:hAnsi="GHEA Grapalat"/>
          <w:b/>
          <w:sz w:val="20"/>
          <w:lang w:val="hy-AM"/>
        </w:rPr>
      </w:pPr>
      <w:r>
        <w:rPr>
          <w:rFonts w:ascii="GHEA Grapalat" w:hAnsi="GHEA Grapalat"/>
          <w:b/>
          <w:sz w:val="20"/>
          <w:lang w:val="hy-AM"/>
        </w:rPr>
        <w:t>3. ՊԱՅՄԱՆԱԳՐԻ ԳԻՆԸ ԵՎ ՎՃԱՐՄԱՆ ԿԱՐԳԸ</w:t>
      </w:r>
    </w:p>
    <w:p w:rsidR="006E5207" w:rsidRDefault="006E5207" w:rsidP="006E5207">
      <w:pPr>
        <w:ind w:firstLine="709"/>
        <w:jc w:val="both"/>
        <w:rPr>
          <w:rFonts w:ascii="GHEA Grapalat" w:hAnsi="GHEA Grapalat"/>
          <w:sz w:val="20"/>
          <w:lang w:val="hy-AM"/>
        </w:rPr>
      </w:pPr>
      <w:r>
        <w:rPr>
          <w:rFonts w:ascii="GHEA Grapalat" w:hAnsi="GHEA Grapalat"/>
          <w:sz w:val="20"/>
          <w:lang w:val="hy-AM"/>
        </w:rPr>
        <w:t>3.1  Պայմանագրի գինը կազմում է ________________ ՀՀ դրամ, ներառյալ ԱԱՀ-ն:</w:t>
      </w:r>
      <w:r>
        <w:rPr>
          <w:rFonts w:ascii="GHEA Grapalat" w:hAnsi="GHEA Grapalat"/>
          <w:sz w:val="20"/>
          <w:vertAlign w:val="superscript"/>
          <w:lang w:val="hy-AM"/>
        </w:rPr>
        <w:t>17</w:t>
      </w:r>
      <w:r>
        <w:rPr>
          <w:rFonts w:ascii="GHEA Grapalat" w:hAnsi="GHEA Grapalat"/>
          <w:color w:val="FFFFFF"/>
          <w:sz w:val="20"/>
          <w:vertAlign w:val="superscript"/>
          <w:lang w:val="hy-AM"/>
        </w:rPr>
        <w:t>29</w:t>
      </w:r>
      <w:r>
        <w:rPr>
          <w:rStyle w:val="aff1"/>
          <w:rFonts w:ascii="GHEA Grapalat" w:hAnsi="GHEA Grapalat"/>
          <w:color w:val="FFFFFF"/>
          <w:sz w:val="20"/>
          <w:lang w:val="hy-AM"/>
        </w:rPr>
        <w:footnoteReference w:id="10"/>
      </w:r>
      <w:r>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6E5207" w:rsidRDefault="006E5207" w:rsidP="006E5207">
      <w:pPr>
        <w:ind w:firstLine="720"/>
        <w:jc w:val="both"/>
        <w:rPr>
          <w:rFonts w:ascii="GHEA Grapalat" w:hAnsi="GHEA Grapalat" w:cs="Sylfaen"/>
          <w:sz w:val="20"/>
          <w:lang w:val="hy-AM"/>
        </w:rPr>
      </w:pPr>
      <w:r>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6E5207" w:rsidRDefault="006E5207" w:rsidP="006E5207">
      <w:pPr>
        <w:ind w:firstLine="709"/>
        <w:jc w:val="both"/>
        <w:rPr>
          <w:rFonts w:ascii="GHEA Grapalat" w:hAnsi="GHEA Grapalat"/>
          <w:sz w:val="20"/>
          <w:lang w:val="hy-AM"/>
        </w:rPr>
      </w:pPr>
      <w:r>
        <w:rPr>
          <w:rFonts w:ascii="GHEA Grapalat" w:hAnsi="GHEA Grapalat" w:cs="Sylfaen"/>
          <w:sz w:val="20"/>
          <w:lang w:val="hy-AM"/>
        </w:rPr>
        <w:t>3.2 Պայմանա</w:t>
      </w:r>
      <w:r>
        <w:rPr>
          <w:rFonts w:ascii="GHEA Grapalat" w:hAnsi="GHEA Grapalat" w:cs="Times Armenian"/>
          <w:sz w:val="20"/>
          <w:lang w:val="hy-AM"/>
        </w:rPr>
        <w:t>գ</w:t>
      </w:r>
      <w:r>
        <w:rPr>
          <w:rFonts w:ascii="GHEA Grapalat" w:hAnsi="GHEA Grapalat" w:cs="Sylfaen"/>
          <w:sz w:val="20"/>
          <w:lang w:val="hy-AM"/>
        </w:rPr>
        <w:t>րի</w:t>
      </w:r>
      <w:r>
        <w:rPr>
          <w:rFonts w:ascii="GHEA Grapalat" w:hAnsi="GHEA Grapalat" w:cs="Times Armenian"/>
          <w:sz w:val="20"/>
          <w:lang w:val="hy-AM"/>
        </w:rPr>
        <w:t xml:space="preserve"> գ</w:t>
      </w:r>
      <w:r>
        <w:rPr>
          <w:rFonts w:ascii="GHEA Grapalat" w:hAnsi="GHEA Grapalat" w:cs="Sylfaen"/>
          <w:sz w:val="20"/>
          <w:lang w:val="hy-AM"/>
        </w:rPr>
        <w:t>նից</w:t>
      </w:r>
      <w:r>
        <w:rPr>
          <w:rFonts w:ascii="GHEA Grapalat" w:hAnsi="GHEA Grapalat" w:cs="Times Armenian"/>
          <w:sz w:val="20"/>
          <w:lang w:val="hy-AM"/>
        </w:rPr>
        <w:t xml:space="preserve">` մինչև </w:t>
      </w:r>
      <w:r>
        <w:rPr>
          <w:rFonts w:ascii="GHEA Grapalat" w:hAnsi="GHEA Grapalat" w:cs="Times Armenian"/>
          <w:sz w:val="20"/>
          <w:u w:val="single"/>
          <w:lang w:val="hy-AM"/>
        </w:rPr>
        <w:t xml:space="preserve">             </w:t>
      </w:r>
      <w:r>
        <w:rPr>
          <w:rFonts w:ascii="GHEA Grapalat" w:hAnsi="GHEA Grapalat" w:cs="Times Armenian"/>
          <w:sz w:val="20"/>
          <w:lang w:val="hy-AM"/>
        </w:rPr>
        <w:t xml:space="preserve"> </w:t>
      </w:r>
      <w:r>
        <w:rPr>
          <w:rFonts w:ascii="GHEA Grapalat" w:hAnsi="GHEA Grapalat" w:cs="Sylfaen"/>
          <w:sz w:val="20"/>
          <w:lang w:val="hy-AM"/>
        </w:rPr>
        <w:t>ՀՀ</w:t>
      </w:r>
      <w:r>
        <w:rPr>
          <w:rFonts w:ascii="GHEA Grapalat" w:hAnsi="GHEA Grapalat" w:cs="Times Armenian"/>
          <w:sz w:val="20"/>
          <w:lang w:val="hy-AM"/>
        </w:rPr>
        <w:t xml:space="preserve"> </w:t>
      </w:r>
      <w:r>
        <w:rPr>
          <w:rFonts w:ascii="GHEA Grapalat" w:hAnsi="GHEA Grapalat" w:cs="Sylfaen"/>
          <w:sz w:val="20"/>
          <w:lang w:val="hy-AM"/>
        </w:rPr>
        <w:t>դրամը</w:t>
      </w:r>
      <w:r>
        <w:rPr>
          <w:rFonts w:ascii="GHEA Grapalat" w:hAnsi="GHEA Grapalat" w:cs="Times Armenian"/>
          <w:sz w:val="20"/>
          <w:lang w:val="hy-AM"/>
        </w:rPr>
        <w:t xml:space="preserve">, </w:t>
      </w:r>
      <w:r>
        <w:rPr>
          <w:rFonts w:ascii="GHEA Grapalat" w:hAnsi="GHEA Grapalat" w:cs="Sylfaen"/>
          <w:sz w:val="20"/>
          <w:lang w:val="hy-AM"/>
        </w:rPr>
        <w:t>Գնորդը</w:t>
      </w:r>
      <w:r>
        <w:rPr>
          <w:rFonts w:ascii="GHEA Grapalat" w:hAnsi="GHEA Grapalat" w:cs="Times Armenian"/>
          <w:sz w:val="20"/>
          <w:lang w:val="hy-AM"/>
        </w:rPr>
        <w:t xml:space="preserve"> </w:t>
      </w:r>
      <w:r>
        <w:rPr>
          <w:rFonts w:ascii="GHEA Grapalat" w:hAnsi="GHEA Grapalat" w:cs="Sylfaen"/>
          <w:sz w:val="20"/>
          <w:lang w:val="hy-AM"/>
        </w:rPr>
        <w:t>փոխանցում</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Վաճառողի </w:t>
      </w:r>
      <w:r>
        <w:rPr>
          <w:rFonts w:ascii="GHEA Grapalat" w:hAnsi="GHEA Grapalat" w:cs="Sylfaen"/>
          <w:sz w:val="20"/>
          <w:lang w:val="hy-AM"/>
        </w:rPr>
        <w:t>բանկային</w:t>
      </w:r>
      <w:r>
        <w:rPr>
          <w:rFonts w:ascii="GHEA Grapalat" w:hAnsi="GHEA Grapalat" w:cs="Times Armenian"/>
          <w:sz w:val="20"/>
          <w:lang w:val="hy-AM"/>
        </w:rPr>
        <w:t xml:space="preserve"> </w:t>
      </w:r>
      <w:r>
        <w:rPr>
          <w:rFonts w:ascii="GHEA Grapalat" w:hAnsi="GHEA Grapalat" w:cs="Sylfaen"/>
          <w:sz w:val="20"/>
          <w:lang w:val="hy-AM"/>
        </w:rPr>
        <w:t>հաշվին</w:t>
      </w:r>
      <w:r>
        <w:rPr>
          <w:rFonts w:ascii="GHEA Grapalat" w:hAnsi="GHEA Grapalat" w:cs="Times Armenian"/>
          <w:sz w:val="20"/>
          <w:lang w:val="hy-AM"/>
        </w:rPr>
        <w:t xml:space="preserve">` </w:t>
      </w:r>
      <w:r>
        <w:rPr>
          <w:rFonts w:ascii="GHEA Grapalat" w:hAnsi="GHEA Grapalat" w:cs="Sylfaen"/>
          <w:sz w:val="20"/>
          <w:lang w:val="hy-AM"/>
        </w:rPr>
        <w:t>որպես</w:t>
      </w:r>
      <w:r>
        <w:rPr>
          <w:rFonts w:ascii="GHEA Grapalat" w:hAnsi="GHEA Grapalat" w:cs="Times Armenian"/>
          <w:sz w:val="20"/>
          <w:lang w:val="hy-AM"/>
        </w:rPr>
        <w:t xml:space="preserve"> </w:t>
      </w:r>
      <w:r>
        <w:rPr>
          <w:rFonts w:ascii="GHEA Grapalat" w:hAnsi="GHEA Grapalat" w:cs="Sylfaen"/>
          <w:sz w:val="20"/>
          <w:lang w:val="hy-AM"/>
        </w:rPr>
        <w:t>կանխավճար։ Կանխավճարի</w:t>
      </w:r>
      <w:r>
        <w:rPr>
          <w:rFonts w:ascii="GHEA Grapalat" w:hAnsi="GHEA Grapalat" w:cs="Times Armenian"/>
          <w:sz w:val="20"/>
          <w:lang w:val="hy-AM"/>
        </w:rPr>
        <w:t xml:space="preserve"> </w:t>
      </w:r>
      <w:r>
        <w:rPr>
          <w:rFonts w:ascii="GHEA Grapalat" w:hAnsi="GHEA Grapalat" w:cs="Sylfaen"/>
          <w:sz w:val="20"/>
          <w:lang w:val="hy-AM"/>
        </w:rPr>
        <w:t>մարումն</w:t>
      </w:r>
      <w:r>
        <w:rPr>
          <w:rFonts w:ascii="GHEA Grapalat" w:hAnsi="GHEA Grapalat" w:cs="Times Armenian"/>
          <w:sz w:val="20"/>
          <w:lang w:val="hy-AM"/>
        </w:rPr>
        <w:t xml:space="preserve"> </w:t>
      </w:r>
      <w:r>
        <w:rPr>
          <w:rFonts w:ascii="GHEA Grapalat" w:hAnsi="GHEA Grapalat" w:cs="Sylfaen"/>
          <w:sz w:val="20"/>
          <w:lang w:val="hy-AM"/>
        </w:rPr>
        <w:t>իրականացվում</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sz w:val="20"/>
          <w:lang w:val="hy-AM"/>
        </w:rPr>
        <w:t xml:space="preserve">հանձնման-ընդունման </w:t>
      </w:r>
      <w:r>
        <w:rPr>
          <w:rFonts w:ascii="GHEA Grapalat" w:hAnsi="GHEA Grapalat" w:cs="Sylfaen"/>
          <w:sz w:val="20"/>
          <w:lang w:val="hy-AM"/>
        </w:rPr>
        <w:t>արձանագրությունների</w:t>
      </w:r>
      <w:r>
        <w:rPr>
          <w:rFonts w:ascii="GHEA Grapalat" w:hAnsi="GHEA Grapalat" w:cs="Times Armenian"/>
          <w:sz w:val="20"/>
          <w:lang w:val="hy-AM"/>
        </w:rPr>
        <w:t xml:space="preserve"> </w:t>
      </w:r>
      <w:r>
        <w:rPr>
          <w:rFonts w:ascii="GHEA Grapalat" w:hAnsi="GHEA Grapalat" w:cs="Sylfaen"/>
          <w:sz w:val="20"/>
          <w:lang w:val="hy-AM"/>
        </w:rPr>
        <w:t>հիման</w:t>
      </w:r>
      <w:r>
        <w:rPr>
          <w:rFonts w:ascii="GHEA Grapalat" w:hAnsi="GHEA Grapalat" w:cs="Times Armenian"/>
          <w:sz w:val="20"/>
          <w:lang w:val="hy-AM"/>
        </w:rPr>
        <w:t xml:space="preserve"> </w:t>
      </w:r>
      <w:r>
        <w:rPr>
          <w:rFonts w:ascii="GHEA Grapalat" w:hAnsi="GHEA Grapalat" w:cs="Sylfaen"/>
          <w:sz w:val="20"/>
          <w:lang w:val="hy-AM"/>
        </w:rPr>
        <w:t>վրա</w:t>
      </w:r>
      <w:r>
        <w:rPr>
          <w:rFonts w:ascii="GHEA Grapalat" w:hAnsi="GHEA Grapalat" w:cs="Times Armenian"/>
          <w:sz w:val="20"/>
          <w:lang w:val="hy-AM"/>
        </w:rPr>
        <w:t xml:space="preserve"> </w:t>
      </w:r>
      <w:r>
        <w:rPr>
          <w:rFonts w:ascii="GHEA Grapalat" w:hAnsi="GHEA Grapalat" w:cs="Sylfaen"/>
          <w:sz w:val="20"/>
          <w:lang w:val="hy-AM"/>
        </w:rPr>
        <w:t>կատարվող</w:t>
      </w:r>
      <w:r>
        <w:rPr>
          <w:rFonts w:ascii="GHEA Grapalat" w:hAnsi="GHEA Grapalat" w:cs="Times Armenian"/>
          <w:sz w:val="20"/>
          <w:lang w:val="hy-AM"/>
        </w:rPr>
        <w:t xml:space="preserve"> </w:t>
      </w:r>
      <w:r>
        <w:rPr>
          <w:rFonts w:ascii="GHEA Grapalat" w:hAnsi="GHEA Grapalat" w:cs="Sylfaen"/>
          <w:sz w:val="20"/>
          <w:lang w:val="hy-AM"/>
        </w:rPr>
        <w:t>վճարումներից</w:t>
      </w:r>
      <w:r>
        <w:rPr>
          <w:rFonts w:ascii="GHEA Grapalat" w:hAnsi="GHEA Grapalat" w:cs="Times Armenian"/>
          <w:sz w:val="20"/>
          <w:lang w:val="hy-AM"/>
        </w:rPr>
        <w:t xml:space="preserve"> </w:t>
      </w:r>
      <w:r>
        <w:rPr>
          <w:rFonts w:ascii="GHEA Grapalat" w:hAnsi="GHEA Grapalat" w:cs="Sylfaen"/>
          <w:sz w:val="20"/>
          <w:lang w:val="hy-AM"/>
        </w:rPr>
        <w:t>նվազեցումներ</w:t>
      </w:r>
      <w:r>
        <w:rPr>
          <w:rFonts w:ascii="GHEA Grapalat" w:hAnsi="GHEA Grapalat" w:cs="Times Armenian"/>
          <w:sz w:val="20"/>
          <w:lang w:val="hy-AM"/>
        </w:rPr>
        <w:t xml:space="preserve"> (</w:t>
      </w:r>
      <w:r>
        <w:rPr>
          <w:rFonts w:ascii="GHEA Grapalat" w:hAnsi="GHEA Grapalat" w:cs="Sylfaen"/>
          <w:sz w:val="20"/>
          <w:lang w:val="hy-AM"/>
        </w:rPr>
        <w:t>պահումներ</w:t>
      </w:r>
      <w:r>
        <w:rPr>
          <w:rFonts w:ascii="GHEA Grapalat" w:hAnsi="GHEA Grapalat" w:cs="Times Armenian"/>
          <w:sz w:val="20"/>
          <w:lang w:val="hy-AM"/>
        </w:rPr>
        <w:t xml:space="preserve">) </w:t>
      </w:r>
      <w:r>
        <w:rPr>
          <w:rFonts w:ascii="GHEA Grapalat" w:hAnsi="GHEA Grapalat" w:cs="Sylfaen"/>
          <w:sz w:val="20"/>
          <w:lang w:val="hy-AM"/>
        </w:rPr>
        <w:t>կատարելու</w:t>
      </w:r>
      <w:r>
        <w:rPr>
          <w:rFonts w:ascii="GHEA Grapalat" w:hAnsi="GHEA Grapalat" w:cs="Times Armenian"/>
          <w:sz w:val="20"/>
          <w:lang w:val="hy-AM"/>
        </w:rPr>
        <w:t xml:space="preserve"> </w:t>
      </w:r>
      <w:r>
        <w:rPr>
          <w:rFonts w:ascii="GHEA Grapalat" w:hAnsi="GHEA Grapalat" w:cs="Sylfaen"/>
          <w:sz w:val="20"/>
          <w:lang w:val="hy-AM"/>
        </w:rPr>
        <w:t>ձևով</w:t>
      </w:r>
      <w:r>
        <w:rPr>
          <w:rFonts w:ascii="GHEA Grapalat" w:hAnsi="GHEA Grapalat" w:cs="Times Armenian"/>
          <w:sz w:val="20"/>
          <w:lang w:val="hy-AM"/>
        </w:rPr>
        <w:t>։ Ընդ որում մինչև կանխավճարի ամբողջական մարումը, Գնորդին վճարումներ չեն կատարվում</w:t>
      </w:r>
      <w:r>
        <w:rPr>
          <w:rFonts w:ascii="GHEA Grapalat" w:hAnsi="GHEA Grapalat" w:cs="Sylfaen"/>
          <w:sz w:val="20"/>
          <w:lang w:val="hy-AM"/>
        </w:rPr>
        <w:t>:</w:t>
      </w:r>
      <w:r>
        <w:rPr>
          <w:rFonts w:ascii="GHEA Grapalat" w:hAnsi="GHEA Grapalat" w:cs="Sylfaen"/>
          <w:sz w:val="20"/>
          <w:vertAlign w:val="superscript"/>
          <w:lang w:val="hy-AM"/>
        </w:rPr>
        <w:t>18</w:t>
      </w:r>
      <w:r>
        <w:rPr>
          <w:rFonts w:ascii="GHEA Grapalat" w:hAnsi="GHEA Grapalat" w:cs="Sylfaen"/>
          <w:color w:val="FFFFFF"/>
          <w:sz w:val="20"/>
          <w:vertAlign w:val="superscript"/>
          <w:lang w:val="hy-AM"/>
        </w:rPr>
        <w:t>30</w:t>
      </w:r>
      <w:r>
        <w:rPr>
          <w:rStyle w:val="aff1"/>
          <w:rFonts w:ascii="GHEA Grapalat" w:hAnsi="GHEA Grapalat" w:cs="Sylfaen"/>
          <w:color w:val="FFFFFF"/>
          <w:sz w:val="20"/>
          <w:lang w:val="hy-AM"/>
        </w:rPr>
        <w:footnoteReference w:id="11"/>
      </w:r>
      <w:r>
        <w:rPr>
          <w:rFonts w:ascii="GHEA Grapalat" w:hAnsi="GHEA Grapalat"/>
          <w:sz w:val="20"/>
          <w:lang w:val="hy-AM"/>
        </w:rPr>
        <w:t xml:space="preserve"> </w:t>
      </w:r>
    </w:p>
    <w:p w:rsidR="006E5207" w:rsidRDefault="006E5207" w:rsidP="006E5207">
      <w:pPr>
        <w:ind w:firstLine="709"/>
        <w:jc w:val="both"/>
        <w:rPr>
          <w:rFonts w:ascii="GHEA Grapalat" w:hAnsi="GHEA Grapalat"/>
          <w:sz w:val="20"/>
          <w:lang w:val="hy-AM"/>
        </w:rPr>
      </w:pPr>
      <w:r>
        <w:rPr>
          <w:rFonts w:ascii="GHEA Grapalat" w:hAnsi="GHEA Grapalat"/>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w:t>
      </w:r>
      <w:r>
        <w:rPr>
          <w:rFonts w:ascii="GHEA Grapalat" w:hAnsi="GHEA Grapalat"/>
          <w:sz w:val="20"/>
          <w:lang w:val="hy-AM"/>
        </w:rPr>
        <w:lastRenderedPageBreak/>
        <w:t xml:space="preserve">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30-ը: </w:t>
      </w:r>
    </w:p>
    <w:p w:rsidR="006E5207" w:rsidRDefault="006E5207" w:rsidP="006E5207">
      <w:pPr>
        <w:ind w:firstLine="720"/>
        <w:jc w:val="both"/>
        <w:rPr>
          <w:rFonts w:ascii="GHEA Grapalat" w:hAnsi="GHEA Grapalat" w:cs="Sylfaen"/>
          <w:i/>
          <w:sz w:val="20"/>
          <w:u w:val="single"/>
          <w:lang w:val="hy-AM"/>
        </w:rPr>
      </w:pPr>
    </w:p>
    <w:p w:rsidR="006E5207" w:rsidRDefault="006E5207" w:rsidP="006E5207">
      <w:pPr>
        <w:ind w:firstLine="709"/>
        <w:jc w:val="center"/>
        <w:rPr>
          <w:rFonts w:ascii="GHEA Grapalat" w:hAnsi="GHEA Grapalat"/>
          <w:b/>
          <w:sz w:val="20"/>
          <w:lang w:val="hy-AM"/>
        </w:rPr>
      </w:pPr>
      <w:r>
        <w:rPr>
          <w:rFonts w:ascii="GHEA Grapalat" w:hAnsi="GHEA Grapalat"/>
          <w:b/>
          <w:sz w:val="20"/>
          <w:lang w:val="hy-AM"/>
        </w:rPr>
        <w:t>4. ԱՊՐԱՆՔԻ ՈՐԱԿԸ ԵՎ ԵՐԱՇԽԻՔԸ</w:t>
      </w:r>
    </w:p>
    <w:p w:rsidR="006E5207" w:rsidRDefault="006E5207" w:rsidP="006E5207">
      <w:pPr>
        <w:ind w:firstLine="709"/>
        <w:jc w:val="both"/>
        <w:rPr>
          <w:rFonts w:ascii="GHEA Grapalat" w:hAnsi="GHEA Grapalat"/>
          <w:sz w:val="20"/>
          <w:lang w:val="hy-AM"/>
        </w:rPr>
      </w:pPr>
      <w:r>
        <w:rPr>
          <w:rFonts w:ascii="GHEA Grapalat" w:hAnsi="GHEA Grapalat"/>
          <w:sz w:val="20"/>
          <w:lang w:val="hy-AM"/>
        </w:rPr>
        <w:t xml:space="preserve">4.1 Վաճառողը երաշխավորում է մատակարարված պպրանքի որակի համապատասխանությունը պետական ստանդարտի պահանջներին։ </w:t>
      </w:r>
    </w:p>
    <w:p w:rsidR="006E5207" w:rsidRDefault="006E5207" w:rsidP="006E5207">
      <w:pPr>
        <w:ind w:firstLine="702"/>
        <w:jc w:val="both"/>
        <w:rPr>
          <w:rFonts w:ascii="GHEA Grapalat" w:hAnsi="GHEA Grapalat" w:cs="Sylfaen"/>
          <w:sz w:val="20"/>
          <w:lang w:val="pt-BR"/>
        </w:rPr>
      </w:pPr>
      <w:r>
        <w:rPr>
          <w:rFonts w:ascii="GHEA Grapalat" w:hAnsi="GHEA Grapalat" w:cs="Times Armenian"/>
          <w:sz w:val="20"/>
          <w:lang w:val="pt-BR"/>
        </w:rPr>
        <w:t xml:space="preserve">4.2 </w:t>
      </w:r>
      <w:r>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Pr>
          <w:rFonts w:ascii="GHEA Grapalat" w:hAnsi="GHEA Grapalat" w:cs="Sylfaen"/>
          <w:sz w:val="20"/>
          <w:u w:val="single"/>
          <w:lang w:val="pt-BR"/>
        </w:rPr>
        <w:t xml:space="preserve">            </w:t>
      </w:r>
      <w:r>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GHEA Grapalat" w:hAnsi="GHEA Grapalat" w:cs="Sylfaen"/>
          <w:sz w:val="20"/>
          <w:vertAlign w:val="superscript"/>
          <w:lang w:val="pt-BR"/>
        </w:rPr>
        <w:t>19</w:t>
      </w:r>
      <w:r>
        <w:rPr>
          <w:rFonts w:ascii="GHEA Grapalat" w:hAnsi="GHEA Grapalat" w:cs="Sylfaen"/>
          <w:color w:val="FFFFFF"/>
          <w:sz w:val="20"/>
          <w:vertAlign w:val="superscript"/>
          <w:lang w:val="pt-BR"/>
        </w:rPr>
        <w:t>31</w:t>
      </w:r>
      <w:r>
        <w:rPr>
          <w:rStyle w:val="aff1"/>
          <w:rFonts w:ascii="GHEA Grapalat" w:hAnsi="GHEA Grapalat" w:cs="Sylfaen"/>
          <w:color w:val="FFFFFF"/>
          <w:sz w:val="20"/>
          <w:lang w:val="pt-BR"/>
        </w:rPr>
        <w:footnoteReference w:id="12"/>
      </w:r>
    </w:p>
    <w:p w:rsidR="006E5207" w:rsidRDefault="006E5207" w:rsidP="006E5207">
      <w:pPr>
        <w:ind w:firstLine="709"/>
        <w:jc w:val="both"/>
        <w:rPr>
          <w:rFonts w:ascii="GHEA Grapalat" w:hAnsi="GHEA Grapalat"/>
          <w:sz w:val="20"/>
          <w:lang w:val="hy-AM"/>
        </w:rPr>
      </w:pPr>
    </w:p>
    <w:p w:rsidR="006E5207" w:rsidRDefault="006E5207" w:rsidP="006E5207">
      <w:pPr>
        <w:ind w:firstLine="709"/>
        <w:jc w:val="center"/>
        <w:rPr>
          <w:rFonts w:ascii="GHEA Grapalat" w:hAnsi="GHEA Grapalat"/>
          <w:b/>
          <w:sz w:val="20"/>
          <w:lang w:val="hy-AM"/>
        </w:rPr>
      </w:pPr>
      <w:r>
        <w:rPr>
          <w:rFonts w:ascii="GHEA Grapalat" w:hAnsi="GHEA Grapalat"/>
          <w:b/>
          <w:sz w:val="20"/>
          <w:lang w:val="hy-AM"/>
        </w:rPr>
        <w:t>5. ԱՊՐԱՆՔԻ ՀԱՆՁՆՈՒՄԸ ԵՎ ԸՆԴՈՒՆՈՒՄԸ</w:t>
      </w:r>
    </w:p>
    <w:p w:rsidR="006E5207" w:rsidRDefault="006E5207" w:rsidP="006E5207">
      <w:pPr>
        <w:ind w:firstLine="720"/>
        <w:jc w:val="both"/>
        <w:rPr>
          <w:rFonts w:ascii="GHEA Grapalat" w:hAnsi="GHEA Grapalat" w:cs="Sylfaen"/>
          <w:sz w:val="20"/>
          <w:lang w:val="hy-AM"/>
        </w:rPr>
      </w:pPr>
      <w:r>
        <w:rPr>
          <w:rFonts w:ascii="GHEA Grapalat" w:hAnsi="GHEA Grapalat"/>
          <w:sz w:val="20"/>
          <w:lang w:val="hy-AM"/>
        </w:rPr>
        <w:t xml:space="preserve">5.1 Մատակարարված ապրանքն </w:t>
      </w:r>
      <w:r>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6E5207" w:rsidRDefault="006E5207" w:rsidP="006E5207">
      <w:pPr>
        <w:ind w:firstLine="720"/>
        <w:jc w:val="both"/>
        <w:rPr>
          <w:rFonts w:ascii="GHEA Grapalat" w:hAnsi="GHEA Grapalat" w:cs="Sylfaen"/>
          <w:sz w:val="20"/>
          <w:szCs w:val="20"/>
          <w:lang w:val="hy-AM"/>
        </w:rPr>
      </w:pPr>
      <w:r>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Pr>
          <w:rFonts w:ascii="GHEA Grapalat" w:hAnsi="GHEA Grapalat" w:cs="Sylfaen"/>
          <w:sz w:val="20"/>
          <w:szCs w:val="20"/>
          <w:u w:val="single"/>
          <w:lang w:val="hy-AM"/>
        </w:rPr>
        <w:tab/>
      </w:r>
      <w:r>
        <w:rPr>
          <w:rFonts w:ascii="GHEA Grapalat" w:hAnsi="GHEA Grapalat" w:cs="Sylfaen"/>
          <w:sz w:val="20"/>
          <w:szCs w:val="20"/>
          <w:u w:val="single"/>
          <w:lang w:val="hy-AM"/>
        </w:rPr>
        <w:tab/>
      </w:r>
      <w:r>
        <w:rPr>
          <w:rFonts w:ascii="GHEA Grapalat" w:hAnsi="GHEA Grapalat" w:cs="Sylfaen"/>
          <w:sz w:val="20"/>
          <w:szCs w:val="20"/>
          <w:lang w:val="hy-AM"/>
        </w:rPr>
        <w:t xml:space="preserve"> օրինակ (հավելված N 3): </w:t>
      </w:r>
    </w:p>
    <w:p w:rsidR="006E5207" w:rsidRDefault="006E5207" w:rsidP="006E5207">
      <w:pPr>
        <w:ind w:firstLine="720"/>
        <w:jc w:val="both"/>
        <w:rPr>
          <w:rFonts w:ascii="GHEA Grapalat" w:hAnsi="GHEA Grapalat" w:cs="Sylfaen"/>
          <w:sz w:val="20"/>
          <w:lang w:val="hy-AM"/>
        </w:rPr>
      </w:pPr>
      <w:r>
        <w:rPr>
          <w:rFonts w:ascii="GHEA Grapalat" w:hAnsi="GHEA Grapalat" w:cs="Sylfaen"/>
          <w:sz w:val="20"/>
          <w:lang w:val="hy-AM"/>
        </w:rPr>
        <w:t xml:space="preserve">5.2 Հանձնման-ընդունման արձանագրությունը ստորագրվում է, եթե </w:t>
      </w:r>
      <w:r>
        <w:rPr>
          <w:rFonts w:ascii="GHEA Grapalat" w:hAnsi="GHEA Grapalat"/>
          <w:sz w:val="20"/>
          <w:lang w:val="pt-BR"/>
        </w:rPr>
        <w:t xml:space="preserve">մատակարարված ապրանքը </w:t>
      </w:r>
      <w:r>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6E5207" w:rsidRDefault="006E5207" w:rsidP="006E5207">
      <w:pPr>
        <w:ind w:firstLine="720"/>
        <w:jc w:val="both"/>
        <w:rPr>
          <w:rFonts w:ascii="GHEA Grapalat" w:hAnsi="GHEA Grapalat" w:cs="Sylfaen"/>
          <w:sz w:val="20"/>
          <w:lang w:val="hy-AM"/>
        </w:rPr>
      </w:pPr>
      <w:r>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6E5207" w:rsidRDefault="006E5207" w:rsidP="006E5207">
      <w:pPr>
        <w:ind w:firstLine="720"/>
        <w:jc w:val="both"/>
        <w:rPr>
          <w:rFonts w:ascii="GHEA Grapalat" w:hAnsi="GHEA Grapalat" w:cs="Sylfaen"/>
          <w:sz w:val="20"/>
          <w:lang w:val="hy-AM"/>
        </w:rPr>
      </w:pPr>
      <w:r>
        <w:rPr>
          <w:rFonts w:ascii="GHEA Grapalat" w:hAnsi="GHEA Grapalat" w:cs="Sylfaen"/>
          <w:sz w:val="20"/>
          <w:lang w:val="hy-AM"/>
        </w:rPr>
        <w:t xml:space="preserve"> </w:t>
      </w:r>
      <w:r w:rsidR="00EC64BC">
        <w:rPr>
          <w:rFonts w:ascii="GHEA Grapalat" w:hAnsi="GHEA Grapalat" w:cs="Sylfaen"/>
          <w:sz w:val="20"/>
          <w:lang w:val="hy-AM"/>
        </w:rPr>
        <w:t>Բ</w:t>
      </w:r>
      <w:r>
        <w:rPr>
          <w:rFonts w:ascii="GHEA Grapalat" w:hAnsi="GHEA Grapalat" w:cs="Sylfaen"/>
          <w:sz w:val="20"/>
          <w:lang w:val="hy-AM"/>
        </w:rPr>
        <w:t>) Վաճառողի նկատմամբ կիրառում է պայմանագրով նախատեսված պատասխանատվության միջոցներ։</w:t>
      </w:r>
    </w:p>
    <w:p w:rsidR="006E5207" w:rsidRDefault="006E5207" w:rsidP="006E5207">
      <w:pPr>
        <w:ind w:firstLine="709"/>
        <w:jc w:val="both"/>
        <w:rPr>
          <w:rFonts w:ascii="GHEA Grapalat" w:hAnsi="GHEA Grapalat"/>
          <w:sz w:val="20"/>
          <w:lang w:val="hy-AM"/>
        </w:rPr>
      </w:pPr>
      <w:r>
        <w:rPr>
          <w:rFonts w:ascii="GHEA Grapalat" w:hAnsi="GHEA Grapalat"/>
          <w:sz w:val="20"/>
          <w:lang w:val="hy-AM"/>
        </w:rPr>
        <w:t xml:space="preserve">5.3 Գնորդը հանձնման-ընդունման արձանագրությունը ստանալու </w:t>
      </w:r>
      <w:r>
        <w:rPr>
          <w:rFonts w:ascii="GHEA Grapalat" w:hAnsi="GHEA Grapalat" w:cs="Sylfaen"/>
          <w:sz w:val="20"/>
          <w:szCs w:val="20"/>
          <w:lang w:val="hy-AM"/>
        </w:rPr>
        <w:t xml:space="preserve">օրվան հաջորդող աշխատանքային օրվանից հաշված </w:t>
      </w:r>
      <w:r>
        <w:rPr>
          <w:rFonts w:ascii="GHEA Grapalat" w:hAnsi="GHEA Grapalat" w:cs="Sylfaen"/>
          <w:sz w:val="20"/>
          <w:szCs w:val="20"/>
          <w:u w:val="single"/>
          <w:lang w:val="hy-AM"/>
        </w:rPr>
        <w:t xml:space="preserve">     </w:t>
      </w:r>
      <w:r>
        <w:rPr>
          <w:rFonts w:ascii="GHEA Grapalat" w:hAnsi="GHEA Grapalat" w:cs="Sylfaen"/>
          <w:sz w:val="20"/>
          <w:szCs w:val="20"/>
          <w:lang w:val="hy-AM"/>
        </w:rPr>
        <w:t xml:space="preserve"> աշխատանքային օրվա ընթացքում </w:t>
      </w:r>
      <w:r>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6E5207" w:rsidRDefault="006E5207" w:rsidP="006E5207">
      <w:pPr>
        <w:ind w:firstLine="720"/>
        <w:jc w:val="both"/>
        <w:rPr>
          <w:rFonts w:ascii="GHEA Grapalat" w:hAnsi="GHEA Grapalat" w:cs="Sylfaen"/>
          <w:sz w:val="20"/>
          <w:lang w:val="hy-AM"/>
        </w:rPr>
      </w:pPr>
      <w:r>
        <w:rPr>
          <w:rFonts w:ascii="GHEA Grapalat" w:hAnsi="GHEA Grapalat"/>
          <w:sz w:val="20"/>
          <w:lang w:val="hy-AM"/>
        </w:rPr>
        <w:t xml:space="preserve">5.4 </w:t>
      </w:r>
      <w:r>
        <w:rPr>
          <w:rFonts w:ascii="GHEA Grapalat" w:hAnsi="GHEA Grapalat" w:cs="Sylfaen"/>
          <w:sz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Pr>
          <w:rFonts w:ascii="GHEA Grapalat" w:hAnsi="GHEA Grapalat" w:cs="Sylfaen"/>
          <w:sz w:val="20"/>
          <w:lang w:val="hy-AM"/>
        </w:rPr>
        <w:softHyphen/>
        <w:t xml:space="preserve">գրությունը: </w:t>
      </w:r>
    </w:p>
    <w:p w:rsidR="006E5207" w:rsidRDefault="006E5207" w:rsidP="006E5207">
      <w:pPr>
        <w:ind w:firstLine="720"/>
        <w:jc w:val="both"/>
        <w:rPr>
          <w:rFonts w:ascii="GHEA Grapalat" w:hAnsi="GHEA Grapalat" w:cs="Sylfaen"/>
          <w:sz w:val="20"/>
          <w:lang w:val="hy-AM"/>
        </w:rPr>
      </w:pPr>
    </w:p>
    <w:p w:rsidR="006E5207" w:rsidRPr="00EC64BC" w:rsidRDefault="006E5207" w:rsidP="00EC64BC">
      <w:pPr>
        <w:pStyle w:val="aff0"/>
        <w:numPr>
          <w:ilvl w:val="0"/>
          <w:numId w:val="48"/>
        </w:numPr>
        <w:jc w:val="center"/>
        <w:rPr>
          <w:rFonts w:ascii="GHEA Grapalat" w:hAnsi="GHEA Grapalat"/>
          <w:b/>
          <w:sz w:val="20"/>
          <w:lang w:val="hy-AM"/>
        </w:rPr>
      </w:pPr>
      <w:r w:rsidRPr="00EC64BC">
        <w:rPr>
          <w:rFonts w:ascii="GHEA Grapalat" w:hAnsi="GHEA Grapalat"/>
          <w:b/>
          <w:sz w:val="20"/>
          <w:lang w:val="hy-AM"/>
        </w:rPr>
        <w:t>ԿՈՂՄԵՐԻ ՊԱՏԱՍԽԱՆԱՏՎՈՒԹՅՈՒՆԸ</w:t>
      </w:r>
    </w:p>
    <w:p w:rsidR="006850DE" w:rsidRPr="00FA1819" w:rsidRDefault="006850DE" w:rsidP="006E5207">
      <w:pPr>
        <w:ind w:firstLine="709"/>
        <w:jc w:val="both"/>
        <w:rPr>
          <w:rFonts w:ascii="GHEA Grapalat" w:hAnsi="GHEA Grapalat"/>
          <w:sz w:val="20"/>
          <w:lang w:val="hy-AM"/>
        </w:rPr>
      </w:pPr>
    </w:p>
    <w:p w:rsidR="006E5207" w:rsidRDefault="006E5207" w:rsidP="006E5207">
      <w:pPr>
        <w:ind w:firstLine="709"/>
        <w:jc w:val="both"/>
        <w:rPr>
          <w:rFonts w:ascii="GHEA Grapalat" w:hAnsi="GHEA Grapalat"/>
          <w:sz w:val="20"/>
          <w:lang w:val="hy-AM"/>
        </w:rPr>
      </w:pPr>
      <w:r>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6E5207" w:rsidRDefault="006E5207" w:rsidP="006E5207">
      <w:pPr>
        <w:ind w:firstLine="709"/>
        <w:jc w:val="both"/>
        <w:rPr>
          <w:rFonts w:ascii="GHEA Grapalat" w:hAnsi="GHEA Grapalat"/>
          <w:sz w:val="20"/>
          <w:lang w:val="hy-AM"/>
        </w:rPr>
      </w:pPr>
      <w:r>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w:t>
      </w:r>
      <w:r>
        <w:rPr>
          <w:rFonts w:ascii="GHEA Grapalat" w:hAnsi="GHEA Grapalat" w:cs="Sylfaen"/>
          <w:sz w:val="20"/>
          <w:lang w:val="hy-AM"/>
        </w:rPr>
        <w:t>(զրո ամբողջ հինգ հարյուրերրորդական) տոկոսի</w:t>
      </w:r>
      <w:r>
        <w:rPr>
          <w:rFonts w:ascii="GHEA Grapalat" w:hAnsi="GHEA Grapalat"/>
          <w:sz w:val="20"/>
          <w:lang w:val="hy-AM"/>
        </w:rPr>
        <w:t xml:space="preserve">  չափով։</w:t>
      </w:r>
    </w:p>
    <w:p w:rsidR="006E5207" w:rsidRDefault="006E5207" w:rsidP="006E5207">
      <w:pPr>
        <w:ind w:firstLine="709"/>
        <w:jc w:val="both"/>
        <w:rPr>
          <w:rFonts w:ascii="GHEA Grapalat" w:hAnsi="GHEA Grapalat"/>
          <w:sz w:val="20"/>
          <w:lang w:val="hy-AM"/>
        </w:rPr>
      </w:pPr>
      <w:r>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Pr>
          <w:rFonts w:ascii="GHEA Grapalat" w:hAnsi="GHEA Grapalat" w:cs="Sylfaen"/>
          <w:sz w:val="20"/>
          <w:lang w:val="hy-AM"/>
        </w:rPr>
        <w:t>(զրո ամբողջ հինգ տասնորդական) տոկոսի</w:t>
      </w:r>
      <w:r>
        <w:rPr>
          <w:rFonts w:ascii="GHEA Grapalat" w:hAnsi="GHEA Grapalat"/>
          <w:sz w:val="20"/>
          <w:lang w:val="hy-AM"/>
        </w:rPr>
        <w:t xml:space="preserve">  չափով:</w:t>
      </w:r>
      <w:r>
        <w:rPr>
          <w:rFonts w:ascii="GHEA Grapalat" w:hAnsi="GHEA Grapalat"/>
          <w:sz w:val="20"/>
          <w:vertAlign w:val="superscript"/>
          <w:lang w:val="hy-AM"/>
        </w:rPr>
        <w:t>20</w:t>
      </w:r>
      <w:r>
        <w:rPr>
          <w:rFonts w:ascii="GHEA Grapalat" w:hAnsi="GHEA Grapalat"/>
          <w:color w:val="FFFFFF"/>
          <w:sz w:val="20"/>
          <w:vertAlign w:val="superscript"/>
          <w:lang w:val="hy-AM"/>
        </w:rPr>
        <w:t>32</w:t>
      </w:r>
      <w:r>
        <w:rPr>
          <w:rStyle w:val="aff1"/>
          <w:rFonts w:ascii="GHEA Grapalat" w:hAnsi="GHEA Grapalat"/>
          <w:color w:val="FFFFFF"/>
          <w:sz w:val="20"/>
          <w:lang w:val="hy-AM"/>
        </w:rPr>
        <w:footnoteReference w:id="13"/>
      </w:r>
      <w:r>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6E5207" w:rsidRDefault="006E5207" w:rsidP="006E5207">
      <w:pPr>
        <w:ind w:firstLine="709"/>
        <w:jc w:val="both"/>
        <w:rPr>
          <w:rFonts w:ascii="GHEA Grapalat" w:hAnsi="GHEA Grapalat"/>
          <w:sz w:val="20"/>
          <w:lang w:val="hy-AM"/>
        </w:rPr>
      </w:pPr>
      <w:r>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6E5207" w:rsidRDefault="006E5207" w:rsidP="006E5207">
      <w:pPr>
        <w:ind w:firstLine="709"/>
        <w:jc w:val="both"/>
        <w:rPr>
          <w:rFonts w:ascii="GHEA Grapalat" w:hAnsi="GHEA Grapalat"/>
          <w:sz w:val="20"/>
          <w:lang w:val="hy-AM"/>
        </w:rPr>
      </w:pPr>
      <w:r>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Pr>
          <w:rFonts w:ascii="GHEA Grapalat" w:hAnsi="GHEA Grapalat" w:cs="Sylfaen"/>
          <w:sz w:val="20"/>
          <w:lang w:val="hy-AM"/>
        </w:rPr>
        <w:t>(զրո ամբողջ հինգ հարյուրերրորդական) տոկոսի</w:t>
      </w:r>
      <w:r>
        <w:rPr>
          <w:rFonts w:ascii="GHEA Grapalat" w:hAnsi="GHEA Grapalat"/>
          <w:sz w:val="20"/>
          <w:lang w:val="hy-AM"/>
        </w:rPr>
        <w:t xml:space="preserve">  չափով։</w:t>
      </w:r>
    </w:p>
    <w:p w:rsidR="006E5207" w:rsidRDefault="006E5207" w:rsidP="006E5207">
      <w:pPr>
        <w:ind w:firstLine="709"/>
        <w:jc w:val="both"/>
        <w:rPr>
          <w:rFonts w:ascii="GHEA Grapalat" w:hAnsi="GHEA Grapalat"/>
          <w:sz w:val="20"/>
          <w:lang w:val="hy-AM"/>
        </w:rPr>
      </w:pPr>
      <w:r>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6E5207" w:rsidRDefault="006E5207" w:rsidP="006E5207">
      <w:pPr>
        <w:ind w:firstLine="709"/>
        <w:jc w:val="both"/>
        <w:rPr>
          <w:rFonts w:ascii="GHEA Grapalat" w:hAnsi="GHEA Grapalat"/>
          <w:sz w:val="20"/>
          <w:lang w:val="hy-AM"/>
        </w:rPr>
      </w:pPr>
      <w:r>
        <w:rPr>
          <w:rFonts w:ascii="GHEA Grapalat" w:hAnsi="GHEA Grapalat"/>
          <w:sz w:val="20"/>
          <w:lang w:val="hy-AM"/>
        </w:rPr>
        <w:lastRenderedPageBreak/>
        <w:t>6.7 Տույժերի և (կամ) տուգանքի վճարումը Կողմերին չի ազատում իրենց պայմանագրային պարտվորությունները լրիվ կատարելուց։</w:t>
      </w:r>
    </w:p>
    <w:p w:rsidR="006E5207" w:rsidRDefault="006E5207" w:rsidP="006E5207">
      <w:pPr>
        <w:ind w:firstLine="709"/>
        <w:jc w:val="both"/>
        <w:rPr>
          <w:rFonts w:ascii="GHEA Grapalat" w:hAnsi="GHEA Grapalat"/>
          <w:sz w:val="20"/>
          <w:lang w:val="hy-AM"/>
        </w:rPr>
      </w:pPr>
    </w:p>
    <w:p w:rsidR="006E5207" w:rsidRDefault="006E5207" w:rsidP="006E5207">
      <w:pPr>
        <w:ind w:firstLine="709"/>
        <w:jc w:val="center"/>
        <w:rPr>
          <w:rFonts w:ascii="GHEA Grapalat" w:hAnsi="GHEA Grapalat"/>
          <w:b/>
          <w:sz w:val="20"/>
          <w:lang w:val="hy-AM"/>
        </w:rPr>
      </w:pPr>
      <w:r>
        <w:rPr>
          <w:rFonts w:ascii="GHEA Grapalat" w:hAnsi="GHEA Grapalat"/>
          <w:b/>
          <w:sz w:val="20"/>
          <w:lang w:val="hy-AM"/>
        </w:rPr>
        <w:t>7. ԱՆՀԱՂԹԱՀԱՐԵԼԻ ՈՒԺԻ ԱԶԴԵՑՈՒԹՅՈՒՆԸ (ՖՈՐՍ-ՄԱԺՈՐ)</w:t>
      </w:r>
    </w:p>
    <w:p w:rsidR="006E5207" w:rsidRDefault="006E5207" w:rsidP="006E5207">
      <w:pPr>
        <w:ind w:firstLine="709"/>
        <w:jc w:val="center"/>
        <w:rPr>
          <w:rFonts w:ascii="GHEA Grapalat" w:hAnsi="GHEA Grapalat"/>
          <w:b/>
          <w:sz w:val="20"/>
          <w:lang w:val="hy-AM"/>
        </w:rPr>
      </w:pPr>
    </w:p>
    <w:p w:rsidR="006E5207" w:rsidRDefault="006E5207" w:rsidP="006E5207">
      <w:pPr>
        <w:ind w:firstLine="709"/>
        <w:jc w:val="both"/>
        <w:rPr>
          <w:rFonts w:ascii="GHEA Grapalat" w:hAnsi="GHEA Grapalat"/>
          <w:sz w:val="20"/>
          <w:lang w:val="hy-AM"/>
        </w:rPr>
      </w:pPr>
      <w:r>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6E5207" w:rsidRPr="00FA1819" w:rsidRDefault="006E5207" w:rsidP="006850DE">
      <w:pPr>
        <w:jc w:val="both"/>
        <w:rPr>
          <w:rFonts w:ascii="GHEA Grapalat" w:hAnsi="GHEA Grapalat"/>
          <w:sz w:val="20"/>
          <w:lang w:val="hy-AM"/>
        </w:rPr>
      </w:pPr>
    </w:p>
    <w:p w:rsidR="006E5207" w:rsidRDefault="006E5207" w:rsidP="006E5207">
      <w:pPr>
        <w:ind w:firstLine="709"/>
        <w:jc w:val="center"/>
        <w:rPr>
          <w:rFonts w:ascii="GHEA Grapalat" w:hAnsi="GHEA Grapalat"/>
          <w:b/>
          <w:sz w:val="20"/>
          <w:lang w:val="hy-AM"/>
        </w:rPr>
      </w:pPr>
      <w:r>
        <w:rPr>
          <w:rFonts w:ascii="GHEA Grapalat" w:hAnsi="GHEA Grapalat"/>
          <w:b/>
          <w:sz w:val="20"/>
          <w:lang w:val="hy-AM"/>
        </w:rPr>
        <w:t>8. ԱՅԼ ՊԱՅՄԱՆՆԵՐ</w:t>
      </w:r>
    </w:p>
    <w:p w:rsidR="006E5207" w:rsidRDefault="006E5207" w:rsidP="006E5207">
      <w:pPr>
        <w:ind w:firstLine="709"/>
        <w:jc w:val="center"/>
        <w:rPr>
          <w:rFonts w:ascii="GHEA Grapalat" w:hAnsi="GHEA Grapalat"/>
          <w:b/>
          <w:sz w:val="20"/>
          <w:lang w:val="hy-AM"/>
        </w:rPr>
      </w:pPr>
    </w:p>
    <w:p w:rsidR="006E5207" w:rsidRDefault="006E5207" w:rsidP="006E5207">
      <w:pPr>
        <w:tabs>
          <w:tab w:val="left" w:pos="1276"/>
        </w:tabs>
        <w:ind w:firstLine="720"/>
        <w:jc w:val="both"/>
        <w:rPr>
          <w:rFonts w:ascii="GHEA Grapalat" w:hAnsi="GHEA Grapalat" w:cs="Times Armenian"/>
          <w:sz w:val="20"/>
          <w:lang w:val="hy-AM"/>
        </w:rPr>
      </w:pPr>
      <w:r>
        <w:rPr>
          <w:rFonts w:ascii="GHEA Grapalat" w:hAnsi="GHEA Grapalat"/>
          <w:sz w:val="20"/>
          <w:lang w:val="hy-AM"/>
        </w:rPr>
        <w:t xml:space="preserve">8.1 </w:t>
      </w:r>
      <w:r>
        <w:rPr>
          <w:rFonts w:ascii="GHEA Grapalat" w:hAnsi="GHEA Grapalat" w:cs="Sylfaen"/>
          <w:sz w:val="20"/>
          <w:lang w:val="hy-AM"/>
        </w:rPr>
        <w:t>Պայմանագիրն</w:t>
      </w:r>
      <w:r>
        <w:rPr>
          <w:rFonts w:ascii="GHEA Grapalat" w:hAnsi="GHEA Grapalat" w:cs="Times Armenian"/>
          <w:sz w:val="20"/>
          <w:lang w:val="hy-AM"/>
        </w:rPr>
        <w:t xml:space="preserve"> </w:t>
      </w:r>
      <w:r>
        <w:rPr>
          <w:rFonts w:ascii="GHEA Grapalat" w:hAnsi="GHEA Grapalat" w:cs="Sylfaen"/>
          <w:sz w:val="20"/>
          <w:lang w:val="hy-AM"/>
        </w:rPr>
        <w:t>ուժի</w:t>
      </w:r>
      <w:r>
        <w:rPr>
          <w:rFonts w:ascii="GHEA Grapalat" w:hAnsi="GHEA Grapalat" w:cs="Times Armenian"/>
          <w:sz w:val="20"/>
          <w:lang w:val="hy-AM"/>
        </w:rPr>
        <w:t xml:space="preserve"> </w:t>
      </w:r>
      <w:r>
        <w:rPr>
          <w:rFonts w:ascii="GHEA Grapalat" w:hAnsi="GHEA Grapalat" w:cs="Sylfaen"/>
          <w:sz w:val="20"/>
          <w:lang w:val="hy-AM"/>
        </w:rPr>
        <w:t>մեջ</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մտնում</w:t>
      </w:r>
      <w:r>
        <w:rPr>
          <w:rFonts w:ascii="GHEA Grapalat" w:hAnsi="GHEA Grapalat" w:cs="Times Armenian"/>
          <w:sz w:val="20"/>
          <w:lang w:val="hy-AM"/>
        </w:rPr>
        <w:t xml:space="preserve"> </w:t>
      </w:r>
      <w:r>
        <w:rPr>
          <w:rFonts w:ascii="GHEA Grapalat" w:hAnsi="GHEA Grapalat" w:cs="Sylfaen"/>
          <w:sz w:val="20"/>
          <w:lang w:val="hy-AM"/>
        </w:rPr>
        <w:t>Կողմերի</w:t>
      </w:r>
      <w:r>
        <w:rPr>
          <w:rFonts w:ascii="GHEA Grapalat" w:hAnsi="GHEA Grapalat" w:cs="Times Armenian"/>
          <w:sz w:val="20"/>
          <w:lang w:val="hy-AM"/>
        </w:rPr>
        <w:t xml:space="preserve"> </w:t>
      </w:r>
      <w:r>
        <w:rPr>
          <w:rFonts w:ascii="GHEA Grapalat" w:hAnsi="GHEA Grapalat" w:cs="Sylfaen"/>
          <w:sz w:val="20"/>
          <w:lang w:val="hy-AM"/>
        </w:rPr>
        <w:t>ստորագրման</w:t>
      </w:r>
      <w:r>
        <w:rPr>
          <w:rFonts w:ascii="GHEA Grapalat" w:hAnsi="GHEA Grapalat" w:cs="Times Armenian"/>
          <w:sz w:val="20"/>
          <w:lang w:val="hy-AM"/>
        </w:rPr>
        <w:t xml:space="preserve"> </w:t>
      </w:r>
      <w:r>
        <w:rPr>
          <w:rFonts w:ascii="GHEA Grapalat" w:hAnsi="GHEA Grapalat" w:cs="Sylfaen"/>
          <w:sz w:val="20"/>
          <w:lang w:val="hy-AM"/>
        </w:rPr>
        <w:t>պահից և գործում է մինչև</w:t>
      </w:r>
      <w:r>
        <w:rPr>
          <w:rFonts w:ascii="GHEA Grapalat" w:hAnsi="GHEA Grapalat" w:cs="Times Armenian"/>
          <w:sz w:val="20"/>
          <w:lang w:val="hy-AM"/>
        </w:rPr>
        <w:t xml:space="preserve"> </w:t>
      </w:r>
      <w:r>
        <w:rPr>
          <w:rFonts w:ascii="GHEA Grapalat" w:hAnsi="GHEA Grapalat" w:cs="Sylfaen"/>
          <w:sz w:val="20"/>
          <w:lang w:val="hy-AM"/>
        </w:rPr>
        <w:t>կողմերի` պայմանագրով</w:t>
      </w:r>
      <w:r>
        <w:rPr>
          <w:rFonts w:ascii="GHEA Grapalat" w:hAnsi="GHEA Grapalat" w:cs="Times Armenian"/>
          <w:sz w:val="20"/>
          <w:lang w:val="hy-AM"/>
        </w:rPr>
        <w:t xml:space="preserve"> </w:t>
      </w:r>
      <w:r>
        <w:rPr>
          <w:rFonts w:ascii="GHEA Grapalat" w:hAnsi="GHEA Grapalat" w:cs="Sylfaen"/>
          <w:sz w:val="20"/>
          <w:lang w:val="hy-AM"/>
        </w:rPr>
        <w:t>ստանձնած</w:t>
      </w:r>
      <w:r>
        <w:rPr>
          <w:rFonts w:ascii="GHEA Grapalat" w:hAnsi="GHEA Grapalat" w:cs="Times Armenian"/>
          <w:sz w:val="20"/>
          <w:lang w:val="hy-AM"/>
        </w:rPr>
        <w:t xml:space="preserve"> </w:t>
      </w:r>
      <w:r>
        <w:rPr>
          <w:rFonts w:ascii="GHEA Grapalat" w:hAnsi="GHEA Grapalat" w:cs="Sylfaen"/>
          <w:sz w:val="20"/>
          <w:lang w:val="hy-AM"/>
        </w:rPr>
        <w:t>պարտավորությունների</w:t>
      </w:r>
      <w:r>
        <w:rPr>
          <w:rFonts w:ascii="GHEA Grapalat" w:hAnsi="GHEA Grapalat" w:cs="Times Armenian"/>
          <w:sz w:val="20"/>
          <w:lang w:val="hy-AM"/>
        </w:rPr>
        <w:t xml:space="preserve"> </w:t>
      </w:r>
      <w:r>
        <w:rPr>
          <w:rFonts w:ascii="GHEA Grapalat" w:hAnsi="GHEA Grapalat" w:cs="Sylfaen"/>
          <w:sz w:val="20"/>
          <w:lang w:val="hy-AM"/>
        </w:rPr>
        <w:t>ողջ</w:t>
      </w:r>
      <w:r>
        <w:rPr>
          <w:rFonts w:ascii="GHEA Grapalat" w:hAnsi="GHEA Grapalat" w:cs="Times Armenian"/>
          <w:sz w:val="20"/>
          <w:lang w:val="hy-AM"/>
        </w:rPr>
        <w:t xml:space="preserve"> </w:t>
      </w:r>
      <w:r>
        <w:rPr>
          <w:rFonts w:ascii="GHEA Grapalat" w:hAnsi="GHEA Grapalat" w:cs="Sylfaen"/>
          <w:sz w:val="20"/>
          <w:lang w:val="hy-AM"/>
        </w:rPr>
        <w:t>ծավալով</w:t>
      </w:r>
      <w:r>
        <w:rPr>
          <w:rFonts w:ascii="GHEA Grapalat" w:hAnsi="GHEA Grapalat" w:cs="Times Armenian"/>
          <w:sz w:val="20"/>
          <w:lang w:val="hy-AM"/>
        </w:rPr>
        <w:t xml:space="preserve"> </w:t>
      </w:r>
      <w:r>
        <w:rPr>
          <w:rFonts w:ascii="GHEA Grapalat" w:hAnsi="GHEA Grapalat" w:cs="Sylfaen"/>
          <w:sz w:val="20"/>
          <w:lang w:val="hy-AM"/>
        </w:rPr>
        <w:t>կատարումը</w:t>
      </w:r>
      <w:r>
        <w:rPr>
          <w:rFonts w:ascii="GHEA Grapalat" w:hAnsi="GHEA Grapalat" w:cs="Times Armenian"/>
          <w:sz w:val="20"/>
          <w:lang w:val="hy-AM"/>
        </w:rPr>
        <w:t xml:space="preserve">։ </w:t>
      </w:r>
    </w:p>
    <w:p w:rsidR="006E5207" w:rsidRDefault="006E5207" w:rsidP="006E5207">
      <w:pPr>
        <w:tabs>
          <w:tab w:val="left" w:pos="1276"/>
        </w:tabs>
        <w:ind w:firstLine="720"/>
        <w:jc w:val="both"/>
        <w:rPr>
          <w:rFonts w:ascii="GHEA Grapalat" w:hAnsi="GHEA Grapalat" w:cs="Sylfaen"/>
          <w:sz w:val="20"/>
          <w:lang w:val="hy-AM"/>
        </w:rPr>
      </w:pPr>
      <w:r>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Pr>
          <w:rFonts w:ascii="GHEA Grapalat" w:hAnsi="GHEA Grapalat" w:cs="Sylfaen"/>
          <w:sz w:val="20"/>
          <w:vertAlign w:val="superscript"/>
          <w:lang w:val="hy-AM"/>
        </w:rPr>
        <w:t>21</w:t>
      </w:r>
      <w:r>
        <w:rPr>
          <w:rFonts w:ascii="GHEA Grapalat" w:hAnsi="GHEA Grapalat" w:cs="Sylfaen"/>
          <w:color w:val="FFFFFF"/>
          <w:sz w:val="20"/>
          <w:vertAlign w:val="superscript"/>
          <w:lang w:val="hy-AM"/>
        </w:rPr>
        <w:t>33</w:t>
      </w:r>
      <w:r>
        <w:rPr>
          <w:rStyle w:val="aff1"/>
          <w:rFonts w:ascii="GHEA Grapalat" w:hAnsi="GHEA Grapalat" w:cs="Sylfaen"/>
          <w:color w:val="FFFFFF"/>
          <w:sz w:val="20"/>
          <w:lang w:val="hy-AM"/>
        </w:rPr>
        <w:footnoteReference w:id="14"/>
      </w:r>
    </w:p>
    <w:p w:rsidR="006E5207" w:rsidRDefault="006E5207" w:rsidP="006E5207">
      <w:pPr>
        <w:tabs>
          <w:tab w:val="left" w:pos="1276"/>
        </w:tabs>
        <w:ind w:firstLine="720"/>
        <w:jc w:val="both"/>
        <w:rPr>
          <w:rFonts w:ascii="GHEA Grapalat" w:hAnsi="GHEA Grapalat" w:cs="Sylfaen"/>
          <w:sz w:val="20"/>
          <w:lang w:val="hy-AM"/>
        </w:rPr>
      </w:pPr>
      <w:r>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6E5207" w:rsidRDefault="006E5207" w:rsidP="006E5207">
      <w:pPr>
        <w:shd w:val="clear" w:color="auto" w:fill="FFFFFF"/>
        <w:ind w:firstLine="375"/>
        <w:jc w:val="both"/>
        <w:rPr>
          <w:rFonts w:ascii="GHEA Grapalat" w:hAnsi="GHEA Grapalat"/>
          <w:color w:val="000000"/>
          <w:lang w:val="hy-AM"/>
        </w:rPr>
      </w:pPr>
      <w:r>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GHEA Grapalat" w:hAnsi="GHEA Grapalat"/>
          <w:color w:val="000000"/>
          <w:lang w:val="hy-AM"/>
        </w:rPr>
        <w:t xml:space="preserve"> </w:t>
      </w:r>
    </w:p>
    <w:p w:rsidR="006E5207" w:rsidRDefault="006E5207" w:rsidP="006E5207">
      <w:pPr>
        <w:tabs>
          <w:tab w:val="left" w:pos="1276"/>
        </w:tabs>
        <w:ind w:firstLine="720"/>
        <w:jc w:val="both"/>
        <w:rPr>
          <w:rFonts w:ascii="GHEA Grapalat" w:hAnsi="GHEA Grapalat" w:cs="Sylfaen"/>
          <w:sz w:val="20"/>
          <w:lang w:val="hy-AM"/>
        </w:rPr>
      </w:pPr>
      <w:r>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6E5207" w:rsidRDefault="006E5207" w:rsidP="006E5207">
      <w:pPr>
        <w:tabs>
          <w:tab w:val="left" w:pos="1276"/>
        </w:tabs>
        <w:ind w:firstLine="720"/>
        <w:jc w:val="both"/>
        <w:rPr>
          <w:rFonts w:ascii="GHEA Grapalat" w:hAnsi="GHEA Grapalat" w:cs="Sylfaen"/>
          <w:sz w:val="20"/>
          <w:lang w:val="hy-AM"/>
        </w:rPr>
      </w:pPr>
      <w:r>
        <w:rPr>
          <w:rFonts w:ascii="GHEA Grapalat" w:hAnsi="GHEA Grapalat" w:cs="Sylfaen"/>
          <w:sz w:val="20"/>
          <w:lang w:val="hy-AM"/>
        </w:rPr>
        <w:t>8.5</w:t>
      </w:r>
      <w:r>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6E5207" w:rsidRDefault="006E5207" w:rsidP="006E5207">
      <w:pPr>
        <w:tabs>
          <w:tab w:val="left" w:pos="1276"/>
        </w:tabs>
        <w:ind w:firstLine="720"/>
        <w:jc w:val="both"/>
        <w:rPr>
          <w:rFonts w:ascii="GHEA Grapalat" w:hAnsi="GHEA Grapalat" w:cs="Sylfaen"/>
          <w:sz w:val="20"/>
          <w:lang w:val="hy-AM"/>
        </w:rPr>
      </w:pPr>
      <w:r>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6E5207" w:rsidRDefault="006E5207" w:rsidP="006E5207">
      <w:pPr>
        <w:tabs>
          <w:tab w:val="left" w:pos="1276"/>
        </w:tabs>
        <w:ind w:firstLine="720"/>
        <w:jc w:val="both"/>
        <w:rPr>
          <w:rFonts w:ascii="GHEA Grapalat" w:hAnsi="GHEA Grapalat" w:cs="Times Armenian"/>
          <w:sz w:val="20"/>
          <w:lang w:val="hy-AM"/>
        </w:rPr>
      </w:pPr>
      <w:r>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6E5207" w:rsidRDefault="006E5207" w:rsidP="006E5207">
      <w:pPr>
        <w:tabs>
          <w:tab w:val="left" w:pos="1276"/>
        </w:tabs>
        <w:ind w:firstLine="720"/>
        <w:jc w:val="both"/>
        <w:rPr>
          <w:rFonts w:ascii="GHEA Grapalat" w:hAnsi="GHEA Grapalat"/>
          <w:sz w:val="20"/>
          <w:lang w:val="hy-AM"/>
        </w:rPr>
      </w:pPr>
      <w:r>
        <w:rPr>
          <w:rFonts w:ascii="GHEA Grapalat" w:hAnsi="GHEA Grapalat"/>
          <w:sz w:val="20"/>
          <w:lang w:val="pt-BR"/>
        </w:rPr>
        <w:t>8.6 Եթե պայմանագիրն  իրականացվ</w:t>
      </w:r>
      <w:r>
        <w:rPr>
          <w:rFonts w:ascii="GHEA Grapalat" w:hAnsi="GHEA Grapalat"/>
          <w:sz w:val="20"/>
          <w:lang w:val="hy-AM"/>
        </w:rPr>
        <w:t>ում է</w:t>
      </w:r>
      <w:r>
        <w:rPr>
          <w:rFonts w:ascii="GHEA Grapalat" w:hAnsi="GHEA Grapalat"/>
          <w:sz w:val="20"/>
          <w:lang w:val="pt-BR"/>
        </w:rPr>
        <w:t xml:space="preserve"> գործակալության պայմանագիր կնքելու միջոցով.</w:t>
      </w:r>
    </w:p>
    <w:p w:rsidR="006E5207" w:rsidRDefault="006E5207" w:rsidP="006E5207">
      <w:pPr>
        <w:tabs>
          <w:tab w:val="left" w:pos="1276"/>
        </w:tabs>
        <w:ind w:firstLine="720"/>
        <w:jc w:val="both"/>
        <w:rPr>
          <w:rFonts w:ascii="GHEA Grapalat" w:hAnsi="GHEA Grapalat"/>
          <w:sz w:val="20"/>
          <w:lang w:val="pt-BR"/>
        </w:rPr>
      </w:pPr>
      <w:r>
        <w:rPr>
          <w:rFonts w:ascii="GHEA Grapalat" w:hAnsi="GHEA Grapalat"/>
          <w:sz w:val="20"/>
          <w:lang w:val="hy-AM"/>
        </w:rPr>
        <w:t>1)</w:t>
      </w:r>
      <w:r>
        <w:rPr>
          <w:rFonts w:ascii="GHEA Grapalat" w:hAnsi="GHEA Grapalat"/>
          <w:sz w:val="20"/>
          <w:lang w:val="pt-BR"/>
        </w:rPr>
        <w:t xml:space="preserve"> Վաճառ</w:t>
      </w:r>
      <w:r>
        <w:rPr>
          <w:rFonts w:ascii="GHEA Grapalat" w:hAnsi="GHEA Grapalat"/>
          <w:sz w:val="20"/>
          <w:lang w:val="hy-AM"/>
        </w:rPr>
        <w:t>ողը</w:t>
      </w:r>
      <w:r>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6E5207" w:rsidRDefault="006E5207" w:rsidP="006E5207">
      <w:pPr>
        <w:tabs>
          <w:tab w:val="left" w:pos="1276"/>
        </w:tabs>
        <w:ind w:firstLine="720"/>
        <w:jc w:val="both"/>
        <w:rPr>
          <w:rFonts w:ascii="GHEA Grapalat" w:hAnsi="GHEA Grapalat"/>
          <w:sz w:val="20"/>
          <w:lang w:val="pt-BR"/>
        </w:rPr>
      </w:pPr>
      <w:r>
        <w:rPr>
          <w:rFonts w:ascii="GHEA Grapalat" w:hAnsi="GHEA Grapalat"/>
          <w:sz w:val="20"/>
          <w:lang w:val="pt-BR"/>
        </w:rPr>
        <w:t>2) պայմանագրի կատարման ընթացքում գործակալի փոփոխման դեպքում Վաճառ</w:t>
      </w:r>
      <w:r>
        <w:rPr>
          <w:rFonts w:ascii="GHEA Grapalat" w:hAnsi="GHEA Grapalat"/>
          <w:sz w:val="20"/>
          <w:lang w:val="hy-AM"/>
        </w:rPr>
        <w:t>ող</w:t>
      </w:r>
      <w:r>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Fonts w:ascii="GHEA Grapalat" w:hAnsi="GHEA Grapalat"/>
          <w:sz w:val="20"/>
          <w:vertAlign w:val="superscript"/>
          <w:lang w:val="pt-BR"/>
        </w:rPr>
        <w:t>22</w:t>
      </w:r>
      <w:r>
        <w:rPr>
          <w:rStyle w:val="aff1"/>
          <w:rFonts w:ascii="GHEA Grapalat" w:hAnsi="GHEA Grapalat"/>
          <w:color w:val="FFFFFF"/>
          <w:sz w:val="20"/>
          <w:lang w:val="pt-BR"/>
        </w:rPr>
        <w:footnoteReference w:id="15"/>
      </w:r>
    </w:p>
    <w:p w:rsidR="006E5207" w:rsidRDefault="006E5207" w:rsidP="006E5207">
      <w:pPr>
        <w:tabs>
          <w:tab w:val="left" w:pos="1276"/>
        </w:tabs>
        <w:ind w:firstLine="720"/>
        <w:jc w:val="both"/>
        <w:rPr>
          <w:rFonts w:ascii="GHEA Grapalat" w:hAnsi="GHEA Grapalat"/>
          <w:sz w:val="20"/>
          <w:lang w:val="pt-BR"/>
        </w:rPr>
      </w:pPr>
      <w:r>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Fonts w:ascii="GHEA Grapalat" w:hAnsi="GHEA Grapalat"/>
          <w:sz w:val="20"/>
          <w:vertAlign w:val="superscript"/>
          <w:lang w:val="pt-BR"/>
        </w:rPr>
        <w:t>23</w:t>
      </w:r>
      <w:r>
        <w:rPr>
          <w:rStyle w:val="aff1"/>
          <w:rFonts w:ascii="GHEA Grapalat" w:hAnsi="GHEA Grapalat"/>
          <w:color w:val="FFFFFF"/>
          <w:sz w:val="20"/>
          <w:lang w:val="pt-BR"/>
        </w:rPr>
        <w:footnoteReference w:id="16"/>
      </w:r>
    </w:p>
    <w:p w:rsidR="006E5207" w:rsidRDefault="006E5207" w:rsidP="006E5207">
      <w:pPr>
        <w:tabs>
          <w:tab w:val="left" w:pos="1276"/>
        </w:tabs>
        <w:ind w:firstLine="720"/>
        <w:jc w:val="both"/>
        <w:rPr>
          <w:rFonts w:ascii="GHEA Grapalat" w:hAnsi="GHEA Grapalat"/>
          <w:sz w:val="20"/>
          <w:lang w:val="pt-BR"/>
        </w:rPr>
      </w:pPr>
      <w:r>
        <w:rPr>
          <w:rFonts w:ascii="GHEA Grapalat" w:hAnsi="GHEA Grapalat" w:cs="Times Armenian"/>
          <w:sz w:val="20"/>
          <w:lang w:val="pt-BR"/>
        </w:rPr>
        <w:t>8</w:t>
      </w:r>
      <w:r>
        <w:rPr>
          <w:rFonts w:ascii="GHEA Grapalat" w:hAnsi="GHEA Grapalat" w:cs="Times Armenian"/>
          <w:sz w:val="20"/>
          <w:lang w:val="hy-AM"/>
        </w:rPr>
        <w:t>.</w:t>
      </w:r>
      <w:r>
        <w:rPr>
          <w:rFonts w:ascii="GHEA Grapalat" w:hAnsi="GHEA Grapalat" w:cs="Times Armenian"/>
          <w:sz w:val="20"/>
          <w:lang w:val="pt-BR"/>
        </w:rPr>
        <w:t>8</w:t>
      </w:r>
      <w:r>
        <w:rPr>
          <w:rFonts w:ascii="GHEA Grapalat" w:hAnsi="GHEA Grapalat" w:cs="Times Armenian"/>
          <w:sz w:val="20"/>
          <w:lang w:val="hy-AM"/>
        </w:rPr>
        <w:t xml:space="preserve"> Ա</w:t>
      </w:r>
      <w:r>
        <w:rPr>
          <w:rFonts w:ascii="GHEA Grapalat" w:hAnsi="GHEA Grapalat" w:cs="Times Armenian"/>
          <w:sz w:val="20"/>
        </w:rPr>
        <w:t>պր</w:t>
      </w:r>
      <w:r>
        <w:rPr>
          <w:rFonts w:ascii="GHEA Grapalat" w:hAnsi="GHEA Grapalat" w:cs="Times Armenian"/>
          <w:sz w:val="20"/>
          <w:lang w:val="hy-AM"/>
        </w:rPr>
        <w:t xml:space="preserve">անքի </w:t>
      </w:r>
      <w:r>
        <w:rPr>
          <w:rFonts w:ascii="GHEA Grapalat" w:hAnsi="GHEA Grapalat" w:cs="Times Armenian"/>
          <w:sz w:val="20"/>
        </w:rPr>
        <w:t>մատա</w:t>
      </w:r>
      <w:r>
        <w:rPr>
          <w:rFonts w:ascii="GHEA Grapalat" w:hAnsi="GHEA Grapalat" w:cs="Sylfaen"/>
          <w:sz w:val="20"/>
          <w:lang w:val="hy-AM"/>
        </w:rPr>
        <w:t>կա</w:t>
      </w:r>
      <w:r>
        <w:rPr>
          <w:rFonts w:ascii="GHEA Grapalat" w:hAnsi="GHEA Grapalat" w:cs="Sylfaen"/>
          <w:sz w:val="20"/>
        </w:rPr>
        <w:t>ր</w:t>
      </w:r>
      <w:r>
        <w:rPr>
          <w:rFonts w:ascii="GHEA Grapalat" w:hAnsi="GHEA Grapalat" w:cs="Sylfaen"/>
          <w:sz w:val="20"/>
          <w:lang w:val="hy-AM"/>
        </w:rPr>
        <w:t>արման</w:t>
      </w:r>
      <w:r>
        <w:rPr>
          <w:rFonts w:ascii="GHEA Grapalat" w:hAnsi="GHEA Grapalat" w:cs="Times Armenian"/>
          <w:sz w:val="20"/>
          <w:lang w:val="hy-AM"/>
        </w:rPr>
        <w:t xml:space="preserve"> </w:t>
      </w:r>
      <w:r>
        <w:rPr>
          <w:rFonts w:ascii="GHEA Grapalat" w:hAnsi="GHEA Grapalat" w:cs="Sylfaen"/>
          <w:sz w:val="20"/>
          <w:lang w:val="hy-AM"/>
        </w:rPr>
        <w:t>ժամկետը</w:t>
      </w:r>
      <w:r>
        <w:rPr>
          <w:rFonts w:ascii="GHEA Grapalat" w:hAnsi="GHEA Grapalat" w:cs="Times Armenian"/>
          <w:sz w:val="20"/>
          <w:lang w:val="hy-AM"/>
        </w:rPr>
        <w:t xml:space="preserve"> </w:t>
      </w:r>
      <w:r>
        <w:rPr>
          <w:rFonts w:ascii="GHEA Grapalat" w:hAnsi="GHEA Grapalat" w:cs="Sylfaen"/>
          <w:sz w:val="20"/>
          <w:lang w:val="hy-AM"/>
        </w:rPr>
        <w:t>կարող</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երկարաձգվել</w:t>
      </w:r>
      <w:r>
        <w:rPr>
          <w:rFonts w:ascii="GHEA Grapalat" w:hAnsi="GHEA Grapalat" w:cs="Times Armenian"/>
          <w:sz w:val="20"/>
          <w:lang w:val="hy-AM"/>
        </w:rPr>
        <w:t xml:space="preserve"> </w:t>
      </w:r>
      <w:r>
        <w:rPr>
          <w:rFonts w:ascii="GHEA Grapalat" w:hAnsi="GHEA Grapalat" w:cs="Sylfaen"/>
          <w:sz w:val="20"/>
          <w:lang w:val="hy-AM"/>
        </w:rPr>
        <w:t>մինչև</w:t>
      </w:r>
      <w:r>
        <w:rPr>
          <w:rFonts w:ascii="GHEA Grapalat" w:hAnsi="GHEA Grapalat" w:cs="Times Armenian"/>
          <w:sz w:val="20"/>
          <w:lang w:val="hy-AM"/>
        </w:rPr>
        <w:t xml:space="preserve"> </w:t>
      </w:r>
      <w:r>
        <w:rPr>
          <w:rFonts w:ascii="GHEA Grapalat" w:hAnsi="GHEA Grapalat" w:cs="Times Armenian"/>
          <w:sz w:val="20"/>
        </w:rPr>
        <w:t>պ</w:t>
      </w:r>
      <w:r>
        <w:rPr>
          <w:rFonts w:ascii="GHEA Grapalat" w:hAnsi="GHEA Grapalat" w:cs="Times Armenian"/>
          <w:sz w:val="20"/>
          <w:lang w:val="hy-AM"/>
        </w:rPr>
        <w:t xml:space="preserve">այմանագրով </w:t>
      </w:r>
      <w:r>
        <w:rPr>
          <w:rFonts w:ascii="GHEA Grapalat" w:hAnsi="GHEA Grapalat" w:cs="Sylfaen"/>
          <w:sz w:val="20"/>
          <w:lang w:val="hy-AM"/>
        </w:rPr>
        <w:t>այդ</w:t>
      </w:r>
      <w:r>
        <w:rPr>
          <w:rFonts w:ascii="GHEA Grapalat" w:hAnsi="GHEA Grapalat" w:cs="Times Armenian"/>
          <w:sz w:val="20"/>
          <w:lang w:val="hy-AM"/>
        </w:rPr>
        <w:t xml:space="preserve"> </w:t>
      </w:r>
      <w:r>
        <w:rPr>
          <w:rFonts w:ascii="GHEA Grapalat" w:hAnsi="GHEA Grapalat" w:cs="Sylfaen"/>
          <w:sz w:val="20"/>
          <w:lang w:val="hy-AM"/>
        </w:rPr>
        <w:t>ժամկետը</w:t>
      </w:r>
      <w:r>
        <w:rPr>
          <w:rFonts w:ascii="GHEA Grapalat" w:hAnsi="GHEA Grapalat" w:cs="Times Armenian"/>
          <w:sz w:val="20"/>
          <w:lang w:val="hy-AM"/>
        </w:rPr>
        <w:t xml:space="preserve"> </w:t>
      </w:r>
      <w:r>
        <w:rPr>
          <w:rFonts w:ascii="GHEA Grapalat" w:hAnsi="GHEA Grapalat" w:cs="Sylfaen"/>
          <w:sz w:val="20"/>
          <w:lang w:val="hy-AM"/>
        </w:rPr>
        <w:t>լրանալը</w:t>
      </w:r>
      <w:r>
        <w:rPr>
          <w:rFonts w:ascii="GHEA Grapalat" w:hAnsi="GHEA Grapalat" w:cs="Sylfaen"/>
          <w:sz w:val="20"/>
          <w:lang w:val="pt-BR"/>
        </w:rPr>
        <w:t>`</w:t>
      </w:r>
      <w:r>
        <w:rPr>
          <w:rFonts w:ascii="GHEA Grapalat" w:hAnsi="GHEA Grapalat" w:cs="Times Armenian"/>
          <w:sz w:val="20"/>
          <w:lang w:val="hy-AM"/>
        </w:rPr>
        <w:t xml:space="preserve"> </w:t>
      </w:r>
      <w:r>
        <w:rPr>
          <w:rFonts w:ascii="GHEA Grapalat" w:hAnsi="GHEA Grapalat" w:cs="Times Armenian"/>
          <w:sz w:val="20"/>
        </w:rPr>
        <w:t>Վաճառողի</w:t>
      </w:r>
      <w:r>
        <w:rPr>
          <w:rFonts w:ascii="GHEA Grapalat" w:hAnsi="GHEA Grapalat" w:cs="Times Armenian"/>
          <w:sz w:val="20"/>
          <w:lang w:val="pt-BR"/>
        </w:rPr>
        <w:t xml:space="preserve"> </w:t>
      </w:r>
      <w:r>
        <w:rPr>
          <w:rFonts w:ascii="GHEA Grapalat" w:hAnsi="GHEA Grapalat" w:cs="Sylfaen"/>
          <w:sz w:val="20"/>
          <w:lang w:val="hy-AM"/>
        </w:rPr>
        <w:t>առաջարկության</w:t>
      </w:r>
      <w:r>
        <w:rPr>
          <w:rFonts w:ascii="GHEA Grapalat" w:hAnsi="GHEA Grapalat" w:cs="Times Armenian"/>
          <w:sz w:val="20"/>
          <w:lang w:val="hy-AM"/>
        </w:rPr>
        <w:t xml:space="preserve"> </w:t>
      </w:r>
      <w:r>
        <w:rPr>
          <w:rFonts w:ascii="GHEA Grapalat" w:hAnsi="GHEA Grapalat" w:cs="Sylfaen"/>
          <w:sz w:val="20"/>
          <w:lang w:val="hy-AM"/>
        </w:rPr>
        <w:t>առկայության</w:t>
      </w:r>
      <w:r>
        <w:rPr>
          <w:rFonts w:ascii="GHEA Grapalat" w:hAnsi="GHEA Grapalat" w:cs="Times Armenian"/>
          <w:sz w:val="20"/>
          <w:lang w:val="hy-AM"/>
        </w:rPr>
        <w:t xml:space="preserve"> </w:t>
      </w:r>
      <w:r>
        <w:rPr>
          <w:rFonts w:ascii="GHEA Grapalat" w:hAnsi="GHEA Grapalat" w:cs="Sylfaen"/>
          <w:sz w:val="20"/>
          <w:lang w:val="hy-AM"/>
        </w:rPr>
        <w:t>դեպքում</w:t>
      </w:r>
      <w:r>
        <w:rPr>
          <w:rFonts w:ascii="GHEA Grapalat" w:hAnsi="GHEA Grapalat" w:cs="Times Armenian"/>
          <w:sz w:val="20"/>
          <w:lang w:val="pt-BR"/>
        </w:rPr>
        <w:t>,</w:t>
      </w:r>
      <w:r>
        <w:rPr>
          <w:rFonts w:ascii="GHEA Grapalat" w:hAnsi="GHEA Grapalat" w:cs="Times Armenian"/>
          <w:sz w:val="20"/>
          <w:lang w:val="hy-AM"/>
        </w:rPr>
        <w:t xml:space="preserve"> </w:t>
      </w:r>
      <w:r>
        <w:rPr>
          <w:rFonts w:ascii="GHEA Grapalat" w:hAnsi="GHEA Grapalat" w:cs="Sylfaen"/>
          <w:sz w:val="20"/>
          <w:lang w:val="hy-AM"/>
        </w:rPr>
        <w:t>պայմանով</w:t>
      </w:r>
      <w:r>
        <w:rPr>
          <w:rFonts w:ascii="GHEA Grapalat" w:hAnsi="GHEA Grapalat" w:cs="Times Armenian"/>
          <w:sz w:val="20"/>
          <w:lang w:val="hy-AM"/>
        </w:rPr>
        <w:t xml:space="preserve">, </w:t>
      </w:r>
      <w:r>
        <w:rPr>
          <w:rFonts w:ascii="GHEA Grapalat" w:hAnsi="GHEA Grapalat" w:cs="Sylfaen"/>
          <w:sz w:val="20"/>
          <w:lang w:val="hy-AM"/>
        </w:rPr>
        <w:t>որ</w:t>
      </w:r>
      <w:r>
        <w:rPr>
          <w:rFonts w:ascii="GHEA Grapalat" w:hAnsi="GHEA Grapalat"/>
          <w:sz w:val="20"/>
          <w:lang w:val="hy-AM"/>
        </w:rPr>
        <w:t xml:space="preserve"> </w:t>
      </w:r>
      <w:r>
        <w:rPr>
          <w:rFonts w:ascii="GHEA Grapalat" w:hAnsi="GHEA Grapalat"/>
          <w:sz w:val="20"/>
        </w:rPr>
        <w:t>Գնորդ</w:t>
      </w:r>
      <w:r>
        <w:rPr>
          <w:rFonts w:ascii="GHEA Grapalat" w:hAnsi="GHEA Grapalat"/>
          <w:sz w:val="20"/>
          <w:lang w:val="hy-AM"/>
        </w:rPr>
        <w:t>ի</w:t>
      </w:r>
      <w:r>
        <w:rPr>
          <w:rFonts w:ascii="GHEA Grapalat" w:hAnsi="GHEA Grapalat" w:cs="Times Armenian"/>
          <w:sz w:val="20"/>
          <w:lang w:val="hy-AM"/>
        </w:rPr>
        <w:t xml:space="preserve"> </w:t>
      </w:r>
      <w:r>
        <w:rPr>
          <w:rFonts w:ascii="GHEA Grapalat" w:hAnsi="GHEA Grapalat" w:cs="Sylfaen"/>
          <w:sz w:val="20"/>
          <w:lang w:val="hy-AM"/>
        </w:rPr>
        <w:t>մոտ</w:t>
      </w:r>
      <w:r>
        <w:rPr>
          <w:rFonts w:ascii="GHEA Grapalat" w:hAnsi="GHEA Grapalat" w:cs="Times Armenian"/>
          <w:sz w:val="20"/>
          <w:lang w:val="hy-AM"/>
        </w:rPr>
        <w:t xml:space="preserve"> </w:t>
      </w:r>
      <w:r>
        <w:rPr>
          <w:rFonts w:ascii="GHEA Grapalat" w:hAnsi="GHEA Grapalat" w:cs="Sylfaen"/>
          <w:sz w:val="20"/>
          <w:lang w:val="hy-AM"/>
        </w:rPr>
        <w:t>չի</w:t>
      </w:r>
      <w:r>
        <w:rPr>
          <w:rFonts w:ascii="GHEA Grapalat" w:hAnsi="GHEA Grapalat" w:cs="Times Armenian"/>
          <w:sz w:val="20"/>
          <w:lang w:val="hy-AM"/>
        </w:rPr>
        <w:t xml:space="preserve"> </w:t>
      </w:r>
      <w:r>
        <w:rPr>
          <w:rFonts w:ascii="GHEA Grapalat" w:hAnsi="GHEA Grapalat" w:cs="Sylfaen"/>
          <w:sz w:val="20"/>
          <w:lang w:val="hy-AM"/>
        </w:rPr>
        <w:lastRenderedPageBreak/>
        <w:t>վերացել</w:t>
      </w:r>
      <w:r>
        <w:rPr>
          <w:rFonts w:ascii="GHEA Grapalat" w:hAnsi="GHEA Grapalat" w:cs="Times Armenian"/>
          <w:sz w:val="20"/>
          <w:lang w:val="hy-AM"/>
        </w:rPr>
        <w:t xml:space="preserve"> </w:t>
      </w:r>
      <w:r>
        <w:rPr>
          <w:rFonts w:ascii="GHEA Grapalat" w:hAnsi="GHEA Grapalat" w:cs="Times Armenian"/>
          <w:sz w:val="20"/>
        </w:rPr>
        <w:t>ապրանքի</w:t>
      </w:r>
      <w:r>
        <w:rPr>
          <w:rFonts w:ascii="GHEA Grapalat" w:hAnsi="GHEA Grapalat" w:cs="Times Armenian"/>
          <w:sz w:val="20"/>
          <w:lang w:val="pt-BR"/>
        </w:rPr>
        <w:t xml:space="preserve"> </w:t>
      </w:r>
      <w:r>
        <w:rPr>
          <w:rFonts w:ascii="GHEA Grapalat" w:hAnsi="GHEA Grapalat" w:cs="Sylfaen"/>
          <w:sz w:val="20"/>
          <w:lang w:val="hy-AM"/>
        </w:rPr>
        <w:t>օգտագործման</w:t>
      </w:r>
      <w:r>
        <w:rPr>
          <w:rFonts w:ascii="GHEA Grapalat" w:hAnsi="GHEA Grapalat" w:cs="Times Armenian"/>
          <w:sz w:val="20"/>
          <w:lang w:val="hy-AM"/>
        </w:rPr>
        <w:t xml:space="preserve"> </w:t>
      </w:r>
      <w:r>
        <w:rPr>
          <w:rFonts w:ascii="GHEA Grapalat" w:hAnsi="GHEA Grapalat" w:cs="Sylfaen"/>
          <w:sz w:val="20"/>
          <w:lang w:val="hy-AM"/>
        </w:rPr>
        <w:t>պահանջը</w:t>
      </w:r>
      <w:r>
        <w:rPr>
          <w:rFonts w:ascii="GHEA Grapalat" w:hAnsi="GHEA Grapalat" w:cs="Sylfaen"/>
          <w:sz w:val="20"/>
          <w:lang w:val="pt-BR"/>
        </w:rPr>
        <w:t xml:space="preserve">, </w:t>
      </w:r>
      <w:r>
        <w:rPr>
          <w:rFonts w:ascii="GHEA Grapalat" w:hAnsi="GHEA Grapalat" w:cs="Sylfaen"/>
          <w:sz w:val="20"/>
        </w:rPr>
        <w:t>իսկ</w:t>
      </w:r>
      <w:r>
        <w:rPr>
          <w:rFonts w:ascii="GHEA Grapalat" w:hAnsi="GHEA Grapalat" w:cs="Sylfaen"/>
          <w:sz w:val="20"/>
          <w:lang w:val="pt-BR"/>
        </w:rPr>
        <w:t xml:space="preserve"> </w:t>
      </w:r>
      <w:r>
        <w:rPr>
          <w:rFonts w:ascii="GHEA Grapalat" w:hAnsi="GHEA Grapalat" w:cs="Sylfaen"/>
          <w:sz w:val="20"/>
        </w:rPr>
        <w:t>Վաճառողի</w:t>
      </w:r>
      <w:r>
        <w:rPr>
          <w:rFonts w:ascii="GHEA Grapalat" w:hAnsi="GHEA Grapalat" w:cs="Sylfaen"/>
          <w:sz w:val="20"/>
          <w:lang w:val="pt-BR"/>
        </w:rPr>
        <w:t xml:space="preserve"> </w:t>
      </w:r>
      <w:r>
        <w:rPr>
          <w:rFonts w:ascii="GHEA Grapalat" w:hAnsi="GHEA Grapalat" w:cs="Sylfaen"/>
          <w:sz w:val="20"/>
        </w:rPr>
        <w:t>առաջարկությունը</w:t>
      </w:r>
      <w:r>
        <w:rPr>
          <w:rFonts w:ascii="GHEA Grapalat" w:hAnsi="GHEA Grapalat" w:cs="Sylfaen"/>
          <w:sz w:val="20"/>
          <w:lang w:val="pt-BR"/>
        </w:rPr>
        <w:t xml:space="preserve"> </w:t>
      </w:r>
      <w:r>
        <w:rPr>
          <w:rFonts w:ascii="GHEA Grapalat" w:hAnsi="GHEA Grapalat" w:cs="Sylfaen"/>
          <w:sz w:val="20"/>
        </w:rPr>
        <w:t>ներկայացվել</w:t>
      </w:r>
      <w:r>
        <w:rPr>
          <w:rFonts w:ascii="GHEA Grapalat" w:hAnsi="GHEA Grapalat" w:cs="Sylfaen"/>
          <w:sz w:val="20"/>
          <w:lang w:val="pt-BR"/>
        </w:rPr>
        <w:t xml:space="preserve"> </w:t>
      </w:r>
      <w:r>
        <w:rPr>
          <w:rFonts w:ascii="GHEA Grapalat" w:hAnsi="GHEA Grapalat" w:cs="Sylfaen"/>
          <w:sz w:val="20"/>
        </w:rPr>
        <w:t>է</w:t>
      </w:r>
      <w:r>
        <w:rPr>
          <w:rFonts w:ascii="GHEA Grapalat" w:hAnsi="GHEA Grapalat" w:cs="Sylfaen"/>
          <w:sz w:val="20"/>
          <w:lang w:val="pt-BR"/>
        </w:rPr>
        <w:t xml:space="preserve"> </w:t>
      </w:r>
      <w:r>
        <w:rPr>
          <w:rFonts w:ascii="GHEA Grapalat" w:hAnsi="GHEA Grapalat" w:cs="Sylfaen"/>
          <w:sz w:val="20"/>
        </w:rPr>
        <w:t>ոչ</w:t>
      </w:r>
      <w:r>
        <w:rPr>
          <w:rFonts w:ascii="GHEA Grapalat" w:hAnsi="GHEA Grapalat" w:cs="Sylfaen"/>
          <w:sz w:val="20"/>
          <w:lang w:val="pt-BR"/>
        </w:rPr>
        <w:t xml:space="preserve"> </w:t>
      </w:r>
      <w:r>
        <w:rPr>
          <w:rFonts w:ascii="GHEA Grapalat" w:hAnsi="GHEA Grapalat" w:cs="Sylfaen"/>
          <w:sz w:val="20"/>
        </w:rPr>
        <w:t>ուշ</w:t>
      </w:r>
      <w:r>
        <w:rPr>
          <w:rFonts w:ascii="GHEA Grapalat" w:hAnsi="GHEA Grapalat" w:cs="Sylfaen"/>
          <w:sz w:val="20"/>
          <w:lang w:val="pt-BR"/>
        </w:rPr>
        <w:t xml:space="preserve">, </w:t>
      </w:r>
      <w:r>
        <w:rPr>
          <w:rFonts w:ascii="GHEA Grapalat" w:hAnsi="GHEA Grapalat" w:cs="Sylfaen"/>
          <w:sz w:val="20"/>
        </w:rPr>
        <w:t>քան</w:t>
      </w:r>
      <w:r>
        <w:rPr>
          <w:rFonts w:ascii="GHEA Grapalat" w:hAnsi="GHEA Grapalat" w:cs="Sylfaen"/>
          <w:sz w:val="20"/>
          <w:lang w:val="pt-BR"/>
        </w:rPr>
        <w:t xml:space="preserve"> </w:t>
      </w:r>
      <w:r>
        <w:rPr>
          <w:rFonts w:ascii="GHEA Grapalat" w:hAnsi="GHEA Grapalat" w:cs="Sylfaen"/>
          <w:sz w:val="20"/>
        </w:rPr>
        <w:t>պայմանագրով</w:t>
      </w:r>
      <w:r>
        <w:rPr>
          <w:rFonts w:ascii="GHEA Grapalat" w:hAnsi="GHEA Grapalat" w:cs="Sylfaen"/>
          <w:sz w:val="20"/>
          <w:lang w:val="pt-BR"/>
        </w:rPr>
        <w:t xml:space="preserve"> </w:t>
      </w:r>
      <w:r>
        <w:rPr>
          <w:rFonts w:ascii="GHEA Grapalat" w:hAnsi="GHEA Grapalat" w:cs="Sylfaen"/>
          <w:sz w:val="20"/>
        </w:rPr>
        <w:t>ի</w:t>
      </w:r>
      <w:r>
        <w:rPr>
          <w:rFonts w:ascii="GHEA Grapalat" w:hAnsi="GHEA Grapalat" w:cs="Sylfaen"/>
          <w:sz w:val="20"/>
          <w:lang w:val="pt-BR"/>
        </w:rPr>
        <w:t xml:space="preserve"> </w:t>
      </w:r>
      <w:r>
        <w:rPr>
          <w:rFonts w:ascii="GHEA Grapalat" w:hAnsi="GHEA Grapalat" w:cs="Sylfaen"/>
          <w:sz w:val="20"/>
        </w:rPr>
        <w:t>սկզբանե</w:t>
      </w:r>
      <w:r>
        <w:rPr>
          <w:rFonts w:ascii="GHEA Grapalat" w:hAnsi="GHEA Grapalat" w:cs="Sylfaen"/>
          <w:sz w:val="20"/>
          <w:lang w:val="pt-BR"/>
        </w:rPr>
        <w:t xml:space="preserve"> </w:t>
      </w:r>
      <w:r>
        <w:rPr>
          <w:rFonts w:ascii="GHEA Grapalat" w:hAnsi="GHEA Grapalat" w:cs="Sylfaen"/>
          <w:sz w:val="20"/>
        </w:rPr>
        <w:t>մատակարարման</w:t>
      </w:r>
      <w:r>
        <w:rPr>
          <w:rFonts w:ascii="GHEA Grapalat" w:hAnsi="GHEA Grapalat" w:cs="Sylfaen"/>
          <w:sz w:val="20"/>
          <w:lang w:val="pt-BR"/>
        </w:rPr>
        <w:t xml:space="preserve"> </w:t>
      </w:r>
      <w:r>
        <w:rPr>
          <w:rFonts w:ascii="GHEA Grapalat" w:hAnsi="GHEA Grapalat" w:cs="Sylfaen"/>
          <w:sz w:val="20"/>
        </w:rPr>
        <w:t>համար</w:t>
      </w:r>
      <w:r>
        <w:rPr>
          <w:rFonts w:ascii="GHEA Grapalat" w:hAnsi="GHEA Grapalat" w:cs="Sylfaen"/>
          <w:sz w:val="20"/>
          <w:lang w:val="pt-BR"/>
        </w:rPr>
        <w:t xml:space="preserve"> </w:t>
      </w:r>
      <w:r>
        <w:rPr>
          <w:rFonts w:ascii="GHEA Grapalat" w:hAnsi="GHEA Grapalat" w:cs="Sylfaen"/>
          <w:sz w:val="20"/>
        </w:rPr>
        <w:t>սահմանված</w:t>
      </w:r>
      <w:r>
        <w:rPr>
          <w:rFonts w:ascii="GHEA Grapalat" w:hAnsi="GHEA Grapalat" w:cs="Sylfaen"/>
          <w:sz w:val="20"/>
          <w:lang w:val="pt-BR"/>
        </w:rPr>
        <w:t xml:space="preserve"> </w:t>
      </w:r>
      <w:r>
        <w:rPr>
          <w:rFonts w:ascii="GHEA Grapalat" w:hAnsi="GHEA Grapalat" w:cs="Sylfaen"/>
          <w:sz w:val="20"/>
        </w:rPr>
        <w:t>ժամկետը</w:t>
      </w:r>
      <w:r>
        <w:rPr>
          <w:rFonts w:ascii="GHEA Grapalat" w:hAnsi="GHEA Grapalat" w:cs="Sylfaen"/>
          <w:sz w:val="20"/>
          <w:lang w:val="pt-BR"/>
        </w:rPr>
        <w:t xml:space="preserve"> </w:t>
      </w:r>
      <w:r>
        <w:rPr>
          <w:rFonts w:ascii="GHEA Grapalat" w:hAnsi="GHEA Grapalat" w:cs="Sylfaen"/>
          <w:sz w:val="20"/>
        </w:rPr>
        <w:t>լրանալուց</w:t>
      </w:r>
      <w:r>
        <w:rPr>
          <w:rFonts w:ascii="GHEA Grapalat" w:hAnsi="GHEA Grapalat" w:cs="Sylfaen"/>
          <w:sz w:val="20"/>
          <w:lang w:val="pt-BR"/>
        </w:rPr>
        <w:t xml:space="preserve"> </w:t>
      </w:r>
      <w:r>
        <w:rPr>
          <w:rFonts w:ascii="GHEA Grapalat" w:hAnsi="GHEA Grapalat" w:cs="Sylfaen"/>
          <w:sz w:val="20"/>
        </w:rPr>
        <w:t>առնվազն</w:t>
      </w:r>
      <w:r>
        <w:rPr>
          <w:rFonts w:ascii="GHEA Grapalat" w:hAnsi="GHEA Grapalat" w:cs="Sylfaen"/>
          <w:sz w:val="20"/>
          <w:lang w:val="pt-BR"/>
        </w:rPr>
        <w:t xml:space="preserve"> 5 </w:t>
      </w:r>
      <w:r>
        <w:rPr>
          <w:rFonts w:ascii="GHEA Grapalat" w:hAnsi="GHEA Grapalat" w:cs="Sylfaen"/>
          <w:sz w:val="20"/>
        </w:rPr>
        <w:t>օրացուցային</w:t>
      </w:r>
      <w:r>
        <w:rPr>
          <w:rFonts w:ascii="GHEA Grapalat" w:hAnsi="GHEA Grapalat" w:cs="Sylfaen"/>
          <w:sz w:val="20"/>
          <w:lang w:val="pt-BR"/>
        </w:rPr>
        <w:t xml:space="preserve"> </w:t>
      </w:r>
      <w:r>
        <w:rPr>
          <w:rFonts w:ascii="GHEA Grapalat" w:hAnsi="GHEA Grapalat" w:cs="Sylfaen"/>
          <w:sz w:val="20"/>
        </w:rPr>
        <w:t>օր</w:t>
      </w:r>
      <w:r>
        <w:rPr>
          <w:rFonts w:ascii="GHEA Grapalat" w:hAnsi="GHEA Grapalat" w:cs="Sylfaen"/>
          <w:sz w:val="20"/>
          <w:lang w:val="pt-BR"/>
        </w:rPr>
        <w:t xml:space="preserve"> </w:t>
      </w:r>
      <w:r>
        <w:rPr>
          <w:rFonts w:ascii="GHEA Grapalat" w:hAnsi="GHEA Grapalat" w:cs="Sylfaen"/>
          <w:sz w:val="20"/>
        </w:rPr>
        <w:t>առաջ</w:t>
      </w:r>
      <w:r>
        <w:rPr>
          <w:rFonts w:ascii="GHEA Grapalat" w:hAnsi="GHEA Grapalat" w:cs="Sylfaen"/>
          <w:sz w:val="20"/>
          <w:lang w:val="pt-BR"/>
        </w:rPr>
        <w:t>: Ընդ որում սույն կետով սահմանված դեպքում ապրա</w:t>
      </w:r>
      <w:r>
        <w:rPr>
          <w:rFonts w:ascii="GHEA Grapalat" w:hAnsi="GHEA Grapalat" w:cs="Times Armenian"/>
          <w:sz w:val="20"/>
          <w:lang w:val="hy-AM"/>
        </w:rPr>
        <w:t xml:space="preserve">նքի </w:t>
      </w:r>
      <w:r>
        <w:rPr>
          <w:rFonts w:ascii="GHEA Grapalat" w:hAnsi="GHEA Grapalat" w:cs="Times Armenian"/>
          <w:sz w:val="20"/>
        </w:rPr>
        <w:t>մատակարա</w:t>
      </w:r>
      <w:r>
        <w:rPr>
          <w:rFonts w:ascii="GHEA Grapalat" w:hAnsi="GHEA Grapalat" w:cs="Sylfaen"/>
          <w:sz w:val="20"/>
          <w:lang w:val="hy-AM"/>
        </w:rPr>
        <w:t>րման</w:t>
      </w:r>
      <w:r>
        <w:rPr>
          <w:rFonts w:ascii="GHEA Grapalat" w:hAnsi="GHEA Grapalat" w:cs="Times Armenian"/>
          <w:sz w:val="20"/>
          <w:lang w:val="hy-AM"/>
        </w:rPr>
        <w:t xml:space="preserve"> </w:t>
      </w:r>
      <w:r>
        <w:rPr>
          <w:rFonts w:ascii="GHEA Grapalat" w:hAnsi="GHEA Grapalat" w:cs="Sylfaen"/>
          <w:sz w:val="20"/>
          <w:lang w:val="hy-AM"/>
        </w:rPr>
        <w:t>ժամկետը</w:t>
      </w:r>
      <w:r>
        <w:rPr>
          <w:rFonts w:ascii="GHEA Grapalat" w:hAnsi="GHEA Grapalat" w:cs="Times Armenian"/>
          <w:sz w:val="20"/>
          <w:lang w:val="hy-AM"/>
        </w:rPr>
        <w:t xml:space="preserve"> </w:t>
      </w:r>
      <w:r>
        <w:rPr>
          <w:rFonts w:ascii="GHEA Grapalat" w:hAnsi="GHEA Grapalat" w:cs="Sylfaen"/>
          <w:sz w:val="20"/>
          <w:lang w:val="hy-AM"/>
        </w:rPr>
        <w:t>կարող</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երկարաձգվել</w:t>
      </w:r>
      <w:r>
        <w:rPr>
          <w:rFonts w:ascii="GHEA Grapalat" w:hAnsi="GHEA Grapalat" w:cs="Times Armenian"/>
          <w:sz w:val="20"/>
          <w:lang w:val="hy-AM"/>
        </w:rPr>
        <w:t xml:space="preserve"> </w:t>
      </w:r>
      <w:r>
        <w:rPr>
          <w:rFonts w:ascii="GHEA Grapalat" w:hAnsi="GHEA Grapalat" w:cs="Times Armenian"/>
          <w:sz w:val="20"/>
        </w:rPr>
        <w:t>մեկ</w:t>
      </w:r>
      <w:r>
        <w:rPr>
          <w:rFonts w:ascii="GHEA Grapalat" w:hAnsi="GHEA Grapalat" w:cs="Times Armenian"/>
          <w:sz w:val="20"/>
          <w:lang w:val="pt-BR"/>
        </w:rPr>
        <w:t xml:space="preserve"> </w:t>
      </w:r>
      <w:r>
        <w:rPr>
          <w:rFonts w:ascii="GHEA Grapalat" w:hAnsi="GHEA Grapalat" w:cs="Times Armenian"/>
          <w:sz w:val="20"/>
        </w:rPr>
        <w:t>անգամ</w:t>
      </w:r>
      <w:r>
        <w:rPr>
          <w:rFonts w:ascii="GHEA Grapalat" w:hAnsi="GHEA Grapalat" w:cs="Times Armenian"/>
          <w:sz w:val="20"/>
          <w:lang w:val="pt-BR"/>
        </w:rPr>
        <w:t xml:space="preserve"> </w:t>
      </w:r>
      <w:r>
        <w:rPr>
          <w:rFonts w:ascii="GHEA Grapalat" w:hAnsi="GHEA Grapalat" w:cs="Sylfaen"/>
          <w:sz w:val="20"/>
          <w:lang w:val="hy-AM"/>
        </w:rPr>
        <w:t>մինչև</w:t>
      </w:r>
      <w:r>
        <w:rPr>
          <w:rFonts w:ascii="GHEA Grapalat" w:hAnsi="GHEA Grapalat" w:cs="Sylfaen"/>
          <w:sz w:val="20"/>
          <w:lang w:val="pt-BR"/>
        </w:rPr>
        <w:t xml:space="preserve"> 30 </w:t>
      </w:r>
      <w:r>
        <w:rPr>
          <w:rFonts w:ascii="GHEA Grapalat" w:hAnsi="GHEA Grapalat" w:cs="Sylfaen"/>
          <w:sz w:val="20"/>
        </w:rPr>
        <w:t>օրացուցային</w:t>
      </w:r>
      <w:r>
        <w:rPr>
          <w:rFonts w:ascii="GHEA Grapalat" w:hAnsi="GHEA Grapalat" w:cs="Sylfaen"/>
          <w:sz w:val="20"/>
          <w:lang w:val="pt-BR"/>
        </w:rPr>
        <w:t xml:space="preserve"> </w:t>
      </w:r>
      <w:r>
        <w:rPr>
          <w:rFonts w:ascii="GHEA Grapalat" w:hAnsi="GHEA Grapalat" w:cs="Sylfaen"/>
          <w:sz w:val="20"/>
        </w:rPr>
        <w:t>օրով</w:t>
      </w:r>
      <w:r>
        <w:rPr>
          <w:rFonts w:ascii="GHEA Grapalat" w:hAnsi="GHEA Grapalat" w:cs="Sylfaen"/>
          <w:sz w:val="20"/>
          <w:lang w:val="pt-BR"/>
        </w:rPr>
        <w:t xml:space="preserve">, </w:t>
      </w:r>
      <w:r>
        <w:rPr>
          <w:rFonts w:ascii="GHEA Grapalat" w:hAnsi="GHEA Grapalat" w:cs="Sylfaen"/>
          <w:sz w:val="20"/>
        </w:rPr>
        <w:t>բայց</w:t>
      </w:r>
      <w:r>
        <w:rPr>
          <w:rFonts w:ascii="GHEA Grapalat" w:hAnsi="GHEA Grapalat" w:cs="Sylfaen"/>
          <w:sz w:val="20"/>
          <w:lang w:val="pt-BR"/>
        </w:rPr>
        <w:t xml:space="preserve"> </w:t>
      </w:r>
      <w:r>
        <w:rPr>
          <w:rFonts w:ascii="GHEA Grapalat" w:hAnsi="GHEA Grapalat" w:cs="Sylfaen"/>
          <w:sz w:val="20"/>
        </w:rPr>
        <w:t>ոչ</w:t>
      </w:r>
      <w:r>
        <w:rPr>
          <w:rFonts w:ascii="GHEA Grapalat" w:hAnsi="GHEA Grapalat" w:cs="Sylfaen"/>
          <w:sz w:val="20"/>
          <w:lang w:val="pt-BR"/>
        </w:rPr>
        <w:t xml:space="preserve"> </w:t>
      </w:r>
      <w:r>
        <w:rPr>
          <w:rFonts w:ascii="GHEA Grapalat" w:hAnsi="GHEA Grapalat" w:cs="Sylfaen"/>
          <w:sz w:val="20"/>
        </w:rPr>
        <w:t>ավել</w:t>
      </w:r>
      <w:r>
        <w:rPr>
          <w:rFonts w:ascii="GHEA Grapalat" w:hAnsi="GHEA Grapalat" w:cs="Sylfaen"/>
          <w:sz w:val="20"/>
          <w:lang w:val="pt-BR"/>
        </w:rPr>
        <w:t xml:space="preserve"> </w:t>
      </w:r>
      <w:r>
        <w:rPr>
          <w:rFonts w:ascii="GHEA Grapalat" w:hAnsi="GHEA Grapalat" w:cs="Sylfaen"/>
          <w:sz w:val="20"/>
        </w:rPr>
        <w:t>քան</w:t>
      </w:r>
      <w:r>
        <w:rPr>
          <w:rFonts w:ascii="GHEA Grapalat" w:hAnsi="GHEA Grapalat" w:cs="Sylfaen"/>
          <w:sz w:val="20"/>
          <w:lang w:val="pt-BR"/>
        </w:rPr>
        <w:t xml:space="preserve"> </w:t>
      </w:r>
      <w:r>
        <w:rPr>
          <w:rFonts w:ascii="GHEA Grapalat" w:hAnsi="GHEA Grapalat" w:cs="Sylfaen"/>
          <w:sz w:val="20"/>
        </w:rPr>
        <w:t>պայմանագրով</w:t>
      </w:r>
      <w:r>
        <w:rPr>
          <w:rFonts w:ascii="GHEA Grapalat" w:hAnsi="GHEA Grapalat" w:cs="Sylfaen"/>
          <w:sz w:val="20"/>
          <w:lang w:val="pt-BR"/>
        </w:rPr>
        <w:t xml:space="preserve"> </w:t>
      </w:r>
      <w:r>
        <w:rPr>
          <w:rFonts w:ascii="GHEA Grapalat" w:hAnsi="GHEA Grapalat" w:cs="Sylfaen"/>
          <w:sz w:val="20"/>
        </w:rPr>
        <w:t>սահմանված</w:t>
      </w:r>
      <w:r>
        <w:rPr>
          <w:rFonts w:ascii="GHEA Grapalat" w:hAnsi="GHEA Grapalat" w:cs="Sylfaen"/>
          <w:sz w:val="20"/>
          <w:lang w:val="pt-BR"/>
        </w:rPr>
        <w:t xml:space="preserve"> </w:t>
      </w:r>
      <w:r>
        <w:rPr>
          <w:rFonts w:ascii="GHEA Grapalat" w:hAnsi="GHEA Grapalat" w:cs="Sylfaen"/>
          <w:sz w:val="20"/>
        </w:rPr>
        <w:t>ժամկետն</w:t>
      </w:r>
      <w:r>
        <w:rPr>
          <w:rFonts w:ascii="GHEA Grapalat" w:hAnsi="GHEA Grapalat" w:cs="Sylfaen"/>
          <w:sz w:val="20"/>
          <w:lang w:val="pt-BR"/>
        </w:rPr>
        <w:t xml:space="preserve"> </w:t>
      </w:r>
      <w:r>
        <w:rPr>
          <w:rFonts w:ascii="GHEA Grapalat" w:hAnsi="GHEA Grapalat" w:cs="Sylfaen"/>
          <w:sz w:val="20"/>
        </w:rPr>
        <w:t>է</w:t>
      </w:r>
      <w:r>
        <w:rPr>
          <w:rFonts w:ascii="GHEA Grapalat" w:hAnsi="GHEA Grapalat" w:cs="Sylfaen"/>
          <w:sz w:val="20"/>
          <w:lang w:val="pt-BR"/>
        </w:rPr>
        <w:t>:</w:t>
      </w:r>
    </w:p>
    <w:p w:rsidR="006E5207" w:rsidRDefault="006E5207" w:rsidP="006E5207">
      <w:pPr>
        <w:tabs>
          <w:tab w:val="left" w:pos="720"/>
        </w:tabs>
        <w:jc w:val="both"/>
        <w:rPr>
          <w:rFonts w:ascii="GHEA Grapalat" w:hAnsi="GHEA Grapalat"/>
          <w:sz w:val="20"/>
          <w:lang w:val="hy-AM"/>
        </w:rPr>
      </w:pPr>
      <w:r>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6E5207" w:rsidRDefault="006E5207" w:rsidP="006E5207">
      <w:pPr>
        <w:tabs>
          <w:tab w:val="num" w:pos="0"/>
          <w:tab w:val="left" w:pos="720"/>
          <w:tab w:val="num" w:pos="900"/>
        </w:tabs>
        <w:jc w:val="both"/>
        <w:rPr>
          <w:rFonts w:ascii="GHEA Grapalat" w:hAnsi="GHEA Grapalat"/>
          <w:sz w:val="20"/>
          <w:lang w:val="hy-AM"/>
        </w:rPr>
      </w:pPr>
      <w:r>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6E5207" w:rsidRDefault="006E5207" w:rsidP="006E5207">
      <w:pPr>
        <w:ind w:firstLine="567"/>
        <w:jc w:val="both"/>
        <w:rPr>
          <w:rFonts w:ascii="GHEA Grapalat" w:hAnsi="GHEA Grapalat"/>
          <w:sz w:val="20"/>
          <w:szCs w:val="20"/>
          <w:lang w:val="hy-AM" w:eastAsia="ru-RU"/>
        </w:rPr>
      </w:pPr>
      <w:r>
        <w:rPr>
          <w:rFonts w:ascii="GHEA Grapalat" w:hAnsi="GHEA Grapalat"/>
          <w:sz w:val="20"/>
          <w:lang w:val="hy-AM"/>
        </w:rPr>
        <w:tab/>
        <w:t>8.10 Պ</w:t>
      </w:r>
      <w:r>
        <w:rPr>
          <w:rFonts w:ascii="GHEA Grapalat" w:hAnsi="GHEA Grapalat"/>
          <w:spacing w:val="-4"/>
          <w:sz w:val="20"/>
          <w:szCs w:val="20"/>
          <w:lang w:val="hy-AM" w:eastAsia="ru-RU"/>
        </w:rPr>
        <w:t xml:space="preserve">այմանագիրը չի </w:t>
      </w:r>
      <w:r>
        <w:rPr>
          <w:rFonts w:ascii="GHEA Grapalat" w:hAnsi="GHEA Grapalat"/>
          <w:sz w:val="20"/>
          <w:szCs w:val="20"/>
          <w:lang w:val="hy-AM" w:eastAsia="ru-RU"/>
        </w:rPr>
        <w:t>կարող փոփոխվել կողմերի պարտա</w:t>
      </w:r>
      <w:r>
        <w:rPr>
          <w:rFonts w:ascii="GHEA Grapalat" w:hAnsi="GHEA Grapalat"/>
          <w:sz w:val="20"/>
          <w:szCs w:val="20"/>
          <w:lang w:val="hy-AM" w:eastAsia="ru-RU"/>
        </w:rPr>
        <w:softHyphen/>
        <w:t>վորու</w:t>
      </w:r>
      <w:r>
        <w:rPr>
          <w:rFonts w:ascii="GHEA Grapalat" w:hAnsi="GHEA Grapalat"/>
          <w:sz w:val="20"/>
          <w:szCs w:val="20"/>
          <w:lang w:val="hy-AM" w:eastAsia="ru-RU"/>
        </w:rPr>
        <w:softHyphen/>
        <w:t xml:space="preserve">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6E5207" w:rsidRDefault="006E5207" w:rsidP="006E5207">
      <w:pPr>
        <w:ind w:firstLine="567"/>
        <w:jc w:val="both"/>
        <w:rPr>
          <w:rFonts w:ascii="GHEA Grapalat" w:hAnsi="GHEA Grapalat"/>
          <w:sz w:val="20"/>
          <w:szCs w:val="20"/>
          <w:lang w:val="hy-AM" w:eastAsia="ru-RU"/>
        </w:rPr>
      </w:pPr>
      <w:r>
        <w:rPr>
          <w:rFonts w:ascii="GHEA Grapalat" w:hAnsi="GHEA Grapalat"/>
          <w:sz w:val="20"/>
          <w:szCs w:val="20"/>
          <w:lang w:val="hy-AM" w:eastAsia="ru-RU"/>
        </w:rPr>
        <w:tab/>
        <w:t>8.11 Վաճառողի  կողմից ստանձնած պարտավորությունները չկատա</w:t>
      </w:r>
      <w:r>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22" w:name="_Hlk23253914"/>
      <w:r>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22"/>
      <w:r>
        <w:rPr>
          <w:rFonts w:ascii="GHEA Grapalat" w:hAnsi="GHEA Grapalat"/>
          <w:sz w:val="20"/>
          <w:szCs w:val="20"/>
          <w:lang w:val="hy-AM" w:eastAsia="ru-RU"/>
        </w:rPr>
        <w:t xml:space="preserve">   8.12</w:t>
      </w:r>
      <w:r>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E5207" w:rsidRDefault="006E5207" w:rsidP="006850DE">
      <w:pPr>
        <w:jc w:val="both"/>
        <w:rPr>
          <w:rFonts w:ascii="GHEA Grapalat" w:hAnsi="GHEA Grapalat"/>
          <w:sz w:val="20"/>
          <w:szCs w:val="20"/>
          <w:lang w:val="hy-AM" w:eastAsia="ru-RU"/>
        </w:rPr>
      </w:pPr>
      <w:r>
        <w:rPr>
          <w:rFonts w:ascii="GHEA Grapalat" w:hAnsi="GHEA Grapalat"/>
          <w:sz w:val="20"/>
          <w:szCs w:val="20"/>
          <w:lang w:val="hy-AM" w:eastAsia="ru-RU"/>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rsidR="006E5207" w:rsidRDefault="0069073C" w:rsidP="006E5207">
      <w:pPr>
        <w:ind w:firstLine="567"/>
        <w:jc w:val="both"/>
        <w:rPr>
          <w:rFonts w:ascii="GHEA Grapalat" w:hAnsi="GHEA Grapalat"/>
          <w:sz w:val="20"/>
          <w:szCs w:val="20"/>
          <w:lang w:val="hy-AM" w:eastAsia="ru-RU"/>
        </w:rPr>
      </w:pPr>
      <w:r>
        <w:rPr>
          <w:rFonts w:ascii="GHEA Grapalat" w:hAnsi="GHEA Grapalat"/>
          <w:sz w:val="20"/>
          <w:szCs w:val="20"/>
          <w:lang w:val="hy-AM" w:eastAsia="ru-RU"/>
        </w:rPr>
        <w:t xml:space="preserve"> </w:t>
      </w:r>
      <w:r w:rsidR="006E5207">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6E5207" w:rsidRDefault="006E5207" w:rsidP="006E5207">
      <w:pPr>
        <w:ind w:firstLine="567"/>
        <w:jc w:val="both"/>
        <w:rPr>
          <w:rFonts w:ascii="GHEA Grapalat" w:hAnsi="GHEA Grapalat"/>
          <w:sz w:val="20"/>
          <w:szCs w:val="20"/>
          <w:lang w:val="hy-AM" w:eastAsia="ru-RU"/>
        </w:rPr>
      </w:pPr>
      <w:r>
        <w:rPr>
          <w:rFonts w:ascii="GHEA Grapalat" w:hAnsi="GHEA Grapalat"/>
          <w:sz w:val="20"/>
          <w:szCs w:val="20"/>
          <w:lang w:val="hy-AM" w:eastAsia="ru-RU"/>
        </w:rPr>
        <w:t xml:space="preserve">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տասնապատիկը, ապա Գնորդի կողմից համաձայնագիր կկնքվի, եթե Վաճառողի կողմից տուժանքի ձևով ներկայացված որակավորման և պայմանագրի ապահովումները` նախատեսված ֆինանսական միջոցների չափով, փոխարինվում է բանկային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Վաճառողը համաձայնագիրը կնքում, </w:t>
      </w:r>
      <w:r w:rsidR="006850DE" w:rsidRPr="006850DE">
        <w:rPr>
          <w:rFonts w:ascii="GHEA Grapalat" w:hAnsi="GHEA Grapalat"/>
          <w:sz w:val="20"/>
          <w:szCs w:val="20"/>
          <w:lang w:val="hy-AM" w:eastAsia="ru-RU"/>
        </w:rPr>
        <w:t xml:space="preserve">և </w:t>
      </w:r>
      <w:r>
        <w:rPr>
          <w:rFonts w:ascii="GHEA Grapalat" w:hAnsi="GHEA Grapalat"/>
          <w:sz w:val="20"/>
          <w:szCs w:val="20"/>
          <w:lang w:val="hy-AM" w:eastAsia="ru-RU"/>
        </w:rPr>
        <w:t>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Pr>
          <w:rFonts w:ascii="GHEA Grapalat" w:hAnsi="GHEA Grapalat"/>
          <w:sz w:val="20"/>
          <w:szCs w:val="20"/>
          <w:vertAlign w:val="superscript"/>
          <w:lang w:val="hy-AM" w:eastAsia="ru-RU"/>
        </w:rPr>
        <w:t>24</w:t>
      </w:r>
      <w:r>
        <w:rPr>
          <w:rStyle w:val="aff1"/>
          <w:rFonts w:ascii="GHEA Grapalat" w:hAnsi="GHEA Grapalat"/>
          <w:color w:val="FFFFFF"/>
          <w:sz w:val="20"/>
          <w:szCs w:val="20"/>
          <w:lang w:val="hy-AM" w:eastAsia="ru-RU"/>
        </w:rPr>
        <w:footnoteReference w:id="17"/>
      </w:r>
    </w:p>
    <w:p w:rsidR="006E5207" w:rsidRDefault="006E5207" w:rsidP="006E5207">
      <w:pPr>
        <w:tabs>
          <w:tab w:val="left" w:pos="1276"/>
        </w:tabs>
        <w:ind w:firstLine="720"/>
        <w:jc w:val="both"/>
        <w:rPr>
          <w:rFonts w:ascii="GHEA Grapalat" w:hAnsi="GHEA Grapalat" w:cs="Sylfaen"/>
          <w:sz w:val="20"/>
          <w:u w:val="single"/>
          <w:lang w:val="hy-AM"/>
        </w:rPr>
      </w:pPr>
    </w:p>
    <w:p w:rsidR="006E5207" w:rsidRDefault="006E5207" w:rsidP="006E5207">
      <w:pPr>
        <w:ind w:firstLine="709"/>
        <w:jc w:val="both"/>
        <w:rPr>
          <w:rFonts w:ascii="GHEA Grapalat" w:hAnsi="GHEA Grapalat"/>
          <w:sz w:val="20"/>
          <w:lang w:val="hy-AM"/>
        </w:rPr>
      </w:pPr>
    </w:p>
    <w:p w:rsidR="006E5207" w:rsidRPr="00FB5504" w:rsidRDefault="006E5207" w:rsidP="00FB5504">
      <w:pPr>
        <w:pStyle w:val="aff0"/>
        <w:numPr>
          <w:ilvl w:val="0"/>
          <w:numId w:val="48"/>
        </w:numPr>
        <w:jc w:val="both"/>
        <w:rPr>
          <w:rFonts w:asciiTheme="minorHAnsi" w:hAnsiTheme="minorHAnsi"/>
          <w:b/>
          <w:sz w:val="20"/>
          <w:lang w:val="hy-AM"/>
        </w:rPr>
      </w:pPr>
      <w:r w:rsidRPr="00FB5504">
        <w:rPr>
          <w:rFonts w:ascii="GHEA Grapalat" w:hAnsi="GHEA Grapalat"/>
          <w:b/>
          <w:sz w:val="20"/>
          <w:lang w:val="hy-AM"/>
        </w:rPr>
        <w:t>Կողմերի հասցեները, բանկային վավերապայմանները և ստորագրությունները</w:t>
      </w:r>
    </w:p>
    <w:tbl>
      <w:tblPr>
        <w:tblpPr w:leftFromText="180" w:rightFromText="180" w:vertAnchor="text" w:tblpX="1755" w:tblpY="1"/>
        <w:tblOverlap w:val="never"/>
        <w:tblW w:w="9645" w:type="dxa"/>
        <w:tblLayout w:type="fixed"/>
        <w:tblLook w:val="04A0" w:firstRow="1" w:lastRow="0" w:firstColumn="1" w:lastColumn="0" w:noHBand="0" w:noVBand="1"/>
      </w:tblPr>
      <w:tblGrid>
        <w:gridCol w:w="4539"/>
        <w:gridCol w:w="760"/>
        <w:gridCol w:w="4346"/>
      </w:tblGrid>
      <w:tr w:rsidR="00FB5504" w:rsidTr="00F228B0">
        <w:tc>
          <w:tcPr>
            <w:tcW w:w="4539" w:type="dxa"/>
          </w:tcPr>
          <w:p w:rsidR="00FB5504" w:rsidRDefault="00FB5504" w:rsidP="00F228B0">
            <w:pPr>
              <w:jc w:val="center"/>
              <w:rPr>
                <w:rFonts w:ascii="GHEA Grapalat" w:hAnsi="GHEA Grapalat" w:cs="Sylfaen"/>
                <w:b/>
                <w:bCs/>
                <w:lang w:val="nb-NO"/>
              </w:rPr>
            </w:pPr>
            <w:r>
              <w:rPr>
                <w:rFonts w:ascii="GHEA Grapalat" w:hAnsi="GHEA Grapalat" w:cs="Sylfaen"/>
                <w:b/>
                <w:bCs/>
                <w:lang w:val="nb-NO"/>
              </w:rPr>
              <w:t>ԳՆՈՐԴ</w:t>
            </w:r>
          </w:p>
          <w:p w:rsidR="00FB5504" w:rsidRPr="0069073C" w:rsidRDefault="00FB5504" w:rsidP="00F228B0">
            <w:pPr>
              <w:spacing w:line="276" w:lineRule="auto"/>
              <w:jc w:val="center"/>
              <w:rPr>
                <w:rFonts w:ascii="Sylfaen" w:hAnsi="Sylfaen" w:cs="Sylfaen"/>
                <w:color w:val="000000"/>
                <w:sz w:val="20"/>
                <w:szCs w:val="20"/>
                <w:lang w:val="hy-AM"/>
              </w:rPr>
            </w:pPr>
          </w:p>
          <w:p w:rsidR="00FB5504" w:rsidRPr="00693B3B" w:rsidRDefault="00FB5504" w:rsidP="00F228B0">
            <w:pPr>
              <w:rPr>
                <w:rFonts w:ascii="Sylfaen" w:hAnsi="Sylfaen"/>
                <w:sz w:val="20"/>
                <w:szCs w:val="20"/>
                <w:lang w:val="hy-AM"/>
              </w:rPr>
            </w:pPr>
            <w:r w:rsidRPr="00693B3B">
              <w:rPr>
                <w:rFonts w:ascii="Sylfaen" w:hAnsi="Sylfaen"/>
                <w:sz w:val="20"/>
                <w:szCs w:val="20"/>
                <w:lang w:val="hy-AM"/>
              </w:rPr>
              <w:t>,,</w:t>
            </w:r>
            <w:r w:rsidRPr="00693B3B">
              <w:rPr>
                <w:rFonts w:ascii="Sylfaen" w:hAnsi="Sylfaen" w:cs="Sylfaen"/>
                <w:bCs/>
                <w:sz w:val="20"/>
                <w:szCs w:val="20"/>
                <w:lang w:val="af-ZA"/>
              </w:rPr>
              <w:t xml:space="preserve">Դիմիտրովի </w:t>
            </w:r>
            <w:r w:rsidRPr="00693B3B">
              <w:rPr>
                <w:rFonts w:ascii="Sylfaen" w:hAnsi="Sylfaen"/>
                <w:bCs/>
                <w:sz w:val="20"/>
                <w:szCs w:val="20"/>
                <w:lang w:val="af-ZA"/>
              </w:rPr>
              <w:t xml:space="preserve"> </w:t>
            </w:r>
            <w:r w:rsidRPr="00693B3B">
              <w:rPr>
                <w:rFonts w:ascii="Sylfaen" w:hAnsi="Sylfaen" w:cs="Sylfaen"/>
                <w:bCs/>
                <w:sz w:val="20"/>
                <w:szCs w:val="20"/>
                <w:lang w:val="af-ZA"/>
              </w:rPr>
              <w:t>միջնակարգ</w:t>
            </w:r>
            <w:r w:rsidRPr="00693B3B">
              <w:rPr>
                <w:rFonts w:ascii="Sylfaen" w:hAnsi="Sylfaen"/>
                <w:bCs/>
                <w:sz w:val="20"/>
                <w:szCs w:val="20"/>
                <w:lang w:val="hy-AM"/>
              </w:rPr>
              <w:t xml:space="preserve">  </w:t>
            </w:r>
            <w:r w:rsidRPr="00693B3B">
              <w:rPr>
                <w:rFonts w:ascii="Sylfaen" w:hAnsi="Sylfaen" w:cs="Sylfaen"/>
                <w:bCs/>
                <w:sz w:val="20"/>
                <w:szCs w:val="20"/>
                <w:lang w:val="hy-AM"/>
              </w:rPr>
              <w:t>դպրոց,,</w:t>
            </w:r>
            <w:r w:rsidRPr="00693B3B">
              <w:rPr>
                <w:rFonts w:ascii="Sylfaen" w:hAnsi="Sylfaen"/>
                <w:sz w:val="20"/>
                <w:szCs w:val="20"/>
                <w:lang w:val="hy-AM"/>
              </w:rPr>
              <w:t xml:space="preserve"> </w:t>
            </w:r>
            <w:r w:rsidRPr="00693B3B">
              <w:rPr>
                <w:rFonts w:ascii="Sylfaen" w:hAnsi="Sylfaen" w:cs="Sylfaen"/>
                <w:sz w:val="20"/>
                <w:szCs w:val="20"/>
                <w:lang w:val="hy-AM"/>
              </w:rPr>
              <w:t>ՊՈԱԿ</w:t>
            </w:r>
          </w:p>
          <w:p w:rsidR="00FB5504" w:rsidRPr="00693B3B" w:rsidRDefault="00FB5504" w:rsidP="00F228B0">
            <w:pPr>
              <w:rPr>
                <w:rFonts w:ascii="Sylfaen" w:hAnsi="Sylfaen"/>
                <w:sz w:val="20"/>
                <w:szCs w:val="20"/>
                <w:lang w:val="hy-AM"/>
              </w:rPr>
            </w:pPr>
            <w:r w:rsidRPr="00693B3B">
              <w:rPr>
                <w:rFonts w:ascii="Sylfaen" w:hAnsi="Sylfaen" w:cs="Sylfaen"/>
                <w:sz w:val="20"/>
                <w:szCs w:val="20"/>
                <w:lang w:val="hy-AM"/>
              </w:rPr>
              <w:t>Արարատի</w:t>
            </w:r>
            <w:r w:rsidRPr="00693B3B">
              <w:rPr>
                <w:rFonts w:ascii="Sylfaen" w:hAnsi="Sylfaen"/>
                <w:sz w:val="20"/>
                <w:szCs w:val="20"/>
                <w:lang w:val="hy-AM"/>
              </w:rPr>
              <w:t xml:space="preserve"> </w:t>
            </w:r>
            <w:r w:rsidRPr="00693B3B">
              <w:rPr>
                <w:rFonts w:ascii="Sylfaen" w:hAnsi="Sylfaen" w:cs="Sylfaen"/>
                <w:sz w:val="20"/>
                <w:szCs w:val="20"/>
                <w:lang w:val="hy-AM"/>
              </w:rPr>
              <w:t>մարզ</w:t>
            </w:r>
            <w:r w:rsidRPr="00693B3B">
              <w:rPr>
                <w:rFonts w:ascii="Sylfaen" w:hAnsi="Sylfaen"/>
                <w:sz w:val="20"/>
                <w:szCs w:val="20"/>
                <w:lang w:val="hy-AM"/>
              </w:rPr>
              <w:t xml:space="preserve">, </w:t>
            </w:r>
            <w:r w:rsidRPr="00693B3B">
              <w:rPr>
                <w:rFonts w:ascii="Sylfaen" w:hAnsi="Sylfaen" w:cs="Sylfaen"/>
                <w:sz w:val="20"/>
                <w:szCs w:val="20"/>
                <w:lang w:val="hy-AM"/>
              </w:rPr>
              <w:t>գյուղ Դիմիտրով</w:t>
            </w:r>
            <w:r w:rsidRPr="00693B3B">
              <w:rPr>
                <w:rFonts w:ascii="Sylfaen" w:hAnsi="Sylfaen"/>
                <w:sz w:val="20"/>
                <w:szCs w:val="20"/>
                <w:lang w:val="hy-AM"/>
              </w:rPr>
              <w:t xml:space="preserve"> </w:t>
            </w:r>
          </w:p>
          <w:p w:rsidR="00FB5504" w:rsidRPr="00693B3B" w:rsidRDefault="00FB5504" w:rsidP="00F228B0">
            <w:pPr>
              <w:rPr>
                <w:rFonts w:ascii="Sylfaen" w:hAnsi="Sylfaen"/>
                <w:sz w:val="20"/>
                <w:szCs w:val="20"/>
                <w:lang w:val="hy-AM"/>
              </w:rPr>
            </w:pPr>
            <w:r w:rsidRPr="00693B3B">
              <w:rPr>
                <w:rFonts w:ascii="Sylfaen" w:hAnsi="Sylfaen"/>
                <w:sz w:val="20"/>
                <w:szCs w:val="20"/>
                <w:lang w:val="hy-AM"/>
              </w:rPr>
              <w:t xml:space="preserve">ՀՀ կենտրոնական գանձապետարան </w:t>
            </w:r>
          </w:p>
          <w:p w:rsidR="00FB5504" w:rsidRPr="00693B3B" w:rsidRDefault="00FB5504" w:rsidP="00F228B0">
            <w:pPr>
              <w:rPr>
                <w:rFonts w:ascii="Sylfaen" w:hAnsi="Sylfaen"/>
                <w:sz w:val="20"/>
                <w:szCs w:val="20"/>
                <w:lang w:val="hy-AM"/>
              </w:rPr>
            </w:pPr>
            <w:r w:rsidRPr="00693B3B">
              <w:rPr>
                <w:rFonts w:ascii="Sylfaen" w:hAnsi="Sylfaen" w:cs="Sylfaen"/>
                <w:sz w:val="20"/>
                <w:szCs w:val="20"/>
                <w:lang w:val="hy-AM"/>
              </w:rPr>
              <w:t>ՀՀ</w:t>
            </w:r>
            <w:r w:rsidRPr="00693B3B">
              <w:rPr>
                <w:rFonts w:ascii="Sylfaen" w:hAnsi="Sylfaen"/>
                <w:sz w:val="20"/>
                <w:szCs w:val="20"/>
                <w:lang w:val="hy-AM"/>
              </w:rPr>
              <w:t xml:space="preserve">  900418000338</w:t>
            </w:r>
          </w:p>
          <w:p w:rsidR="00FB5504" w:rsidRPr="00693B3B" w:rsidRDefault="00FB5504" w:rsidP="00F228B0">
            <w:pPr>
              <w:rPr>
                <w:rFonts w:ascii="Sylfaen" w:hAnsi="Sylfaen"/>
                <w:sz w:val="20"/>
                <w:szCs w:val="20"/>
                <w:lang w:val="hy-AM"/>
              </w:rPr>
            </w:pPr>
            <w:r w:rsidRPr="00693B3B">
              <w:rPr>
                <w:rFonts w:ascii="Sylfaen" w:hAnsi="Sylfaen" w:cs="Sylfaen"/>
                <w:sz w:val="20"/>
                <w:szCs w:val="20"/>
                <w:lang w:val="hy-AM"/>
              </w:rPr>
              <w:t>ՀՎՀՀ</w:t>
            </w:r>
            <w:r w:rsidRPr="00693B3B">
              <w:rPr>
                <w:rFonts w:ascii="Sylfaen" w:hAnsi="Sylfaen"/>
                <w:sz w:val="20"/>
                <w:szCs w:val="20"/>
                <w:lang w:val="hy-AM"/>
              </w:rPr>
              <w:t xml:space="preserve">   04206226</w:t>
            </w:r>
          </w:p>
          <w:p w:rsidR="00FB5504" w:rsidRPr="0069073C" w:rsidRDefault="00FB5504" w:rsidP="00F228B0">
            <w:pPr>
              <w:spacing w:line="276" w:lineRule="auto"/>
              <w:jc w:val="center"/>
              <w:rPr>
                <w:rFonts w:ascii="Sylfaen" w:hAnsi="Sylfaen"/>
                <w:sz w:val="20"/>
                <w:lang w:val="hy-AM"/>
              </w:rPr>
            </w:pPr>
          </w:p>
          <w:p w:rsidR="00FB5504" w:rsidRPr="0069073C" w:rsidRDefault="00FB5504" w:rsidP="00F228B0">
            <w:pPr>
              <w:spacing w:line="276" w:lineRule="auto"/>
              <w:jc w:val="center"/>
              <w:rPr>
                <w:rFonts w:ascii="Sylfaen" w:hAnsi="Sylfaen"/>
                <w:color w:val="000000"/>
                <w:sz w:val="20"/>
                <w:szCs w:val="20"/>
                <w:lang w:val="hy-AM"/>
              </w:rPr>
            </w:pPr>
          </w:p>
          <w:p w:rsidR="00FB5504" w:rsidRPr="00FB5504" w:rsidRDefault="00FB5504" w:rsidP="00F228B0">
            <w:pPr>
              <w:pBdr>
                <w:bottom w:val="single" w:sz="6" w:space="1" w:color="auto"/>
              </w:pBdr>
              <w:jc w:val="center"/>
              <w:rPr>
                <w:rFonts w:asciiTheme="minorHAnsi" w:hAnsiTheme="minorHAnsi" w:cs="Sylfaen"/>
                <w:sz w:val="20"/>
                <w:szCs w:val="20"/>
                <w:lang w:val="af-ZA"/>
              </w:rPr>
            </w:pPr>
            <w:r w:rsidRPr="0069073C">
              <w:rPr>
                <w:rFonts w:ascii="GHEA Grapalat" w:hAnsi="GHEA Grapalat"/>
                <w:color w:val="000000"/>
                <w:sz w:val="20"/>
                <w:szCs w:val="20"/>
                <w:lang w:val="hy-AM"/>
              </w:rPr>
              <w:t xml:space="preserve">Տնօրեն՝                                   Ք. </w:t>
            </w:r>
            <w:r>
              <w:rPr>
                <w:rFonts w:asciiTheme="minorHAnsi" w:hAnsiTheme="minorHAnsi"/>
                <w:color w:val="000000"/>
                <w:sz w:val="20"/>
                <w:szCs w:val="20"/>
                <w:lang w:val="hy-AM"/>
              </w:rPr>
              <w:t>Հարությունյան</w:t>
            </w:r>
          </w:p>
          <w:p w:rsidR="00FB5504" w:rsidRPr="0069073C" w:rsidRDefault="00FB5504" w:rsidP="00F228B0">
            <w:pPr>
              <w:jc w:val="center"/>
              <w:rPr>
                <w:rFonts w:ascii="GHEA Grapalat" w:hAnsi="GHEA Grapalat"/>
                <w:sz w:val="18"/>
                <w:szCs w:val="18"/>
                <w:lang w:val="hy-AM"/>
              </w:rPr>
            </w:pPr>
            <w:r w:rsidRPr="0069073C">
              <w:rPr>
                <w:rFonts w:ascii="GHEA Grapalat" w:hAnsi="GHEA Grapalat"/>
                <w:sz w:val="18"/>
                <w:szCs w:val="18"/>
                <w:lang w:val="hy-AM"/>
              </w:rPr>
              <w:t>/</w:t>
            </w:r>
            <w:r w:rsidRPr="0069073C">
              <w:rPr>
                <w:rFonts w:ascii="GHEA Grapalat" w:hAnsi="GHEA Grapalat" w:cs="Sylfaen"/>
                <w:sz w:val="18"/>
                <w:szCs w:val="18"/>
                <w:lang w:val="hy-AM"/>
              </w:rPr>
              <w:t>ստորագրություն</w:t>
            </w:r>
            <w:r w:rsidRPr="0069073C">
              <w:rPr>
                <w:rFonts w:ascii="GHEA Grapalat" w:hAnsi="GHEA Grapalat"/>
                <w:sz w:val="18"/>
                <w:szCs w:val="18"/>
                <w:lang w:val="hy-AM"/>
              </w:rPr>
              <w:t>/</w:t>
            </w:r>
          </w:p>
          <w:p w:rsidR="00FB5504" w:rsidRDefault="00FB5504" w:rsidP="00F228B0">
            <w:pPr>
              <w:jc w:val="center"/>
              <w:rPr>
                <w:rFonts w:ascii="GHEA Grapalat" w:hAnsi="GHEA Grapalat"/>
                <w:sz w:val="18"/>
                <w:szCs w:val="18"/>
                <w:lang w:val="hy-AM"/>
              </w:rPr>
            </w:pPr>
            <w:r w:rsidRPr="0069073C">
              <w:rPr>
                <w:rFonts w:ascii="GHEA Grapalat" w:hAnsi="GHEA Grapalat" w:cs="Sylfaen"/>
                <w:sz w:val="18"/>
                <w:szCs w:val="18"/>
                <w:lang w:val="hy-AM"/>
              </w:rPr>
              <w:t>Կ</w:t>
            </w:r>
            <w:r w:rsidRPr="0069073C">
              <w:rPr>
                <w:rFonts w:ascii="GHEA Grapalat" w:hAnsi="GHEA Grapalat"/>
                <w:sz w:val="18"/>
                <w:szCs w:val="18"/>
                <w:lang w:val="hy-AM"/>
              </w:rPr>
              <w:t>.</w:t>
            </w:r>
            <w:r w:rsidRPr="0069073C">
              <w:rPr>
                <w:rFonts w:ascii="GHEA Grapalat" w:hAnsi="GHEA Grapalat" w:cs="Sylfaen"/>
                <w:sz w:val="18"/>
                <w:szCs w:val="18"/>
                <w:lang w:val="hy-AM"/>
              </w:rPr>
              <w:t>Տ</w:t>
            </w:r>
          </w:p>
        </w:tc>
        <w:tc>
          <w:tcPr>
            <w:tcW w:w="760" w:type="dxa"/>
          </w:tcPr>
          <w:p w:rsidR="00FB5504" w:rsidRDefault="00FB5504" w:rsidP="00F228B0">
            <w:pPr>
              <w:jc w:val="center"/>
              <w:rPr>
                <w:rFonts w:ascii="GHEA Grapalat" w:hAnsi="GHEA Grapalat"/>
                <w:lang w:val="hy-AM"/>
              </w:rPr>
            </w:pPr>
          </w:p>
        </w:tc>
        <w:tc>
          <w:tcPr>
            <w:tcW w:w="4346" w:type="dxa"/>
          </w:tcPr>
          <w:p w:rsidR="00FB5504" w:rsidRDefault="00FB5504" w:rsidP="00F228B0">
            <w:pPr>
              <w:jc w:val="center"/>
              <w:rPr>
                <w:rFonts w:ascii="GHEA Grapalat" w:hAnsi="GHEA Grapalat" w:cs="Sylfaen"/>
                <w:b/>
                <w:bCs/>
                <w:lang w:val="hy-AM"/>
              </w:rPr>
            </w:pPr>
            <w:r>
              <w:rPr>
                <w:rFonts w:ascii="GHEA Grapalat" w:hAnsi="GHEA Grapalat" w:cs="Sylfaen"/>
                <w:b/>
                <w:bCs/>
                <w:lang w:val="hy-AM"/>
              </w:rPr>
              <w:t>ՎԱՃԱՌՈՂ</w:t>
            </w:r>
          </w:p>
          <w:p w:rsidR="00FB5504" w:rsidRDefault="00FB5504" w:rsidP="00F228B0">
            <w:pPr>
              <w:jc w:val="center"/>
              <w:rPr>
                <w:rFonts w:ascii="GHEA Grapalat" w:hAnsi="GHEA Grapalat"/>
                <w:lang w:val="hy-AM"/>
              </w:rPr>
            </w:pPr>
          </w:p>
          <w:p w:rsidR="00FB5504" w:rsidRDefault="00FB5504" w:rsidP="00F228B0">
            <w:pPr>
              <w:jc w:val="center"/>
              <w:rPr>
                <w:rFonts w:ascii="GHEA Grapalat" w:hAnsi="GHEA Grapalat"/>
                <w:lang w:val="hy-AM"/>
              </w:rPr>
            </w:pPr>
          </w:p>
          <w:p w:rsidR="00FB5504" w:rsidRDefault="00FB5504" w:rsidP="00F228B0">
            <w:pPr>
              <w:jc w:val="center"/>
              <w:rPr>
                <w:rFonts w:ascii="GHEA Grapalat" w:hAnsi="GHEA Grapalat"/>
                <w:lang w:val="ru-RU"/>
              </w:rPr>
            </w:pPr>
          </w:p>
          <w:p w:rsidR="00FB5504" w:rsidRDefault="00FB5504" w:rsidP="00F228B0">
            <w:pPr>
              <w:jc w:val="center"/>
              <w:rPr>
                <w:rFonts w:ascii="GHEA Grapalat" w:hAnsi="GHEA Grapalat"/>
                <w:lang w:val="ru-RU"/>
              </w:rPr>
            </w:pPr>
          </w:p>
          <w:p w:rsidR="00FB5504" w:rsidRDefault="00FB5504" w:rsidP="00F228B0">
            <w:pPr>
              <w:jc w:val="center"/>
              <w:rPr>
                <w:rFonts w:ascii="GHEA Grapalat" w:hAnsi="GHEA Grapalat"/>
                <w:lang w:val="ru-RU"/>
              </w:rPr>
            </w:pPr>
          </w:p>
          <w:p w:rsidR="00FB5504" w:rsidRDefault="00FB5504" w:rsidP="00F228B0">
            <w:pPr>
              <w:jc w:val="center"/>
              <w:rPr>
                <w:rFonts w:ascii="GHEA Grapalat" w:hAnsi="GHEA Grapalat"/>
                <w:lang w:val="ru-RU"/>
              </w:rPr>
            </w:pPr>
          </w:p>
          <w:p w:rsidR="00FB5504" w:rsidRDefault="00FB5504" w:rsidP="00F228B0">
            <w:pPr>
              <w:jc w:val="center"/>
              <w:rPr>
                <w:rFonts w:ascii="GHEA Grapalat" w:hAnsi="GHEA Grapalat"/>
                <w:lang w:val="ru-RU"/>
              </w:rPr>
            </w:pPr>
          </w:p>
          <w:p w:rsidR="00FB5504" w:rsidRDefault="00FB5504" w:rsidP="00F228B0">
            <w:pPr>
              <w:jc w:val="center"/>
              <w:rPr>
                <w:rFonts w:ascii="GHEA Grapalat" w:hAnsi="GHEA Grapalat"/>
                <w:lang w:val="ru-RU"/>
              </w:rPr>
            </w:pPr>
          </w:p>
          <w:p w:rsidR="00FB5504" w:rsidRDefault="00FB5504" w:rsidP="00F228B0">
            <w:pPr>
              <w:jc w:val="center"/>
              <w:rPr>
                <w:rFonts w:ascii="GHEA Grapalat" w:hAnsi="GHEA Grapalat"/>
                <w:lang w:val="ru-RU"/>
              </w:rPr>
            </w:pPr>
          </w:p>
          <w:p w:rsidR="00FB5504" w:rsidRDefault="00FB5504" w:rsidP="00F228B0">
            <w:pPr>
              <w:pBdr>
                <w:bottom w:val="single" w:sz="6" w:space="1" w:color="auto"/>
              </w:pBdr>
              <w:jc w:val="center"/>
              <w:rPr>
                <w:rFonts w:ascii="GHEA Grapalat" w:hAnsi="GHEA Grapalat"/>
                <w:lang w:val="ru-RU"/>
              </w:rPr>
            </w:pPr>
          </w:p>
          <w:p w:rsidR="00FB5504" w:rsidRDefault="00FB5504" w:rsidP="00F228B0">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hy-AM"/>
              </w:rPr>
              <w:t>ստորագրություն</w:t>
            </w:r>
            <w:r>
              <w:rPr>
                <w:rFonts w:ascii="GHEA Grapalat" w:hAnsi="GHEA Grapalat"/>
                <w:sz w:val="18"/>
                <w:szCs w:val="18"/>
              </w:rPr>
              <w:t>/</w:t>
            </w:r>
          </w:p>
          <w:p w:rsidR="00FB5504" w:rsidRDefault="00FB5504" w:rsidP="00F228B0">
            <w:pPr>
              <w:jc w:val="center"/>
              <w:rPr>
                <w:rFonts w:ascii="GHEA Grapalat" w:hAnsi="GHEA Grapalat"/>
                <w:sz w:val="22"/>
                <w:szCs w:val="22"/>
                <w:lang w:val="hy-AM"/>
              </w:rPr>
            </w:pPr>
            <w:r>
              <w:rPr>
                <w:rFonts w:ascii="GHEA Grapalat" w:hAnsi="GHEA Grapalat" w:cs="Sylfaen"/>
                <w:sz w:val="18"/>
                <w:szCs w:val="18"/>
                <w:lang w:val="hy-AM"/>
              </w:rPr>
              <w:t>Կ</w:t>
            </w:r>
            <w:r>
              <w:rPr>
                <w:rFonts w:ascii="GHEA Grapalat" w:hAnsi="GHEA Grapalat"/>
                <w:sz w:val="18"/>
                <w:szCs w:val="18"/>
                <w:lang w:val="hy-AM"/>
              </w:rPr>
              <w:t>.</w:t>
            </w:r>
            <w:r>
              <w:rPr>
                <w:rFonts w:ascii="GHEA Grapalat" w:hAnsi="GHEA Grapalat" w:cs="Sylfaen"/>
                <w:sz w:val="18"/>
                <w:szCs w:val="18"/>
                <w:lang w:val="hy-AM"/>
              </w:rPr>
              <w:t>Տ</w:t>
            </w:r>
          </w:p>
        </w:tc>
      </w:tr>
    </w:tbl>
    <w:p w:rsidR="00FB5504" w:rsidRPr="00FB5504" w:rsidRDefault="00FB5504" w:rsidP="00FB5504">
      <w:pPr>
        <w:pStyle w:val="aff0"/>
        <w:numPr>
          <w:ilvl w:val="0"/>
          <w:numId w:val="48"/>
        </w:numPr>
        <w:jc w:val="both"/>
        <w:rPr>
          <w:rFonts w:asciiTheme="minorHAnsi" w:hAnsiTheme="minorHAnsi"/>
          <w:b/>
          <w:sz w:val="20"/>
          <w:lang w:val="hy-AM"/>
        </w:rPr>
      </w:pPr>
    </w:p>
    <w:p w:rsidR="006E5207" w:rsidRDefault="006E5207" w:rsidP="006E5207">
      <w:pPr>
        <w:ind w:firstLine="709"/>
        <w:jc w:val="both"/>
        <w:rPr>
          <w:rFonts w:ascii="GHEA Grapalat" w:hAnsi="GHEA Grapalat"/>
          <w:sz w:val="20"/>
          <w:lang w:val="hy-AM"/>
        </w:rPr>
      </w:pPr>
      <w:r>
        <w:rPr>
          <w:rFonts w:ascii="GHEA Grapalat" w:hAnsi="GHEA Grapalat"/>
          <w:sz w:val="20"/>
          <w:lang w:val="hy-AM"/>
        </w:rPr>
        <w:t xml:space="preserve"> </w:t>
      </w:r>
    </w:p>
    <w:p w:rsidR="006E5207" w:rsidRDefault="006E5207" w:rsidP="006E5207">
      <w:pPr>
        <w:ind w:firstLine="709"/>
        <w:jc w:val="both"/>
        <w:rPr>
          <w:rFonts w:ascii="GHEA Grapalat" w:hAnsi="GHEA Grapalat"/>
          <w:sz w:val="20"/>
          <w:lang w:val="hy-AM"/>
        </w:rPr>
      </w:pPr>
    </w:p>
    <w:p w:rsidR="006E5207" w:rsidRDefault="006E5207" w:rsidP="006E5207">
      <w:pPr>
        <w:ind w:firstLine="709"/>
        <w:jc w:val="both"/>
        <w:rPr>
          <w:rFonts w:ascii="GHEA Grapalat" w:hAnsi="GHEA Grapalat"/>
          <w:sz w:val="20"/>
          <w:lang w:val="hy-AM"/>
        </w:rPr>
      </w:pPr>
    </w:p>
    <w:p w:rsidR="006E5207" w:rsidRDefault="006E5207" w:rsidP="006E5207">
      <w:pPr>
        <w:rPr>
          <w:rFonts w:asciiTheme="minorHAnsi" w:hAnsiTheme="minorHAnsi"/>
          <w:sz w:val="20"/>
          <w:lang w:val="hy-AM"/>
        </w:rPr>
      </w:pPr>
    </w:p>
    <w:p w:rsidR="00FB5504" w:rsidRDefault="00FB5504" w:rsidP="006E5207">
      <w:pPr>
        <w:rPr>
          <w:rFonts w:asciiTheme="minorHAnsi" w:hAnsiTheme="minorHAnsi"/>
          <w:sz w:val="20"/>
          <w:lang w:val="hy-AM"/>
        </w:rPr>
      </w:pPr>
    </w:p>
    <w:p w:rsidR="00FB5504" w:rsidRDefault="00FB5504" w:rsidP="006E5207">
      <w:pPr>
        <w:rPr>
          <w:rFonts w:asciiTheme="minorHAnsi" w:hAnsiTheme="minorHAnsi"/>
          <w:sz w:val="20"/>
          <w:lang w:val="hy-AM"/>
        </w:rPr>
      </w:pPr>
    </w:p>
    <w:p w:rsidR="00FB5504" w:rsidRDefault="00FB5504" w:rsidP="006E5207">
      <w:pPr>
        <w:rPr>
          <w:rFonts w:asciiTheme="minorHAnsi" w:hAnsiTheme="minorHAnsi"/>
          <w:sz w:val="20"/>
          <w:lang w:val="hy-AM"/>
        </w:rPr>
      </w:pPr>
    </w:p>
    <w:p w:rsidR="00FB5504" w:rsidRDefault="00FB5504" w:rsidP="006E5207">
      <w:pPr>
        <w:rPr>
          <w:rFonts w:asciiTheme="minorHAnsi" w:hAnsiTheme="minorHAnsi"/>
          <w:sz w:val="20"/>
          <w:lang w:val="hy-AM"/>
        </w:rPr>
      </w:pPr>
    </w:p>
    <w:p w:rsidR="00FB5504" w:rsidRDefault="00FB5504" w:rsidP="006E5207">
      <w:pPr>
        <w:rPr>
          <w:rFonts w:asciiTheme="minorHAnsi" w:hAnsiTheme="minorHAnsi"/>
          <w:sz w:val="20"/>
          <w:lang w:val="hy-AM"/>
        </w:rPr>
      </w:pPr>
    </w:p>
    <w:p w:rsidR="00FB5504" w:rsidRDefault="00FB5504" w:rsidP="006E5207">
      <w:pPr>
        <w:rPr>
          <w:rFonts w:asciiTheme="minorHAnsi" w:hAnsiTheme="minorHAnsi"/>
          <w:sz w:val="20"/>
          <w:lang w:val="hy-AM"/>
        </w:rPr>
      </w:pPr>
    </w:p>
    <w:p w:rsidR="00FB5504" w:rsidRDefault="00FB5504" w:rsidP="006E5207">
      <w:pPr>
        <w:rPr>
          <w:rFonts w:asciiTheme="minorHAnsi" w:hAnsiTheme="minorHAnsi"/>
          <w:sz w:val="20"/>
          <w:lang w:val="hy-AM"/>
        </w:rPr>
      </w:pPr>
    </w:p>
    <w:p w:rsidR="00FB5504" w:rsidRDefault="00FB5504" w:rsidP="006E5207">
      <w:pPr>
        <w:rPr>
          <w:rFonts w:asciiTheme="minorHAnsi" w:hAnsiTheme="minorHAnsi"/>
          <w:sz w:val="20"/>
          <w:lang w:val="hy-AM"/>
        </w:rPr>
      </w:pPr>
    </w:p>
    <w:p w:rsidR="00FB5504" w:rsidRDefault="00FB5504" w:rsidP="006E5207">
      <w:pPr>
        <w:rPr>
          <w:rFonts w:asciiTheme="minorHAnsi" w:hAnsiTheme="minorHAnsi"/>
          <w:sz w:val="20"/>
          <w:lang w:val="hy-AM"/>
        </w:rPr>
      </w:pPr>
    </w:p>
    <w:p w:rsidR="00FB5504" w:rsidRDefault="00FB5504" w:rsidP="006E5207">
      <w:pPr>
        <w:rPr>
          <w:rFonts w:asciiTheme="minorHAnsi" w:hAnsiTheme="minorHAnsi"/>
          <w:sz w:val="20"/>
          <w:lang w:val="hy-AM"/>
        </w:rPr>
      </w:pPr>
    </w:p>
    <w:p w:rsidR="00FB5504" w:rsidRDefault="00FB5504" w:rsidP="006E5207">
      <w:pPr>
        <w:rPr>
          <w:rFonts w:asciiTheme="minorHAnsi" w:hAnsiTheme="minorHAnsi"/>
          <w:sz w:val="20"/>
          <w:lang w:val="hy-AM"/>
        </w:rPr>
      </w:pPr>
    </w:p>
    <w:p w:rsidR="00FB5504" w:rsidRDefault="00FB5504" w:rsidP="006E5207">
      <w:pPr>
        <w:rPr>
          <w:rFonts w:asciiTheme="minorHAnsi" w:hAnsiTheme="minorHAnsi"/>
          <w:sz w:val="20"/>
          <w:lang w:val="hy-AM"/>
        </w:rPr>
      </w:pPr>
    </w:p>
    <w:p w:rsidR="00FB5504" w:rsidRDefault="00FB5504" w:rsidP="006E5207">
      <w:pPr>
        <w:rPr>
          <w:rFonts w:asciiTheme="minorHAnsi" w:hAnsiTheme="minorHAnsi"/>
          <w:sz w:val="20"/>
          <w:lang w:val="hy-AM"/>
        </w:rPr>
      </w:pPr>
    </w:p>
    <w:p w:rsidR="00FB5504" w:rsidRPr="00FB5504" w:rsidRDefault="00FB5504" w:rsidP="006E5207">
      <w:pPr>
        <w:rPr>
          <w:rFonts w:asciiTheme="minorHAnsi" w:hAnsiTheme="minorHAnsi"/>
          <w:sz w:val="20"/>
          <w:lang w:val="hy-AM"/>
        </w:rPr>
      </w:pPr>
    </w:p>
    <w:p w:rsidR="006E5207" w:rsidRDefault="006E5207" w:rsidP="006E5207">
      <w:pPr>
        <w:ind w:firstLine="720"/>
        <w:jc w:val="both"/>
        <w:rPr>
          <w:rFonts w:ascii="GHEA Grapalat" w:hAnsi="GHEA Grapalat"/>
          <w:sz w:val="20"/>
          <w:lang w:val="hy-AM"/>
        </w:rPr>
      </w:pPr>
      <w:r>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6E5207" w:rsidRDefault="006E5207" w:rsidP="006E5207">
      <w:pPr>
        <w:tabs>
          <w:tab w:val="left" w:pos="1276"/>
        </w:tabs>
        <w:ind w:firstLine="720"/>
        <w:jc w:val="both"/>
        <w:rPr>
          <w:rFonts w:ascii="GHEA Grapalat" w:hAnsi="GHEA Grapalat" w:cs="Sylfaen"/>
          <w:sz w:val="20"/>
          <w:u w:val="single"/>
          <w:lang w:val="hy-AM"/>
        </w:rPr>
      </w:pPr>
    </w:p>
    <w:p w:rsidR="006E5207" w:rsidRDefault="006E5207" w:rsidP="006E5207">
      <w:pPr>
        <w:rPr>
          <w:rFonts w:ascii="GHEA Grapalat" w:hAnsi="GHEA Grapalat"/>
          <w:sz w:val="20"/>
          <w:lang w:val="hy-AM"/>
        </w:rPr>
      </w:pPr>
    </w:p>
    <w:p w:rsidR="006E5207" w:rsidRDefault="006E5207" w:rsidP="006E5207">
      <w:pPr>
        <w:rPr>
          <w:rFonts w:ascii="GHEA Grapalat" w:hAnsi="GHEA Grapalat"/>
          <w:sz w:val="20"/>
          <w:lang w:val="hy-AM"/>
        </w:rPr>
      </w:pPr>
    </w:p>
    <w:p w:rsidR="006E5207" w:rsidRDefault="006E5207" w:rsidP="006E5207">
      <w:pPr>
        <w:rPr>
          <w:rFonts w:ascii="GHEA Grapalat" w:hAnsi="GHEA Grapalat"/>
          <w:sz w:val="20"/>
          <w:lang w:val="hy-AM"/>
        </w:rPr>
      </w:pPr>
    </w:p>
    <w:p w:rsidR="006E5207" w:rsidRDefault="006E5207" w:rsidP="006E5207">
      <w:pPr>
        <w:rPr>
          <w:rFonts w:ascii="GHEA Grapalat" w:hAnsi="GHEA Grapalat"/>
          <w:sz w:val="20"/>
          <w:lang w:val="hy-AM"/>
        </w:rPr>
      </w:pPr>
    </w:p>
    <w:p w:rsidR="006E5207" w:rsidRPr="00FA1819" w:rsidRDefault="00065411" w:rsidP="006E5207">
      <w:pPr>
        <w:rPr>
          <w:rFonts w:ascii="GHEA Grapalat" w:hAnsi="GHEA Grapalat"/>
          <w:sz w:val="20"/>
          <w:lang w:val="hy-AM"/>
        </w:rPr>
        <w:sectPr w:rsidR="006E5207" w:rsidRPr="00FA1819" w:rsidSect="0069073C">
          <w:pgSz w:w="11906" w:h="16838"/>
          <w:pgMar w:top="284" w:right="662" w:bottom="0" w:left="1138" w:header="562" w:footer="562" w:gutter="0"/>
          <w:cols w:space="720"/>
        </w:sectPr>
      </w:pPr>
      <w:r w:rsidRPr="00CC5F63">
        <w:rPr>
          <w:vertAlign w:val="superscript"/>
          <w:lang w:val="hy-AM"/>
        </w:rPr>
        <w:t>24</w:t>
      </w:r>
      <w:r w:rsidRPr="006265F4">
        <w:rPr>
          <w:vertAlign w:val="superscript"/>
          <w:lang w:val="hy-AM"/>
        </w:rPr>
        <w:t xml:space="preserve"> </w:t>
      </w:r>
      <w:r w:rsidRPr="006265F4">
        <w:rPr>
          <w:rFonts w:ascii="GHEA Grapalat" w:hAnsi="GHEA Grapalat"/>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տասնապատիկը,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rsidR="006E5207" w:rsidRDefault="006E5207" w:rsidP="006E5207">
      <w:pPr>
        <w:jc w:val="right"/>
        <w:rPr>
          <w:rFonts w:ascii="GHEA Grapalat" w:hAnsi="GHEA Grapalat"/>
          <w:i/>
          <w:sz w:val="18"/>
          <w:lang w:val="hy-AM"/>
        </w:rPr>
      </w:pPr>
      <w:r>
        <w:rPr>
          <w:rFonts w:ascii="GHEA Grapalat" w:hAnsi="GHEA Grapalat"/>
          <w:i/>
          <w:sz w:val="18"/>
          <w:lang w:val="hy-AM"/>
        </w:rPr>
        <w:lastRenderedPageBreak/>
        <w:t>Հավելված N 1</w:t>
      </w:r>
    </w:p>
    <w:p w:rsidR="006E5207" w:rsidRDefault="006E5207" w:rsidP="006E5207">
      <w:pPr>
        <w:jc w:val="right"/>
        <w:rPr>
          <w:rFonts w:ascii="GHEA Grapalat" w:hAnsi="GHEA Grapalat"/>
          <w:i/>
          <w:sz w:val="18"/>
          <w:lang w:val="hy-AM"/>
        </w:rPr>
      </w:pPr>
      <w:r>
        <w:rPr>
          <w:rFonts w:ascii="GHEA Grapalat" w:hAnsi="GHEA Grapalat"/>
          <w:i/>
          <w:sz w:val="18"/>
          <w:lang w:val="hy-AM"/>
        </w:rPr>
        <w:t xml:space="preserve">«         »              20  թ. </w:t>
      </w:r>
      <w:r w:rsidR="00EC64BC">
        <w:rPr>
          <w:rFonts w:ascii="GHEA Grapalat" w:hAnsi="GHEA Grapalat"/>
          <w:i/>
          <w:sz w:val="18"/>
          <w:lang w:val="hy-AM"/>
        </w:rPr>
        <w:t>Կ</w:t>
      </w:r>
      <w:r>
        <w:rPr>
          <w:rFonts w:ascii="GHEA Grapalat" w:hAnsi="GHEA Grapalat"/>
          <w:i/>
          <w:sz w:val="18"/>
          <w:lang w:val="hy-AM"/>
        </w:rPr>
        <w:t xml:space="preserve">նքված </w:t>
      </w:r>
    </w:p>
    <w:p w:rsidR="006E5207" w:rsidRDefault="006E5207" w:rsidP="006E5207">
      <w:pPr>
        <w:jc w:val="right"/>
        <w:rPr>
          <w:rFonts w:ascii="GHEA Grapalat" w:hAnsi="GHEA Grapalat"/>
          <w:i/>
          <w:sz w:val="18"/>
          <w:lang w:val="hy-AM"/>
        </w:rPr>
      </w:pPr>
      <w:r>
        <w:rPr>
          <w:rFonts w:ascii="GHEA Grapalat" w:hAnsi="GHEA Grapalat"/>
          <w:i/>
          <w:sz w:val="18"/>
          <w:lang w:val="hy-AM"/>
        </w:rPr>
        <w:t xml:space="preserve">                      ծածկագրով պայմանագրի</w:t>
      </w:r>
    </w:p>
    <w:p w:rsidR="006E5207" w:rsidRDefault="006E5207" w:rsidP="006E5207">
      <w:pPr>
        <w:jc w:val="center"/>
        <w:rPr>
          <w:rFonts w:ascii="GHEA Grapalat" w:hAnsi="GHEA Grapalat"/>
          <w:sz w:val="18"/>
          <w:lang w:val="hy-AM"/>
        </w:rPr>
      </w:pPr>
    </w:p>
    <w:p w:rsidR="006E5207" w:rsidRDefault="006E5207" w:rsidP="006E5207">
      <w:pPr>
        <w:jc w:val="center"/>
        <w:rPr>
          <w:rFonts w:ascii="GHEA Grapalat" w:hAnsi="GHEA Grapalat"/>
          <w:sz w:val="20"/>
          <w:lang w:val="hy-AM"/>
        </w:rPr>
      </w:pPr>
    </w:p>
    <w:p w:rsidR="006E5207" w:rsidRDefault="006E5207" w:rsidP="006E5207">
      <w:pPr>
        <w:jc w:val="center"/>
        <w:rPr>
          <w:rFonts w:ascii="GHEA Grapalat" w:hAnsi="GHEA Grapalat"/>
          <w:sz w:val="20"/>
          <w:lang w:val="hy-AM"/>
        </w:rPr>
      </w:pPr>
      <w:r>
        <w:rPr>
          <w:rFonts w:ascii="GHEA Grapalat" w:hAnsi="GHEA Grapalat"/>
          <w:sz w:val="20"/>
          <w:lang w:val="hy-AM"/>
        </w:rPr>
        <w:t xml:space="preserve">ՏԵԽՆԻԿԱԿԱՆ ԲՆՈՒԹԱԳԻՐ </w:t>
      </w:r>
      <w:r w:rsidR="00EC64BC">
        <w:rPr>
          <w:rFonts w:ascii="GHEA Grapalat" w:hAnsi="GHEA Grapalat"/>
          <w:sz w:val="20"/>
          <w:lang w:val="hy-AM"/>
        </w:rPr>
        <w:t>—</w:t>
      </w:r>
      <w:r>
        <w:rPr>
          <w:rFonts w:ascii="GHEA Grapalat" w:hAnsi="GHEA Grapalat"/>
          <w:sz w:val="20"/>
          <w:lang w:val="hy-AM"/>
        </w:rPr>
        <w:t xml:space="preserve"> ԳՆՄԱՆ ԺԱՄԱՆԱԿԱՑՈՒՅՑ*</w:t>
      </w:r>
    </w:p>
    <w:p w:rsidR="006E5207" w:rsidRDefault="006E5207" w:rsidP="006E5207">
      <w:pPr>
        <w:jc w:val="center"/>
        <w:rPr>
          <w:rFonts w:ascii="GHEA Grapalat" w:hAnsi="GHEA Grapalat"/>
          <w:sz w:val="20"/>
          <w:lang w:val="hy-AM"/>
        </w:rPr>
      </w:pP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3"/>
        <w:gridCol w:w="1405"/>
        <w:gridCol w:w="1499"/>
        <w:gridCol w:w="1248"/>
        <w:gridCol w:w="2350"/>
        <w:gridCol w:w="895"/>
        <w:gridCol w:w="857"/>
        <w:gridCol w:w="775"/>
        <w:gridCol w:w="1134"/>
        <w:gridCol w:w="1134"/>
        <w:gridCol w:w="1603"/>
        <w:gridCol w:w="1190"/>
      </w:tblGrid>
      <w:tr w:rsidR="006E5207" w:rsidTr="005F7428">
        <w:tc>
          <w:tcPr>
            <w:tcW w:w="15423" w:type="dxa"/>
            <w:gridSpan w:val="12"/>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18"/>
              </w:rPr>
            </w:pPr>
            <w:r>
              <w:rPr>
                <w:rFonts w:ascii="GHEA Grapalat" w:hAnsi="GHEA Grapalat"/>
                <w:sz w:val="18"/>
              </w:rPr>
              <w:t>Ապրանքի</w:t>
            </w:r>
          </w:p>
        </w:tc>
      </w:tr>
      <w:tr w:rsidR="006E5207" w:rsidTr="005F7428">
        <w:trPr>
          <w:trHeight w:val="219"/>
        </w:trPr>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sz w:val="18"/>
              </w:rPr>
            </w:pPr>
            <w:r>
              <w:rPr>
                <w:rFonts w:ascii="GHEA Grapalat" w:hAnsi="GHEA Grapalat"/>
                <w:sz w:val="18"/>
              </w:rPr>
              <w:t>հրավերով նախատեսված չափաբաժնի համարը</w:t>
            </w:r>
          </w:p>
        </w:tc>
        <w:tc>
          <w:tcPr>
            <w:tcW w:w="1405"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sz w:val="18"/>
              </w:rPr>
            </w:pPr>
            <w:r>
              <w:rPr>
                <w:rFonts w:ascii="GHEA Grapalat" w:hAnsi="GHEA Grapalat"/>
                <w:sz w:val="18"/>
              </w:rPr>
              <w:t>գնումների պլանով նախատեսված միջանցիկ ծածկագիրը` ըստ ԳՄԱ դասակարգման (CPV)</w:t>
            </w:r>
          </w:p>
        </w:tc>
        <w:tc>
          <w:tcPr>
            <w:tcW w:w="1499"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sz w:val="18"/>
              </w:rPr>
            </w:pPr>
            <w:r>
              <w:rPr>
                <w:rFonts w:ascii="GHEA Grapalat" w:hAnsi="GHEA Grapalat"/>
                <w:sz w:val="18"/>
              </w:rPr>
              <w:t xml:space="preserve">անվանումը </w:t>
            </w:r>
          </w:p>
        </w:tc>
        <w:tc>
          <w:tcPr>
            <w:tcW w:w="1248"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sz w:val="18"/>
              </w:rPr>
            </w:pPr>
            <w:r>
              <w:rPr>
                <w:rFonts w:ascii="GHEA Grapalat" w:hAnsi="GHEA Grapalat"/>
                <w:sz w:val="18"/>
              </w:rPr>
              <w:t>ապրանքային նշանը, մակիշը և արտադրողի անվանումը **</w:t>
            </w:r>
          </w:p>
        </w:tc>
        <w:tc>
          <w:tcPr>
            <w:tcW w:w="2350"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sz w:val="18"/>
              </w:rPr>
            </w:pPr>
            <w:r>
              <w:rPr>
                <w:rFonts w:ascii="GHEA Grapalat" w:hAnsi="GHEA Grapalat"/>
                <w:sz w:val="18"/>
              </w:rPr>
              <w:t>տեխնիկական բնութագիրը</w:t>
            </w:r>
          </w:p>
        </w:tc>
        <w:tc>
          <w:tcPr>
            <w:tcW w:w="895"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sz w:val="18"/>
              </w:rPr>
            </w:pPr>
            <w:r>
              <w:rPr>
                <w:rFonts w:ascii="GHEA Grapalat" w:hAnsi="GHEA Grapalat"/>
                <w:sz w:val="18"/>
              </w:rPr>
              <w:t>չափման միավորը</w:t>
            </w:r>
          </w:p>
        </w:tc>
        <w:tc>
          <w:tcPr>
            <w:tcW w:w="857"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sz w:val="18"/>
              </w:rPr>
            </w:pPr>
            <w:r>
              <w:rPr>
                <w:rFonts w:ascii="GHEA Grapalat" w:hAnsi="GHEA Grapalat"/>
                <w:sz w:val="18"/>
              </w:rPr>
              <w:t>միավոր գինը/ՀՀ դրամ</w:t>
            </w:r>
          </w:p>
        </w:tc>
        <w:tc>
          <w:tcPr>
            <w:tcW w:w="775"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sz w:val="18"/>
              </w:rPr>
            </w:pPr>
            <w:r>
              <w:rPr>
                <w:rFonts w:ascii="GHEA Grapalat" w:hAnsi="GHEA Grapalat"/>
                <w:sz w:val="18"/>
              </w:rPr>
              <w:t>ընդհանուր գինը/ՀՀ դրամ</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sz w:val="18"/>
              </w:rPr>
            </w:pPr>
            <w:r>
              <w:rPr>
                <w:rFonts w:ascii="GHEA Grapalat" w:hAnsi="GHEA Grapalat"/>
                <w:sz w:val="18"/>
              </w:rPr>
              <w:t>ընդհանուր քանակը</w:t>
            </w:r>
          </w:p>
        </w:tc>
        <w:tc>
          <w:tcPr>
            <w:tcW w:w="3927" w:type="dxa"/>
            <w:gridSpan w:val="3"/>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sz w:val="18"/>
              </w:rPr>
            </w:pPr>
            <w:r>
              <w:rPr>
                <w:rFonts w:ascii="GHEA Grapalat" w:hAnsi="GHEA Grapalat"/>
                <w:sz w:val="18"/>
              </w:rPr>
              <w:t>մատակարարման</w:t>
            </w:r>
          </w:p>
        </w:tc>
      </w:tr>
      <w:tr w:rsidR="006E5207" w:rsidTr="005F7428">
        <w:trPr>
          <w:trHeight w:val="445"/>
        </w:trPr>
        <w:tc>
          <w:tcPr>
            <w:tcW w:w="1333"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rPr>
            </w:pPr>
          </w:p>
        </w:tc>
        <w:tc>
          <w:tcPr>
            <w:tcW w:w="1499"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rPr>
            </w:pPr>
          </w:p>
        </w:tc>
        <w:tc>
          <w:tcPr>
            <w:tcW w:w="1248"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rPr>
            </w:pPr>
          </w:p>
        </w:tc>
        <w:tc>
          <w:tcPr>
            <w:tcW w:w="2350"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rPr>
            </w:pPr>
          </w:p>
        </w:tc>
        <w:tc>
          <w:tcPr>
            <w:tcW w:w="895"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rPr>
            </w:pPr>
          </w:p>
        </w:tc>
        <w:tc>
          <w:tcPr>
            <w:tcW w:w="857"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rPr>
            </w:pPr>
          </w:p>
        </w:tc>
        <w:tc>
          <w:tcPr>
            <w:tcW w:w="775"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sz w:val="18"/>
              </w:rPr>
            </w:pPr>
            <w:r>
              <w:rPr>
                <w:rFonts w:ascii="GHEA Grapalat" w:hAnsi="GHEA Grapalat"/>
                <w:sz w:val="18"/>
              </w:rPr>
              <w:t>հասցեն</w:t>
            </w:r>
          </w:p>
        </w:tc>
        <w:tc>
          <w:tcPr>
            <w:tcW w:w="1603"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sz w:val="18"/>
              </w:rPr>
            </w:pPr>
            <w:r>
              <w:rPr>
                <w:rFonts w:ascii="GHEA Grapalat" w:hAnsi="GHEA Grapalat"/>
                <w:sz w:val="18"/>
              </w:rPr>
              <w:t>ենթակա քանակը</w:t>
            </w:r>
          </w:p>
        </w:tc>
        <w:tc>
          <w:tcPr>
            <w:tcW w:w="1190" w:type="dxa"/>
            <w:tcBorders>
              <w:top w:val="single" w:sz="4" w:space="0" w:color="auto"/>
              <w:left w:val="single" w:sz="4" w:space="0" w:color="auto"/>
              <w:bottom w:val="single" w:sz="4" w:space="0" w:color="auto"/>
              <w:right w:val="single" w:sz="4" w:space="0" w:color="auto"/>
            </w:tcBorders>
            <w:vAlign w:val="center"/>
          </w:tcPr>
          <w:p w:rsidR="006E5207" w:rsidRDefault="006E5207">
            <w:pPr>
              <w:jc w:val="center"/>
              <w:rPr>
                <w:rFonts w:ascii="GHEA Grapalat" w:hAnsi="GHEA Grapalat"/>
                <w:sz w:val="18"/>
              </w:rPr>
            </w:pPr>
            <w:r>
              <w:rPr>
                <w:rFonts w:ascii="GHEA Grapalat" w:hAnsi="GHEA Grapalat"/>
                <w:sz w:val="18"/>
              </w:rPr>
              <w:t>Ժամկետը***</w:t>
            </w:r>
          </w:p>
          <w:p w:rsidR="006E5207" w:rsidRDefault="006E5207">
            <w:pPr>
              <w:jc w:val="center"/>
              <w:rPr>
                <w:rFonts w:ascii="GHEA Grapalat" w:hAnsi="GHEA Grapalat"/>
                <w:sz w:val="18"/>
              </w:rPr>
            </w:pPr>
          </w:p>
        </w:tc>
      </w:tr>
      <w:tr w:rsidR="00F762AF" w:rsidRPr="00761E13" w:rsidTr="00F228B0">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814300">
            <w:pPr>
              <w:jc w:val="center"/>
              <w:rPr>
                <w:rFonts w:ascii="GHEA Grapalat" w:hAnsi="GHEA Grapalat"/>
                <w:sz w:val="16"/>
                <w:szCs w:val="16"/>
                <w:lang w:val="ru-RU"/>
              </w:rPr>
            </w:pPr>
            <w:r w:rsidRPr="005F7428">
              <w:rPr>
                <w:rFonts w:ascii="GHEA Grapalat" w:hAnsi="GHEA Grapalat"/>
                <w:sz w:val="16"/>
                <w:szCs w:val="16"/>
                <w:lang w:val="ru-RU"/>
              </w:rPr>
              <w:t>1</w:t>
            </w:r>
          </w:p>
        </w:tc>
        <w:tc>
          <w:tcPr>
            <w:tcW w:w="1405" w:type="dxa"/>
            <w:tcBorders>
              <w:top w:val="single" w:sz="4" w:space="0" w:color="auto"/>
              <w:left w:val="single" w:sz="4" w:space="0" w:color="auto"/>
              <w:bottom w:val="single" w:sz="4" w:space="0" w:color="auto"/>
              <w:right w:val="single" w:sz="4" w:space="0" w:color="auto"/>
            </w:tcBorders>
            <w:vAlign w:val="center"/>
          </w:tcPr>
          <w:p w:rsidR="00F762AF" w:rsidRPr="00F762AF" w:rsidRDefault="00F762AF" w:rsidP="00F762AF">
            <w:pPr>
              <w:jc w:val="center"/>
              <w:rPr>
                <w:rFonts w:asciiTheme="minorHAnsi" w:hAnsiTheme="minorHAnsi"/>
                <w:sz w:val="16"/>
                <w:szCs w:val="16"/>
                <w:lang w:val="hy-AM"/>
              </w:rPr>
            </w:pPr>
            <w:r w:rsidRPr="005F7428">
              <w:rPr>
                <w:rFonts w:ascii="GHEA Grapalat" w:hAnsi="GHEA Grapalat"/>
                <w:sz w:val="16"/>
                <w:szCs w:val="16"/>
              </w:rPr>
              <w:t>158111</w:t>
            </w:r>
            <w:r>
              <w:rPr>
                <w:rFonts w:asciiTheme="minorHAnsi" w:hAnsiTheme="minorHAnsi"/>
                <w:sz w:val="16"/>
                <w:szCs w:val="16"/>
                <w:lang w:val="hy-AM"/>
              </w:rPr>
              <w:t>00</w:t>
            </w:r>
          </w:p>
        </w:tc>
        <w:tc>
          <w:tcPr>
            <w:tcW w:w="1499" w:type="dxa"/>
            <w:tcBorders>
              <w:top w:val="single" w:sz="4" w:space="0" w:color="auto"/>
              <w:left w:val="single" w:sz="4" w:space="0" w:color="auto"/>
              <w:bottom w:val="single" w:sz="4" w:space="0" w:color="auto"/>
              <w:right w:val="single" w:sz="4" w:space="0" w:color="auto"/>
            </w:tcBorders>
            <w:vAlign w:val="bottom"/>
          </w:tcPr>
          <w:p w:rsidR="00F762AF" w:rsidRDefault="00F762AF" w:rsidP="00F228B0">
            <w:pPr>
              <w:jc w:val="center"/>
              <w:rPr>
                <w:rFonts w:ascii="Arial LatArm" w:hAnsi="Arial LatArm" w:cs="Calibri"/>
                <w:sz w:val="18"/>
                <w:szCs w:val="18"/>
                <w:lang w:val="ru-RU" w:eastAsia="ru-RU"/>
              </w:rPr>
            </w:pPr>
            <w:r>
              <w:rPr>
                <w:rFonts w:ascii="Arial" w:hAnsi="Arial" w:cs="Arial"/>
                <w:sz w:val="18"/>
                <w:szCs w:val="18"/>
              </w:rPr>
              <w:t>հաց</w:t>
            </w:r>
          </w:p>
        </w:tc>
        <w:tc>
          <w:tcPr>
            <w:tcW w:w="1248" w:type="dxa"/>
            <w:tcBorders>
              <w:top w:val="single" w:sz="4" w:space="0" w:color="auto"/>
              <w:left w:val="single" w:sz="4" w:space="0" w:color="auto"/>
              <w:bottom w:val="single" w:sz="4" w:space="0" w:color="auto"/>
              <w:right w:val="single" w:sz="4" w:space="0" w:color="auto"/>
            </w:tcBorders>
            <w:vAlign w:val="bottom"/>
          </w:tcPr>
          <w:p w:rsidR="00F762AF" w:rsidRPr="007E034A" w:rsidRDefault="00F762AF" w:rsidP="00F228B0">
            <w:pPr>
              <w:rPr>
                <w:rFonts w:asciiTheme="minorHAnsi" w:hAnsiTheme="minorHAnsi" w:cs="Calibri"/>
                <w:i/>
                <w:sz w:val="18"/>
                <w:szCs w:val="18"/>
                <w:lang w:val="hy-AM"/>
              </w:rPr>
            </w:pPr>
          </w:p>
        </w:tc>
        <w:tc>
          <w:tcPr>
            <w:tcW w:w="2350" w:type="dxa"/>
            <w:tcBorders>
              <w:top w:val="single" w:sz="4" w:space="0" w:color="auto"/>
              <w:left w:val="single" w:sz="4" w:space="0" w:color="auto"/>
              <w:bottom w:val="single" w:sz="4" w:space="0" w:color="auto"/>
              <w:right w:val="single" w:sz="4" w:space="0" w:color="auto"/>
            </w:tcBorders>
            <w:vAlign w:val="center"/>
          </w:tcPr>
          <w:p w:rsidR="00F762AF" w:rsidRPr="00520FF9" w:rsidRDefault="00F762AF" w:rsidP="00F228B0">
            <w:pPr>
              <w:rPr>
                <w:rFonts w:ascii="Sylfaen" w:hAnsi="Sylfaen" w:cs="Sylfaen"/>
                <w:bCs/>
                <w:color w:val="000000"/>
                <w:sz w:val="16"/>
                <w:szCs w:val="16"/>
                <w:lang w:val="hy-AM"/>
              </w:rPr>
            </w:pPr>
            <w:r w:rsidRPr="00520FF9">
              <w:rPr>
                <w:rFonts w:ascii="Sylfaen" w:hAnsi="Sylfaen" w:cs="Sylfaen"/>
                <w:color w:val="000000"/>
                <w:sz w:val="16"/>
                <w:szCs w:val="16"/>
                <w:lang w:val="hy-AM"/>
              </w:rPr>
              <w:t>Ցորենի</w:t>
            </w:r>
            <w:r w:rsidRPr="00520FF9">
              <w:rPr>
                <w:color w:val="000000"/>
                <w:sz w:val="16"/>
                <w:szCs w:val="16"/>
                <w:lang w:val="hy-AM"/>
              </w:rPr>
              <w:t xml:space="preserve"> 1-</w:t>
            </w:r>
            <w:r w:rsidRPr="00520FF9">
              <w:rPr>
                <w:rFonts w:ascii="Sylfaen" w:hAnsi="Sylfaen" w:cs="Sylfaen"/>
                <w:color w:val="000000"/>
                <w:sz w:val="16"/>
                <w:szCs w:val="16"/>
                <w:lang w:val="hy-AM"/>
              </w:rPr>
              <w:t>ին</w:t>
            </w:r>
            <w:r w:rsidRPr="00520FF9">
              <w:rPr>
                <w:color w:val="000000"/>
                <w:sz w:val="16"/>
                <w:szCs w:val="16"/>
                <w:lang w:val="hy-AM"/>
              </w:rPr>
              <w:t xml:space="preserve"> </w:t>
            </w:r>
            <w:r w:rsidRPr="00520FF9">
              <w:rPr>
                <w:rFonts w:ascii="Sylfaen" w:hAnsi="Sylfaen" w:cs="Sylfaen"/>
                <w:color w:val="000000"/>
                <w:sz w:val="16"/>
                <w:szCs w:val="16"/>
                <w:lang w:val="hy-AM"/>
              </w:rPr>
              <w:t>տեսակի</w:t>
            </w:r>
            <w:r w:rsidRPr="00520FF9">
              <w:rPr>
                <w:color w:val="000000"/>
                <w:sz w:val="16"/>
                <w:szCs w:val="16"/>
                <w:lang w:val="hy-AM"/>
              </w:rPr>
              <w:t xml:space="preserve"> </w:t>
            </w:r>
            <w:r w:rsidRPr="00520FF9">
              <w:rPr>
                <w:rFonts w:ascii="Sylfaen" w:hAnsi="Sylfaen" w:cs="Sylfaen"/>
                <w:color w:val="000000"/>
                <w:sz w:val="16"/>
                <w:szCs w:val="16"/>
                <w:lang w:val="hy-AM"/>
              </w:rPr>
              <w:t>ալյուրից</w:t>
            </w:r>
            <w:r w:rsidRPr="00520FF9">
              <w:rPr>
                <w:color w:val="000000"/>
                <w:sz w:val="16"/>
                <w:szCs w:val="16"/>
                <w:lang w:val="hy-AM"/>
              </w:rPr>
              <w:t xml:space="preserve"> </w:t>
            </w:r>
            <w:r w:rsidRPr="00520FF9">
              <w:rPr>
                <w:rFonts w:ascii="Sylfaen" w:hAnsi="Sylfaen" w:cs="Sylfaen"/>
                <w:color w:val="000000"/>
                <w:sz w:val="16"/>
                <w:szCs w:val="16"/>
                <w:lang w:val="hy-AM"/>
              </w:rPr>
              <w:t>պատրաստված</w:t>
            </w:r>
            <w:r w:rsidRPr="00520FF9">
              <w:rPr>
                <w:color w:val="000000"/>
                <w:sz w:val="16"/>
                <w:szCs w:val="16"/>
                <w:lang w:val="hy-AM"/>
              </w:rPr>
              <w:t xml:space="preserve">, </w:t>
            </w:r>
            <w:r w:rsidRPr="00520FF9">
              <w:rPr>
                <w:rFonts w:ascii="Sylfaen" w:hAnsi="Sylfaen" w:cs="Sylfaen"/>
                <w:color w:val="000000"/>
                <w:sz w:val="16"/>
                <w:szCs w:val="16"/>
                <w:lang w:val="hy-AM"/>
              </w:rPr>
              <w:t>ՀՍՏ</w:t>
            </w:r>
            <w:r w:rsidRPr="00520FF9">
              <w:rPr>
                <w:color w:val="000000"/>
                <w:sz w:val="16"/>
                <w:szCs w:val="16"/>
                <w:lang w:val="hy-AM"/>
              </w:rPr>
              <w:t xml:space="preserve"> 31-99</w:t>
            </w:r>
            <w:r w:rsidRPr="00520FF9">
              <w:rPr>
                <w:rFonts w:ascii="Tahoma" w:hAnsi="Tahoma" w:cs="Tahoma"/>
                <w:color w:val="000000"/>
                <w:sz w:val="16"/>
                <w:szCs w:val="16"/>
                <w:lang w:val="hy-AM"/>
              </w:rPr>
              <w:t>։</w:t>
            </w:r>
            <w:r w:rsidRPr="00520FF9">
              <w:rPr>
                <w:color w:val="000000"/>
                <w:sz w:val="16"/>
                <w:szCs w:val="16"/>
                <w:lang w:val="hy-AM"/>
              </w:rPr>
              <w:t xml:space="preserve"> </w:t>
            </w:r>
            <w:r w:rsidRPr="00520FF9">
              <w:rPr>
                <w:rFonts w:ascii="Sylfaen" w:hAnsi="Sylfaen" w:cs="Sylfaen"/>
                <w:color w:val="000000"/>
                <w:sz w:val="16"/>
                <w:szCs w:val="16"/>
                <w:lang w:val="hy-AM"/>
              </w:rPr>
              <w:t>Անվտանգությունը</w:t>
            </w:r>
            <w:r w:rsidRPr="00520FF9">
              <w:rPr>
                <w:color w:val="000000"/>
                <w:sz w:val="16"/>
                <w:szCs w:val="16"/>
                <w:lang w:val="hy-AM"/>
              </w:rPr>
              <w:t xml:space="preserve">` </w:t>
            </w:r>
            <w:r w:rsidRPr="00520FF9">
              <w:rPr>
                <w:rFonts w:ascii="Sylfaen" w:hAnsi="Sylfaen" w:cs="Sylfaen"/>
                <w:color w:val="000000"/>
                <w:sz w:val="16"/>
                <w:szCs w:val="16"/>
                <w:lang w:val="hy-AM"/>
              </w:rPr>
              <w:t>ըստ</w:t>
            </w:r>
            <w:r w:rsidRPr="00520FF9">
              <w:rPr>
                <w:color w:val="000000"/>
                <w:sz w:val="16"/>
                <w:szCs w:val="16"/>
                <w:lang w:val="hy-AM"/>
              </w:rPr>
              <w:t xml:space="preserve"> N 2-III-4.9-01-2010 </w:t>
            </w:r>
            <w:r w:rsidRPr="00520FF9">
              <w:rPr>
                <w:rFonts w:ascii="Sylfaen" w:hAnsi="Sylfaen" w:cs="Sylfaen"/>
                <w:color w:val="000000"/>
                <w:sz w:val="16"/>
                <w:szCs w:val="16"/>
                <w:lang w:val="hy-AM"/>
              </w:rPr>
              <w:t>հիգիենիկ</w:t>
            </w:r>
            <w:r w:rsidRPr="00520FF9">
              <w:rPr>
                <w:color w:val="000000"/>
                <w:sz w:val="16"/>
                <w:szCs w:val="16"/>
                <w:lang w:val="hy-AM"/>
              </w:rPr>
              <w:t xml:space="preserve"> </w:t>
            </w:r>
            <w:r w:rsidRPr="00520FF9">
              <w:rPr>
                <w:rFonts w:ascii="Sylfaen" w:hAnsi="Sylfaen" w:cs="Sylfaen"/>
                <w:color w:val="000000"/>
                <w:sz w:val="16"/>
                <w:szCs w:val="16"/>
                <w:lang w:val="hy-AM"/>
              </w:rPr>
              <w:t>նորմատիվների</w:t>
            </w:r>
            <w:r w:rsidRPr="00520FF9">
              <w:rPr>
                <w:color w:val="000000"/>
                <w:sz w:val="16"/>
                <w:szCs w:val="16"/>
                <w:lang w:val="hy-AM"/>
              </w:rPr>
              <w:t xml:space="preserve"> </w:t>
            </w:r>
            <w:r w:rsidRPr="00520FF9">
              <w:rPr>
                <w:rFonts w:ascii="Sylfaen" w:hAnsi="Sylfaen" w:cs="Sylfaen"/>
                <w:color w:val="000000"/>
                <w:sz w:val="16"/>
                <w:szCs w:val="16"/>
                <w:lang w:val="hy-AM"/>
              </w:rPr>
              <w:t>եւ</w:t>
            </w:r>
            <w:r w:rsidRPr="00520FF9">
              <w:rPr>
                <w:color w:val="000000"/>
                <w:sz w:val="16"/>
                <w:szCs w:val="16"/>
                <w:lang w:val="hy-AM"/>
              </w:rPr>
              <w:t xml:space="preserve"> “</w:t>
            </w:r>
            <w:r w:rsidRPr="00520FF9">
              <w:rPr>
                <w:rFonts w:ascii="Sylfaen" w:hAnsi="Sylfaen" w:cs="Sylfaen"/>
                <w:color w:val="000000"/>
                <w:sz w:val="16"/>
                <w:szCs w:val="16"/>
                <w:lang w:val="hy-AM"/>
              </w:rPr>
              <w:t>Սննդամթերքի</w:t>
            </w:r>
            <w:r w:rsidRPr="00520FF9">
              <w:rPr>
                <w:color w:val="000000"/>
                <w:sz w:val="16"/>
                <w:szCs w:val="16"/>
                <w:lang w:val="hy-AM"/>
              </w:rPr>
              <w:t xml:space="preserve"> </w:t>
            </w:r>
            <w:r w:rsidRPr="00520FF9">
              <w:rPr>
                <w:rFonts w:ascii="Sylfaen" w:hAnsi="Sylfaen" w:cs="Sylfaen"/>
                <w:color w:val="000000"/>
                <w:sz w:val="16"/>
                <w:szCs w:val="16"/>
                <w:lang w:val="hy-AM"/>
              </w:rPr>
              <w:t>անվտանգության</w:t>
            </w:r>
            <w:r w:rsidRPr="00520FF9">
              <w:rPr>
                <w:color w:val="000000"/>
                <w:sz w:val="16"/>
                <w:szCs w:val="16"/>
                <w:lang w:val="hy-AM"/>
              </w:rPr>
              <w:t xml:space="preserve"> </w:t>
            </w:r>
            <w:r w:rsidRPr="00520FF9">
              <w:rPr>
                <w:rFonts w:ascii="Sylfaen" w:hAnsi="Sylfaen" w:cs="Sylfaen"/>
                <w:color w:val="000000"/>
                <w:sz w:val="16"/>
                <w:szCs w:val="16"/>
                <w:lang w:val="hy-AM"/>
              </w:rPr>
              <w:t>մասին</w:t>
            </w:r>
            <w:r w:rsidRPr="00520FF9">
              <w:rPr>
                <w:color w:val="000000"/>
                <w:sz w:val="16"/>
                <w:szCs w:val="16"/>
                <w:lang w:val="hy-AM"/>
              </w:rPr>
              <w:t xml:space="preserve">” </w:t>
            </w:r>
            <w:r w:rsidRPr="00520FF9">
              <w:rPr>
                <w:rFonts w:ascii="Sylfaen" w:hAnsi="Sylfaen" w:cs="Sylfaen"/>
                <w:color w:val="000000"/>
                <w:sz w:val="16"/>
                <w:szCs w:val="16"/>
                <w:lang w:val="hy-AM"/>
              </w:rPr>
              <w:t>ՀՀ</w:t>
            </w:r>
            <w:r w:rsidRPr="00520FF9">
              <w:rPr>
                <w:color w:val="000000"/>
                <w:sz w:val="16"/>
                <w:szCs w:val="16"/>
                <w:lang w:val="hy-AM"/>
              </w:rPr>
              <w:t xml:space="preserve"> </w:t>
            </w:r>
            <w:r w:rsidRPr="00520FF9">
              <w:rPr>
                <w:rFonts w:ascii="Sylfaen" w:hAnsi="Sylfaen" w:cs="Sylfaen"/>
                <w:color w:val="000000"/>
                <w:sz w:val="16"/>
                <w:szCs w:val="16"/>
                <w:lang w:val="hy-AM"/>
              </w:rPr>
              <w:t>օրենքի</w:t>
            </w:r>
            <w:r w:rsidRPr="00520FF9">
              <w:rPr>
                <w:color w:val="000000"/>
                <w:sz w:val="16"/>
                <w:szCs w:val="16"/>
                <w:lang w:val="hy-AM"/>
              </w:rPr>
              <w:t xml:space="preserve"> 8-</w:t>
            </w:r>
            <w:r w:rsidRPr="00520FF9">
              <w:rPr>
                <w:rFonts w:ascii="Sylfaen" w:hAnsi="Sylfaen" w:cs="Sylfaen"/>
                <w:color w:val="000000"/>
                <w:sz w:val="16"/>
                <w:szCs w:val="16"/>
                <w:lang w:val="hy-AM"/>
              </w:rPr>
              <w:t>րդ</w:t>
            </w:r>
            <w:r w:rsidRPr="00520FF9">
              <w:rPr>
                <w:color w:val="000000"/>
                <w:sz w:val="16"/>
                <w:szCs w:val="16"/>
                <w:lang w:val="hy-AM"/>
              </w:rPr>
              <w:t xml:space="preserve"> </w:t>
            </w:r>
            <w:r w:rsidRPr="00520FF9">
              <w:rPr>
                <w:rFonts w:ascii="Sylfaen" w:hAnsi="Sylfaen" w:cs="Sylfaen"/>
                <w:color w:val="000000"/>
                <w:sz w:val="16"/>
                <w:szCs w:val="16"/>
                <w:lang w:val="hy-AM"/>
              </w:rPr>
              <w:t>ոդվածի։</w:t>
            </w:r>
            <w:r w:rsidRPr="00520FF9">
              <w:rPr>
                <w:color w:val="000000"/>
                <w:sz w:val="16"/>
                <w:szCs w:val="16"/>
                <w:lang w:val="hy-AM"/>
              </w:rPr>
              <w:t xml:space="preserve"> </w:t>
            </w:r>
            <w:r w:rsidRPr="00520FF9">
              <w:rPr>
                <w:rFonts w:ascii="Sylfaen" w:hAnsi="Sylfaen" w:cs="Sylfaen"/>
                <w:color w:val="000000"/>
                <w:sz w:val="16"/>
                <w:szCs w:val="16"/>
                <w:lang w:val="ru-RU"/>
              </w:rPr>
              <w:t>Պիտանելիության</w:t>
            </w:r>
            <w:r w:rsidRPr="00520FF9">
              <w:rPr>
                <w:color w:val="000000"/>
                <w:sz w:val="16"/>
                <w:szCs w:val="16"/>
              </w:rPr>
              <w:t xml:space="preserve"> </w:t>
            </w:r>
            <w:r w:rsidRPr="00520FF9">
              <w:rPr>
                <w:rFonts w:ascii="Sylfaen" w:hAnsi="Sylfaen" w:cs="Sylfaen"/>
                <w:color w:val="000000"/>
                <w:sz w:val="16"/>
                <w:szCs w:val="16"/>
                <w:lang w:val="ru-RU"/>
              </w:rPr>
              <w:t>մնացորդային</w:t>
            </w:r>
            <w:r w:rsidRPr="00520FF9">
              <w:rPr>
                <w:color w:val="000000"/>
                <w:sz w:val="16"/>
                <w:szCs w:val="16"/>
              </w:rPr>
              <w:t xml:space="preserve"> </w:t>
            </w:r>
            <w:r w:rsidRPr="00520FF9">
              <w:rPr>
                <w:rFonts w:ascii="Sylfaen" w:hAnsi="Sylfaen" w:cs="Sylfaen"/>
                <w:color w:val="000000"/>
                <w:sz w:val="16"/>
                <w:szCs w:val="16"/>
                <w:lang w:val="ru-RU"/>
              </w:rPr>
              <w:t>ժամկետը</w:t>
            </w:r>
            <w:r w:rsidRPr="00520FF9">
              <w:rPr>
                <w:color w:val="000000"/>
                <w:sz w:val="16"/>
                <w:szCs w:val="16"/>
              </w:rPr>
              <w:t xml:space="preserve"> </w:t>
            </w:r>
            <w:r w:rsidRPr="00520FF9">
              <w:rPr>
                <w:rFonts w:ascii="Sylfaen" w:hAnsi="Sylfaen" w:cs="Sylfaen"/>
                <w:color w:val="000000"/>
                <w:sz w:val="16"/>
                <w:szCs w:val="16"/>
                <w:lang w:val="ru-RU"/>
              </w:rPr>
              <w:t>ոչ</w:t>
            </w:r>
            <w:r w:rsidRPr="00520FF9">
              <w:rPr>
                <w:color w:val="000000"/>
                <w:sz w:val="16"/>
                <w:szCs w:val="16"/>
              </w:rPr>
              <w:t xml:space="preserve"> </w:t>
            </w:r>
            <w:r w:rsidRPr="00520FF9">
              <w:rPr>
                <w:rFonts w:ascii="Sylfaen" w:hAnsi="Sylfaen" w:cs="Sylfaen"/>
                <w:color w:val="000000"/>
                <w:sz w:val="16"/>
                <w:szCs w:val="16"/>
                <w:lang w:val="ru-RU"/>
              </w:rPr>
              <w:t>պակաս</w:t>
            </w:r>
            <w:r w:rsidRPr="00520FF9">
              <w:rPr>
                <w:color w:val="000000"/>
                <w:sz w:val="16"/>
                <w:szCs w:val="16"/>
              </w:rPr>
              <w:t xml:space="preserve"> </w:t>
            </w:r>
            <w:r w:rsidRPr="00520FF9">
              <w:rPr>
                <w:rFonts w:ascii="Sylfaen" w:hAnsi="Sylfaen" w:cs="Sylfaen"/>
                <w:color w:val="000000"/>
                <w:sz w:val="16"/>
                <w:szCs w:val="16"/>
                <w:lang w:val="ru-RU"/>
              </w:rPr>
              <w:t>քան</w:t>
            </w:r>
            <w:r w:rsidRPr="00520FF9">
              <w:rPr>
                <w:color w:val="000000"/>
                <w:sz w:val="16"/>
                <w:szCs w:val="16"/>
              </w:rPr>
              <w:t xml:space="preserve"> 90 %</w:t>
            </w:r>
          </w:p>
        </w:tc>
        <w:tc>
          <w:tcPr>
            <w:tcW w:w="895"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814300">
            <w:pPr>
              <w:jc w:val="center"/>
              <w:rPr>
                <w:rFonts w:ascii="GHEA Grapalat" w:hAnsi="GHEA Grapalat"/>
                <w:bCs/>
                <w:sz w:val="16"/>
                <w:szCs w:val="16"/>
              </w:rPr>
            </w:pPr>
            <w:r w:rsidRPr="005F7428">
              <w:rPr>
                <w:rFonts w:ascii="GHEA Grapalat" w:hAnsi="GHEA Grapalat"/>
                <w:bCs/>
                <w:sz w:val="16"/>
                <w:szCs w:val="16"/>
              </w:rPr>
              <w:t>Կգ</w:t>
            </w:r>
          </w:p>
        </w:tc>
        <w:tc>
          <w:tcPr>
            <w:tcW w:w="857"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814300">
            <w:pPr>
              <w:jc w:val="center"/>
              <w:rPr>
                <w:rFonts w:ascii="GHEA Grapalat" w:hAnsi="GHEA Grapalat"/>
                <w:sz w:val="16"/>
                <w:szCs w:val="16"/>
              </w:rPr>
            </w:pPr>
          </w:p>
        </w:tc>
        <w:tc>
          <w:tcPr>
            <w:tcW w:w="775"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814300">
            <w:pPr>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762AF" w:rsidRPr="00A25821" w:rsidRDefault="00F762AF" w:rsidP="00814300">
            <w:pPr>
              <w:jc w:val="center"/>
              <w:rPr>
                <w:rFonts w:asciiTheme="minorHAnsi" w:hAnsiTheme="minorHAnsi" w:cs="Calibri"/>
                <w:color w:val="000000"/>
                <w:sz w:val="16"/>
                <w:szCs w:val="16"/>
                <w:lang w:val="hy-AM"/>
              </w:rPr>
            </w:pPr>
            <w:r>
              <w:rPr>
                <w:rFonts w:asciiTheme="minorHAnsi" w:hAnsiTheme="minorHAnsi" w:cs="Calibri"/>
                <w:color w:val="000000"/>
                <w:sz w:val="16"/>
                <w:szCs w:val="16"/>
                <w:lang w:val="hy-AM"/>
              </w:rPr>
              <w:t>1236</w:t>
            </w:r>
          </w:p>
        </w:tc>
        <w:tc>
          <w:tcPr>
            <w:tcW w:w="1134" w:type="dxa"/>
            <w:tcBorders>
              <w:top w:val="single" w:sz="4" w:space="0" w:color="auto"/>
              <w:left w:val="single" w:sz="4" w:space="0" w:color="auto"/>
              <w:bottom w:val="single" w:sz="4" w:space="0" w:color="auto"/>
              <w:right w:val="single" w:sz="4" w:space="0" w:color="auto"/>
            </w:tcBorders>
            <w:vAlign w:val="center"/>
          </w:tcPr>
          <w:p w:rsidR="00F762AF" w:rsidRPr="00E5068F" w:rsidRDefault="00F762AF" w:rsidP="00814300">
            <w:pPr>
              <w:jc w:val="center"/>
              <w:rPr>
                <w:rFonts w:ascii="GHEA Grapalat" w:hAnsi="GHEA Grapalat"/>
                <w:sz w:val="16"/>
                <w:szCs w:val="16"/>
                <w:lang w:val="hy-AM"/>
              </w:rPr>
            </w:pPr>
            <w:r w:rsidRPr="005F7428">
              <w:rPr>
                <w:rFonts w:ascii="GHEA Grapalat" w:hAnsi="GHEA Grapalat" w:cs="Sylfaen"/>
                <w:sz w:val="16"/>
                <w:szCs w:val="16"/>
                <w:lang w:val="hy-AM"/>
              </w:rPr>
              <w:t>Գ</w:t>
            </w:r>
            <w:r w:rsidRPr="005F7428">
              <w:rPr>
                <w:rFonts w:ascii="MS Mincho" w:eastAsia="MS Mincho" w:hAnsi="MS Mincho" w:cs="MS Mincho" w:hint="eastAsia"/>
                <w:sz w:val="16"/>
                <w:szCs w:val="16"/>
                <w:lang w:val="hy-AM"/>
              </w:rPr>
              <w:t>․</w:t>
            </w:r>
            <w:r>
              <w:rPr>
                <w:rFonts w:ascii="GHEA Grapalat" w:hAnsi="GHEA Grapalat" w:cs="Sylfaen"/>
                <w:sz w:val="16"/>
                <w:szCs w:val="16"/>
                <w:lang w:val="hy-AM"/>
              </w:rPr>
              <w:t>Դիմիտրով</w:t>
            </w:r>
            <w:r w:rsidRPr="005F7428">
              <w:rPr>
                <w:rFonts w:ascii="GHEA Grapalat" w:hAnsi="GHEA Grapalat" w:cs="Arial"/>
                <w:sz w:val="16"/>
                <w:szCs w:val="16"/>
                <w:lang w:val="hy-AM"/>
              </w:rPr>
              <w:t xml:space="preserve">, </w:t>
            </w:r>
            <w:r w:rsidR="00E5068F">
              <w:rPr>
                <w:rFonts w:ascii="GHEA Grapalat" w:hAnsi="GHEA Grapalat" w:cs="Sylfaen"/>
                <w:sz w:val="16"/>
                <w:szCs w:val="16"/>
                <w:lang w:val="hy-AM"/>
              </w:rPr>
              <w:t>,</w:t>
            </w:r>
          </w:p>
        </w:tc>
        <w:tc>
          <w:tcPr>
            <w:tcW w:w="1603"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EC64BC">
            <w:pPr>
              <w:jc w:val="center"/>
              <w:rPr>
                <w:rFonts w:ascii="GHEA Grapalat" w:hAnsi="GHEA Grapalat"/>
                <w:sz w:val="16"/>
                <w:szCs w:val="16"/>
                <w:lang w:val="pt-BR"/>
              </w:rPr>
            </w:pPr>
            <w:r w:rsidRPr="005F7428">
              <w:rPr>
                <w:rFonts w:ascii="GHEA Grapalat" w:hAnsi="GHEA Grapalat" w:cs="Calibri"/>
                <w:sz w:val="16"/>
                <w:szCs w:val="16"/>
                <w:lang w:val="pt-BR"/>
              </w:rPr>
              <w:t>2-</w:t>
            </w:r>
            <w:r w:rsidRPr="00E5068F">
              <w:rPr>
                <w:rFonts w:ascii="GHEA Grapalat" w:hAnsi="GHEA Grapalat" w:cs="Calibri"/>
                <w:sz w:val="16"/>
                <w:szCs w:val="16"/>
                <w:lang w:val="hy-AM"/>
              </w:rPr>
              <w:t>րդ</w:t>
            </w:r>
            <w:r w:rsidRPr="005F7428">
              <w:rPr>
                <w:rFonts w:ascii="GHEA Grapalat" w:hAnsi="GHEA Grapalat" w:cs="Calibri"/>
                <w:sz w:val="16"/>
                <w:szCs w:val="16"/>
                <w:lang w:val="pt-BR"/>
              </w:rPr>
              <w:t xml:space="preserve"> </w:t>
            </w:r>
            <w:r w:rsidRPr="00E5068F">
              <w:rPr>
                <w:rFonts w:ascii="GHEA Grapalat" w:hAnsi="GHEA Grapalat" w:cs="Calibri"/>
                <w:sz w:val="16"/>
                <w:szCs w:val="16"/>
                <w:lang w:val="hy-AM"/>
              </w:rPr>
              <w:t>մատակարարումը</w:t>
            </w:r>
            <w:r w:rsidRPr="005F7428">
              <w:rPr>
                <w:rFonts w:ascii="GHEA Grapalat" w:hAnsi="GHEA Grapalat" w:cs="Calibri"/>
                <w:sz w:val="16"/>
                <w:szCs w:val="16"/>
                <w:lang w:val="pt-BR"/>
              </w:rPr>
              <w:t xml:space="preserve"> </w:t>
            </w:r>
            <w:r w:rsidRPr="00E5068F">
              <w:rPr>
                <w:rFonts w:ascii="GHEA Grapalat" w:hAnsi="GHEA Grapalat" w:cs="Calibri"/>
                <w:sz w:val="16"/>
                <w:szCs w:val="16"/>
                <w:lang w:val="hy-AM"/>
              </w:rPr>
              <w:t>Համաձայն</w:t>
            </w:r>
            <w:r w:rsidRPr="005F7428">
              <w:rPr>
                <w:rFonts w:ascii="GHEA Grapalat" w:hAnsi="GHEA Grapalat" w:cs="Calibri"/>
                <w:sz w:val="16"/>
                <w:szCs w:val="16"/>
                <w:lang w:val="pt-BR"/>
              </w:rPr>
              <w:t xml:space="preserve"> </w:t>
            </w:r>
            <w:r w:rsidRPr="00E5068F">
              <w:rPr>
                <w:rFonts w:ascii="GHEA Grapalat" w:hAnsi="GHEA Grapalat" w:cs="Calibri"/>
                <w:sz w:val="16"/>
                <w:szCs w:val="16"/>
                <w:lang w:val="hy-AM"/>
              </w:rPr>
              <w:t>նախապես</w:t>
            </w:r>
            <w:r w:rsidRPr="005F7428">
              <w:rPr>
                <w:rFonts w:ascii="GHEA Grapalat" w:hAnsi="GHEA Grapalat" w:cs="Calibri"/>
                <w:sz w:val="16"/>
                <w:szCs w:val="16"/>
                <w:lang w:val="pt-BR"/>
              </w:rPr>
              <w:t xml:space="preserve">  </w:t>
            </w:r>
            <w:r w:rsidRPr="00E5068F">
              <w:rPr>
                <w:rFonts w:ascii="GHEA Grapalat" w:hAnsi="GHEA Grapalat" w:cs="Calibri"/>
                <w:sz w:val="16"/>
                <w:szCs w:val="16"/>
                <w:lang w:val="hy-AM"/>
              </w:rPr>
              <w:t>պատվերի</w:t>
            </w:r>
            <w:r w:rsidRPr="005F7428">
              <w:rPr>
                <w:rFonts w:ascii="GHEA Grapalat" w:hAnsi="GHEA Grapalat" w:cs="Calibri"/>
                <w:sz w:val="16"/>
                <w:szCs w:val="16"/>
                <w:lang w:val="pt-BR"/>
              </w:rPr>
              <w:t xml:space="preserve"> </w:t>
            </w:r>
          </w:p>
        </w:tc>
        <w:tc>
          <w:tcPr>
            <w:tcW w:w="1190" w:type="dxa"/>
            <w:tcBorders>
              <w:top w:val="single" w:sz="4" w:space="0" w:color="auto"/>
              <w:left w:val="single" w:sz="4" w:space="0" w:color="auto"/>
              <w:bottom w:val="single" w:sz="4" w:space="0" w:color="auto"/>
              <w:right w:val="single" w:sz="4" w:space="0" w:color="auto"/>
            </w:tcBorders>
          </w:tcPr>
          <w:p w:rsidR="00F762AF" w:rsidRDefault="00F762AF" w:rsidP="00814300">
            <w:pPr>
              <w:jc w:val="center"/>
              <w:rPr>
                <w:rFonts w:ascii="GHEA Grapalat" w:hAnsi="GHEA Grapalat"/>
                <w:sz w:val="16"/>
                <w:szCs w:val="16"/>
                <w:lang w:val="pt-BR"/>
              </w:rPr>
            </w:pPr>
          </w:p>
          <w:p w:rsidR="00F762AF" w:rsidRDefault="00F762AF" w:rsidP="00814300">
            <w:pPr>
              <w:jc w:val="center"/>
              <w:rPr>
                <w:rFonts w:ascii="GHEA Grapalat" w:hAnsi="GHEA Grapalat"/>
                <w:sz w:val="16"/>
                <w:szCs w:val="16"/>
                <w:lang w:val="pt-BR"/>
              </w:rPr>
            </w:pPr>
          </w:p>
          <w:p w:rsidR="00F762AF" w:rsidRPr="005F7428" w:rsidRDefault="00F762AF" w:rsidP="00814300">
            <w:pPr>
              <w:jc w:val="center"/>
              <w:rPr>
                <w:rFonts w:ascii="GHEA Grapalat" w:hAnsi="GHEA Grapalat"/>
                <w:sz w:val="16"/>
                <w:szCs w:val="16"/>
                <w:lang w:val="pt-BR"/>
              </w:rPr>
            </w:pPr>
            <w:r w:rsidRPr="005F7428">
              <w:rPr>
                <w:rFonts w:ascii="GHEA Grapalat" w:hAnsi="GHEA Grapalat"/>
                <w:sz w:val="16"/>
                <w:szCs w:val="16"/>
                <w:lang w:val="pt-BR"/>
              </w:rPr>
              <w:t>1-</w:t>
            </w:r>
            <w:r w:rsidRPr="005F7428">
              <w:rPr>
                <w:rFonts w:ascii="GHEA Grapalat" w:hAnsi="GHEA Grapalat"/>
                <w:sz w:val="16"/>
                <w:szCs w:val="16"/>
              </w:rPr>
              <w:t>ին</w:t>
            </w:r>
            <w:r w:rsidRPr="005F7428">
              <w:rPr>
                <w:rFonts w:ascii="GHEA Grapalat" w:hAnsi="GHEA Grapalat"/>
                <w:sz w:val="16"/>
                <w:szCs w:val="16"/>
                <w:lang w:val="pt-BR"/>
              </w:rPr>
              <w:t xml:space="preserve"> </w:t>
            </w:r>
            <w:r w:rsidRPr="005F7428">
              <w:rPr>
                <w:rFonts w:ascii="GHEA Grapalat" w:hAnsi="GHEA Grapalat"/>
                <w:sz w:val="16"/>
                <w:szCs w:val="16"/>
              </w:rPr>
              <w:t>մատակարարումը</w:t>
            </w:r>
            <w:r w:rsidRPr="005F7428">
              <w:rPr>
                <w:rFonts w:ascii="GHEA Grapalat" w:hAnsi="GHEA Grapalat"/>
                <w:sz w:val="16"/>
                <w:szCs w:val="16"/>
                <w:lang w:val="pt-BR"/>
              </w:rPr>
              <w:t xml:space="preserve"> </w:t>
            </w:r>
            <w:r w:rsidRPr="005F7428">
              <w:rPr>
                <w:rFonts w:ascii="GHEA Grapalat" w:hAnsi="GHEA Grapalat"/>
                <w:sz w:val="16"/>
                <w:szCs w:val="16"/>
              </w:rPr>
              <w:t>կկատարվի</w:t>
            </w:r>
            <w:r w:rsidRPr="005F7428">
              <w:rPr>
                <w:rFonts w:ascii="GHEA Grapalat" w:hAnsi="GHEA Grapalat"/>
                <w:sz w:val="16"/>
                <w:szCs w:val="16"/>
                <w:lang w:val="pt-BR"/>
              </w:rPr>
              <w:t xml:space="preserve"> </w:t>
            </w:r>
            <w:r>
              <w:rPr>
                <w:rFonts w:ascii="GHEA Grapalat" w:hAnsi="GHEA Grapalat"/>
                <w:sz w:val="16"/>
                <w:szCs w:val="16"/>
              </w:rPr>
              <w:t>համաձայնագիրը</w:t>
            </w:r>
            <w:r w:rsidRPr="002B02DB">
              <w:rPr>
                <w:rFonts w:ascii="GHEA Grapalat" w:hAnsi="GHEA Grapalat"/>
                <w:sz w:val="16"/>
                <w:szCs w:val="16"/>
                <w:lang w:val="pt-BR"/>
              </w:rPr>
              <w:t xml:space="preserve"> </w:t>
            </w:r>
            <w:r>
              <w:rPr>
                <w:rFonts w:ascii="GHEA Grapalat" w:hAnsi="GHEA Grapalat"/>
                <w:sz w:val="16"/>
                <w:szCs w:val="16"/>
              </w:rPr>
              <w:t>կնքման</w:t>
            </w:r>
            <w:r w:rsidRPr="002B02DB">
              <w:rPr>
                <w:rFonts w:ascii="GHEA Grapalat" w:hAnsi="GHEA Grapalat"/>
                <w:sz w:val="16"/>
                <w:szCs w:val="16"/>
                <w:lang w:val="pt-BR"/>
              </w:rPr>
              <w:t xml:space="preserve"> </w:t>
            </w:r>
            <w:r>
              <w:rPr>
                <w:rFonts w:ascii="GHEA Grapalat" w:hAnsi="GHEA Grapalat"/>
                <w:sz w:val="16"/>
                <w:szCs w:val="16"/>
              </w:rPr>
              <w:t>օրվանից</w:t>
            </w:r>
            <w:r w:rsidRPr="002B02DB">
              <w:rPr>
                <w:rFonts w:ascii="GHEA Grapalat" w:hAnsi="GHEA Grapalat"/>
                <w:sz w:val="16"/>
                <w:szCs w:val="16"/>
                <w:lang w:val="pt-BR"/>
              </w:rPr>
              <w:t xml:space="preserve"> </w:t>
            </w:r>
            <w:r>
              <w:rPr>
                <w:rFonts w:ascii="GHEA Grapalat" w:hAnsi="GHEA Grapalat"/>
                <w:sz w:val="16"/>
                <w:szCs w:val="16"/>
              </w:rPr>
              <w:t>սկսած</w:t>
            </w:r>
            <w:r w:rsidRPr="002B02DB">
              <w:rPr>
                <w:rFonts w:ascii="GHEA Grapalat" w:hAnsi="GHEA Grapalat"/>
                <w:sz w:val="16"/>
                <w:szCs w:val="16"/>
                <w:lang w:val="pt-BR"/>
              </w:rPr>
              <w:t xml:space="preserve"> </w:t>
            </w:r>
            <w:r w:rsidRPr="005F7428">
              <w:rPr>
                <w:rFonts w:ascii="GHEA Grapalat" w:hAnsi="GHEA Grapalat"/>
                <w:sz w:val="16"/>
                <w:szCs w:val="16"/>
                <w:lang w:val="pt-BR"/>
              </w:rPr>
              <w:t xml:space="preserve"> </w:t>
            </w:r>
          </w:p>
          <w:p w:rsidR="00F762AF" w:rsidRPr="005F7428" w:rsidRDefault="00F762AF" w:rsidP="00814300">
            <w:pPr>
              <w:jc w:val="center"/>
              <w:rPr>
                <w:rFonts w:ascii="GHEA Grapalat" w:hAnsi="GHEA Grapalat"/>
                <w:sz w:val="16"/>
                <w:szCs w:val="16"/>
                <w:lang w:val="pt-BR"/>
              </w:rPr>
            </w:pPr>
          </w:p>
        </w:tc>
      </w:tr>
      <w:tr w:rsidR="00F762AF" w:rsidRPr="00761E13" w:rsidTr="00F228B0">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814300">
            <w:pPr>
              <w:jc w:val="center"/>
              <w:rPr>
                <w:rFonts w:ascii="GHEA Grapalat" w:hAnsi="GHEA Grapalat"/>
                <w:sz w:val="16"/>
                <w:szCs w:val="16"/>
                <w:lang w:val="ru-RU"/>
              </w:rPr>
            </w:pPr>
            <w:r w:rsidRPr="005F7428">
              <w:rPr>
                <w:rFonts w:ascii="GHEA Grapalat" w:hAnsi="GHEA Grapalat"/>
                <w:sz w:val="16"/>
                <w:szCs w:val="16"/>
                <w:lang w:val="ru-RU"/>
              </w:rPr>
              <w:t>2</w:t>
            </w:r>
          </w:p>
        </w:tc>
        <w:tc>
          <w:tcPr>
            <w:tcW w:w="1405"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814300">
            <w:pPr>
              <w:jc w:val="center"/>
              <w:rPr>
                <w:rFonts w:ascii="GHEA Grapalat" w:hAnsi="GHEA Grapalat"/>
                <w:sz w:val="16"/>
                <w:szCs w:val="16"/>
              </w:rPr>
            </w:pPr>
            <w:r w:rsidRPr="005F7428">
              <w:rPr>
                <w:rFonts w:ascii="GHEA Grapalat" w:hAnsi="GHEA Grapalat"/>
                <w:sz w:val="16"/>
                <w:szCs w:val="16"/>
              </w:rPr>
              <w:t>03211300</w:t>
            </w:r>
          </w:p>
        </w:tc>
        <w:tc>
          <w:tcPr>
            <w:tcW w:w="1499" w:type="dxa"/>
            <w:tcBorders>
              <w:top w:val="single" w:sz="4" w:space="0" w:color="auto"/>
              <w:left w:val="single" w:sz="4" w:space="0" w:color="auto"/>
              <w:bottom w:val="single" w:sz="4" w:space="0" w:color="auto"/>
              <w:right w:val="single" w:sz="4" w:space="0" w:color="auto"/>
            </w:tcBorders>
            <w:vAlign w:val="bottom"/>
          </w:tcPr>
          <w:p w:rsidR="00F762AF" w:rsidRDefault="00F762AF" w:rsidP="00F228B0">
            <w:pPr>
              <w:jc w:val="center"/>
              <w:rPr>
                <w:rFonts w:ascii="Arial LatArm" w:hAnsi="Arial LatArm" w:cs="Calibri"/>
                <w:sz w:val="18"/>
                <w:szCs w:val="18"/>
              </w:rPr>
            </w:pPr>
            <w:r>
              <w:rPr>
                <w:rFonts w:ascii="Arial" w:hAnsi="Arial" w:cs="Arial"/>
                <w:sz w:val="18"/>
                <w:szCs w:val="18"/>
              </w:rPr>
              <w:t>բրինձ</w:t>
            </w:r>
          </w:p>
        </w:tc>
        <w:tc>
          <w:tcPr>
            <w:tcW w:w="1248" w:type="dxa"/>
            <w:tcBorders>
              <w:top w:val="single" w:sz="4" w:space="0" w:color="auto"/>
              <w:left w:val="single" w:sz="4" w:space="0" w:color="auto"/>
              <w:bottom w:val="single" w:sz="4" w:space="0" w:color="auto"/>
              <w:right w:val="single" w:sz="4" w:space="0" w:color="auto"/>
            </w:tcBorders>
            <w:vAlign w:val="bottom"/>
          </w:tcPr>
          <w:p w:rsidR="00F762AF" w:rsidRPr="00D45C73" w:rsidRDefault="00F762AF" w:rsidP="00F228B0">
            <w:pPr>
              <w:rPr>
                <w:rFonts w:ascii="GHEA Grapalat" w:hAnsi="GHEA Grapalat" w:cs="Calibri"/>
                <w:i/>
                <w:sz w:val="18"/>
                <w:szCs w:val="18"/>
                <w:lang w:val="ru-RU"/>
              </w:rPr>
            </w:pPr>
          </w:p>
        </w:tc>
        <w:tc>
          <w:tcPr>
            <w:tcW w:w="2350"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814300">
            <w:pPr>
              <w:jc w:val="center"/>
              <w:rPr>
                <w:rFonts w:ascii="GHEA Grapalat" w:hAnsi="GHEA Grapalat"/>
                <w:color w:val="000000"/>
                <w:sz w:val="16"/>
                <w:szCs w:val="16"/>
                <w:lang w:val="hy-AM"/>
              </w:rPr>
            </w:pPr>
            <w:r w:rsidRPr="005F7428">
              <w:rPr>
                <w:rFonts w:ascii="GHEA Grapalat" w:hAnsi="GHEA Grapalat" w:cs="Sylfaen"/>
                <w:sz w:val="16"/>
                <w:szCs w:val="16"/>
                <w:lang w:val="hy-AM"/>
              </w:rPr>
              <w:t>Սպիտակ</w:t>
            </w:r>
            <w:r w:rsidRPr="005F7428">
              <w:rPr>
                <w:rFonts w:ascii="GHEA Grapalat" w:hAnsi="GHEA Grapalat" w:cs="Arial"/>
                <w:sz w:val="16"/>
                <w:szCs w:val="16"/>
                <w:lang w:val="hy-AM"/>
              </w:rPr>
              <w:t>,</w:t>
            </w:r>
            <w:r w:rsidRPr="005F7428">
              <w:rPr>
                <w:rFonts w:ascii="GHEA Grapalat" w:hAnsi="GHEA Grapalat" w:cs="Calibri"/>
                <w:sz w:val="16"/>
                <w:szCs w:val="16"/>
                <w:lang w:val="hy-AM"/>
              </w:rPr>
              <w:t xml:space="preserve"> </w:t>
            </w:r>
            <w:r w:rsidRPr="005F7428">
              <w:rPr>
                <w:rFonts w:ascii="GHEA Grapalat" w:hAnsi="GHEA Grapalat" w:cs="Sylfaen"/>
                <w:sz w:val="16"/>
                <w:szCs w:val="16"/>
                <w:lang w:val="hy-AM"/>
              </w:rPr>
              <w:t>խոշոր</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բարձր</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երկար կամ կլոր</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տեսակի</w:t>
            </w:r>
            <w:r w:rsidRPr="005F7428">
              <w:rPr>
                <w:rFonts w:ascii="GHEA Grapalat" w:hAnsi="GHEA Grapalat" w:cs="Calibri"/>
                <w:sz w:val="16"/>
                <w:szCs w:val="16"/>
                <w:lang w:val="hy-AM"/>
              </w:rPr>
              <w:t xml:space="preserve">,  </w:t>
            </w:r>
            <w:r w:rsidRPr="005F7428">
              <w:rPr>
                <w:rFonts w:ascii="GHEA Grapalat" w:hAnsi="GHEA Grapalat" w:cs="Sylfaen"/>
                <w:sz w:val="16"/>
                <w:szCs w:val="16"/>
                <w:lang w:val="hy-AM"/>
              </w:rPr>
              <w:t>չկոտրած</w:t>
            </w:r>
            <w:r w:rsidRPr="005F7428">
              <w:rPr>
                <w:rFonts w:ascii="GHEA Grapalat" w:hAnsi="GHEA Grapalat" w:cs="Arial"/>
                <w:sz w:val="16"/>
                <w:szCs w:val="16"/>
                <w:lang w:val="hy-AM"/>
              </w:rPr>
              <w:t>,</w:t>
            </w:r>
            <w:r w:rsidRPr="005F7428">
              <w:rPr>
                <w:rFonts w:ascii="GHEA Grapalat" w:hAnsi="GHEA Grapalat" w:cs="Calibri"/>
                <w:sz w:val="16"/>
                <w:szCs w:val="16"/>
                <w:lang w:val="hy-AM"/>
              </w:rPr>
              <w:t xml:space="preserve">  </w:t>
            </w:r>
            <w:r w:rsidRPr="005F7428">
              <w:rPr>
                <w:rFonts w:ascii="GHEA Grapalat" w:hAnsi="GHEA Grapalat" w:cs="Sylfaen"/>
                <w:sz w:val="16"/>
                <w:szCs w:val="16"/>
                <w:lang w:val="hy-AM"/>
              </w:rPr>
              <w:t>լայնությունից</w:t>
            </w:r>
            <w:r w:rsidRPr="005F7428">
              <w:rPr>
                <w:rFonts w:ascii="GHEA Grapalat" w:hAnsi="GHEA Grapalat" w:cs="Calibri"/>
                <w:sz w:val="16"/>
                <w:szCs w:val="16"/>
                <w:lang w:val="hy-AM"/>
              </w:rPr>
              <w:t xml:space="preserve"> </w:t>
            </w:r>
            <w:r w:rsidRPr="005F7428">
              <w:rPr>
                <w:rFonts w:ascii="GHEA Grapalat" w:hAnsi="GHEA Grapalat" w:cs="Sylfaen"/>
                <w:sz w:val="16"/>
                <w:szCs w:val="16"/>
                <w:lang w:val="hy-AM"/>
              </w:rPr>
              <w:t>բաժանվում</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են</w:t>
            </w:r>
            <w:r w:rsidRPr="005F7428">
              <w:rPr>
                <w:rFonts w:ascii="GHEA Grapalat" w:hAnsi="GHEA Grapalat" w:cs="Arial"/>
                <w:sz w:val="16"/>
                <w:szCs w:val="16"/>
                <w:lang w:val="hy-AM"/>
              </w:rPr>
              <w:t xml:space="preserve"> 1-4 </w:t>
            </w:r>
            <w:r w:rsidRPr="005F7428">
              <w:rPr>
                <w:rFonts w:ascii="GHEA Grapalat" w:hAnsi="GHEA Grapalat" w:cs="Sylfaen"/>
                <w:sz w:val="16"/>
                <w:szCs w:val="16"/>
                <w:lang w:val="hy-AM"/>
              </w:rPr>
              <w:t>տիպերի</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ըստ</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տիպերի</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խոնավությունը</w:t>
            </w:r>
            <w:r w:rsidRPr="005F7428">
              <w:rPr>
                <w:rFonts w:ascii="GHEA Grapalat" w:hAnsi="GHEA Grapalat" w:cs="Arial"/>
                <w:sz w:val="16"/>
                <w:szCs w:val="16"/>
                <w:lang w:val="hy-AM"/>
              </w:rPr>
              <w:t xml:space="preserve"> 13%-</w:t>
            </w:r>
            <w:r w:rsidRPr="005F7428">
              <w:rPr>
                <w:rFonts w:ascii="GHEA Grapalat" w:hAnsi="GHEA Grapalat" w:cs="Sylfaen"/>
                <w:sz w:val="16"/>
                <w:szCs w:val="16"/>
                <w:lang w:val="hy-AM"/>
              </w:rPr>
              <w:t>ից</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մինչև</w:t>
            </w:r>
            <w:r w:rsidRPr="005F7428">
              <w:rPr>
                <w:rFonts w:ascii="GHEA Grapalat" w:hAnsi="GHEA Grapalat" w:cs="Arial"/>
                <w:sz w:val="16"/>
                <w:szCs w:val="16"/>
                <w:lang w:val="hy-AM"/>
              </w:rPr>
              <w:t xml:space="preserve"> 15%, </w:t>
            </w:r>
            <w:r w:rsidRPr="005F7428">
              <w:rPr>
                <w:rFonts w:ascii="GHEA Grapalat" w:hAnsi="GHEA Grapalat" w:cs="Sylfaen"/>
                <w:sz w:val="16"/>
                <w:szCs w:val="16"/>
                <w:lang w:val="hy-AM"/>
              </w:rPr>
              <w:t>ԳՕՍՏ</w:t>
            </w:r>
            <w:r w:rsidRPr="005F7428">
              <w:rPr>
                <w:rFonts w:ascii="GHEA Grapalat" w:hAnsi="GHEA Grapalat" w:cs="Calibri"/>
                <w:sz w:val="16"/>
                <w:szCs w:val="16"/>
                <w:lang w:val="hy-AM"/>
              </w:rPr>
              <w:t xml:space="preserve"> 6292-93, </w:t>
            </w:r>
            <w:r w:rsidRPr="005F7428">
              <w:rPr>
                <w:rFonts w:ascii="GHEA Grapalat" w:hAnsi="GHEA Grapalat" w:cs="Sylfaen"/>
                <w:sz w:val="16"/>
                <w:szCs w:val="16"/>
                <w:lang w:val="hy-AM"/>
              </w:rPr>
              <w:t>փաթեթավորումը</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ԳՕՍՏ</w:t>
            </w:r>
            <w:r w:rsidRPr="005F7428">
              <w:rPr>
                <w:rFonts w:ascii="GHEA Grapalat" w:hAnsi="GHEA Grapalat" w:cs="Arial"/>
                <w:sz w:val="16"/>
                <w:szCs w:val="16"/>
                <w:lang w:val="hy-AM"/>
              </w:rPr>
              <w:t xml:space="preserve"> 26791-89</w:t>
            </w:r>
            <w:r w:rsidRPr="005F7428">
              <w:rPr>
                <w:rFonts w:ascii="GHEA Grapalat" w:hAnsi="GHEA Grapalat" w:cs="Tahoma"/>
                <w:sz w:val="16"/>
                <w:szCs w:val="16"/>
                <w:lang w:val="hy-AM"/>
              </w:rPr>
              <w:t>։</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Անվտանգությունը</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և</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մակնշումը</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ըստ</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ՀՀ</w:t>
            </w:r>
            <w:r w:rsidRPr="005F7428">
              <w:rPr>
                <w:rFonts w:ascii="GHEA Grapalat" w:hAnsi="GHEA Grapalat" w:cs="Calibri"/>
                <w:sz w:val="16"/>
                <w:szCs w:val="16"/>
                <w:lang w:val="hy-AM"/>
              </w:rPr>
              <w:t xml:space="preserve"> </w:t>
            </w:r>
            <w:r w:rsidRPr="005F7428">
              <w:rPr>
                <w:rFonts w:ascii="GHEA Grapalat" w:hAnsi="GHEA Grapalat" w:cs="Sylfaen"/>
                <w:sz w:val="16"/>
                <w:szCs w:val="16"/>
                <w:lang w:val="hy-AM"/>
              </w:rPr>
              <w:t>կառավարու</w:t>
            </w:r>
            <w:r w:rsidRPr="005F7428">
              <w:rPr>
                <w:rFonts w:ascii="GHEA Grapalat" w:hAnsi="GHEA Grapalat" w:cs="Arial"/>
                <w:sz w:val="16"/>
                <w:szCs w:val="16"/>
                <w:lang w:val="hy-AM"/>
              </w:rPr>
              <w:softHyphen/>
            </w:r>
            <w:r w:rsidRPr="005F7428">
              <w:rPr>
                <w:rFonts w:ascii="GHEA Grapalat" w:hAnsi="GHEA Grapalat" w:cs="Sylfaen"/>
                <w:sz w:val="16"/>
                <w:szCs w:val="16"/>
                <w:lang w:val="hy-AM"/>
              </w:rPr>
              <w:t>թյան</w:t>
            </w:r>
            <w:r w:rsidRPr="005F7428">
              <w:rPr>
                <w:rFonts w:ascii="GHEA Grapalat" w:hAnsi="GHEA Grapalat" w:cs="Arial"/>
                <w:sz w:val="16"/>
                <w:szCs w:val="16"/>
                <w:lang w:val="hy-AM"/>
              </w:rPr>
              <w:t xml:space="preserve"> 2007</w:t>
            </w:r>
            <w:r w:rsidRPr="005F7428">
              <w:rPr>
                <w:rFonts w:ascii="GHEA Grapalat" w:hAnsi="GHEA Grapalat" w:cs="Sylfaen"/>
                <w:sz w:val="16"/>
                <w:szCs w:val="16"/>
                <w:lang w:val="hy-AM"/>
              </w:rPr>
              <w:t>թ</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Հունվարի</w:t>
            </w:r>
            <w:r w:rsidRPr="005F7428">
              <w:rPr>
                <w:rFonts w:ascii="GHEA Grapalat" w:hAnsi="GHEA Grapalat" w:cs="Arial"/>
                <w:sz w:val="16"/>
                <w:szCs w:val="16"/>
                <w:lang w:val="hy-AM"/>
              </w:rPr>
              <w:t xml:space="preserve"> 11-</w:t>
            </w:r>
            <w:r w:rsidRPr="005F7428">
              <w:rPr>
                <w:rFonts w:ascii="GHEA Grapalat" w:hAnsi="GHEA Grapalat" w:cs="Sylfaen"/>
                <w:sz w:val="16"/>
                <w:szCs w:val="16"/>
                <w:lang w:val="hy-AM"/>
              </w:rPr>
              <w:t>ի</w:t>
            </w:r>
            <w:r w:rsidRPr="005F7428">
              <w:rPr>
                <w:rFonts w:ascii="GHEA Grapalat" w:hAnsi="GHEA Grapalat" w:cs="Arial"/>
                <w:sz w:val="16"/>
                <w:szCs w:val="16"/>
                <w:lang w:val="hy-AM"/>
              </w:rPr>
              <w:t xml:space="preserve"> N 22-</w:t>
            </w:r>
            <w:r w:rsidRPr="005F7428">
              <w:rPr>
                <w:rFonts w:ascii="GHEA Grapalat" w:hAnsi="GHEA Grapalat" w:cs="Sylfaen"/>
                <w:sz w:val="16"/>
                <w:szCs w:val="16"/>
                <w:lang w:val="hy-AM"/>
              </w:rPr>
              <w:t>Ն</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որոշմամբ</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հաստատված</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Հացահատիկին</w:t>
            </w:r>
            <w:r w:rsidRPr="005F7428">
              <w:rPr>
                <w:rFonts w:ascii="GHEA Grapalat" w:hAnsi="GHEA Grapalat" w:cs="Arial"/>
                <w:sz w:val="16"/>
                <w:szCs w:val="16"/>
                <w:lang w:val="hy-AM"/>
              </w:rPr>
              <w:t>,</w:t>
            </w:r>
            <w:r w:rsidRPr="005F7428">
              <w:rPr>
                <w:rFonts w:ascii="GHEA Grapalat" w:hAnsi="GHEA Grapalat" w:cs="Calibri"/>
                <w:sz w:val="16"/>
                <w:szCs w:val="16"/>
                <w:lang w:val="hy-AM"/>
              </w:rPr>
              <w:t xml:space="preserve"> </w:t>
            </w:r>
            <w:r w:rsidRPr="005F7428">
              <w:rPr>
                <w:rFonts w:ascii="GHEA Grapalat" w:hAnsi="GHEA Grapalat" w:cs="Sylfaen"/>
                <w:sz w:val="16"/>
                <w:szCs w:val="16"/>
                <w:lang w:val="hy-AM"/>
              </w:rPr>
              <w:t>դրա</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ար</w:t>
            </w:r>
            <w:r w:rsidRPr="005F7428">
              <w:rPr>
                <w:rFonts w:ascii="GHEA Grapalat" w:hAnsi="GHEA Grapalat" w:cs="Arial"/>
                <w:sz w:val="16"/>
                <w:szCs w:val="16"/>
                <w:lang w:val="hy-AM"/>
              </w:rPr>
              <w:softHyphen/>
            </w:r>
            <w:r w:rsidRPr="005F7428">
              <w:rPr>
                <w:rFonts w:ascii="GHEA Grapalat" w:hAnsi="GHEA Grapalat" w:cs="Sylfaen"/>
                <w:sz w:val="16"/>
                <w:szCs w:val="16"/>
                <w:lang w:val="hy-AM"/>
              </w:rPr>
              <w:t>տադրմանը</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պահմանը</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վերամշակմանը</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և</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օգտահանմանը</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ներկայացվող</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պահանջների</w:t>
            </w:r>
            <w:r w:rsidRPr="005F7428">
              <w:rPr>
                <w:rFonts w:ascii="GHEA Grapalat" w:hAnsi="GHEA Grapalat" w:cs="Calibri"/>
                <w:sz w:val="16"/>
                <w:szCs w:val="16"/>
                <w:lang w:val="hy-AM"/>
              </w:rPr>
              <w:t xml:space="preserve"> </w:t>
            </w:r>
            <w:r w:rsidRPr="005F7428">
              <w:rPr>
                <w:rFonts w:ascii="GHEA Grapalat" w:hAnsi="GHEA Grapalat" w:cs="Sylfaen"/>
                <w:sz w:val="16"/>
                <w:szCs w:val="16"/>
                <w:lang w:val="hy-AM"/>
              </w:rPr>
              <w:t>տեխնիկական</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կանոնակարգի</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և</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Սննդամթերքի</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անվտանգության</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մասին</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ՀՀ</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օրենքի</w:t>
            </w:r>
            <w:r w:rsidRPr="005F7428">
              <w:rPr>
                <w:rFonts w:ascii="GHEA Grapalat" w:hAnsi="GHEA Grapalat" w:cs="Arial"/>
                <w:sz w:val="16"/>
                <w:szCs w:val="16"/>
                <w:lang w:val="hy-AM"/>
              </w:rPr>
              <w:t xml:space="preserve"> 8-</w:t>
            </w:r>
            <w:r w:rsidRPr="005F7428">
              <w:rPr>
                <w:rFonts w:ascii="GHEA Grapalat" w:hAnsi="GHEA Grapalat" w:cs="Sylfaen"/>
                <w:sz w:val="16"/>
                <w:szCs w:val="16"/>
                <w:lang w:val="hy-AM"/>
              </w:rPr>
              <w:t>րդ</w:t>
            </w:r>
            <w:r w:rsidRPr="005F7428">
              <w:rPr>
                <w:rFonts w:ascii="GHEA Grapalat" w:hAnsi="GHEA Grapalat" w:cs="Calibri"/>
                <w:sz w:val="16"/>
                <w:szCs w:val="16"/>
                <w:lang w:val="hy-AM"/>
              </w:rPr>
              <w:t xml:space="preserve"> </w:t>
            </w:r>
            <w:r w:rsidRPr="005F7428">
              <w:rPr>
                <w:rFonts w:ascii="GHEA Grapalat" w:hAnsi="GHEA Grapalat" w:cs="Sylfaen"/>
                <w:sz w:val="16"/>
                <w:szCs w:val="16"/>
                <w:lang w:val="hy-AM"/>
              </w:rPr>
              <w:t>հոդվածի</w:t>
            </w:r>
            <w:r w:rsidRPr="005F7428">
              <w:rPr>
                <w:rFonts w:ascii="GHEA Grapalat" w:hAnsi="GHEA Grapalat" w:cs="Calibri"/>
                <w:sz w:val="16"/>
                <w:szCs w:val="16"/>
                <w:lang w:val="hy-AM"/>
              </w:rPr>
              <w:t>:</w:t>
            </w:r>
          </w:p>
        </w:tc>
        <w:tc>
          <w:tcPr>
            <w:tcW w:w="895"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814300">
            <w:pPr>
              <w:jc w:val="center"/>
              <w:rPr>
                <w:rFonts w:ascii="GHEA Grapalat" w:hAnsi="GHEA Grapalat"/>
                <w:sz w:val="16"/>
                <w:szCs w:val="16"/>
              </w:rPr>
            </w:pPr>
            <w:r w:rsidRPr="005F7428">
              <w:rPr>
                <w:rFonts w:ascii="GHEA Grapalat" w:hAnsi="GHEA Grapalat"/>
                <w:bCs/>
                <w:sz w:val="16"/>
                <w:szCs w:val="16"/>
              </w:rPr>
              <w:t>Կգ</w:t>
            </w:r>
          </w:p>
        </w:tc>
        <w:tc>
          <w:tcPr>
            <w:tcW w:w="857"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814300">
            <w:pPr>
              <w:jc w:val="center"/>
              <w:rPr>
                <w:rFonts w:ascii="GHEA Grapalat" w:hAnsi="GHEA Grapalat"/>
                <w:sz w:val="16"/>
                <w:szCs w:val="16"/>
                <w:lang w:val="hy-AM"/>
              </w:rPr>
            </w:pPr>
          </w:p>
        </w:tc>
        <w:tc>
          <w:tcPr>
            <w:tcW w:w="775"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814300">
            <w:pPr>
              <w:jc w:val="center"/>
              <w:rPr>
                <w:rFonts w:ascii="GHEA Grapalat" w:hAnsi="GHEA Grapalat"/>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F762AF" w:rsidRPr="00A25821" w:rsidRDefault="00F762AF" w:rsidP="00814300">
            <w:pPr>
              <w:jc w:val="center"/>
              <w:rPr>
                <w:rFonts w:asciiTheme="minorHAnsi" w:hAnsiTheme="minorHAnsi" w:cs="Calibri"/>
                <w:color w:val="000000"/>
                <w:sz w:val="16"/>
                <w:szCs w:val="16"/>
                <w:lang w:val="hy-AM"/>
              </w:rPr>
            </w:pPr>
            <w:r>
              <w:rPr>
                <w:rFonts w:asciiTheme="minorHAnsi" w:hAnsiTheme="minorHAnsi" w:cs="Calibri"/>
                <w:color w:val="000000"/>
                <w:sz w:val="16"/>
                <w:szCs w:val="16"/>
                <w:lang w:val="hy-AM"/>
              </w:rPr>
              <w:t>155</w:t>
            </w:r>
          </w:p>
        </w:tc>
        <w:tc>
          <w:tcPr>
            <w:tcW w:w="1134" w:type="dxa"/>
            <w:tcBorders>
              <w:top w:val="single" w:sz="4" w:space="0" w:color="auto"/>
              <w:left w:val="single" w:sz="4" w:space="0" w:color="auto"/>
              <w:bottom w:val="single" w:sz="4" w:space="0" w:color="auto"/>
              <w:right w:val="single" w:sz="4" w:space="0" w:color="auto"/>
            </w:tcBorders>
            <w:vAlign w:val="center"/>
          </w:tcPr>
          <w:p w:rsidR="00F762AF" w:rsidRPr="00E5068F" w:rsidRDefault="00F762AF" w:rsidP="00814300">
            <w:pPr>
              <w:jc w:val="center"/>
              <w:rPr>
                <w:rFonts w:ascii="GHEA Grapalat" w:hAnsi="GHEA Grapalat"/>
                <w:sz w:val="16"/>
                <w:szCs w:val="16"/>
                <w:lang w:val="hy-AM"/>
              </w:rPr>
            </w:pPr>
            <w:r w:rsidRPr="005F7428">
              <w:rPr>
                <w:rFonts w:ascii="GHEA Grapalat" w:hAnsi="GHEA Grapalat" w:cs="Sylfaen"/>
                <w:sz w:val="16"/>
                <w:szCs w:val="16"/>
                <w:lang w:val="hy-AM"/>
              </w:rPr>
              <w:t>Գ</w:t>
            </w:r>
            <w:r w:rsidRPr="005F7428">
              <w:rPr>
                <w:rFonts w:ascii="MS Mincho" w:eastAsia="MS Mincho" w:hAnsi="MS Mincho" w:cs="MS Mincho" w:hint="eastAsia"/>
                <w:sz w:val="16"/>
                <w:szCs w:val="16"/>
                <w:lang w:val="hy-AM"/>
              </w:rPr>
              <w:t>․</w:t>
            </w:r>
            <w:r>
              <w:rPr>
                <w:rFonts w:ascii="GHEA Grapalat" w:hAnsi="GHEA Grapalat" w:cs="Sylfaen"/>
                <w:sz w:val="16"/>
                <w:szCs w:val="16"/>
                <w:lang w:val="hy-AM"/>
              </w:rPr>
              <w:t>Դիմիտրով</w:t>
            </w:r>
            <w:r w:rsidRPr="005F7428">
              <w:rPr>
                <w:rFonts w:ascii="GHEA Grapalat" w:hAnsi="GHEA Grapalat" w:cs="Arial"/>
                <w:sz w:val="16"/>
                <w:szCs w:val="16"/>
                <w:lang w:val="hy-AM"/>
              </w:rPr>
              <w:t xml:space="preserve">, </w:t>
            </w:r>
            <w:r w:rsidR="00E5068F">
              <w:rPr>
                <w:rFonts w:ascii="GHEA Grapalat" w:hAnsi="GHEA Grapalat" w:cs="Sylfaen"/>
                <w:sz w:val="16"/>
                <w:szCs w:val="16"/>
                <w:lang w:val="hy-AM"/>
              </w:rPr>
              <w:t>,</w:t>
            </w:r>
          </w:p>
        </w:tc>
        <w:tc>
          <w:tcPr>
            <w:tcW w:w="1603"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EC64BC">
            <w:pPr>
              <w:jc w:val="center"/>
              <w:rPr>
                <w:rFonts w:ascii="GHEA Grapalat" w:hAnsi="GHEA Grapalat"/>
                <w:sz w:val="16"/>
                <w:szCs w:val="16"/>
                <w:lang w:val="pt-BR"/>
              </w:rPr>
            </w:pPr>
            <w:r w:rsidRPr="005F7428">
              <w:rPr>
                <w:rFonts w:ascii="GHEA Grapalat" w:hAnsi="GHEA Grapalat" w:cs="Calibri"/>
                <w:sz w:val="16"/>
                <w:szCs w:val="16"/>
                <w:lang w:val="pt-BR"/>
              </w:rPr>
              <w:t>2-</w:t>
            </w:r>
            <w:r w:rsidRPr="00E5068F">
              <w:rPr>
                <w:rFonts w:ascii="GHEA Grapalat" w:hAnsi="GHEA Grapalat" w:cs="Calibri"/>
                <w:sz w:val="16"/>
                <w:szCs w:val="16"/>
                <w:lang w:val="hy-AM"/>
              </w:rPr>
              <w:t>րդ</w:t>
            </w:r>
            <w:r w:rsidRPr="005F7428">
              <w:rPr>
                <w:rFonts w:ascii="GHEA Grapalat" w:hAnsi="GHEA Grapalat" w:cs="Calibri"/>
                <w:sz w:val="16"/>
                <w:szCs w:val="16"/>
                <w:lang w:val="pt-BR"/>
              </w:rPr>
              <w:t xml:space="preserve"> </w:t>
            </w:r>
            <w:r w:rsidRPr="00E5068F">
              <w:rPr>
                <w:rFonts w:ascii="GHEA Grapalat" w:hAnsi="GHEA Grapalat" w:cs="Calibri"/>
                <w:sz w:val="16"/>
                <w:szCs w:val="16"/>
                <w:lang w:val="hy-AM"/>
              </w:rPr>
              <w:t>մատակարարումը</w:t>
            </w:r>
            <w:r w:rsidRPr="005F7428">
              <w:rPr>
                <w:rFonts w:ascii="GHEA Grapalat" w:hAnsi="GHEA Grapalat" w:cs="Calibri"/>
                <w:sz w:val="16"/>
                <w:szCs w:val="16"/>
                <w:lang w:val="pt-BR"/>
              </w:rPr>
              <w:t xml:space="preserve"> </w:t>
            </w:r>
            <w:r w:rsidRPr="00E5068F">
              <w:rPr>
                <w:rFonts w:ascii="GHEA Grapalat" w:hAnsi="GHEA Grapalat" w:cs="Calibri"/>
                <w:sz w:val="16"/>
                <w:szCs w:val="16"/>
                <w:lang w:val="hy-AM"/>
              </w:rPr>
              <w:t>Համաձայն</w:t>
            </w:r>
            <w:r w:rsidRPr="005F7428">
              <w:rPr>
                <w:rFonts w:ascii="GHEA Grapalat" w:hAnsi="GHEA Grapalat" w:cs="Calibri"/>
                <w:sz w:val="16"/>
                <w:szCs w:val="16"/>
                <w:lang w:val="pt-BR"/>
              </w:rPr>
              <w:t xml:space="preserve"> </w:t>
            </w:r>
            <w:r w:rsidRPr="00E5068F">
              <w:rPr>
                <w:rFonts w:ascii="GHEA Grapalat" w:hAnsi="GHEA Grapalat" w:cs="Calibri"/>
                <w:sz w:val="16"/>
                <w:szCs w:val="16"/>
                <w:lang w:val="hy-AM"/>
              </w:rPr>
              <w:t>նախապես</w:t>
            </w:r>
            <w:r w:rsidRPr="005F7428">
              <w:rPr>
                <w:rFonts w:ascii="GHEA Grapalat" w:hAnsi="GHEA Grapalat" w:cs="Calibri"/>
                <w:sz w:val="16"/>
                <w:szCs w:val="16"/>
                <w:lang w:val="pt-BR"/>
              </w:rPr>
              <w:t xml:space="preserve">  </w:t>
            </w:r>
            <w:r w:rsidRPr="00E5068F">
              <w:rPr>
                <w:rFonts w:ascii="GHEA Grapalat" w:hAnsi="GHEA Grapalat" w:cs="Calibri"/>
                <w:sz w:val="16"/>
                <w:szCs w:val="16"/>
                <w:lang w:val="hy-AM"/>
              </w:rPr>
              <w:t>պատվերի</w:t>
            </w:r>
            <w:r w:rsidRPr="005F7428">
              <w:rPr>
                <w:rFonts w:ascii="GHEA Grapalat" w:hAnsi="GHEA Grapalat" w:cs="Calibri"/>
                <w:sz w:val="16"/>
                <w:szCs w:val="16"/>
                <w:lang w:val="pt-BR"/>
              </w:rPr>
              <w:t xml:space="preserve"> </w:t>
            </w:r>
          </w:p>
        </w:tc>
        <w:tc>
          <w:tcPr>
            <w:tcW w:w="1190" w:type="dxa"/>
            <w:tcBorders>
              <w:top w:val="single" w:sz="4" w:space="0" w:color="auto"/>
              <w:left w:val="single" w:sz="4" w:space="0" w:color="auto"/>
              <w:bottom w:val="single" w:sz="4" w:space="0" w:color="auto"/>
              <w:right w:val="single" w:sz="4" w:space="0" w:color="auto"/>
            </w:tcBorders>
          </w:tcPr>
          <w:p w:rsidR="00F762AF" w:rsidRDefault="00F762AF" w:rsidP="00F4264E">
            <w:pPr>
              <w:jc w:val="center"/>
              <w:rPr>
                <w:rFonts w:ascii="GHEA Grapalat" w:hAnsi="GHEA Grapalat"/>
                <w:sz w:val="16"/>
                <w:szCs w:val="16"/>
                <w:lang w:val="pt-BR"/>
              </w:rPr>
            </w:pPr>
          </w:p>
          <w:p w:rsidR="00F762AF" w:rsidRDefault="00F762AF" w:rsidP="00F4264E">
            <w:pPr>
              <w:jc w:val="center"/>
              <w:rPr>
                <w:rFonts w:ascii="GHEA Grapalat" w:hAnsi="GHEA Grapalat"/>
                <w:sz w:val="16"/>
                <w:szCs w:val="16"/>
                <w:lang w:val="pt-BR"/>
              </w:rPr>
            </w:pPr>
          </w:p>
          <w:p w:rsidR="00F762AF" w:rsidRDefault="00F762AF" w:rsidP="00F4264E">
            <w:pPr>
              <w:jc w:val="center"/>
              <w:rPr>
                <w:rFonts w:ascii="GHEA Grapalat" w:hAnsi="GHEA Grapalat"/>
                <w:sz w:val="16"/>
                <w:szCs w:val="16"/>
                <w:lang w:val="pt-BR"/>
              </w:rPr>
            </w:pPr>
          </w:p>
          <w:p w:rsidR="00F762AF" w:rsidRDefault="00F762AF" w:rsidP="00F4264E">
            <w:pPr>
              <w:jc w:val="center"/>
              <w:rPr>
                <w:rFonts w:ascii="GHEA Grapalat" w:hAnsi="GHEA Grapalat"/>
                <w:sz w:val="16"/>
                <w:szCs w:val="16"/>
                <w:lang w:val="pt-BR"/>
              </w:rPr>
            </w:pPr>
          </w:p>
          <w:p w:rsidR="00F762AF" w:rsidRPr="005F7428" w:rsidRDefault="00F762AF" w:rsidP="002B02DB">
            <w:pPr>
              <w:jc w:val="center"/>
              <w:rPr>
                <w:rFonts w:ascii="GHEA Grapalat" w:hAnsi="GHEA Grapalat"/>
                <w:sz w:val="16"/>
                <w:szCs w:val="16"/>
                <w:lang w:val="pt-BR"/>
              </w:rPr>
            </w:pPr>
            <w:r w:rsidRPr="005F7428">
              <w:rPr>
                <w:rFonts w:ascii="GHEA Grapalat" w:hAnsi="GHEA Grapalat"/>
                <w:sz w:val="16"/>
                <w:szCs w:val="16"/>
                <w:lang w:val="pt-BR"/>
              </w:rPr>
              <w:t>1-</w:t>
            </w:r>
            <w:r w:rsidRPr="005F7428">
              <w:rPr>
                <w:rFonts w:ascii="GHEA Grapalat" w:hAnsi="GHEA Grapalat"/>
                <w:sz w:val="16"/>
                <w:szCs w:val="16"/>
              </w:rPr>
              <w:t>ին</w:t>
            </w:r>
            <w:r w:rsidRPr="005F7428">
              <w:rPr>
                <w:rFonts w:ascii="GHEA Grapalat" w:hAnsi="GHEA Grapalat"/>
                <w:sz w:val="16"/>
                <w:szCs w:val="16"/>
                <w:lang w:val="pt-BR"/>
              </w:rPr>
              <w:t xml:space="preserve"> </w:t>
            </w:r>
            <w:r w:rsidRPr="005F7428">
              <w:rPr>
                <w:rFonts w:ascii="GHEA Grapalat" w:hAnsi="GHEA Grapalat"/>
                <w:sz w:val="16"/>
                <w:szCs w:val="16"/>
              </w:rPr>
              <w:t>մատակարարումը</w:t>
            </w:r>
            <w:r w:rsidRPr="005F7428">
              <w:rPr>
                <w:rFonts w:ascii="GHEA Grapalat" w:hAnsi="GHEA Grapalat"/>
                <w:sz w:val="16"/>
                <w:szCs w:val="16"/>
                <w:lang w:val="pt-BR"/>
              </w:rPr>
              <w:t xml:space="preserve"> </w:t>
            </w:r>
            <w:r w:rsidRPr="005F7428">
              <w:rPr>
                <w:rFonts w:ascii="GHEA Grapalat" w:hAnsi="GHEA Grapalat"/>
                <w:sz w:val="16"/>
                <w:szCs w:val="16"/>
              </w:rPr>
              <w:t>կկատարվի</w:t>
            </w:r>
            <w:r w:rsidRPr="005F7428">
              <w:rPr>
                <w:rFonts w:ascii="GHEA Grapalat" w:hAnsi="GHEA Grapalat"/>
                <w:sz w:val="16"/>
                <w:szCs w:val="16"/>
                <w:lang w:val="pt-BR"/>
              </w:rPr>
              <w:t xml:space="preserve"> </w:t>
            </w:r>
            <w:r>
              <w:rPr>
                <w:rFonts w:ascii="GHEA Grapalat" w:hAnsi="GHEA Grapalat"/>
                <w:sz w:val="16"/>
                <w:szCs w:val="16"/>
              </w:rPr>
              <w:t>համաձայնագիրը</w:t>
            </w:r>
            <w:r w:rsidRPr="002B02DB">
              <w:rPr>
                <w:rFonts w:ascii="GHEA Grapalat" w:hAnsi="GHEA Grapalat"/>
                <w:sz w:val="16"/>
                <w:szCs w:val="16"/>
                <w:lang w:val="pt-BR"/>
              </w:rPr>
              <w:t xml:space="preserve"> </w:t>
            </w:r>
            <w:r>
              <w:rPr>
                <w:rFonts w:ascii="GHEA Grapalat" w:hAnsi="GHEA Grapalat"/>
                <w:sz w:val="16"/>
                <w:szCs w:val="16"/>
              </w:rPr>
              <w:t>կնքման</w:t>
            </w:r>
            <w:r w:rsidRPr="002B02DB">
              <w:rPr>
                <w:rFonts w:ascii="GHEA Grapalat" w:hAnsi="GHEA Grapalat"/>
                <w:sz w:val="16"/>
                <w:szCs w:val="16"/>
                <w:lang w:val="pt-BR"/>
              </w:rPr>
              <w:t xml:space="preserve"> </w:t>
            </w:r>
            <w:r>
              <w:rPr>
                <w:rFonts w:ascii="GHEA Grapalat" w:hAnsi="GHEA Grapalat"/>
                <w:sz w:val="16"/>
                <w:szCs w:val="16"/>
              </w:rPr>
              <w:t>օրվանից</w:t>
            </w:r>
            <w:r w:rsidRPr="002B02DB">
              <w:rPr>
                <w:rFonts w:ascii="GHEA Grapalat" w:hAnsi="GHEA Grapalat"/>
                <w:sz w:val="16"/>
                <w:szCs w:val="16"/>
                <w:lang w:val="pt-BR"/>
              </w:rPr>
              <w:t xml:space="preserve"> </w:t>
            </w:r>
            <w:r>
              <w:rPr>
                <w:rFonts w:ascii="GHEA Grapalat" w:hAnsi="GHEA Grapalat"/>
                <w:sz w:val="16"/>
                <w:szCs w:val="16"/>
              </w:rPr>
              <w:t>սկսած</w:t>
            </w:r>
            <w:r w:rsidRPr="002B02DB">
              <w:rPr>
                <w:rFonts w:ascii="GHEA Grapalat" w:hAnsi="GHEA Grapalat"/>
                <w:sz w:val="16"/>
                <w:szCs w:val="16"/>
                <w:lang w:val="pt-BR"/>
              </w:rPr>
              <w:t xml:space="preserve"> </w:t>
            </w:r>
            <w:r w:rsidRPr="005F7428">
              <w:rPr>
                <w:rFonts w:ascii="GHEA Grapalat" w:hAnsi="GHEA Grapalat"/>
                <w:sz w:val="16"/>
                <w:szCs w:val="16"/>
                <w:lang w:val="pt-BR"/>
              </w:rPr>
              <w:t xml:space="preserve"> </w:t>
            </w:r>
          </w:p>
          <w:p w:rsidR="00F762AF" w:rsidRPr="005F7428" w:rsidRDefault="00F762AF" w:rsidP="00814300">
            <w:pPr>
              <w:jc w:val="center"/>
              <w:rPr>
                <w:rFonts w:ascii="GHEA Grapalat" w:hAnsi="GHEA Grapalat"/>
                <w:sz w:val="16"/>
                <w:szCs w:val="16"/>
                <w:lang w:val="pt-BR"/>
              </w:rPr>
            </w:pPr>
          </w:p>
        </w:tc>
      </w:tr>
      <w:tr w:rsidR="00F762AF" w:rsidRPr="00761E13" w:rsidTr="00F762AF">
        <w:trPr>
          <w:trHeight w:val="2551"/>
        </w:trPr>
        <w:tc>
          <w:tcPr>
            <w:tcW w:w="1333"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814300">
            <w:pPr>
              <w:jc w:val="center"/>
              <w:rPr>
                <w:rFonts w:ascii="GHEA Grapalat" w:hAnsi="GHEA Grapalat"/>
                <w:sz w:val="16"/>
                <w:szCs w:val="16"/>
                <w:lang w:val="ru-RU"/>
              </w:rPr>
            </w:pPr>
            <w:r w:rsidRPr="005F7428">
              <w:rPr>
                <w:rFonts w:ascii="GHEA Grapalat" w:hAnsi="GHEA Grapalat"/>
                <w:sz w:val="16"/>
                <w:szCs w:val="16"/>
                <w:lang w:val="ru-RU"/>
              </w:rPr>
              <w:lastRenderedPageBreak/>
              <w:t>3</w:t>
            </w:r>
          </w:p>
        </w:tc>
        <w:tc>
          <w:tcPr>
            <w:tcW w:w="1405"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814300">
            <w:pPr>
              <w:jc w:val="center"/>
              <w:rPr>
                <w:rFonts w:ascii="GHEA Grapalat" w:hAnsi="GHEA Grapalat"/>
                <w:sz w:val="16"/>
                <w:szCs w:val="16"/>
              </w:rPr>
            </w:pPr>
            <w:r w:rsidRPr="005F7428">
              <w:rPr>
                <w:rFonts w:ascii="GHEA Grapalat" w:hAnsi="GHEA Grapalat"/>
                <w:sz w:val="16"/>
                <w:szCs w:val="16"/>
              </w:rPr>
              <w:t>15851100</w:t>
            </w:r>
          </w:p>
        </w:tc>
        <w:tc>
          <w:tcPr>
            <w:tcW w:w="1499" w:type="dxa"/>
            <w:tcBorders>
              <w:top w:val="single" w:sz="4" w:space="0" w:color="auto"/>
              <w:left w:val="single" w:sz="4" w:space="0" w:color="auto"/>
              <w:bottom w:val="single" w:sz="4" w:space="0" w:color="auto"/>
              <w:right w:val="single" w:sz="4" w:space="0" w:color="auto"/>
            </w:tcBorders>
            <w:vAlign w:val="bottom"/>
          </w:tcPr>
          <w:p w:rsidR="00F762AF" w:rsidRDefault="00F762AF" w:rsidP="00F228B0">
            <w:pPr>
              <w:jc w:val="center"/>
              <w:rPr>
                <w:rFonts w:ascii="Arial LatArm" w:hAnsi="Arial LatArm" w:cs="Calibri"/>
                <w:sz w:val="18"/>
                <w:szCs w:val="18"/>
              </w:rPr>
            </w:pPr>
            <w:r>
              <w:rPr>
                <w:rFonts w:ascii="Arial" w:hAnsi="Arial" w:cs="Arial"/>
                <w:sz w:val="18"/>
                <w:szCs w:val="18"/>
              </w:rPr>
              <w:t>մակարոն</w:t>
            </w:r>
          </w:p>
        </w:tc>
        <w:tc>
          <w:tcPr>
            <w:tcW w:w="1248" w:type="dxa"/>
            <w:tcBorders>
              <w:top w:val="single" w:sz="4" w:space="0" w:color="auto"/>
              <w:left w:val="single" w:sz="4" w:space="0" w:color="auto"/>
              <w:bottom w:val="single" w:sz="4" w:space="0" w:color="auto"/>
              <w:right w:val="single" w:sz="4" w:space="0" w:color="auto"/>
            </w:tcBorders>
            <w:vAlign w:val="bottom"/>
          </w:tcPr>
          <w:p w:rsidR="00F762AF" w:rsidRPr="00D45C73" w:rsidRDefault="00F762AF" w:rsidP="00F228B0">
            <w:pPr>
              <w:rPr>
                <w:rFonts w:ascii="GHEA Grapalat" w:hAnsi="GHEA Grapalat" w:cs="Calibri"/>
                <w:i/>
                <w:sz w:val="18"/>
                <w:szCs w:val="18"/>
              </w:rPr>
            </w:pPr>
          </w:p>
        </w:tc>
        <w:tc>
          <w:tcPr>
            <w:tcW w:w="2350"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814300">
            <w:pPr>
              <w:jc w:val="center"/>
              <w:rPr>
                <w:rFonts w:ascii="GHEA Grapalat" w:hAnsi="GHEA Grapalat"/>
                <w:color w:val="000000"/>
                <w:sz w:val="16"/>
                <w:szCs w:val="16"/>
              </w:rPr>
            </w:pPr>
            <w:r w:rsidRPr="005F7428">
              <w:rPr>
                <w:rFonts w:ascii="GHEA Grapalat" w:hAnsi="GHEA Grapalat" w:cs="Sylfaen"/>
                <w:sz w:val="16"/>
                <w:szCs w:val="16"/>
              </w:rPr>
              <w:t>Միաերանգ</w:t>
            </w:r>
            <w:r w:rsidRPr="005F7428">
              <w:rPr>
                <w:rFonts w:ascii="GHEA Grapalat" w:hAnsi="GHEA Grapalat" w:cs="Arial"/>
                <w:sz w:val="16"/>
                <w:szCs w:val="16"/>
              </w:rPr>
              <w:t>,</w:t>
            </w:r>
            <w:r w:rsidRPr="005F7428">
              <w:rPr>
                <w:rFonts w:ascii="GHEA Grapalat" w:hAnsi="GHEA Grapalat" w:cs="Calibri"/>
                <w:sz w:val="16"/>
                <w:szCs w:val="16"/>
              </w:rPr>
              <w:t xml:space="preserve"> </w:t>
            </w:r>
            <w:r w:rsidRPr="005F7428">
              <w:rPr>
                <w:rFonts w:ascii="GHEA Grapalat" w:hAnsi="GHEA Grapalat" w:cs="Sylfaen"/>
                <w:sz w:val="16"/>
                <w:szCs w:val="16"/>
              </w:rPr>
              <w:t>առանց</w:t>
            </w:r>
            <w:r w:rsidRPr="005F7428">
              <w:rPr>
                <w:rFonts w:ascii="GHEA Grapalat" w:hAnsi="GHEA Grapalat" w:cs="Arial"/>
                <w:sz w:val="16"/>
                <w:szCs w:val="16"/>
              </w:rPr>
              <w:t xml:space="preserve"> </w:t>
            </w:r>
            <w:r w:rsidRPr="005F7428">
              <w:rPr>
                <w:rFonts w:ascii="GHEA Grapalat" w:hAnsi="GHEA Grapalat" w:cs="Sylfaen"/>
                <w:sz w:val="16"/>
                <w:szCs w:val="16"/>
              </w:rPr>
              <w:t>կողմնակի</w:t>
            </w:r>
            <w:r w:rsidRPr="005F7428">
              <w:rPr>
                <w:rFonts w:ascii="GHEA Grapalat" w:hAnsi="GHEA Grapalat" w:cs="Arial"/>
                <w:sz w:val="16"/>
                <w:szCs w:val="16"/>
              </w:rPr>
              <w:t xml:space="preserve"> </w:t>
            </w:r>
            <w:r w:rsidRPr="005F7428">
              <w:rPr>
                <w:rFonts w:ascii="GHEA Grapalat" w:hAnsi="GHEA Grapalat" w:cs="Sylfaen"/>
                <w:sz w:val="16"/>
                <w:szCs w:val="16"/>
              </w:rPr>
              <w:t>համի</w:t>
            </w:r>
            <w:r w:rsidRPr="005F7428">
              <w:rPr>
                <w:rFonts w:ascii="GHEA Grapalat" w:hAnsi="GHEA Grapalat" w:cs="Arial"/>
                <w:sz w:val="16"/>
                <w:szCs w:val="16"/>
              </w:rPr>
              <w:t xml:space="preserve"> </w:t>
            </w:r>
            <w:r w:rsidRPr="005F7428">
              <w:rPr>
                <w:rFonts w:ascii="GHEA Grapalat" w:hAnsi="GHEA Grapalat" w:cs="Sylfaen"/>
                <w:sz w:val="16"/>
                <w:szCs w:val="16"/>
              </w:rPr>
              <w:t>ու</w:t>
            </w:r>
            <w:r w:rsidRPr="005F7428">
              <w:rPr>
                <w:rFonts w:ascii="GHEA Grapalat" w:hAnsi="GHEA Grapalat" w:cs="Arial"/>
                <w:sz w:val="16"/>
                <w:szCs w:val="16"/>
              </w:rPr>
              <w:t xml:space="preserve"> </w:t>
            </w:r>
            <w:r w:rsidRPr="005F7428">
              <w:rPr>
                <w:rFonts w:ascii="GHEA Grapalat" w:hAnsi="GHEA Grapalat" w:cs="Sylfaen"/>
                <w:sz w:val="16"/>
                <w:szCs w:val="16"/>
              </w:rPr>
              <w:t>հոտի</w:t>
            </w:r>
            <w:r w:rsidRPr="005F7428">
              <w:rPr>
                <w:rFonts w:ascii="GHEA Grapalat" w:hAnsi="GHEA Grapalat" w:cs="Arial"/>
                <w:sz w:val="16"/>
                <w:szCs w:val="16"/>
              </w:rPr>
              <w:t xml:space="preserve">, </w:t>
            </w:r>
            <w:r w:rsidRPr="005F7428">
              <w:rPr>
                <w:rFonts w:ascii="GHEA Grapalat" w:hAnsi="GHEA Grapalat" w:cs="Sylfaen"/>
                <w:sz w:val="16"/>
                <w:szCs w:val="16"/>
              </w:rPr>
              <w:t>պատրաստված</w:t>
            </w:r>
            <w:r w:rsidRPr="005F7428">
              <w:rPr>
                <w:rFonts w:ascii="GHEA Grapalat" w:hAnsi="GHEA Grapalat" w:cs="Arial"/>
                <w:sz w:val="16"/>
                <w:szCs w:val="16"/>
              </w:rPr>
              <w:t xml:space="preserve"> </w:t>
            </w:r>
            <w:r w:rsidRPr="005F7428">
              <w:rPr>
                <w:rFonts w:ascii="GHEA Grapalat" w:hAnsi="GHEA Grapalat" w:cs="Sylfaen"/>
                <w:sz w:val="16"/>
                <w:szCs w:val="16"/>
              </w:rPr>
              <w:t>անդրոժ</w:t>
            </w:r>
            <w:r w:rsidRPr="005F7428">
              <w:rPr>
                <w:rFonts w:ascii="GHEA Grapalat" w:hAnsi="GHEA Grapalat" w:cs="Arial"/>
                <w:sz w:val="16"/>
                <w:szCs w:val="16"/>
              </w:rPr>
              <w:t xml:space="preserve"> </w:t>
            </w:r>
            <w:r w:rsidRPr="005F7428">
              <w:rPr>
                <w:rFonts w:ascii="GHEA Grapalat" w:hAnsi="GHEA Grapalat" w:cs="Sylfaen"/>
                <w:sz w:val="16"/>
                <w:szCs w:val="16"/>
              </w:rPr>
              <w:t>խմորից</w:t>
            </w:r>
            <w:r w:rsidRPr="005F7428">
              <w:rPr>
                <w:rFonts w:ascii="GHEA Grapalat" w:hAnsi="GHEA Grapalat" w:cs="Arial"/>
                <w:sz w:val="16"/>
                <w:szCs w:val="16"/>
              </w:rPr>
              <w:t xml:space="preserve">, </w:t>
            </w:r>
            <w:r w:rsidRPr="005F7428">
              <w:rPr>
                <w:rFonts w:ascii="GHEA Grapalat" w:hAnsi="GHEA Grapalat" w:cs="Sylfaen"/>
                <w:sz w:val="16"/>
                <w:szCs w:val="16"/>
              </w:rPr>
              <w:t>կախված</w:t>
            </w:r>
            <w:r w:rsidRPr="005F7428">
              <w:rPr>
                <w:rFonts w:ascii="GHEA Grapalat" w:hAnsi="GHEA Grapalat" w:cs="Arial"/>
                <w:sz w:val="16"/>
                <w:szCs w:val="16"/>
              </w:rPr>
              <w:t xml:space="preserve"> </w:t>
            </w:r>
            <w:r w:rsidRPr="005F7428">
              <w:rPr>
                <w:rFonts w:ascii="GHEA Grapalat" w:hAnsi="GHEA Grapalat" w:cs="Sylfaen"/>
                <w:sz w:val="16"/>
                <w:szCs w:val="16"/>
              </w:rPr>
              <w:t>ալյուրի</w:t>
            </w:r>
            <w:r w:rsidRPr="005F7428">
              <w:rPr>
                <w:rFonts w:ascii="GHEA Grapalat" w:hAnsi="GHEA Grapalat" w:cs="Arial"/>
                <w:sz w:val="16"/>
                <w:szCs w:val="16"/>
              </w:rPr>
              <w:t xml:space="preserve"> </w:t>
            </w:r>
            <w:r w:rsidRPr="005F7428">
              <w:rPr>
                <w:rFonts w:ascii="GHEA Grapalat" w:hAnsi="GHEA Grapalat" w:cs="Sylfaen"/>
                <w:sz w:val="16"/>
                <w:szCs w:val="16"/>
              </w:rPr>
              <w:t>տեսակից</w:t>
            </w:r>
            <w:r w:rsidRPr="005F7428">
              <w:rPr>
                <w:rFonts w:ascii="GHEA Grapalat" w:hAnsi="GHEA Grapalat" w:cs="Calibri"/>
                <w:sz w:val="16"/>
                <w:szCs w:val="16"/>
              </w:rPr>
              <w:t xml:space="preserve"> </w:t>
            </w:r>
            <w:r w:rsidRPr="005F7428">
              <w:rPr>
                <w:rFonts w:ascii="GHEA Grapalat" w:hAnsi="GHEA Grapalat" w:cs="Sylfaen"/>
                <w:sz w:val="16"/>
                <w:szCs w:val="16"/>
              </w:rPr>
              <w:t>և</w:t>
            </w:r>
            <w:r w:rsidRPr="005F7428">
              <w:rPr>
                <w:rFonts w:ascii="GHEA Grapalat" w:hAnsi="GHEA Grapalat" w:cs="Arial"/>
                <w:sz w:val="16"/>
                <w:szCs w:val="16"/>
              </w:rPr>
              <w:t xml:space="preserve"> </w:t>
            </w:r>
            <w:r w:rsidRPr="005F7428">
              <w:rPr>
                <w:rFonts w:ascii="GHEA Grapalat" w:hAnsi="GHEA Grapalat" w:cs="Sylfaen"/>
                <w:sz w:val="16"/>
                <w:szCs w:val="16"/>
              </w:rPr>
              <w:t>որակից</w:t>
            </w:r>
            <w:r w:rsidRPr="005F7428">
              <w:rPr>
                <w:rFonts w:ascii="GHEA Grapalat" w:hAnsi="GHEA Grapalat" w:cs="Arial"/>
                <w:sz w:val="16"/>
                <w:szCs w:val="16"/>
              </w:rPr>
              <w:t>` А (</w:t>
            </w:r>
            <w:r w:rsidRPr="005F7428">
              <w:rPr>
                <w:rFonts w:ascii="GHEA Grapalat" w:hAnsi="GHEA Grapalat" w:cs="Sylfaen"/>
                <w:sz w:val="16"/>
                <w:szCs w:val="16"/>
              </w:rPr>
              <w:t>պինդ</w:t>
            </w:r>
            <w:r w:rsidRPr="005F7428">
              <w:rPr>
                <w:rFonts w:ascii="GHEA Grapalat" w:hAnsi="GHEA Grapalat" w:cs="Arial"/>
                <w:sz w:val="16"/>
                <w:szCs w:val="16"/>
              </w:rPr>
              <w:t xml:space="preserve"> </w:t>
            </w:r>
            <w:r w:rsidRPr="005F7428">
              <w:rPr>
                <w:rFonts w:ascii="GHEA Grapalat" w:hAnsi="GHEA Grapalat" w:cs="Sylfaen"/>
                <w:sz w:val="16"/>
                <w:szCs w:val="16"/>
              </w:rPr>
              <w:t>ցորենի</w:t>
            </w:r>
            <w:r w:rsidRPr="005F7428">
              <w:rPr>
                <w:rFonts w:ascii="GHEA Grapalat" w:hAnsi="GHEA Grapalat" w:cs="Arial"/>
                <w:sz w:val="16"/>
                <w:szCs w:val="16"/>
              </w:rPr>
              <w:t xml:space="preserve"> </w:t>
            </w:r>
            <w:r w:rsidRPr="005F7428">
              <w:rPr>
                <w:rFonts w:ascii="GHEA Grapalat" w:hAnsi="GHEA Grapalat" w:cs="Sylfaen"/>
                <w:sz w:val="16"/>
                <w:szCs w:val="16"/>
              </w:rPr>
              <w:t>ալյուրից</w:t>
            </w:r>
            <w:r w:rsidRPr="005F7428">
              <w:rPr>
                <w:rFonts w:ascii="GHEA Grapalat" w:hAnsi="GHEA Grapalat" w:cs="Arial"/>
                <w:sz w:val="16"/>
                <w:szCs w:val="16"/>
              </w:rPr>
              <w:t>), (</w:t>
            </w:r>
            <w:r w:rsidRPr="005F7428">
              <w:rPr>
                <w:rFonts w:ascii="GHEA Grapalat" w:hAnsi="GHEA Grapalat" w:cs="Sylfaen"/>
                <w:sz w:val="16"/>
                <w:szCs w:val="16"/>
              </w:rPr>
              <w:t>փափուկ</w:t>
            </w:r>
            <w:r w:rsidRPr="005F7428">
              <w:rPr>
                <w:rFonts w:ascii="GHEA Grapalat" w:hAnsi="GHEA Grapalat" w:cs="Arial"/>
                <w:sz w:val="16"/>
                <w:szCs w:val="16"/>
              </w:rPr>
              <w:t xml:space="preserve"> </w:t>
            </w:r>
            <w:r w:rsidRPr="005F7428">
              <w:rPr>
                <w:rFonts w:ascii="GHEA Grapalat" w:hAnsi="GHEA Grapalat" w:cs="Sylfaen"/>
                <w:sz w:val="16"/>
                <w:szCs w:val="16"/>
              </w:rPr>
              <w:t>ապակենման</w:t>
            </w:r>
            <w:r w:rsidRPr="005F7428">
              <w:rPr>
                <w:rFonts w:ascii="GHEA Grapalat" w:hAnsi="GHEA Grapalat" w:cs="Arial"/>
                <w:sz w:val="16"/>
                <w:szCs w:val="16"/>
              </w:rPr>
              <w:t xml:space="preserve"> </w:t>
            </w:r>
            <w:r w:rsidRPr="005F7428">
              <w:rPr>
                <w:rFonts w:ascii="GHEA Grapalat" w:hAnsi="GHEA Grapalat" w:cs="Sylfaen"/>
                <w:sz w:val="16"/>
                <w:szCs w:val="16"/>
              </w:rPr>
              <w:t>ցորենի</w:t>
            </w:r>
            <w:r w:rsidRPr="005F7428">
              <w:rPr>
                <w:rFonts w:ascii="GHEA Grapalat" w:hAnsi="GHEA Grapalat" w:cs="Arial"/>
                <w:sz w:val="16"/>
                <w:szCs w:val="16"/>
              </w:rPr>
              <w:t xml:space="preserve"> </w:t>
            </w:r>
            <w:r w:rsidRPr="005F7428">
              <w:rPr>
                <w:rFonts w:ascii="GHEA Grapalat" w:hAnsi="GHEA Grapalat" w:cs="Sylfaen"/>
                <w:sz w:val="16"/>
                <w:szCs w:val="16"/>
              </w:rPr>
              <w:t>ալյուրից</w:t>
            </w:r>
            <w:r w:rsidRPr="005F7428">
              <w:rPr>
                <w:rFonts w:ascii="GHEA Grapalat" w:hAnsi="GHEA Grapalat" w:cs="Arial"/>
                <w:sz w:val="16"/>
                <w:szCs w:val="16"/>
              </w:rPr>
              <w:t>), B</w:t>
            </w:r>
            <w:r w:rsidRPr="005F7428">
              <w:rPr>
                <w:rFonts w:ascii="GHEA Grapalat" w:hAnsi="GHEA Grapalat" w:cs="Calibri"/>
                <w:sz w:val="16"/>
                <w:szCs w:val="16"/>
              </w:rPr>
              <w:t xml:space="preserve"> (</w:t>
            </w:r>
            <w:r w:rsidRPr="005F7428">
              <w:rPr>
                <w:rFonts w:ascii="GHEA Grapalat" w:hAnsi="GHEA Grapalat" w:cs="Sylfaen"/>
                <w:sz w:val="16"/>
                <w:szCs w:val="16"/>
              </w:rPr>
              <w:t>հացաթխման</w:t>
            </w:r>
            <w:r w:rsidRPr="005F7428">
              <w:rPr>
                <w:rFonts w:ascii="GHEA Grapalat" w:hAnsi="GHEA Grapalat" w:cs="Arial"/>
                <w:sz w:val="16"/>
                <w:szCs w:val="16"/>
              </w:rPr>
              <w:t xml:space="preserve"> </w:t>
            </w:r>
            <w:r w:rsidRPr="005F7428">
              <w:rPr>
                <w:rFonts w:ascii="GHEA Grapalat" w:hAnsi="GHEA Grapalat" w:cs="Sylfaen"/>
                <w:sz w:val="16"/>
                <w:szCs w:val="16"/>
              </w:rPr>
              <w:t>ցորենի</w:t>
            </w:r>
            <w:r w:rsidRPr="005F7428">
              <w:rPr>
                <w:rFonts w:ascii="GHEA Grapalat" w:hAnsi="GHEA Grapalat" w:cs="Arial"/>
                <w:sz w:val="16"/>
                <w:szCs w:val="16"/>
              </w:rPr>
              <w:t xml:space="preserve"> </w:t>
            </w:r>
            <w:r w:rsidRPr="005F7428">
              <w:rPr>
                <w:rFonts w:ascii="GHEA Grapalat" w:hAnsi="GHEA Grapalat" w:cs="Sylfaen"/>
                <w:sz w:val="16"/>
                <w:szCs w:val="16"/>
              </w:rPr>
              <w:t>ալյուրից</w:t>
            </w:r>
            <w:r w:rsidRPr="005F7428">
              <w:rPr>
                <w:rFonts w:ascii="GHEA Grapalat" w:hAnsi="GHEA Grapalat" w:cs="Arial"/>
                <w:sz w:val="16"/>
                <w:szCs w:val="16"/>
              </w:rPr>
              <w:t xml:space="preserve">), </w:t>
            </w:r>
            <w:r w:rsidRPr="005F7428">
              <w:rPr>
                <w:rFonts w:ascii="GHEA Grapalat" w:hAnsi="GHEA Grapalat" w:cs="Sylfaen"/>
                <w:sz w:val="16"/>
                <w:szCs w:val="16"/>
              </w:rPr>
              <w:t>չափածրարված</w:t>
            </w:r>
            <w:r w:rsidRPr="005F7428">
              <w:rPr>
                <w:rFonts w:ascii="GHEA Grapalat" w:hAnsi="GHEA Grapalat" w:cs="Arial"/>
                <w:sz w:val="16"/>
                <w:szCs w:val="16"/>
              </w:rPr>
              <w:t xml:space="preserve"> </w:t>
            </w:r>
            <w:r w:rsidRPr="005F7428">
              <w:rPr>
                <w:rFonts w:ascii="GHEA Grapalat" w:hAnsi="GHEA Grapalat" w:cs="Sylfaen"/>
                <w:sz w:val="16"/>
                <w:szCs w:val="16"/>
              </w:rPr>
              <w:t>և</w:t>
            </w:r>
            <w:r w:rsidRPr="005F7428">
              <w:rPr>
                <w:rFonts w:ascii="GHEA Grapalat" w:hAnsi="GHEA Grapalat" w:cs="Arial"/>
                <w:sz w:val="16"/>
                <w:szCs w:val="16"/>
              </w:rPr>
              <w:t xml:space="preserve"> </w:t>
            </w:r>
            <w:r w:rsidRPr="005F7428">
              <w:rPr>
                <w:rFonts w:ascii="GHEA Grapalat" w:hAnsi="GHEA Grapalat" w:cs="Sylfaen"/>
                <w:sz w:val="16"/>
                <w:szCs w:val="16"/>
              </w:rPr>
              <w:t>առանց</w:t>
            </w:r>
            <w:r w:rsidRPr="005F7428">
              <w:rPr>
                <w:rFonts w:ascii="GHEA Grapalat" w:hAnsi="GHEA Grapalat" w:cs="Arial"/>
                <w:sz w:val="16"/>
                <w:szCs w:val="16"/>
              </w:rPr>
              <w:t xml:space="preserve"> </w:t>
            </w:r>
            <w:r w:rsidRPr="005F7428">
              <w:rPr>
                <w:rFonts w:ascii="GHEA Grapalat" w:hAnsi="GHEA Grapalat" w:cs="Sylfaen"/>
                <w:sz w:val="16"/>
                <w:szCs w:val="16"/>
              </w:rPr>
              <w:t>չափածրարման</w:t>
            </w:r>
            <w:r w:rsidRPr="005F7428">
              <w:rPr>
                <w:rFonts w:ascii="GHEA Grapalat" w:hAnsi="GHEA Grapalat" w:cs="Arial"/>
                <w:sz w:val="16"/>
                <w:szCs w:val="16"/>
              </w:rPr>
              <w:t xml:space="preserve">, </w:t>
            </w:r>
            <w:r w:rsidRPr="005F7428">
              <w:rPr>
                <w:rFonts w:ascii="GHEA Grapalat" w:hAnsi="GHEA Grapalat" w:cs="Sylfaen"/>
                <w:sz w:val="16"/>
                <w:szCs w:val="16"/>
              </w:rPr>
              <w:t>ըստ</w:t>
            </w:r>
            <w:r w:rsidRPr="005F7428">
              <w:rPr>
                <w:rFonts w:ascii="GHEA Grapalat" w:hAnsi="GHEA Grapalat" w:cs="Arial"/>
                <w:sz w:val="16"/>
                <w:szCs w:val="16"/>
              </w:rPr>
              <w:t xml:space="preserve"> </w:t>
            </w:r>
            <w:r w:rsidRPr="005F7428">
              <w:rPr>
                <w:rFonts w:ascii="GHEA Grapalat" w:hAnsi="GHEA Grapalat" w:cs="Sylfaen"/>
                <w:sz w:val="16"/>
                <w:szCs w:val="16"/>
              </w:rPr>
              <w:t>ԳՕՍՏ</w:t>
            </w:r>
            <w:r w:rsidRPr="005F7428">
              <w:rPr>
                <w:rFonts w:ascii="GHEA Grapalat" w:hAnsi="GHEA Grapalat" w:cs="Calibri"/>
                <w:sz w:val="16"/>
                <w:szCs w:val="16"/>
              </w:rPr>
              <w:t xml:space="preserve"> 875-92: </w:t>
            </w:r>
            <w:r w:rsidRPr="005F7428">
              <w:rPr>
                <w:rFonts w:ascii="GHEA Grapalat" w:hAnsi="GHEA Grapalat" w:cs="Sylfaen"/>
                <w:sz w:val="16"/>
                <w:szCs w:val="16"/>
              </w:rPr>
              <w:t>Անվտանգությունը՝</w:t>
            </w:r>
            <w:r w:rsidRPr="005F7428">
              <w:rPr>
                <w:rFonts w:ascii="GHEA Grapalat" w:hAnsi="GHEA Grapalat" w:cs="Arial"/>
                <w:sz w:val="16"/>
                <w:szCs w:val="16"/>
              </w:rPr>
              <w:t xml:space="preserve"> </w:t>
            </w:r>
            <w:r w:rsidRPr="005F7428">
              <w:rPr>
                <w:rFonts w:ascii="GHEA Grapalat" w:hAnsi="GHEA Grapalat" w:cs="Sylfaen"/>
                <w:sz w:val="16"/>
                <w:szCs w:val="16"/>
              </w:rPr>
              <w:t>ըստ</w:t>
            </w:r>
            <w:r w:rsidRPr="005F7428">
              <w:rPr>
                <w:rFonts w:ascii="GHEA Grapalat" w:hAnsi="GHEA Grapalat" w:cs="Arial"/>
                <w:sz w:val="16"/>
                <w:szCs w:val="16"/>
              </w:rPr>
              <w:t xml:space="preserve"> N 2-III-4.9-01-2010</w:t>
            </w:r>
            <w:r w:rsidRPr="005F7428">
              <w:rPr>
                <w:rFonts w:ascii="GHEA Grapalat" w:hAnsi="GHEA Grapalat" w:cs="Calibri"/>
                <w:sz w:val="16"/>
                <w:szCs w:val="16"/>
              </w:rPr>
              <w:t xml:space="preserve">  </w:t>
            </w:r>
            <w:r w:rsidRPr="005F7428">
              <w:rPr>
                <w:rFonts w:ascii="GHEA Grapalat" w:hAnsi="GHEA Grapalat" w:cs="Sylfaen"/>
                <w:sz w:val="16"/>
                <w:szCs w:val="16"/>
              </w:rPr>
              <w:t>հիգիենիկ</w:t>
            </w:r>
            <w:r w:rsidRPr="005F7428">
              <w:rPr>
                <w:rFonts w:ascii="GHEA Grapalat" w:hAnsi="GHEA Grapalat" w:cs="Arial"/>
                <w:sz w:val="16"/>
                <w:szCs w:val="16"/>
              </w:rPr>
              <w:t xml:space="preserve"> </w:t>
            </w:r>
            <w:r w:rsidRPr="005F7428">
              <w:rPr>
                <w:rFonts w:ascii="GHEA Grapalat" w:hAnsi="GHEA Grapalat" w:cs="Sylfaen"/>
                <w:sz w:val="16"/>
                <w:szCs w:val="16"/>
              </w:rPr>
              <w:t>նորմատիվների</w:t>
            </w:r>
            <w:r w:rsidRPr="005F7428">
              <w:rPr>
                <w:rFonts w:ascii="GHEA Grapalat" w:hAnsi="GHEA Grapalat" w:cs="Arial"/>
                <w:sz w:val="16"/>
                <w:szCs w:val="16"/>
              </w:rPr>
              <w:t xml:space="preserve">, </w:t>
            </w:r>
            <w:r w:rsidRPr="005F7428">
              <w:rPr>
                <w:rFonts w:ascii="GHEA Grapalat" w:hAnsi="GHEA Grapalat" w:cs="Sylfaen"/>
                <w:sz w:val="16"/>
                <w:szCs w:val="16"/>
              </w:rPr>
              <w:t>իսկ</w:t>
            </w:r>
            <w:r w:rsidRPr="005F7428">
              <w:rPr>
                <w:rFonts w:ascii="GHEA Grapalat" w:hAnsi="GHEA Grapalat" w:cs="Arial"/>
                <w:sz w:val="16"/>
                <w:szCs w:val="16"/>
              </w:rPr>
              <w:t xml:space="preserve"> </w:t>
            </w:r>
            <w:r w:rsidRPr="005F7428">
              <w:rPr>
                <w:rFonts w:ascii="GHEA Grapalat" w:hAnsi="GHEA Grapalat" w:cs="Sylfaen"/>
                <w:sz w:val="16"/>
                <w:szCs w:val="16"/>
              </w:rPr>
              <w:t>մակնշումը</w:t>
            </w:r>
            <w:r w:rsidRPr="005F7428">
              <w:rPr>
                <w:rFonts w:ascii="GHEA Grapalat" w:hAnsi="GHEA Grapalat" w:cs="Arial"/>
                <w:sz w:val="16"/>
                <w:szCs w:val="16"/>
              </w:rPr>
              <w:t>`</w:t>
            </w:r>
            <w:r w:rsidRPr="005F7428">
              <w:rPr>
                <w:rFonts w:ascii="GHEA Grapalat" w:hAnsi="GHEA Grapalat" w:cs="Calibri"/>
                <w:sz w:val="16"/>
                <w:szCs w:val="16"/>
              </w:rPr>
              <w:t xml:space="preserve"> “</w:t>
            </w:r>
            <w:r w:rsidRPr="005F7428">
              <w:rPr>
                <w:rFonts w:ascii="GHEA Grapalat" w:hAnsi="GHEA Grapalat" w:cs="Sylfaen"/>
                <w:sz w:val="16"/>
                <w:szCs w:val="16"/>
              </w:rPr>
              <w:t>Սննդամթերքի</w:t>
            </w:r>
            <w:r w:rsidRPr="005F7428">
              <w:rPr>
                <w:rFonts w:ascii="GHEA Grapalat" w:hAnsi="GHEA Grapalat" w:cs="Arial"/>
                <w:sz w:val="16"/>
                <w:szCs w:val="16"/>
              </w:rPr>
              <w:t xml:space="preserve"> </w:t>
            </w:r>
            <w:r w:rsidRPr="005F7428">
              <w:rPr>
                <w:rFonts w:ascii="GHEA Grapalat" w:hAnsi="GHEA Grapalat" w:cs="Sylfaen"/>
                <w:sz w:val="16"/>
                <w:szCs w:val="16"/>
              </w:rPr>
              <w:t>անվտանգության</w:t>
            </w:r>
            <w:r w:rsidRPr="005F7428">
              <w:rPr>
                <w:rFonts w:ascii="GHEA Grapalat" w:hAnsi="GHEA Grapalat" w:cs="Arial"/>
                <w:sz w:val="16"/>
                <w:szCs w:val="16"/>
              </w:rPr>
              <w:t xml:space="preserve"> </w:t>
            </w:r>
            <w:r w:rsidRPr="005F7428">
              <w:rPr>
                <w:rFonts w:ascii="GHEA Grapalat" w:hAnsi="GHEA Grapalat" w:cs="Sylfaen"/>
                <w:sz w:val="16"/>
                <w:szCs w:val="16"/>
              </w:rPr>
              <w:t>մասին</w:t>
            </w:r>
            <w:r w:rsidRPr="005F7428">
              <w:rPr>
                <w:rFonts w:ascii="GHEA Grapalat" w:hAnsi="GHEA Grapalat" w:cs="Arial"/>
                <w:sz w:val="16"/>
                <w:szCs w:val="16"/>
              </w:rPr>
              <w:t xml:space="preserve">” </w:t>
            </w:r>
            <w:r w:rsidRPr="005F7428">
              <w:rPr>
                <w:rFonts w:ascii="GHEA Grapalat" w:hAnsi="GHEA Grapalat" w:cs="Sylfaen"/>
                <w:sz w:val="16"/>
                <w:szCs w:val="16"/>
              </w:rPr>
              <w:t>ՀՀ</w:t>
            </w:r>
            <w:r w:rsidRPr="005F7428">
              <w:rPr>
                <w:rFonts w:ascii="GHEA Grapalat" w:hAnsi="GHEA Grapalat" w:cs="Arial"/>
                <w:sz w:val="16"/>
                <w:szCs w:val="16"/>
              </w:rPr>
              <w:t xml:space="preserve"> </w:t>
            </w:r>
            <w:r w:rsidRPr="005F7428">
              <w:rPr>
                <w:rFonts w:ascii="GHEA Grapalat" w:hAnsi="GHEA Grapalat" w:cs="Sylfaen"/>
                <w:sz w:val="16"/>
                <w:szCs w:val="16"/>
              </w:rPr>
              <w:t>օրենքի</w:t>
            </w:r>
            <w:r w:rsidRPr="005F7428">
              <w:rPr>
                <w:rFonts w:ascii="GHEA Grapalat" w:hAnsi="GHEA Grapalat" w:cs="Arial"/>
                <w:sz w:val="16"/>
                <w:szCs w:val="16"/>
              </w:rPr>
              <w:t xml:space="preserve"> 8-</w:t>
            </w:r>
            <w:r w:rsidRPr="005F7428">
              <w:rPr>
                <w:rFonts w:ascii="GHEA Grapalat" w:hAnsi="GHEA Grapalat" w:cs="Sylfaen"/>
                <w:sz w:val="16"/>
                <w:szCs w:val="16"/>
              </w:rPr>
              <w:t>րդ</w:t>
            </w:r>
            <w:r w:rsidRPr="005F7428">
              <w:rPr>
                <w:rFonts w:ascii="GHEA Grapalat" w:hAnsi="GHEA Grapalat" w:cs="Arial"/>
                <w:sz w:val="16"/>
                <w:szCs w:val="16"/>
              </w:rPr>
              <w:t xml:space="preserve"> </w:t>
            </w:r>
            <w:r w:rsidRPr="005F7428">
              <w:rPr>
                <w:rFonts w:ascii="GHEA Grapalat" w:hAnsi="GHEA Grapalat" w:cs="Sylfaen"/>
                <w:sz w:val="16"/>
                <w:szCs w:val="16"/>
              </w:rPr>
              <w:t>հոդվածի</w:t>
            </w:r>
            <w:r w:rsidRPr="005F7428">
              <w:rPr>
                <w:rFonts w:ascii="GHEA Grapalat" w:hAnsi="GHEA Grapalat" w:cs="Arial"/>
                <w:sz w:val="16"/>
                <w:szCs w:val="16"/>
              </w:rPr>
              <w:t xml:space="preserve"> </w:t>
            </w:r>
            <w:r w:rsidRPr="005F7428">
              <w:rPr>
                <w:rFonts w:ascii="GHEA Grapalat" w:hAnsi="GHEA Grapalat" w:cs="Sylfaen"/>
                <w:sz w:val="16"/>
                <w:szCs w:val="16"/>
              </w:rPr>
              <w:t>Պիտանելիության</w:t>
            </w:r>
            <w:r w:rsidRPr="005F7428">
              <w:rPr>
                <w:rFonts w:ascii="GHEA Grapalat" w:hAnsi="GHEA Grapalat" w:cs="Calibri"/>
                <w:sz w:val="16"/>
                <w:szCs w:val="16"/>
              </w:rPr>
              <w:t xml:space="preserve"> </w:t>
            </w:r>
            <w:r w:rsidRPr="005F7428">
              <w:rPr>
                <w:rFonts w:ascii="GHEA Grapalat" w:hAnsi="GHEA Grapalat" w:cs="Sylfaen"/>
                <w:sz w:val="16"/>
                <w:szCs w:val="16"/>
              </w:rPr>
              <w:t>ժամկետը</w:t>
            </w:r>
            <w:r w:rsidRPr="005F7428">
              <w:rPr>
                <w:rFonts w:ascii="GHEA Grapalat" w:hAnsi="GHEA Grapalat" w:cs="Arial"/>
                <w:sz w:val="16"/>
                <w:szCs w:val="16"/>
              </w:rPr>
              <w:t xml:space="preserve"> </w:t>
            </w:r>
            <w:r w:rsidRPr="005F7428">
              <w:rPr>
                <w:rFonts w:ascii="GHEA Grapalat" w:hAnsi="GHEA Grapalat" w:cs="Sylfaen"/>
                <w:sz w:val="16"/>
                <w:szCs w:val="16"/>
              </w:rPr>
              <w:t>ոչ</w:t>
            </w:r>
            <w:r w:rsidRPr="005F7428">
              <w:rPr>
                <w:rFonts w:ascii="GHEA Grapalat" w:hAnsi="GHEA Grapalat" w:cs="Arial"/>
                <w:sz w:val="16"/>
                <w:szCs w:val="16"/>
              </w:rPr>
              <w:t xml:space="preserve"> </w:t>
            </w:r>
            <w:r w:rsidRPr="005F7428">
              <w:rPr>
                <w:rFonts w:ascii="GHEA Grapalat" w:hAnsi="GHEA Grapalat" w:cs="Sylfaen"/>
                <w:sz w:val="16"/>
                <w:szCs w:val="16"/>
              </w:rPr>
              <w:t>պակաս</w:t>
            </w:r>
            <w:r w:rsidRPr="005F7428">
              <w:rPr>
                <w:rFonts w:ascii="GHEA Grapalat" w:hAnsi="GHEA Grapalat" w:cs="Arial"/>
                <w:sz w:val="16"/>
                <w:szCs w:val="16"/>
              </w:rPr>
              <w:t xml:space="preserve"> </w:t>
            </w:r>
            <w:r w:rsidRPr="005F7428">
              <w:rPr>
                <w:rFonts w:ascii="GHEA Grapalat" w:hAnsi="GHEA Grapalat" w:cs="Sylfaen"/>
                <w:sz w:val="16"/>
                <w:szCs w:val="16"/>
              </w:rPr>
              <w:t>քան</w:t>
            </w:r>
            <w:r w:rsidRPr="005F7428">
              <w:rPr>
                <w:rFonts w:ascii="GHEA Grapalat" w:hAnsi="GHEA Grapalat" w:cs="Arial"/>
                <w:sz w:val="16"/>
                <w:szCs w:val="16"/>
              </w:rPr>
              <w:t xml:space="preserve"> 80 %</w:t>
            </w:r>
            <w:r>
              <w:rPr>
                <w:rFonts w:ascii="GHEA Grapalat" w:hAnsi="GHEA Grapalat" w:cs="Calibri"/>
                <w:sz w:val="16"/>
                <w:szCs w:val="16"/>
              </w:rPr>
              <w:t>:4</w:t>
            </w:r>
          </w:p>
        </w:tc>
        <w:tc>
          <w:tcPr>
            <w:tcW w:w="895"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814300">
            <w:pPr>
              <w:jc w:val="center"/>
              <w:rPr>
                <w:rFonts w:ascii="GHEA Grapalat" w:hAnsi="GHEA Grapalat"/>
                <w:sz w:val="16"/>
                <w:szCs w:val="16"/>
              </w:rPr>
            </w:pPr>
            <w:r w:rsidRPr="005F7428">
              <w:rPr>
                <w:rFonts w:ascii="GHEA Grapalat" w:hAnsi="GHEA Grapalat"/>
                <w:bCs/>
                <w:sz w:val="16"/>
                <w:szCs w:val="16"/>
              </w:rPr>
              <w:t>Կգ</w:t>
            </w:r>
          </w:p>
        </w:tc>
        <w:tc>
          <w:tcPr>
            <w:tcW w:w="857"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814300">
            <w:pPr>
              <w:jc w:val="center"/>
              <w:rPr>
                <w:rFonts w:ascii="GHEA Grapalat" w:hAnsi="GHEA Grapalat"/>
                <w:sz w:val="16"/>
                <w:szCs w:val="16"/>
              </w:rPr>
            </w:pPr>
          </w:p>
        </w:tc>
        <w:tc>
          <w:tcPr>
            <w:tcW w:w="775"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814300">
            <w:pPr>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762AF" w:rsidRPr="00A25821" w:rsidRDefault="00F762AF" w:rsidP="00814300">
            <w:pPr>
              <w:jc w:val="center"/>
              <w:rPr>
                <w:rFonts w:asciiTheme="minorHAnsi" w:hAnsiTheme="minorHAnsi" w:cs="Calibri"/>
                <w:color w:val="000000"/>
                <w:sz w:val="16"/>
                <w:szCs w:val="16"/>
                <w:lang w:val="hy-AM"/>
              </w:rPr>
            </w:pPr>
            <w:r>
              <w:rPr>
                <w:rFonts w:asciiTheme="minorHAnsi" w:hAnsiTheme="minorHAnsi" w:cs="Calibri"/>
                <w:color w:val="000000"/>
                <w:sz w:val="16"/>
                <w:szCs w:val="16"/>
                <w:lang w:val="hy-AM"/>
              </w:rPr>
              <w:t>155</w:t>
            </w:r>
          </w:p>
        </w:tc>
        <w:tc>
          <w:tcPr>
            <w:tcW w:w="1134" w:type="dxa"/>
            <w:tcBorders>
              <w:top w:val="single" w:sz="4" w:space="0" w:color="auto"/>
              <w:left w:val="single" w:sz="4" w:space="0" w:color="auto"/>
              <w:bottom w:val="single" w:sz="4" w:space="0" w:color="auto"/>
              <w:right w:val="single" w:sz="4" w:space="0" w:color="auto"/>
            </w:tcBorders>
            <w:vAlign w:val="center"/>
          </w:tcPr>
          <w:p w:rsidR="00F762AF" w:rsidRPr="00E5068F" w:rsidRDefault="00F762AF" w:rsidP="00814300">
            <w:pPr>
              <w:jc w:val="center"/>
              <w:rPr>
                <w:rFonts w:ascii="GHEA Grapalat" w:hAnsi="GHEA Grapalat"/>
                <w:sz w:val="16"/>
                <w:szCs w:val="16"/>
                <w:lang w:val="hy-AM"/>
              </w:rPr>
            </w:pPr>
            <w:r w:rsidRPr="005F7428">
              <w:rPr>
                <w:rFonts w:ascii="GHEA Grapalat" w:hAnsi="GHEA Grapalat" w:cs="Sylfaen"/>
                <w:sz w:val="16"/>
                <w:szCs w:val="16"/>
                <w:lang w:val="hy-AM"/>
              </w:rPr>
              <w:t>Գ</w:t>
            </w:r>
            <w:r w:rsidRPr="005F7428">
              <w:rPr>
                <w:rFonts w:ascii="MS Mincho" w:eastAsia="MS Mincho" w:hAnsi="MS Mincho" w:cs="MS Mincho" w:hint="eastAsia"/>
                <w:sz w:val="16"/>
                <w:szCs w:val="16"/>
                <w:lang w:val="hy-AM"/>
              </w:rPr>
              <w:t>․</w:t>
            </w:r>
            <w:r>
              <w:rPr>
                <w:rFonts w:ascii="GHEA Grapalat" w:hAnsi="GHEA Grapalat" w:cs="Sylfaen"/>
                <w:sz w:val="16"/>
                <w:szCs w:val="16"/>
                <w:lang w:val="hy-AM"/>
              </w:rPr>
              <w:t>Դիմիտրով</w:t>
            </w:r>
            <w:r w:rsidRPr="005F7428">
              <w:rPr>
                <w:rFonts w:ascii="GHEA Grapalat" w:hAnsi="GHEA Grapalat" w:cs="Arial"/>
                <w:sz w:val="16"/>
                <w:szCs w:val="16"/>
                <w:lang w:val="hy-AM"/>
              </w:rPr>
              <w:t xml:space="preserve">, </w:t>
            </w:r>
            <w:r w:rsidR="00E5068F">
              <w:rPr>
                <w:rFonts w:ascii="GHEA Grapalat" w:hAnsi="GHEA Grapalat" w:cs="Sylfaen"/>
                <w:sz w:val="16"/>
                <w:szCs w:val="16"/>
                <w:lang w:val="hy-AM"/>
              </w:rPr>
              <w:t>,</w:t>
            </w:r>
          </w:p>
        </w:tc>
        <w:tc>
          <w:tcPr>
            <w:tcW w:w="1603"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EC64BC">
            <w:pPr>
              <w:jc w:val="center"/>
              <w:rPr>
                <w:rFonts w:ascii="GHEA Grapalat" w:hAnsi="GHEA Grapalat"/>
                <w:sz w:val="16"/>
                <w:szCs w:val="16"/>
                <w:lang w:val="pt-BR"/>
              </w:rPr>
            </w:pPr>
            <w:r w:rsidRPr="005F7428">
              <w:rPr>
                <w:rFonts w:ascii="GHEA Grapalat" w:hAnsi="GHEA Grapalat" w:cs="Calibri"/>
                <w:sz w:val="16"/>
                <w:szCs w:val="16"/>
                <w:lang w:val="pt-BR"/>
              </w:rPr>
              <w:t>2-</w:t>
            </w:r>
            <w:r w:rsidRPr="00E5068F">
              <w:rPr>
                <w:rFonts w:ascii="GHEA Grapalat" w:hAnsi="GHEA Grapalat" w:cs="Calibri"/>
                <w:sz w:val="16"/>
                <w:szCs w:val="16"/>
                <w:lang w:val="hy-AM"/>
              </w:rPr>
              <w:t>րդ</w:t>
            </w:r>
            <w:r w:rsidRPr="005F7428">
              <w:rPr>
                <w:rFonts w:ascii="GHEA Grapalat" w:hAnsi="GHEA Grapalat" w:cs="Calibri"/>
                <w:sz w:val="16"/>
                <w:szCs w:val="16"/>
                <w:lang w:val="pt-BR"/>
              </w:rPr>
              <w:t xml:space="preserve"> </w:t>
            </w:r>
            <w:r w:rsidRPr="00E5068F">
              <w:rPr>
                <w:rFonts w:ascii="GHEA Grapalat" w:hAnsi="GHEA Grapalat" w:cs="Calibri"/>
                <w:sz w:val="16"/>
                <w:szCs w:val="16"/>
                <w:lang w:val="hy-AM"/>
              </w:rPr>
              <w:t>մատակարարումը</w:t>
            </w:r>
            <w:r w:rsidRPr="005F7428">
              <w:rPr>
                <w:rFonts w:ascii="GHEA Grapalat" w:hAnsi="GHEA Grapalat" w:cs="Calibri"/>
                <w:sz w:val="16"/>
                <w:szCs w:val="16"/>
                <w:lang w:val="pt-BR"/>
              </w:rPr>
              <w:t xml:space="preserve"> </w:t>
            </w:r>
            <w:r w:rsidRPr="00E5068F">
              <w:rPr>
                <w:rFonts w:ascii="GHEA Grapalat" w:hAnsi="GHEA Grapalat" w:cs="Calibri"/>
                <w:sz w:val="16"/>
                <w:szCs w:val="16"/>
                <w:lang w:val="hy-AM"/>
              </w:rPr>
              <w:t>Համաձայն</w:t>
            </w:r>
            <w:r w:rsidRPr="005F7428">
              <w:rPr>
                <w:rFonts w:ascii="GHEA Grapalat" w:hAnsi="GHEA Grapalat" w:cs="Calibri"/>
                <w:sz w:val="16"/>
                <w:szCs w:val="16"/>
                <w:lang w:val="pt-BR"/>
              </w:rPr>
              <w:t xml:space="preserve"> </w:t>
            </w:r>
            <w:r w:rsidRPr="00E5068F">
              <w:rPr>
                <w:rFonts w:ascii="GHEA Grapalat" w:hAnsi="GHEA Grapalat" w:cs="Calibri"/>
                <w:sz w:val="16"/>
                <w:szCs w:val="16"/>
                <w:lang w:val="hy-AM"/>
              </w:rPr>
              <w:t>նախապես</w:t>
            </w:r>
            <w:r w:rsidRPr="005F7428">
              <w:rPr>
                <w:rFonts w:ascii="GHEA Grapalat" w:hAnsi="GHEA Grapalat" w:cs="Calibri"/>
                <w:sz w:val="16"/>
                <w:szCs w:val="16"/>
                <w:lang w:val="pt-BR"/>
              </w:rPr>
              <w:t xml:space="preserve">  </w:t>
            </w:r>
            <w:r w:rsidRPr="00E5068F">
              <w:rPr>
                <w:rFonts w:ascii="GHEA Grapalat" w:hAnsi="GHEA Grapalat" w:cs="Calibri"/>
                <w:sz w:val="16"/>
                <w:szCs w:val="16"/>
                <w:lang w:val="hy-AM"/>
              </w:rPr>
              <w:t>պատվերի</w:t>
            </w:r>
            <w:r w:rsidRPr="005F7428">
              <w:rPr>
                <w:rFonts w:ascii="GHEA Grapalat" w:hAnsi="GHEA Grapalat" w:cs="Calibri"/>
                <w:sz w:val="16"/>
                <w:szCs w:val="16"/>
                <w:lang w:val="pt-BR"/>
              </w:rPr>
              <w:t xml:space="preserve"> </w:t>
            </w:r>
          </w:p>
        </w:tc>
        <w:tc>
          <w:tcPr>
            <w:tcW w:w="1190" w:type="dxa"/>
            <w:tcBorders>
              <w:top w:val="single" w:sz="4" w:space="0" w:color="auto"/>
              <w:left w:val="single" w:sz="4" w:space="0" w:color="auto"/>
              <w:bottom w:val="single" w:sz="4" w:space="0" w:color="auto"/>
              <w:right w:val="single" w:sz="4" w:space="0" w:color="auto"/>
            </w:tcBorders>
          </w:tcPr>
          <w:p w:rsidR="00F762AF" w:rsidRDefault="00F762AF" w:rsidP="00F4264E">
            <w:pPr>
              <w:jc w:val="center"/>
              <w:rPr>
                <w:rFonts w:ascii="GHEA Grapalat" w:hAnsi="GHEA Grapalat"/>
                <w:sz w:val="16"/>
                <w:szCs w:val="16"/>
                <w:lang w:val="pt-BR"/>
              </w:rPr>
            </w:pPr>
          </w:p>
          <w:p w:rsidR="00F762AF" w:rsidRDefault="00F762AF" w:rsidP="00F4264E">
            <w:pPr>
              <w:jc w:val="center"/>
              <w:rPr>
                <w:rFonts w:ascii="GHEA Grapalat" w:hAnsi="GHEA Grapalat"/>
                <w:sz w:val="16"/>
                <w:szCs w:val="16"/>
                <w:lang w:val="pt-BR"/>
              </w:rPr>
            </w:pPr>
          </w:p>
          <w:p w:rsidR="00F762AF" w:rsidRDefault="00F762AF" w:rsidP="00F4264E">
            <w:pPr>
              <w:jc w:val="center"/>
              <w:rPr>
                <w:rFonts w:ascii="GHEA Grapalat" w:hAnsi="GHEA Grapalat"/>
                <w:sz w:val="16"/>
                <w:szCs w:val="16"/>
                <w:lang w:val="pt-BR"/>
              </w:rPr>
            </w:pPr>
          </w:p>
          <w:p w:rsidR="00F762AF" w:rsidRDefault="00F762AF" w:rsidP="00F4264E">
            <w:pPr>
              <w:jc w:val="center"/>
              <w:rPr>
                <w:rFonts w:ascii="GHEA Grapalat" w:hAnsi="GHEA Grapalat"/>
                <w:sz w:val="16"/>
                <w:szCs w:val="16"/>
                <w:lang w:val="pt-BR"/>
              </w:rPr>
            </w:pPr>
          </w:p>
          <w:p w:rsidR="00F762AF" w:rsidRDefault="00F762AF" w:rsidP="00F4264E">
            <w:pPr>
              <w:jc w:val="center"/>
              <w:rPr>
                <w:rFonts w:ascii="GHEA Grapalat" w:hAnsi="GHEA Grapalat"/>
                <w:sz w:val="16"/>
                <w:szCs w:val="16"/>
                <w:lang w:val="pt-BR"/>
              </w:rPr>
            </w:pPr>
          </w:p>
          <w:p w:rsidR="00F762AF" w:rsidRPr="005F7428" w:rsidRDefault="00F762AF" w:rsidP="002B02DB">
            <w:pPr>
              <w:jc w:val="center"/>
              <w:rPr>
                <w:rFonts w:ascii="GHEA Grapalat" w:hAnsi="GHEA Grapalat"/>
                <w:sz w:val="16"/>
                <w:szCs w:val="16"/>
                <w:lang w:val="pt-BR"/>
              </w:rPr>
            </w:pPr>
            <w:r w:rsidRPr="005F7428">
              <w:rPr>
                <w:rFonts w:ascii="GHEA Grapalat" w:hAnsi="GHEA Grapalat"/>
                <w:sz w:val="16"/>
                <w:szCs w:val="16"/>
                <w:lang w:val="pt-BR"/>
              </w:rPr>
              <w:t>1-</w:t>
            </w:r>
            <w:r w:rsidRPr="005F7428">
              <w:rPr>
                <w:rFonts w:ascii="GHEA Grapalat" w:hAnsi="GHEA Grapalat"/>
                <w:sz w:val="16"/>
                <w:szCs w:val="16"/>
              </w:rPr>
              <w:t>ին</w:t>
            </w:r>
            <w:r w:rsidRPr="005F7428">
              <w:rPr>
                <w:rFonts w:ascii="GHEA Grapalat" w:hAnsi="GHEA Grapalat"/>
                <w:sz w:val="16"/>
                <w:szCs w:val="16"/>
                <w:lang w:val="pt-BR"/>
              </w:rPr>
              <w:t xml:space="preserve"> </w:t>
            </w:r>
            <w:r w:rsidRPr="005F7428">
              <w:rPr>
                <w:rFonts w:ascii="GHEA Grapalat" w:hAnsi="GHEA Grapalat"/>
                <w:sz w:val="16"/>
                <w:szCs w:val="16"/>
              </w:rPr>
              <w:t>մատակարարումը</w:t>
            </w:r>
            <w:r w:rsidRPr="005F7428">
              <w:rPr>
                <w:rFonts w:ascii="GHEA Grapalat" w:hAnsi="GHEA Grapalat"/>
                <w:sz w:val="16"/>
                <w:szCs w:val="16"/>
                <w:lang w:val="pt-BR"/>
              </w:rPr>
              <w:t xml:space="preserve"> </w:t>
            </w:r>
            <w:r w:rsidRPr="005F7428">
              <w:rPr>
                <w:rFonts w:ascii="GHEA Grapalat" w:hAnsi="GHEA Grapalat"/>
                <w:sz w:val="16"/>
                <w:szCs w:val="16"/>
              </w:rPr>
              <w:t>կկատարվի</w:t>
            </w:r>
            <w:r w:rsidRPr="005F7428">
              <w:rPr>
                <w:rFonts w:ascii="GHEA Grapalat" w:hAnsi="GHEA Grapalat"/>
                <w:sz w:val="16"/>
                <w:szCs w:val="16"/>
                <w:lang w:val="pt-BR"/>
              </w:rPr>
              <w:t xml:space="preserve"> </w:t>
            </w:r>
            <w:r>
              <w:rPr>
                <w:rFonts w:ascii="GHEA Grapalat" w:hAnsi="GHEA Grapalat"/>
                <w:sz w:val="16"/>
                <w:szCs w:val="16"/>
              </w:rPr>
              <w:t>համաձայնագիրը</w:t>
            </w:r>
            <w:r w:rsidRPr="002B02DB">
              <w:rPr>
                <w:rFonts w:ascii="GHEA Grapalat" w:hAnsi="GHEA Grapalat"/>
                <w:sz w:val="16"/>
                <w:szCs w:val="16"/>
                <w:lang w:val="pt-BR"/>
              </w:rPr>
              <w:t xml:space="preserve"> </w:t>
            </w:r>
            <w:r>
              <w:rPr>
                <w:rFonts w:ascii="GHEA Grapalat" w:hAnsi="GHEA Grapalat"/>
                <w:sz w:val="16"/>
                <w:szCs w:val="16"/>
              </w:rPr>
              <w:t>կնքման</w:t>
            </w:r>
            <w:r w:rsidRPr="002B02DB">
              <w:rPr>
                <w:rFonts w:ascii="GHEA Grapalat" w:hAnsi="GHEA Grapalat"/>
                <w:sz w:val="16"/>
                <w:szCs w:val="16"/>
                <w:lang w:val="pt-BR"/>
              </w:rPr>
              <w:t xml:space="preserve"> </w:t>
            </w:r>
            <w:r>
              <w:rPr>
                <w:rFonts w:ascii="GHEA Grapalat" w:hAnsi="GHEA Grapalat"/>
                <w:sz w:val="16"/>
                <w:szCs w:val="16"/>
              </w:rPr>
              <w:t>օրվանից</w:t>
            </w:r>
            <w:r w:rsidRPr="002B02DB">
              <w:rPr>
                <w:rFonts w:ascii="GHEA Grapalat" w:hAnsi="GHEA Grapalat"/>
                <w:sz w:val="16"/>
                <w:szCs w:val="16"/>
                <w:lang w:val="pt-BR"/>
              </w:rPr>
              <w:t xml:space="preserve"> </w:t>
            </w:r>
            <w:r>
              <w:rPr>
                <w:rFonts w:ascii="GHEA Grapalat" w:hAnsi="GHEA Grapalat"/>
                <w:sz w:val="16"/>
                <w:szCs w:val="16"/>
              </w:rPr>
              <w:t>սկսած</w:t>
            </w:r>
            <w:r w:rsidRPr="002B02DB">
              <w:rPr>
                <w:rFonts w:ascii="GHEA Grapalat" w:hAnsi="GHEA Grapalat"/>
                <w:sz w:val="16"/>
                <w:szCs w:val="16"/>
                <w:lang w:val="pt-BR"/>
              </w:rPr>
              <w:t xml:space="preserve"> </w:t>
            </w:r>
            <w:r w:rsidRPr="005F7428">
              <w:rPr>
                <w:rFonts w:ascii="GHEA Grapalat" w:hAnsi="GHEA Grapalat"/>
                <w:sz w:val="16"/>
                <w:szCs w:val="16"/>
                <w:lang w:val="pt-BR"/>
              </w:rPr>
              <w:t xml:space="preserve"> </w:t>
            </w:r>
          </w:p>
          <w:p w:rsidR="00F762AF" w:rsidRPr="005F7428" w:rsidRDefault="00F762AF" w:rsidP="00814300">
            <w:pPr>
              <w:jc w:val="center"/>
              <w:rPr>
                <w:rFonts w:ascii="GHEA Grapalat" w:hAnsi="GHEA Grapalat"/>
                <w:sz w:val="16"/>
                <w:szCs w:val="16"/>
                <w:lang w:val="pt-BR"/>
              </w:rPr>
            </w:pPr>
          </w:p>
        </w:tc>
      </w:tr>
      <w:tr w:rsidR="00F762AF" w:rsidRPr="00761E13" w:rsidTr="00F762AF">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814300">
            <w:pPr>
              <w:jc w:val="center"/>
              <w:rPr>
                <w:rFonts w:ascii="GHEA Grapalat" w:hAnsi="GHEA Grapalat"/>
                <w:sz w:val="16"/>
                <w:szCs w:val="16"/>
                <w:lang w:val="ru-RU"/>
              </w:rPr>
            </w:pPr>
            <w:r w:rsidRPr="005F7428">
              <w:rPr>
                <w:rFonts w:ascii="GHEA Grapalat" w:hAnsi="GHEA Grapalat"/>
                <w:sz w:val="16"/>
                <w:szCs w:val="16"/>
                <w:lang w:val="ru-RU"/>
              </w:rPr>
              <w:t>4</w:t>
            </w:r>
          </w:p>
        </w:tc>
        <w:tc>
          <w:tcPr>
            <w:tcW w:w="1405"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814300">
            <w:pPr>
              <w:jc w:val="center"/>
              <w:rPr>
                <w:rFonts w:ascii="GHEA Grapalat" w:hAnsi="GHEA Grapalat"/>
                <w:sz w:val="16"/>
                <w:szCs w:val="16"/>
              </w:rPr>
            </w:pPr>
            <w:r w:rsidRPr="005F7428">
              <w:rPr>
                <w:rFonts w:ascii="GHEA Grapalat" w:hAnsi="GHEA Grapalat"/>
                <w:sz w:val="16"/>
                <w:szCs w:val="16"/>
              </w:rPr>
              <w:t>15616000</w:t>
            </w:r>
          </w:p>
        </w:tc>
        <w:tc>
          <w:tcPr>
            <w:tcW w:w="1499" w:type="dxa"/>
            <w:tcBorders>
              <w:top w:val="single" w:sz="4" w:space="0" w:color="auto"/>
              <w:left w:val="single" w:sz="4" w:space="0" w:color="auto"/>
              <w:bottom w:val="single" w:sz="4" w:space="0" w:color="auto"/>
              <w:right w:val="single" w:sz="4" w:space="0" w:color="auto"/>
            </w:tcBorders>
            <w:vAlign w:val="bottom"/>
          </w:tcPr>
          <w:p w:rsidR="00F762AF" w:rsidRPr="00CD11B9" w:rsidRDefault="00CD11B9" w:rsidP="00F228B0">
            <w:pPr>
              <w:jc w:val="center"/>
              <w:rPr>
                <w:rFonts w:ascii="Sylfaen" w:hAnsi="Sylfaen" w:cs="Calibri"/>
                <w:sz w:val="18"/>
                <w:szCs w:val="18"/>
                <w:lang w:val="hy-AM"/>
              </w:rPr>
            </w:pPr>
            <w:r>
              <w:rPr>
                <w:rFonts w:ascii="Sylfaen" w:hAnsi="Sylfaen" w:cs="Arial"/>
                <w:sz w:val="18"/>
                <w:szCs w:val="18"/>
              </w:rPr>
              <w:t>Հնդկաձավար</w:t>
            </w:r>
          </w:p>
        </w:tc>
        <w:tc>
          <w:tcPr>
            <w:tcW w:w="1248" w:type="dxa"/>
            <w:tcBorders>
              <w:top w:val="single" w:sz="4" w:space="0" w:color="auto"/>
              <w:left w:val="single" w:sz="4" w:space="0" w:color="auto"/>
              <w:bottom w:val="single" w:sz="4" w:space="0" w:color="auto"/>
              <w:right w:val="single" w:sz="4" w:space="0" w:color="auto"/>
            </w:tcBorders>
            <w:vAlign w:val="bottom"/>
          </w:tcPr>
          <w:p w:rsidR="00F762AF" w:rsidRPr="007E034A" w:rsidRDefault="00F762AF" w:rsidP="00F228B0">
            <w:pPr>
              <w:rPr>
                <w:rFonts w:asciiTheme="minorHAnsi" w:hAnsiTheme="minorHAnsi" w:cs="Calibri"/>
                <w:i/>
                <w:sz w:val="18"/>
                <w:szCs w:val="18"/>
                <w:lang w:val="hy-AM"/>
              </w:rPr>
            </w:pPr>
          </w:p>
        </w:tc>
        <w:tc>
          <w:tcPr>
            <w:tcW w:w="2350" w:type="dxa"/>
            <w:tcBorders>
              <w:top w:val="single" w:sz="4" w:space="0" w:color="auto"/>
              <w:left w:val="single" w:sz="4" w:space="0" w:color="auto"/>
              <w:bottom w:val="single" w:sz="4" w:space="0" w:color="auto"/>
              <w:right w:val="single" w:sz="4" w:space="0" w:color="auto"/>
            </w:tcBorders>
            <w:shd w:val="clear" w:color="auto" w:fill="FFFF00"/>
            <w:vAlign w:val="center"/>
          </w:tcPr>
          <w:p w:rsidR="00F762AF" w:rsidRPr="00E5068F" w:rsidRDefault="00F762AF" w:rsidP="00814300">
            <w:pPr>
              <w:jc w:val="center"/>
              <w:rPr>
                <w:rFonts w:ascii="GHEA Grapalat" w:hAnsi="GHEA Grapalat"/>
                <w:color w:val="000000"/>
                <w:sz w:val="16"/>
                <w:szCs w:val="16"/>
                <w:lang w:val="hy-AM"/>
              </w:rPr>
            </w:pPr>
            <w:r w:rsidRPr="007E034A">
              <w:rPr>
                <w:rFonts w:ascii="GHEA Grapalat" w:hAnsi="GHEA Grapalat" w:cs="Sylfaen"/>
                <w:sz w:val="16"/>
                <w:szCs w:val="16"/>
                <w:lang w:val="hy-AM"/>
              </w:rPr>
              <w:t>Հնդկաձավար</w:t>
            </w:r>
            <w:r w:rsidRPr="007E034A">
              <w:rPr>
                <w:rFonts w:ascii="GHEA Grapalat" w:hAnsi="GHEA Grapalat" w:cs="Calibri"/>
                <w:sz w:val="16"/>
                <w:szCs w:val="16"/>
                <w:lang w:val="hy-AM"/>
              </w:rPr>
              <w:t xml:space="preserve"> I </w:t>
            </w:r>
            <w:r w:rsidRPr="007E034A">
              <w:rPr>
                <w:rFonts w:ascii="GHEA Grapalat" w:hAnsi="GHEA Grapalat" w:cs="Sylfaen"/>
                <w:sz w:val="16"/>
                <w:szCs w:val="16"/>
                <w:lang w:val="hy-AM"/>
              </w:rPr>
              <w:t>տեսակի</w:t>
            </w:r>
            <w:r w:rsidRPr="007E034A">
              <w:rPr>
                <w:rFonts w:ascii="GHEA Grapalat" w:hAnsi="GHEA Grapalat" w:cs="Arial"/>
                <w:sz w:val="16"/>
                <w:szCs w:val="16"/>
                <w:lang w:val="hy-AM"/>
              </w:rPr>
              <w:t xml:space="preserve">, </w:t>
            </w:r>
            <w:r w:rsidRPr="007E034A">
              <w:rPr>
                <w:rFonts w:ascii="GHEA Grapalat" w:hAnsi="GHEA Grapalat" w:cs="Sylfaen"/>
                <w:sz w:val="16"/>
                <w:szCs w:val="16"/>
                <w:lang w:val="hy-AM"/>
              </w:rPr>
              <w:t>խոնավությունը</w:t>
            </w:r>
            <w:r w:rsidRPr="007E034A">
              <w:rPr>
                <w:rFonts w:ascii="GHEA Grapalat" w:hAnsi="GHEA Grapalat" w:cs="Arial"/>
                <w:sz w:val="16"/>
                <w:szCs w:val="16"/>
                <w:lang w:val="hy-AM"/>
              </w:rPr>
              <w:t>` 14,0%-</w:t>
            </w:r>
            <w:r w:rsidRPr="007E034A">
              <w:rPr>
                <w:rFonts w:ascii="GHEA Grapalat" w:hAnsi="GHEA Grapalat" w:cs="Sylfaen"/>
                <w:sz w:val="16"/>
                <w:szCs w:val="16"/>
                <w:lang w:val="hy-AM"/>
              </w:rPr>
              <w:t>ից</w:t>
            </w:r>
            <w:r w:rsidRPr="007E034A">
              <w:rPr>
                <w:rFonts w:ascii="GHEA Grapalat" w:hAnsi="GHEA Grapalat" w:cs="Arial"/>
                <w:sz w:val="16"/>
                <w:szCs w:val="16"/>
                <w:lang w:val="hy-AM"/>
              </w:rPr>
              <w:t xml:space="preserve"> </w:t>
            </w:r>
            <w:r w:rsidRPr="007E034A">
              <w:rPr>
                <w:rFonts w:ascii="GHEA Grapalat" w:hAnsi="GHEA Grapalat" w:cs="Sylfaen"/>
                <w:sz w:val="16"/>
                <w:szCs w:val="16"/>
                <w:lang w:val="hy-AM"/>
              </w:rPr>
              <w:t>ոչ</w:t>
            </w:r>
            <w:r w:rsidRPr="007E034A">
              <w:rPr>
                <w:rFonts w:ascii="GHEA Grapalat" w:hAnsi="GHEA Grapalat" w:cs="Arial"/>
                <w:sz w:val="16"/>
                <w:szCs w:val="16"/>
                <w:lang w:val="hy-AM"/>
              </w:rPr>
              <w:t xml:space="preserve"> </w:t>
            </w:r>
            <w:r w:rsidRPr="007E034A">
              <w:rPr>
                <w:rFonts w:ascii="GHEA Grapalat" w:hAnsi="GHEA Grapalat" w:cs="Sylfaen"/>
                <w:sz w:val="16"/>
                <w:szCs w:val="16"/>
                <w:lang w:val="hy-AM"/>
              </w:rPr>
              <w:t>ավելի</w:t>
            </w:r>
            <w:r w:rsidRPr="007E034A">
              <w:rPr>
                <w:rFonts w:ascii="GHEA Grapalat" w:hAnsi="GHEA Grapalat" w:cs="Arial"/>
                <w:sz w:val="16"/>
                <w:szCs w:val="16"/>
                <w:lang w:val="hy-AM"/>
              </w:rPr>
              <w:t xml:space="preserve">, </w:t>
            </w:r>
            <w:r w:rsidRPr="007E034A">
              <w:rPr>
                <w:rFonts w:ascii="GHEA Grapalat" w:hAnsi="GHEA Grapalat" w:cs="Sylfaen"/>
                <w:sz w:val="16"/>
                <w:szCs w:val="16"/>
                <w:lang w:val="hy-AM"/>
              </w:rPr>
              <w:t>հատիկները</w:t>
            </w:r>
            <w:r w:rsidRPr="007E034A">
              <w:rPr>
                <w:rFonts w:ascii="GHEA Grapalat" w:hAnsi="GHEA Grapalat" w:cs="Arial"/>
                <w:sz w:val="16"/>
                <w:szCs w:val="16"/>
                <w:lang w:val="hy-AM"/>
              </w:rPr>
              <w:t xml:space="preserve">` 97,5% </w:t>
            </w:r>
            <w:r w:rsidRPr="007E034A">
              <w:rPr>
                <w:rFonts w:ascii="GHEA Grapalat" w:hAnsi="GHEA Grapalat" w:cs="Sylfaen"/>
                <w:sz w:val="16"/>
                <w:szCs w:val="16"/>
                <w:lang w:val="hy-AM"/>
              </w:rPr>
              <w:t>ոչ</w:t>
            </w:r>
            <w:r w:rsidRPr="007E034A">
              <w:rPr>
                <w:rFonts w:ascii="GHEA Grapalat" w:hAnsi="GHEA Grapalat" w:cs="Arial"/>
                <w:sz w:val="16"/>
                <w:szCs w:val="16"/>
                <w:lang w:val="hy-AM"/>
              </w:rPr>
              <w:t xml:space="preserve"> </w:t>
            </w:r>
            <w:r w:rsidRPr="007E034A">
              <w:rPr>
                <w:rFonts w:ascii="GHEA Grapalat" w:hAnsi="GHEA Grapalat" w:cs="Sylfaen"/>
                <w:sz w:val="16"/>
                <w:szCs w:val="16"/>
                <w:lang w:val="hy-AM"/>
              </w:rPr>
              <w:t>պակաս</w:t>
            </w:r>
            <w:r w:rsidRPr="007E034A">
              <w:rPr>
                <w:rFonts w:ascii="GHEA Grapalat" w:hAnsi="GHEA Grapalat" w:cs="Arial"/>
                <w:sz w:val="16"/>
                <w:szCs w:val="16"/>
                <w:lang w:val="hy-AM"/>
              </w:rPr>
              <w:t>,</w:t>
            </w:r>
            <w:r w:rsidRPr="007E034A">
              <w:rPr>
                <w:rFonts w:ascii="GHEA Grapalat" w:hAnsi="GHEA Grapalat" w:cs="Calibri"/>
                <w:sz w:val="16"/>
                <w:szCs w:val="16"/>
                <w:lang w:val="hy-AM"/>
              </w:rPr>
              <w:t xml:space="preserve"> </w:t>
            </w:r>
            <w:r w:rsidRPr="007E034A">
              <w:rPr>
                <w:rFonts w:ascii="GHEA Grapalat" w:hAnsi="GHEA Grapalat" w:cs="Sylfaen"/>
                <w:sz w:val="16"/>
                <w:szCs w:val="16"/>
                <w:lang w:val="hy-AM"/>
              </w:rPr>
              <w:t>գործարանային</w:t>
            </w:r>
            <w:r w:rsidRPr="007E034A">
              <w:rPr>
                <w:rFonts w:ascii="GHEA Grapalat" w:hAnsi="GHEA Grapalat" w:cs="Arial"/>
                <w:sz w:val="16"/>
                <w:szCs w:val="16"/>
                <w:lang w:val="hy-AM"/>
              </w:rPr>
              <w:t xml:space="preserve"> </w:t>
            </w:r>
            <w:r w:rsidRPr="007E034A">
              <w:rPr>
                <w:rFonts w:ascii="GHEA Grapalat" w:hAnsi="GHEA Grapalat" w:cs="Sylfaen"/>
                <w:sz w:val="16"/>
                <w:szCs w:val="16"/>
                <w:lang w:val="hy-AM"/>
              </w:rPr>
              <w:t>պարկերով</w:t>
            </w:r>
            <w:r w:rsidRPr="007E034A">
              <w:rPr>
                <w:rFonts w:ascii="GHEA Grapalat" w:hAnsi="GHEA Grapalat" w:cs="Arial"/>
                <w:sz w:val="16"/>
                <w:szCs w:val="16"/>
                <w:lang w:val="hy-AM"/>
              </w:rPr>
              <w:t xml:space="preserve">, </w:t>
            </w:r>
            <w:r w:rsidRPr="007E034A">
              <w:rPr>
                <w:rFonts w:ascii="GHEA Grapalat" w:hAnsi="GHEA Grapalat" w:cs="Sylfaen"/>
                <w:sz w:val="16"/>
                <w:szCs w:val="16"/>
                <w:lang w:val="hy-AM"/>
              </w:rPr>
              <w:t>ԳՕՍՏ</w:t>
            </w:r>
            <w:r w:rsidRPr="007E034A">
              <w:rPr>
                <w:rFonts w:ascii="GHEA Grapalat" w:hAnsi="GHEA Grapalat" w:cs="Arial"/>
                <w:sz w:val="16"/>
                <w:szCs w:val="16"/>
                <w:lang w:val="hy-AM"/>
              </w:rPr>
              <w:t xml:space="preserve"> 5550-74, </w:t>
            </w:r>
            <w:r w:rsidRPr="007E034A">
              <w:rPr>
                <w:rFonts w:ascii="GHEA Grapalat" w:hAnsi="GHEA Grapalat" w:cs="Sylfaen"/>
                <w:sz w:val="16"/>
                <w:szCs w:val="16"/>
                <w:lang w:val="hy-AM"/>
              </w:rPr>
              <w:t>մակնշումը</w:t>
            </w:r>
            <w:r w:rsidRPr="007E034A">
              <w:rPr>
                <w:rFonts w:ascii="GHEA Grapalat" w:hAnsi="GHEA Grapalat" w:cs="Arial"/>
                <w:sz w:val="16"/>
                <w:szCs w:val="16"/>
                <w:lang w:val="hy-AM"/>
              </w:rPr>
              <w:t xml:space="preserve"> </w:t>
            </w:r>
            <w:r w:rsidRPr="007E034A">
              <w:rPr>
                <w:rFonts w:ascii="GHEA Grapalat" w:hAnsi="GHEA Grapalat" w:cs="Sylfaen"/>
                <w:sz w:val="16"/>
                <w:szCs w:val="16"/>
                <w:lang w:val="hy-AM"/>
              </w:rPr>
              <w:t>և</w:t>
            </w:r>
            <w:r w:rsidRPr="007E034A">
              <w:rPr>
                <w:rFonts w:ascii="GHEA Grapalat" w:hAnsi="GHEA Grapalat" w:cs="Arial"/>
                <w:sz w:val="16"/>
                <w:szCs w:val="16"/>
                <w:lang w:val="hy-AM"/>
              </w:rPr>
              <w:t xml:space="preserve"> </w:t>
            </w:r>
            <w:r w:rsidRPr="007E034A">
              <w:rPr>
                <w:rFonts w:ascii="GHEA Grapalat" w:hAnsi="GHEA Grapalat" w:cs="Sylfaen"/>
                <w:sz w:val="16"/>
                <w:szCs w:val="16"/>
                <w:lang w:val="hy-AM"/>
              </w:rPr>
              <w:t>փաթեթավորումը</w:t>
            </w:r>
            <w:r w:rsidRPr="007E034A">
              <w:rPr>
                <w:rFonts w:ascii="GHEA Grapalat" w:hAnsi="GHEA Grapalat" w:cs="Arial"/>
                <w:sz w:val="16"/>
                <w:szCs w:val="16"/>
                <w:lang w:val="hy-AM"/>
              </w:rPr>
              <w:t xml:space="preserve">` </w:t>
            </w:r>
            <w:r w:rsidRPr="007E034A">
              <w:rPr>
                <w:rFonts w:ascii="GHEA Grapalat" w:hAnsi="GHEA Grapalat" w:cs="Sylfaen"/>
                <w:sz w:val="16"/>
                <w:szCs w:val="16"/>
                <w:lang w:val="hy-AM"/>
              </w:rPr>
              <w:t>ԳՕՍՏ</w:t>
            </w:r>
            <w:r w:rsidRPr="007E034A">
              <w:rPr>
                <w:rFonts w:ascii="GHEA Grapalat" w:hAnsi="GHEA Grapalat" w:cs="Calibri"/>
                <w:sz w:val="16"/>
                <w:szCs w:val="16"/>
                <w:lang w:val="hy-AM"/>
              </w:rPr>
              <w:t xml:space="preserve"> 26791-89</w:t>
            </w:r>
            <w:r w:rsidRPr="007E034A">
              <w:rPr>
                <w:rFonts w:ascii="GHEA Grapalat" w:hAnsi="GHEA Grapalat" w:cs="Tahoma"/>
                <w:sz w:val="16"/>
                <w:szCs w:val="16"/>
                <w:lang w:val="hy-AM"/>
              </w:rPr>
              <w:t>։</w:t>
            </w:r>
            <w:r w:rsidRPr="007E034A">
              <w:rPr>
                <w:rFonts w:ascii="GHEA Grapalat" w:hAnsi="GHEA Grapalat" w:cs="Arial"/>
                <w:sz w:val="16"/>
                <w:szCs w:val="16"/>
                <w:lang w:val="hy-AM"/>
              </w:rPr>
              <w:t xml:space="preserve"> </w:t>
            </w:r>
            <w:r w:rsidRPr="00E5068F">
              <w:rPr>
                <w:rFonts w:ascii="GHEA Grapalat" w:hAnsi="GHEA Grapalat" w:cs="Sylfaen"/>
                <w:sz w:val="16"/>
                <w:szCs w:val="16"/>
                <w:lang w:val="hy-AM"/>
              </w:rPr>
              <w:t>Անվտանգությունը</w:t>
            </w:r>
            <w:r w:rsidRPr="00E5068F">
              <w:rPr>
                <w:rFonts w:ascii="GHEA Grapalat" w:hAnsi="GHEA Grapalat" w:cs="Arial"/>
                <w:sz w:val="16"/>
                <w:szCs w:val="16"/>
                <w:lang w:val="hy-AM"/>
              </w:rPr>
              <w:t xml:space="preserve"> </w:t>
            </w:r>
            <w:r w:rsidRPr="00E5068F">
              <w:rPr>
                <w:rFonts w:ascii="GHEA Grapalat" w:hAnsi="GHEA Grapalat" w:cs="Sylfaen"/>
                <w:sz w:val="16"/>
                <w:szCs w:val="16"/>
                <w:lang w:val="hy-AM"/>
              </w:rPr>
              <w:t>և</w:t>
            </w:r>
            <w:r w:rsidRPr="00E5068F">
              <w:rPr>
                <w:rFonts w:ascii="GHEA Grapalat" w:hAnsi="GHEA Grapalat" w:cs="Arial"/>
                <w:sz w:val="16"/>
                <w:szCs w:val="16"/>
                <w:lang w:val="hy-AM"/>
              </w:rPr>
              <w:t xml:space="preserve"> </w:t>
            </w:r>
            <w:r w:rsidRPr="00E5068F">
              <w:rPr>
                <w:rFonts w:ascii="GHEA Grapalat" w:hAnsi="GHEA Grapalat" w:cs="Sylfaen"/>
                <w:sz w:val="16"/>
                <w:szCs w:val="16"/>
                <w:lang w:val="hy-AM"/>
              </w:rPr>
              <w:t>մակնշումը՝</w:t>
            </w:r>
            <w:r w:rsidRPr="00E5068F">
              <w:rPr>
                <w:rFonts w:ascii="GHEA Grapalat" w:hAnsi="GHEA Grapalat" w:cs="Arial"/>
                <w:sz w:val="16"/>
                <w:szCs w:val="16"/>
                <w:lang w:val="hy-AM"/>
              </w:rPr>
              <w:t xml:space="preserve"> </w:t>
            </w:r>
            <w:r w:rsidRPr="00E5068F">
              <w:rPr>
                <w:rFonts w:ascii="GHEA Grapalat" w:hAnsi="GHEA Grapalat" w:cs="Sylfaen"/>
                <w:sz w:val="16"/>
                <w:szCs w:val="16"/>
                <w:lang w:val="hy-AM"/>
              </w:rPr>
              <w:t>ըստ</w:t>
            </w:r>
            <w:r w:rsidRPr="00E5068F">
              <w:rPr>
                <w:rFonts w:ascii="GHEA Grapalat" w:hAnsi="GHEA Grapalat" w:cs="Arial"/>
                <w:sz w:val="16"/>
                <w:szCs w:val="16"/>
                <w:lang w:val="hy-AM"/>
              </w:rPr>
              <w:t xml:space="preserve"> </w:t>
            </w:r>
            <w:r w:rsidRPr="00E5068F">
              <w:rPr>
                <w:rFonts w:ascii="GHEA Grapalat" w:hAnsi="GHEA Grapalat" w:cs="Sylfaen"/>
                <w:sz w:val="16"/>
                <w:szCs w:val="16"/>
                <w:lang w:val="hy-AM"/>
              </w:rPr>
              <w:t>ՀՀ</w:t>
            </w:r>
            <w:r w:rsidRPr="00E5068F">
              <w:rPr>
                <w:rFonts w:ascii="GHEA Grapalat" w:hAnsi="GHEA Grapalat" w:cs="Arial"/>
                <w:sz w:val="16"/>
                <w:szCs w:val="16"/>
                <w:lang w:val="hy-AM"/>
              </w:rPr>
              <w:t xml:space="preserve"> </w:t>
            </w:r>
            <w:r w:rsidRPr="00E5068F">
              <w:rPr>
                <w:rFonts w:ascii="GHEA Grapalat" w:hAnsi="GHEA Grapalat" w:cs="Sylfaen"/>
                <w:sz w:val="16"/>
                <w:szCs w:val="16"/>
                <w:lang w:val="hy-AM"/>
              </w:rPr>
              <w:t>կառավարության</w:t>
            </w:r>
            <w:r w:rsidRPr="00E5068F">
              <w:rPr>
                <w:rFonts w:ascii="GHEA Grapalat" w:hAnsi="GHEA Grapalat" w:cs="Arial"/>
                <w:sz w:val="16"/>
                <w:szCs w:val="16"/>
                <w:lang w:val="hy-AM"/>
              </w:rPr>
              <w:t xml:space="preserve"> 2007</w:t>
            </w:r>
            <w:r w:rsidRPr="00E5068F">
              <w:rPr>
                <w:rFonts w:ascii="GHEA Grapalat" w:hAnsi="GHEA Grapalat" w:cs="Sylfaen"/>
                <w:sz w:val="16"/>
                <w:szCs w:val="16"/>
                <w:lang w:val="hy-AM"/>
              </w:rPr>
              <w:t>թ</w:t>
            </w:r>
            <w:r w:rsidRPr="00E5068F">
              <w:rPr>
                <w:rFonts w:ascii="GHEA Grapalat" w:hAnsi="GHEA Grapalat" w:cs="Arial"/>
                <w:sz w:val="16"/>
                <w:szCs w:val="16"/>
                <w:lang w:val="hy-AM"/>
              </w:rPr>
              <w:t xml:space="preserve">. </w:t>
            </w:r>
            <w:r w:rsidRPr="00E5068F">
              <w:rPr>
                <w:rFonts w:ascii="GHEA Grapalat" w:hAnsi="GHEA Grapalat" w:cs="Sylfaen"/>
                <w:sz w:val="16"/>
                <w:szCs w:val="16"/>
                <w:lang w:val="hy-AM"/>
              </w:rPr>
              <w:t>Հունվարի</w:t>
            </w:r>
            <w:r w:rsidRPr="00E5068F">
              <w:rPr>
                <w:rFonts w:ascii="GHEA Grapalat" w:hAnsi="GHEA Grapalat" w:cs="Calibri"/>
                <w:sz w:val="16"/>
                <w:szCs w:val="16"/>
                <w:lang w:val="hy-AM"/>
              </w:rPr>
              <w:t xml:space="preserve"> 11-</w:t>
            </w:r>
            <w:r w:rsidRPr="00E5068F">
              <w:rPr>
                <w:rFonts w:ascii="GHEA Grapalat" w:hAnsi="GHEA Grapalat" w:cs="Sylfaen"/>
                <w:sz w:val="16"/>
                <w:szCs w:val="16"/>
                <w:lang w:val="hy-AM"/>
              </w:rPr>
              <w:t>ի</w:t>
            </w:r>
            <w:r w:rsidRPr="00E5068F">
              <w:rPr>
                <w:rFonts w:ascii="GHEA Grapalat" w:hAnsi="GHEA Grapalat" w:cs="Arial"/>
                <w:sz w:val="16"/>
                <w:szCs w:val="16"/>
                <w:lang w:val="hy-AM"/>
              </w:rPr>
              <w:t xml:space="preserve"> N 22-</w:t>
            </w:r>
            <w:r w:rsidRPr="00E5068F">
              <w:rPr>
                <w:rFonts w:ascii="GHEA Grapalat" w:hAnsi="GHEA Grapalat" w:cs="Sylfaen"/>
                <w:sz w:val="16"/>
                <w:szCs w:val="16"/>
                <w:lang w:val="hy-AM"/>
              </w:rPr>
              <w:t>Ն</w:t>
            </w:r>
            <w:r w:rsidRPr="00E5068F">
              <w:rPr>
                <w:rFonts w:ascii="GHEA Grapalat" w:hAnsi="GHEA Grapalat" w:cs="Arial"/>
                <w:sz w:val="16"/>
                <w:szCs w:val="16"/>
                <w:lang w:val="hy-AM"/>
              </w:rPr>
              <w:t xml:space="preserve"> </w:t>
            </w:r>
            <w:r w:rsidRPr="00E5068F">
              <w:rPr>
                <w:rFonts w:ascii="GHEA Grapalat" w:hAnsi="GHEA Grapalat" w:cs="Sylfaen"/>
                <w:sz w:val="16"/>
                <w:szCs w:val="16"/>
                <w:lang w:val="hy-AM"/>
              </w:rPr>
              <w:t>որոշմամբ</w:t>
            </w:r>
            <w:r w:rsidRPr="00E5068F">
              <w:rPr>
                <w:rFonts w:ascii="GHEA Grapalat" w:hAnsi="GHEA Grapalat" w:cs="Arial"/>
                <w:sz w:val="16"/>
                <w:szCs w:val="16"/>
                <w:lang w:val="hy-AM"/>
              </w:rPr>
              <w:t xml:space="preserve"> </w:t>
            </w:r>
            <w:r w:rsidRPr="00E5068F">
              <w:rPr>
                <w:rFonts w:ascii="GHEA Grapalat" w:hAnsi="GHEA Grapalat" w:cs="Sylfaen"/>
                <w:sz w:val="16"/>
                <w:szCs w:val="16"/>
                <w:lang w:val="hy-AM"/>
              </w:rPr>
              <w:t>հաստատված</w:t>
            </w:r>
            <w:r w:rsidRPr="00E5068F">
              <w:rPr>
                <w:rFonts w:ascii="GHEA Grapalat" w:hAnsi="GHEA Grapalat" w:cs="Arial"/>
                <w:sz w:val="16"/>
                <w:szCs w:val="16"/>
                <w:lang w:val="hy-AM"/>
              </w:rPr>
              <w:t xml:space="preserve"> “</w:t>
            </w:r>
            <w:r w:rsidRPr="00E5068F">
              <w:rPr>
                <w:rFonts w:ascii="GHEA Grapalat" w:hAnsi="GHEA Grapalat" w:cs="Sylfaen"/>
                <w:sz w:val="16"/>
                <w:szCs w:val="16"/>
                <w:lang w:val="hy-AM"/>
              </w:rPr>
              <w:t>Հացահատիկին</w:t>
            </w:r>
            <w:r w:rsidRPr="00E5068F">
              <w:rPr>
                <w:rFonts w:ascii="GHEA Grapalat" w:hAnsi="GHEA Grapalat" w:cs="Arial"/>
                <w:sz w:val="16"/>
                <w:szCs w:val="16"/>
                <w:lang w:val="hy-AM"/>
              </w:rPr>
              <w:t xml:space="preserve">, </w:t>
            </w:r>
            <w:r w:rsidRPr="00E5068F">
              <w:rPr>
                <w:rFonts w:ascii="GHEA Grapalat" w:hAnsi="GHEA Grapalat" w:cs="Sylfaen"/>
                <w:sz w:val="16"/>
                <w:szCs w:val="16"/>
                <w:lang w:val="hy-AM"/>
              </w:rPr>
              <w:t>դրա</w:t>
            </w:r>
            <w:r w:rsidRPr="00E5068F">
              <w:rPr>
                <w:rFonts w:ascii="GHEA Grapalat" w:hAnsi="GHEA Grapalat" w:cs="Arial"/>
                <w:sz w:val="16"/>
                <w:szCs w:val="16"/>
                <w:lang w:val="hy-AM"/>
              </w:rPr>
              <w:t xml:space="preserve"> </w:t>
            </w:r>
            <w:r w:rsidRPr="00E5068F">
              <w:rPr>
                <w:rFonts w:ascii="GHEA Grapalat" w:hAnsi="GHEA Grapalat" w:cs="Sylfaen"/>
                <w:sz w:val="16"/>
                <w:szCs w:val="16"/>
                <w:lang w:val="hy-AM"/>
              </w:rPr>
              <w:t>արտադրմանը</w:t>
            </w:r>
            <w:r w:rsidRPr="00E5068F">
              <w:rPr>
                <w:rFonts w:ascii="GHEA Grapalat" w:hAnsi="GHEA Grapalat" w:cs="Arial"/>
                <w:sz w:val="16"/>
                <w:szCs w:val="16"/>
                <w:lang w:val="hy-AM"/>
              </w:rPr>
              <w:t xml:space="preserve">, </w:t>
            </w:r>
            <w:r w:rsidRPr="00E5068F">
              <w:rPr>
                <w:rFonts w:ascii="GHEA Grapalat" w:hAnsi="GHEA Grapalat" w:cs="Sylfaen"/>
                <w:sz w:val="16"/>
                <w:szCs w:val="16"/>
                <w:lang w:val="hy-AM"/>
              </w:rPr>
              <w:t>պահմանը</w:t>
            </w:r>
            <w:r w:rsidRPr="00E5068F">
              <w:rPr>
                <w:rFonts w:ascii="GHEA Grapalat" w:hAnsi="GHEA Grapalat" w:cs="Arial"/>
                <w:sz w:val="16"/>
                <w:szCs w:val="16"/>
                <w:lang w:val="hy-AM"/>
              </w:rPr>
              <w:t>,</w:t>
            </w:r>
            <w:r w:rsidRPr="00E5068F">
              <w:rPr>
                <w:rFonts w:ascii="GHEA Grapalat" w:hAnsi="GHEA Grapalat" w:cs="Calibri"/>
                <w:sz w:val="16"/>
                <w:szCs w:val="16"/>
                <w:lang w:val="hy-AM"/>
              </w:rPr>
              <w:t xml:space="preserve"> </w:t>
            </w:r>
            <w:r w:rsidRPr="00E5068F">
              <w:rPr>
                <w:rFonts w:ascii="GHEA Grapalat" w:hAnsi="GHEA Grapalat" w:cs="Sylfaen"/>
                <w:sz w:val="16"/>
                <w:szCs w:val="16"/>
                <w:lang w:val="hy-AM"/>
              </w:rPr>
              <w:t>վերամշակմանը</w:t>
            </w:r>
            <w:r w:rsidRPr="00E5068F">
              <w:rPr>
                <w:rFonts w:ascii="GHEA Grapalat" w:hAnsi="GHEA Grapalat" w:cs="Arial"/>
                <w:sz w:val="16"/>
                <w:szCs w:val="16"/>
                <w:lang w:val="hy-AM"/>
              </w:rPr>
              <w:t xml:space="preserve"> </w:t>
            </w:r>
            <w:r w:rsidRPr="00E5068F">
              <w:rPr>
                <w:rFonts w:ascii="GHEA Grapalat" w:hAnsi="GHEA Grapalat" w:cs="Sylfaen"/>
                <w:sz w:val="16"/>
                <w:szCs w:val="16"/>
                <w:lang w:val="hy-AM"/>
              </w:rPr>
              <w:t>և</w:t>
            </w:r>
            <w:r w:rsidRPr="00E5068F">
              <w:rPr>
                <w:rFonts w:ascii="GHEA Grapalat" w:hAnsi="GHEA Grapalat" w:cs="Arial"/>
                <w:sz w:val="16"/>
                <w:szCs w:val="16"/>
                <w:lang w:val="hy-AM"/>
              </w:rPr>
              <w:t xml:space="preserve"> </w:t>
            </w:r>
            <w:r w:rsidRPr="00E5068F">
              <w:rPr>
                <w:rFonts w:ascii="GHEA Grapalat" w:hAnsi="GHEA Grapalat" w:cs="Sylfaen"/>
                <w:sz w:val="16"/>
                <w:szCs w:val="16"/>
                <w:lang w:val="hy-AM"/>
              </w:rPr>
              <w:t>օգտահանմանը</w:t>
            </w:r>
            <w:r w:rsidRPr="00E5068F">
              <w:rPr>
                <w:rFonts w:ascii="GHEA Grapalat" w:hAnsi="GHEA Grapalat" w:cs="Arial"/>
                <w:sz w:val="16"/>
                <w:szCs w:val="16"/>
                <w:lang w:val="hy-AM"/>
              </w:rPr>
              <w:t xml:space="preserve"> </w:t>
            </w:r>
            <w:r w:rsidRPr="00E5068F">
              <w:rPr>
                <w:rFonts w:ascii="GHEA Grapalat" w:hAnsi="GHEA Grapalat" w:cs="Sylfaen"/>
                <w:sz w:val="16"/>
                <w:szCs w:val="16"/>
                <w:lang w:val="hy-AM"/>
              </w:rPr>
              <w:t>ներկայացվող</w:t>
            </w:r>
            <w:r w:rsidRPr="00E5068F">
              <w:rPr>
                <w:rFonts w:ascii="GHEA Grapalat" w:hAnsi="GHEA Grapalat" w:cs="Arial"/>
                <w:sz w:val="16"/>
                <w:szCs w:val="16"/>
                <w:lang w:val="hy-AM"/>
              </w:rPr>
              <w:t xml:space="preserve"> </w:t>
            </w:r>
            <w:r w:rsidRPr="00E5068F">
              <w:rPr>
                <w:rFonts w:ascii="GHEA Grapalat" w:hAnsi="GHEA Grapalat" w:cs="Sylfaen"/>
                <w:sz w:val="16"/>
                <w:szCs w:val="16"/>
                <w:lang w:val="hy-AM"/>
              </w:rPr>
              <w:t>պահանջների</w:t>
            </w:r>
            <w:r w:rsidRPr="00E5068F">
              <w:rPr>
                <w:rFonts w:ascii="GHEA Grapalat" w:hAnsi="GHEA Grapalat" w:cs="Arial"/>
                <w:sz w:val="16"/>
                <w:szCs w:val="16"/>
                <w:lang w:val="hy-AM"/>
              </w:rPr>
              <w:t xml:space="preserve"> </w:t>
            </w:r>
            <w:r w:rsidRPr="00E5068F">
              <w:rPr>
                <w:rFonts w:ascii="GHEA Grapalat" w:hAnsi="GHEA Grapalat" w:cs="Sylfaen"/>
                <w:sz w:val="16"/>
                <w:szCs w:val="16"/>
                <w:lang w:val="hy-AM"/>
              </w:rPr>
              <w:t>տեխնիկական</w:t>
            </w:r>
            <w:r w:rsidRPr="00E5068F">
              <w:rPr>
                <w:rFonts w:ascii="GHEA Grapalat" w:hAnsi="GHEA Grapalat" w:cs="Arial"/>
                <w:sz w:val="16"/>
                <w:szCs w:val="16"/>
                <w:lang w:val="hy-AM"/>
              </w:rPr>
              <w:t xml:space="preserve"> </w:t>
            </w:r>
            <w:r w:rsidRPr="00E5068F">
              <w:rPr>
                <w:rFonts w:ascii="GHEA Grapalat" w:hAnsi="GHEA Grapalat" w:cs="Sylfaen"/>
                <w:sz w:val="16"/>
                <w:szCs w:val="16"/>
                <w:lang w:val="hy-AM"/>
              </w:rPr>
              <w:t>կանոնակարգի</w:t>
            </w:r>
            <w:r w:rsidRPr="00E5068F">
              <w:rPr>
                <w:rFonts w:ascii="GHEA Grapalat" w:hAnsi="GHEA Grapalat" w:cs="Arial"/>
                <w:sz w:val="16"/>
                <w:szCs w:val="16"/>
                <w:lang w:val="hy-AM"/>
              </w:rPr>
              <w:t xml:space="preserve">” </w:t>
            </w:r>
            <w:r w:rsidRPr="00E5068F">
              <w:rPr>
                <w:rFonts w:ascii="GHEA Grapalat" w:hAnsi="GHEA Grapalat" w:cs="Sylfaen"/>
                <w:sz w:val="16"/>
                <w:szCs w:val="16"/>
                <w:lang w:val="hy-AM"/>
              </w:rPr>
              <w:t>և</w:t>
            </w:r>
            <w:r w:rsidRPr="00E5068F">
              <w:rPr>
                <w:rFonts w:ascii="GHEA Grapalat" w:hAnsi="GHEA Grapalat" w:cs="Calibri"/>
                <w:sz w:val="16"/>
                <w:szCs w:val="16"/>
                <w:lang w:val="hy-AM"/>
              </w:rPr>
              <w:t xml:space="preserve"> “</w:t>
            </w:r>
            <w:r w:rsidRPr="00E5068F">
              <w:rPr>
                <w:rFonts w:ascii="GHEA Grapalat" w:hAnsi="GHEA Grapalat" w:cs="Sylfaen"/>
                <w:sz w:val="16"/>
                <w:szCs w:val="16"/>
                <w:lang w:val="hy-AM"/>
              </w:rPr>
              <w:t>Սննդամթերքի</w:t>
            </w:r>
            <w:r w:rsidRPr="00E5068F">
              <w:rPr>
                <w:rFonts w:ascii="GHEA Grapalat" w:hAnsi="GHEA Grapalat" w:cs="Arial"/>
                <w:sz w:val="16"/>
                <w:szCs w:val="16"/>
                <w:lang w:val="hy-AM"/>
              </w:rPr>
              <w:t xml:space="preserve"> </w:t>
            </w:r>
            <w:r w:rsidRPr="00E5068F">
              <w:rPr>
                <w:rFonts w:ascii="GHEA Grapalat" w:hAnsi="GHEA Grapalat" w:cs="Sylfaen"/>
                <w:sz w:val="16"/>
                <w:szCs w:val="16"/>
                <w:lang w:val="hy-AM"/>
              </w:rPr>
              <w:t>անվտանգության</w:t>
            </w:r>
            <w:r w:rsidRPr="00E5068F">
              <w:rPr>
                <w:rFonts w:ascii="GHEA Grapalat" w:hAnsi="GHEA Grapalat" w:cs="Arial"/>
                <w:sz w:val="16"/>
                <w:szCs w:val="16"/>
                <w:lang w:val="hy-AM"/>
              </w:rPr>
              <w:t xml:space="preserve"> </w:t>
            </w:r>
            <w:r w:rsidRPr="00E5068F">
              <w:rPr>
                <w:rFonts w:ascii="GHEA Grapalat" w:hAnsi="GHEA Grapalat" w:cs="Sylfaen"/>
                <w:sz w:val="16"/>
                <w:szCs w:val="16"/>
                <w:lang w:val="hy-AM"/>
              </w:rPr>
              <w:t>մասին</w:t>
            </w:r>
            <w:r w:rsidRPr="00E5068F">
              <w:rPr>
                <w:rFonts w:ascii="GHEA Grapalat" w:hAnsi="GHEA Grapalat" w:cs="Arial"/>
                <w:sz w:val="16"/>
                <w:szCs w:val="16"/>
                <w:lang w:val="hy-AM"/>
              </w:rPr>
              <w:t xml:space="preserve">” </w:t>
            </w:r>
            <w:r w:rsidRPr="00E5068F">
              <w:rPr>
                <w:rFonts w:ascii="GHEA Grapalat" w:hAnsi="GHEA Grapalat" w:cs="Sylfaen"/>
                <w:sz w:val="16"/>
                <w:szCs w:val="16"/>
                <w:lang w:val="hy-AM"/>
              </w:rPr>
              <w:t>ՀՀ</w:t>
            </w:r>
            <w:r w:rsidRPr="00E5068F">
              <w:rPr>
                <w:rFonts w:ascii="GHEA Grapalat" w:hAnsi="GHEA Grapalat" w:cs="Arial"/>
                <w:sz w:val="16"/>
                <w:szCs w:val="16"/>
                <w:lang w:val="hy-AM"/>
              </w:rPr>
              <w:t xml:space="preserve"> </w:t>
            </w:r>
            <w:r w:rsidRPr="00E5068F">
              <w:rPr>
                <w:rFonts w:ascii="GHEA Grapalat" w:hAnsi="GHEA Grapalat" w:cs="Sylfaen"/>
                <w:sz w:val="16"/>
                <w:szCs w:val="16"/>
                <w:lang w:val="hy-AM"/>
              </w:rPr>
              <w:t>օրենքի</w:t>
            </w:r>
            <w:r w:rsidRPr="00E5068F">
              <w:rPr>
                <w:rFonts w:ascii="GHEA Grapalat" w:hAnsi="GHEA Grapalat" w:cs="Arial"/>
                <w:sz w:val="16"/>
                <w:szCs w:val="16"/>
                <w:lang w:val="hy-AM"/>
              </w:rPr>
              <w:t xml:space="preserve"> 8-</w:t>
            </w:r>
            <w:r w:rsidRPr="00E5068F">
              <w:rPr>
                <w:rFonts w:ascii="GHEA Grapalat" w:hAnsi="GHEA Grapalat" w:cs="Sylfaen"/>
                <w:sz w:val="16"/>
                <w:szCs w:val="16"/>
                <w:lang w:val="hy-AM"/>
              </w:rPr>
              <w:t>րդ</w:t>
            </w:r>
            <w:r w:rsidRPr="00E5068F">
              <w:rPr>
                <w:rFonts w:ascii="GHEA Grapalat" w:hAnsi="GHEA Grapalat" w:cs="Arial"/>
                <w:sz w:val="16"/>
                <w:szCs w:val="16"/>
                <w:lang w:val="hy-AM"/>
              </w:rPr>
              <w:t xml:space="preserve"> </w:t>
            </w:r>
            <w:r w:rsidRPr="00E5068F">
              <w:rPr>
                <w:rFonts w:ascii="GHEA Grapalat" w:hAnsi="GHEA Grapalat" w:cs="Sylfaen"/>
                <w:sz w:val="16"/>
                <w:szCs w:val="16"/>
                <w:lang w:val="hy-AM"/>
              </w:rPr>
              <w:t>հոդվածի</w:t>
            </w:r>
            <w:r w:rsidRPr="00E5068F">
              <w:rPr>
                <w:rFonts w:ascii="GHEA Grapalat" w:hAnsi="GHEA Grapalat" w:cs="Arial"/>
                <w:sz w:val="16"/>
                <w:szCs w:val="16"/>
                <w:lang w:val="hy-AM"/>
              </w:rPr>
              <w:t xml:space="preserve">: </w:t>
            </w:r>
            <w:r w:rsidRPr="00E5068F">
              <w:rPr>
                <w:rFonts w:ascii="GHEA Grapalat" w:hAnsi="GHEA Grapalat" w:cs="Sylfaen"/>
                <w:sz w:val="16"/>
                <w:szCs w:val="16"/>
                <w:lang w:val="hy-AM"/>
              </w:rPr>
              <w:t>Պիտանելիության</w:t>
            </w:r>
            <w:r w:rsidRPr="00E5068F">
              <w:rPr>
                <w:rFonts w:ascii="GHEA Grapalat" w:hAnsi="GHEA Grapalat" w:cs="Calibri"/>
                <w:sz w:val="16"/>
                <w:szCs w:val="16"/>
                <w:lang w:val="hy-AM"/>
              </w:rPr>
              <w:t xml:space="preserve"> </w:t>
            </w:r>
            <w:r w:rsidRPr="00E5068F">
              <w:rPr>
                <w:rFonts w:ascii="GHEA Grapalat" w:hAnsi="GHEA Grapalat" w:cs="Sylfaen"/>
                <w:sz w:val="16"/>
                <w:szCs w:val="16"/>
                <w:lang w:val="hy-AM"/>
              </w:rPr>
              <w:t>մնացորդային</w:t>
            </w:r>
            <w:r w:rsidRPr="00E5068F">
              <w:rPr>
                <w:rFonts w:ascii="GHEA Grapalat" w:hAnsi="GHEA Grapalat" w:cs="Arial"/>
                <w:sz w:val="16"/>
                <w:szCs w:val="16"/>
                <w:lang w:val="hy-AM"/>
              </w:rPr>
              <w:t xml:space="preserve"> </w:t>
            </w:r>
            <w:r w:rsidRPr="00E5068F">
              <w:rPr>
                <w:rFonts w:ascii="GHEA Grapalat" w:hAnsi="GHEA Grapalat" w:cs="Sylfaen"/>
                <w:sz w:val="16"/>
                <w:szCs w:val="16"/>
                <w:lang w:val="hy-AM"/>
              </w:rPr>
              <w:t>ժամկետը</w:t>
            </w:r>
            <w:r w:rsidRPr="00E5068F">
              <w:rPr>
                <w:rFonts w:ascii="GHEA Grapalat" w:hAnsi="GHEA Grapalat" w:cs="Arial"/>
                <w:sz w:val="16"/>
                <w:szCs w:val="16"/>
                <w:lang w:val="hy-AM"/>
              </w:rPr>
              <w:t xml:space="preserve"> </w:t>
            </w:r>
            <w:r w:rsidRPr="00E5068F">
              <w:rPr>
                <w:rFonts w:ascii="GHEA Grapalat" w:hAnsi="GHEA Grapalat" w:cs="Sylfaen"/>
                <w:sz w:val="16"/>
                <w:szCs w:val="16"/>
                <w:lang w:val="hy-AM"/>
              </w:rPr>
              <w:t>ոչ</w:t>
            </w:r>
            <w:r w:rsidRPr="00E5068F">
              <w:rPr>
                <w:rFonts w:ascii="GHEA Grapalat" w:hAnsi="GHEA Grapalat" w:cs="Arial"/>
                <w:sz w:val="16"/>
                <w:szCs w:val="16"/>
                <w:lang w:val="hy-AM"/>
              </w:rPr>
              <w:t xml:space="preserve"> </w:t>
            </w:r>
            <w:r w:rsidRPr="00E5068F">
              <w:rPr>
                <w:rFonts w:ascii="GHEA Grapalat" w:hAnsi="GHEA Grapalat" w:cs="Sylfaen"/>
                <w:sz w:val="16"/>
                <w:szCs w:val="16"/>
                <w:lang w:val="hy-AM"/>
              </w:rPr>
              <w:t>պակաս</w:t>
            </w:r>
            <w:r w:rsidRPr="00E5068F">
              <w:rPr>
                <w:rFonts w:ascii="GHEA Grapalat" w:hAnsi="GHEA Grapalat" w:cs="Arial"/>
                <w:sz w:val="16"/>
                <w:szCs w:val="16"/>
                <w:lang w:val="hy-AM"/>
              </w:rPr>
              <w:t xml:space="preserve"> </w:t>
            </w:r>
            <w:r w:rsidRPr="00E5068F">
              <w:rPr>
                <w:rFonts w:ascii="GHEA Grapalat" w:hAnsi="GHEA Grapalat" w:cs="Sylfaen"/>
                <w:sz w:val="16"/>
                <w:szCs w:val="16"/>
                <w:lang w:val="hy-AM"/>
              </w:rPr>
              <w:t>քան</w:t>
            </w:r>
            <w:r w:rsidRPr="00E5068F">
              <w:rPr>
                <w:rFonts w:ascii="GHEA Grapalat" w:hAnsi="GHEA Grapalat" w:cs="Arial"/>
                <w:sz w:val="16"/>
                <w:szCs w:val="16"/>
                <w:lang w:val="hy-AM"/>
              </w:rPr>
              <w:t xml:space="preserve"> 90 </w:t>
            </w:r>
            <w:r w:rsidRPr="00E5068F">
              <w:rPr>
                <w:rFonts w:ascii="GHEA Grapalat" w:hAnsi="GHEA Grapalat" w:cs="Calibri"/>
                <w:sz w:val="16"/>
                <w:szCs w:val="16"/>
                <w:lang w:val="hy-AM"/>
              </w:rPr>
              <w:t>%</w:t>
            </w:r>
          </w:p>
        </w:tc>
        <w:tc>
          <w:tcPr>
            <w:tcW w:w="895"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814300">
            <w:pPr>
              <w:jc w:val="center"/>
              <w:rPr>
                <w:rFonts w:ascii="GHEA Grapalat" w:hAnsi="GHEA Grapalat"/>
                <w:sz w:val="16"/>
                <w:szCs w:val="16"/>
              </w:rPr>
            </w:pPr>
            <w:r w:rsidRPr="005F7428">
              <w:rPr>
                <w:rFonts w:ascii="GHEA Grapalat" w:hAnsi="GHEA Grapalat"/>
                <w:bCs/>
                <w:sz w:val="16"/>
                <w:szCs w:val="16"/>
              </w:rPr>
              <w:t>Կգ</w:t>
            </w:r>
          </w:p>
        </w:tc>
        <w:tc>
          <w:tcPr>
            <w:tcW w:w="857"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814300">
            <w:pPr>
              <w:jc w:val="center"/>
              <w:rPr>
                <w:rFonts w:ascii="GHEA Grapalat" w:hAnsi="GHEA Grapalat"/>
                <w:sz w:val="16"/>
                <w:szCs w:val="16"/>
              </w:rPr>
            </w:pPr>
          </w:p>
        </w:tc>
        <w:tc>
          <w:tcPr>
            <w:tcW w:w="775"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814300">
            <w:pPr>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762AF" w:rsidRPr="00A25821" w:rsidRDefault="00F762AF" w:rsidP="00814300">
            <w:pPr>
              <w:jc w:val="center"/>
              <w:rPr>
                <w:rFonts w:asciiTheme="minorHAnsi" w:hAnsiTheme="minorHAnsi" w:cs="Calibri"/>
                <w:color w:val="000000"/>
                <w:sz w:val="16"/>
                <w:szCs w:val="16"/>
                <w:lang w:val="hy-AM"/>
              </w:rPr>
            </w:pPr>
            <w:r>
              <w:rPr>
                <w:rFonts w:asciiTheme="minorHAnsi" w:hAnsiTheme="minorHAnsi" w:cs="Calibri"/>
                <w:color w:val="000000"/>
                <w:sz w:val="16"/>
                <w:szCs w:val="16"/>
                <w:lang w:val="hy-AM"/>
              </w:rPr>
              <w:t>155</w:t>
            </w:r>
          </w:p>
        </w:tc>
        <w:tc>
          <w:tcPr>
            <w:tcW w:w="1134" w:type="dxa"/>
            <w:tcBorders>
              <w:top w:val="single" w:sz="4" w:space="0" w:color="auto"/>
              <w:left w:val="single" w:sz="4" w:space="0" w:color="auto"/>
              <w:bottom w:val="single" w:sz="4" w:space="0" w:color="auto"/>
              <w:right w:val="single" w:sz="4" w:space="0" w:color="auto"/>
            </w:tcBorders>
            <w:vAlign w:val="center"/>
          </w:tcPr>
          <w:p w:rsidR="00F762AF" w:rsidRPr="00E5068F" w:rsidRDefault="00F762AF" w:rsidP="00814300">
            <w:pPr>
              <w:jc w:val="center"/>
              <w:rPr>
                <w:rFonts w:ascii="GHEA Grapalat" w:hAnsi="GHEA Grapalat"/>
                <w:sz w:val="16"/>
                <w:szCs w:val="16"/>
                <w:lang w:val="hy-AM"/>
              </w:rPr>
            </w:pPr>
            <w:r w:rsidRPr="005F7428">
              <w:rPr>
                <w:rFonts w:ascii="GHEA Grapalat" w:hAnsi="GHEA Grapalat" w:cs="Sylfaen"/>
                <w:sz w:val="16"/>
                <w:szCs w:val="16"/>
                <w:lang w:val="hy-AM"/>
              </w:rPr>
              <w:t>Գ</w:t>
            </w:r>
            <w:r w:rsidRPr="005F7428">
              <w:rPr>
                <w:rFonts w:ascii="MS Mincho" w:eastAsia="MS Mincho" w:hAnsi="MS Mincho" w:cs="MS Mincho" w:hint="eastAsia"/>
                <w:sz w:val="16"/>
                <w:szCs w:val="16"/>
                <w:lang w:val="hy-AM"/>
              </w:rPr>
              <w:t>․</w:t>
            </w:r>
            <w:r>
              <w:rPr>
                <w:rFonts w:ascii="GHEA Grapalat" w:hAnsi="GHEA Grapalat" w:cs="Sylfaen"/>
                <w:sz w:val="16"/>
                <w:szCs w:val="16"/>
                <w:lang w:val="hy-AM"/>
              </w:rPr>
              <w:t>Դիմիտրով</w:t>
            </w:r>
            <w:r w:rsidRPr="005F7428">
              <w:rPr>
                <w:rFonts w:ascii="GHEA Grapalat" w:hAnsi="GHEA Grapalat" w:cs="Arial"/>
                <w:sz w:val="16"/>
                <w:szCs w:val="16"/>
                <w:lang w:val="hy-AM"/>
              </w:rPr>
              <w:t xml:space="preserve">, </w:t>
            </w:r>
            <w:r w:rsidR="00E5068F">
              <w:rPr>
                <w:rFonts w:ascii="GHEA Grapalat" w:hAnsi="GHEA Grapalat" w:cs="Sylfaen"/>
                <w:sz w:val="16"/>
                <w:szCs w:val="16"/>
                <w:lang w:val="hy-AM"/>
              </w:rPr>
              <w:t>,</w:t>
            </w:r>
          </w:p>
        </w:tc>
        <w:tc>
          <w:tcPr>
            <w:tcW w:w="1603"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EC64BC">
            <w:pPr>
              <w:jc w:val="center"/>
              <w:rPr>
                <w:rFonts w:ascii="GHEA Grapalat" w:hAnsi="GHEA Grapalat"/>
                <w:sz w:val="16"/>
                <w:szCs w:val="16"/>
                <w:lang w:val="pt-BR"/>
              </w:rPr>
            </w:pPr>
            <w:r w:rsidRPr="005F7428">
              <w:rPr>
                <w:rFonts w:ascii="GHEA Grapalat" w:hAnsi="GHEA Grapalat" w:cs="Calibri"/>
                <w:sz w:val="16"/>
                <w:szCs w:val="16"/>
                <w:lang w:val="pt-BR"/>
              </w:rPr>
              <w:t>2-</w:t>
            </w:r>
            <w:r w:rsidRPr="00E5068F">
              <w:rPr>
                <w:rFonts w:ascii="GHEA Grapalat" w:hAnsi="GHEA Grapalat" w:cs="Calibri"/>
                <w:sz w:val="16"/>
                <w:szCs w:val="16"/>
                <w:lang w:val="hy-AM"/>
              </w:rPr>
              <w:t>րդ</w:t>
            </w:r>
            <w:r w:rsidRPr="005F7428">
              <w:rPr>
                <w:rFonts w:ascii="GHEA Grapalat" w:hAnsi="GHEA Grapalat" w:cs="Calibri"/>
                <w:sz w:val="16"/>
                <w:szCs w:val="16"/>
                <w:lang w:val="pt-BR"/>
              </w:rPr>
              <w:t xml:space="preserve"> </w:t>
            </w:r>
            <w:r w:rsidRPr="00E5068F">
              <w:rPr>
                <w:rFonts w:ascii="GHEA Grapalat" w:hAnsi="GHEA Grapalat" w:cs="Calibri"/>
                <w:sz w:val="16"/>
                <w:szCs w:val="16"/>
                <w:lang w:val="hy-AM"/>
              </w:rPr>
              <w:t>մատակարարումը</w:t>
            </w:r>
            <w:r w:rsidRPr="005F7428">
              <w:rPr>
                <w:rFonts w:ascii="GHEA Grapalat" w:hAnsi="GHEA Grapalat" w:cs="Calibri"/>
                <w:sz w:val="16"/>
                <w:szCs w:val="16"/>
                <w:lang w:val="pt-BR"/>
              </w:rPr>
              <w:t xml:space="preserve"> </w:t>
            </w:r>
            <w:r w:rsidRPr="00E5068F">
              <w:rPr>
                <w:rFonts w:ascii="GHEA Grapalat" w:hAnsi="GHEA Grapalat" w:cs="Calibri"/>
                <w:sz w:val="16"/>
                <w:szCs w:val="16"/>
                <w:lang w:val="hy-AM"/>
              </w:rPr>
              <w:t>Համաձայն</w:t>
            </w:r>
            <w:r w:rsidRPr="005F7428">
              <w:rPr>
                <w:rFonts w:ascii="GHEA Grapalat" w:hAnsi="GHEA Grapalat" w:cs="Calibri"/>
                <w:sz w:val="16"/>
                <w:szCs w:val="16"/>
                <w:lang w:val="pt-BR"/>
              </w:rPr>
              <w:t xml:space="preserve"> </w:t>
            </w:r>
            <w:r w:rsidRPr="00E5068F">
              <w:rPr>
                <w:rFonts w:ascii="GHEA Grapalat" w:hAnsi="GHEA Grapalat" w:cs="Calibri"/>
                <w:sz w:val="16"/>
                <w:szCs w:val="16"/>
                <w:lang w:val="hy-AM"/>
              </w:rPr>
              <w:t>նախապես</w:t>
            </w:r>
            <w:r w:rsidRPr="005F7428">
              <w:rPr>
                <w:rFonts w:ascii="GHEA Grapalat" w:hAnsi="GHEA Grapalat" w:cs="Calibri"/>
                <w:sz w:val="16"/>
                <w:szCs w:val="16"/>
                <w:lang w:val="pt-BR"/>
              </w:rPr>
              <w:t xml:space="preserve">  </w:t>
            </w:r>
            <w:r w:rsidRPr="00E5068F">
              <w:rPr>
                <w:rFonts w:ascii="GHEA Grapalat" w:hAnsi="GHEA Grapalat" w:cs="Calibri"/>
                <w:sz w:val="16"/>
                <w:szCs w:val="16"/>
                <w:lang w:val="hy-AM"/>
              </w:rPr>
              <w:t>պատվերի</w:t>
            </w:r>
            <w:r w:rsidRPr="005F7428">
              <w:rPr>
                <w:rFonts w:ascii="GHEA Grapalat" w:hAnsi="GHEA Grapalat" w:cs="Calibri"/>
                <w:sz w:val="16"/>
                <w:szCs w:val="16"/>
                <w:lang w:val="pt-BR"/>
              </w:rPr>
              <w:t xml:space="preserve"> </w:t>
            </w:r>
          </w:p>
        </w:tc>
        <w:tc>
          <w:tcPr>
            <w:tcW w:w="1190" w:type="dxa"/>
            <w:tcBorders>
              <w:top w:val="single" w:sz="4" w:space="0" w:color="auto"/>
              <w:left w:val="single" w:sz="4" w:space="0" w:color="auto"/>
              <w:bottom w:val="single" w:sz="4" w:space="0" w:color="auto"/>
              <w:right w:val="single" w:sz="4" w:space="0" w:color="auto"/>
            </w:tcBorders>
          </w:tcPr>
          <w:p w:rsidR="00F762AF" w:rsidRDefault="00F762AF" w:rsidP="00F4264E">
            <w:pPr>
              <w:jc w:val="center"/>
              <w:rPr>
                <w:rFonts w:ascii="GHEA Grapalat" w:hAnsi="GHEA Grapalat"/>
                <w:sz w:val="16"/>
                <w:szCs w:val="16"/>
                <w:lang w:val="pt-BR"/>
              </w:rPr>
            </w:pPr>
          </w:p>
          <w:p w:rsidR="00F762AF" w:rsidRDefault="00F762AF" w:rsidP="00F4264E">
            <w:pPr>
              <w:jc w:val="center"/>
              <w:rPr>
                <w:rFonts w:ascii="GHEA Grapalat" w:hAnsi="GHEA Grapalat"/>
                <w:sz w:val="16"/>
                <w:szCs w:val="16"/>
                <w:lang w:val="pt-BR"/>
              </w:rPr>
            </w:pPr>
          </w:p>
          <w:p w:rsidR="00F762AF" w:rsidRDefault="00F762AF" w:rsidP="00F4264E">
            <w:pPr>
              <w:jc w:val="center"/>
              <w:rPr>
                <w:rFonts w:ascii="GHEA Grapalat" w:hAnsi="GHEA Grapalat"/>
                <w:sz w:val="16"/>
                <w:szCs w:val="16"/>
                <w:lang w:val="pt-BR"/>
              </w:rPr>
            </w:pPr>
          </w:p>
          <w:p w:rsidR="00F762AF" w:rsidRDefault="00F762AF" w:rsidP="00F4264E">
            <w:pPr>
              <w:jc w:val="center"/>
              <w:rPr>
                <w:rFonts w:ascii="GHEA Grapalat" w:hAnsi="GHEA Grapalat"/>
                <w:sz w:val="16"/>
                <w:szCs w:val="16"/>
                <w:lang w:val="pt-BR"/>
              </w:rPr>
            </w:pPr>
          </w:p>
          <w:p w:rsidR="00F762AF" w:rsidRDefault="00F762AF" w:rsidP="00F4264E">
            <w:pPr>
              <w:jc w:val="center"/>
              <w:rPr>
                <w:rFonts w:ascii="GHEA Grapalat" w:hAnsi="GHEA Grapalat"/>
                <w:sz w:val="16"/>
                <w:szCs w:val="16"/>
                <w:lang w:val="pt-BR"/>
              </w:rPr>
            </w:pPr>
          </w:p>
          <w:p w:rsidR="00F762AF" w:rsidRDefault="00F762AF" w:rsidP="00F4264E">
            <w:pPr>
              <w:jc w:val="center"/>
              <w:rPr>
                <w:rFonts w:ascii="GHEA Grapalat" w:hAnsi="GHEA Grapalat"/>
                <w:sz w:val="16"/>
                <w:szCs w:val="16"/>
                <w:lang w:val="pt-BR"/>
              </w:rPr>
            </w:pPr>
          </w:p>
          <w:p w:rsidR="00F762AF" w:rsidRDefault="00F762AF" w:rsidP="00F4264E">
            <w:pPr>
              <w:jc w:val="center"/>
              <w:rPr>
                <w:rFonts w:ascii="GHEA Grapalat" w:hAnsi="GHEA Grapalat"/>
                <w:sz w:val="16"/>
                <w:szCs w:val="16"/>
                <w:lang w:val="pt-BR"/>
              </w:rPr>
            </w:pPr>
          </w:p>
          <w:p w:rsidR="00F762AF" w:rsidRDefault="00F762AF" w:rsidP="00F4264E">
            <w:pPr>
              <w:jc w:val="center"/>
              <w:rPr>
                <w:rFonts w:ascii="GHEA Grapalat" w:hAnsi="GHEA Grapalat"/>
                <w:sz w:val="16"/>
                <w:szCs w:val="16"/>
                <w:lang w:val="pt-BR"/>
              </w:rPr>
            </w:pPr>
          </w:p>
          <w:p w:rsidR="00F762AF" w:rsidRPr="005F7428" w:rsidRDefault="00F762AF" w:rsidP="002B02DB">
            <w:pPr>
              <w:jc w:val="center"/>
              <w:rPr>
                <w:rFonts w:ascii="GHEA Grapalat" w:hAnsi="GHEA Grapalat"/>
                <w:sz w:val="16"/>
                <w:szCs w:val="16"/>
                <w:lang w:val="pt-BR"/>
              </w:rPr>
            </w:pPr>
            <w:r w:rsidRPr="005F7428">
              <w:rPr>
                <w:rFonts w:ascii="GHEA Grapalat" w:hAnsi="GHEA Grapalat"/>
                <w:sz w:val="16"/>
                <w:szCs w:val="16"/>
                <w:lang w:val="pt-BR"/>
              </w:rPr>
              <w:t>1-</w:t>
            </w:r>
            <w:r w:rsidRPr="005F7428">
              <w:rPr>
                <w:rFonts w:ascii="GHEA Grapalat" w:hAnsi="GHEA Grapalat"/>
                <w:sz w:val="16"/>
                <w:szCs w:val="16"/>
              </w:rPr>
              <w:t>ին</w:t>
            </w:r>
            <w:r w:rsidRPr="005F7428">
              <w:rPr>
                <w:rFonts w:ascii="GHEA Grapalat" w:hAnsi="GHEA Grapalat"/>
                <w:sz w:val="16"/>
                <w:szCs w:val="16"/>
                <w:lang w:val="pt-BR"/>
              </w:rPr>
              <w:t xml:space="preserve"> </w:t>
            </w:r>
            <w:r w:rsidRPr="005F7428">
              <w:rPr>
                <w:rFonts w:ascii="GHEA Grapalat" w:hAnsi="GHEA Grapalat"/>
                <w:sz w:val="16"/>
                <w:szCs w:val="16"/>
              </w:rPr>
              <w:t>մատակարարումը</w:t>
            </w:r>
            <w:r w:rsidRPr="005F7428">
              <w:rPr>
                <w:rFonts w:ascii="GHEA Grapalat" w:hAnsi="GHEA Grapalat"/>
                <w:sz w:val="16"/>
                <w:szCs w:val="16"/>
                <w:lang w:val="pt-BR"/>
              </w:rPr>
              <w:t xml:space="preserve"> </w:t>
            </w:r>
            <w:r w:rsidRPr="005F7428">
              <w:rPr>
                <w:rFonts w:ascii="GHEA Grapalat" w:hAnsi="GHEA Grapalat"/>
                <w:sz w:val="16"/>
                <w:szCs w:val="16"/>
              </w:rPr>
              <w:t>կկատարվի</w:t>
            </w:r>
            <w:r w:rsidRPr="005F7428">
              <w:rPr>
                <w:rFonts w:ascii="GHEA Grapalat" w:hAnsi="GHEA Grapalat"/>
                <w:sz w:val="16"/>
                <w:szCs w:val="16"/>
                <w:lang w:val="pt-BR"/>
              </w:rPr>
              <w:t xml:space="preserve"> </w:t>
            </w:r>
            <w:r>
              <w:rPr>
                <w:rFonts w:ascii="GHEA Grapalat" w:hAnsi="GHEA Grapalat"/>
                <w:sz w:val="16"/>
                <w:szCs w:val="16"/>
              </w:rPr>
              <w:t>համաձայնագիրը</w:t>
            </w:r>
            <w:r w:rsidRPr="002B02DB">
              <w:rPr>
                <w:rFonts w:ascii="GHEA Grapalat" w:hAnsi="GHEA Grapalat"/>
                <w:sz w:val="16"/>
                <w:szCs w:val="16"/>
                <w:lang w:val="pt-BR"/>
              </w:rPr>
              <w:t xml:space="preserve"> </w:t>
            </w:r>
            <w:r>
              <w:rPr>
                <w:rFonts w:ascii="GHEA Grapalat" w:hAnsi="GHEA Grapalat"/>
                <w:sz w:val="16"/>
                <w:szCs w:val="16"/>
              </w:rPr>
              <w:t>կնքման</w:t>
            </w:r>
            <w:r w:rsidRPr="002B02DB">
              <w:rPr>
                <w:rFonts w:ascii="GHEA Grapalat" w:hAnsi="GHEA Grapalat"/>
                <w:sz w:val="16"/>
                <w:szCs w:val="16"/>
                <w:lang w:val="pt-BR"/>
              </w:rPr>
              <w:t xml:space="preserve"> </w:t>
            </w:r>
            <w:r>
              <w:rPr>
                <w:rFonts w:ascii="GHEA Grapalat" w:hAnsi="GHEA Grapalat"/>
                <w:sz w:val="16"/>
                <w:szCs w:val="16"/>
              </w:rPr>
              <w:t>օրվանից</w:t>
            </w:r>
            <w:r w:rsidRPr="002B02DB">
              <w:rPr>
                <w:rFonts w:ascii="GHEA Grapalat" w:hAnsi="GHEA Grapalat"/>
                <w:sz w:val="16"/>
                <w:szCs w:val="16"/>
                <w:lang w:val="pt-BR"/>
              </w:rPr>
              <w:t xml:space="preserve"> </w:t>
            </w:r>
            <w:r>
              <w:rPr>
                <w:rFonts w:ascii="GHEA Grapalat" w:hAnsi="GHEA Grapalat"/>
                <w:sz w:val="16"/>
                <w:szCs w:val="16"/>
              </w:rPr>
              <w:t>սկսած</w:t>
            </w:r>
            <w:r w:rsidRPr="002B02DB">
              <w:rPr>
                <w:rFonts w:ascii="GHEA Grapalat" w:hAnsi="GHEA Grapalat"/>
                <w:sz w:val="16"/>
                <w:szCs w:val="16"/>
                <w:lang w:val="pt-BR"/>
              </w:rPr>
              <w:t xml:space="preserve"> </w:t>
            </w:r>
            <w:r w:rsidRPr="005F7428">
              <w:rPr>
                <w:rFonts w:ascii="GHEA Grapalat" w:hAnsi="GHEA Grapalat"/>
                <w:sz w:val="16"/>
                <w:szCs w:val="16"/>
                <w:lang w:val="pt-BR"/>
              </w:rPr>
              <w:t xml:space="preserve"> </w:t>
            </w:r>
          </w:p>
          <w:p w:rsidR="00F762AF" w:rsidRPr="005F7428" w:rsidRDefault="00F762AF" w:rsidP="00814300">
            <w:pPr>
              <w:jc w:val="center"/>
              <w:rPr>
                <w:rFonts w:ascii="GHEA Grapalat" w:hAnsi="GHEA Grapalat"/>
                <w:sz w:val="16"/>
                <w:szCs w:val="16"/>
                <w:lang w:val="pt-BR"/>
              </w:rPr>
            </w:pPr>
          </w:p>
        </w:tc>
      </w:tr>
      <w:tr w:rsidR="00F762AF" w:rsidRPr="00761E13" w:rsidTr="00F228B0">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814300">
            <w:pPr>
              <w:jc w:val="center"/>
              <w:rPr>
                <w:rFonts w:ascii="GHEA Grapalat" w:hAnsi="GHEA Grapalat"/>
                <w:sz w:val="16"/>
                <w:szCs w:val="16"/>
                <w:lang w:val="ru-RU"/>
              </w:rPr>
            </w:pPr>
            <w:r w:rsidRPr="005F7428">
              <w:rPr>
                <w:rFonts w:ascii="GHEA Grapalat" w:hAnsi="GHEA Grapalat"/>
                <w:sz w:val="16"/>
                <w:szCs w:val="16"/>
                <w:lang w:val="ru-RU"/>
              </w:rPr>
              <w:t>5</w:t>
            </w:r>
          </w:p>
        </w:tc>
        <w:tc>
          <w:tcPr>
            <w:tcW w:w="1405"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814300">
            <w:pPr>
              <w:jc w:val="center"/>
              <w:rPr>
                <w:rFonts w:ascii="GHEA Grapalat" w:hAnsi="GHEA Grapalat"/>
                <w:sz w:val="16"/>
                <w:szCs w:val="16"/>
                <w:lang w:val="ru-RU"/>
              </w:rPr>
            </w:pPr>
            <w:r w:rsidRPr="005F7428">
              <w:rPr>
                <w:rFonts w:ascii="GHEA Grapalat" w:hAnsi="GHEA Grapalat"/>
                <w:sz w:val="16"/>
                <w:szCs w:val="16"/>
              </w:rPr>
              <w:t>1533115</w:t>
            </w:r>
            <w:r w:rsidRPr="005F7428">
              <w:rPr>
                <w:rFonts w:ascii="GHEA Grapalat" w:hAnsi="GHEA Grapalat"/>
                <w:sz w:val="16"/>
                <w:szCs w:val="16"/>
                <w:lang w:val="ru-RU"/>
              </w:rPr>
              <w:t>3</w:t>
            </w:r>
          </w:p>
        </w:tc>
        <w:tc>
          <w:tcPr>
            <w:tcW w:w="1499" w:type="dxa"/>
            <w:tcBorders>
              <w:top w:val="single" w:sz="4" w:space="0" w:color="auto"/>
              <w:left w:val="single" w:sz="4" w:space="0" w:color="auto"/>
              <w:bottom w:val="single" w:sz="4" w:space="0" w:color="auto"/>
              <w:right w:val="single" w:sz="4" w:space="0" w:color="auto"/>
            </w:tcBorders>
            <w:vAlign w:val="bottom"/>
          </w:tcPr>
          <w:p w:rsidR="00F762AF" w:rsidRDefault="00F762AF" w:rsidP="00F228B0">
            <w:pPr>
              <w:jc w:val="center"/>
              <w:rPr>
                <w:rFonts w:ascii="Arial LatArm" w:hAnsi="Arial LatArm" w:cs="Calibri"/>
                <w:sz w:val="18"/>
                <w:szCs w:val="18"/>
              </w:rPr>
            </w:pPr>
            <w:r>
              <w:rPr>
                <w:rFonts w:ascii="Arial" w:hAnsi="Arial" w:cs="Arial"/>
                <w:sz w:val="18"/>
                <w:szCs w:val="18"/>
              </w:rPr>
              <w:t>ոսպ</w:t>
            </w:r>
          </w:p>
        </w:tc>
        <w:tc>
          <w:tcPr>
            <w:tcW w:w="1248" w:type="dxa"/>
            <w:tcBorders>
              <w:top w:val="single" w:sz="4" w:space="0" w:color="auto"/>
              <w:left w:val="single" w:sz="4" w:space="0" w:color="auto"/>
              <w:bottom w:val="single" w:sz="4" w:space="0" w:color="auto"/>
              <w:right w:val="single" w:sz="4" w:space="0" w:color="auto"/>
            </w:tcBorders>
            <w:vAlign w:val="bottom"/>
          </w:tcPr>
          <w:p w:rsidR="00F762AF" w:rsidRPr="00D45C73" w:rsidRDefault="00F762AF" w:rsidP="00F228B0">
            <w:pPr>
              <w:rPr>
                <w:rFonts w:ascii="GHEA Grapalat" w:hAnsi="GHEA Grapalat" w:cs="Calibri"/>
                <w:i/>
                <w:sz w:val="18"/>
                <w:szCs w:val="18"/>
              </w:rPr>
            </w:pPr>
          </w:p>
        </w:tc>
        <w:tc>
          <w:tcPr>
            <w:tcW w:w="2350"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814300">
            <w:pPr>
              <w:jc w:val="center"/>
              <w:rPr>
                <w:rFonts w:ascii="GHEA Grapalat" w:hAnsi="GHEA Grapalat" w:cs="Calibri"/>
                <w:sz w:val="16"/>
                <w:szCs w:val="16"/>
              </w:rPr>
            </w:pPr>
            <w:r w:rsidRPr="00520FF9">
              <w:rPr>
                <w:rFonts w:ascii="Sylfaen" w:hAnsi="Sylfaen" w:cs="Sylfaen"/>
                <w:color w:val="000000"/>
                <w:sz w:val="16"/>
                <w:szCs w:val="16"/>
                <w:lang w:val="hy-AM"/>
              </w:rPr>
              <w:t>Մաքուր</w:t>
            </w:r>
            <w:r w:rsidRPr="00520FF9">
              <w:rPr>
                <w:color w:val="000000"/>
                <w:sz w:val="16"/>
                <w:szCs w:val="16"/>
                <w:lang w:val="hy-AM"/>
              </w:rPr>
              <w:t xml:space="preserve">, </w:t>
            </w:r>
            <w:r w:rsidRPr="00520FF9">
              <w:rPr>
                <w:rFonts w:ascii="Sylfaen" w:hAnsi="Sylfaen" w:cs="Sylfaen"/>
                <w:color w:val="000000"/>
                <w:sz w:val="16"/>
                <w:szCs w:val="16"/>
                <w:lang w:val="hy-AM"/>
              </w:rPr>
              <w:t>չոր՝խոնավությունը</w:t>
            </w:r>
            <w:r w:rsidRPr="00520FF9">
              <w:rPr>
                <w:color w:val="000000"/>
                <w:sz w:val="16"/>
                <w:szCs w:val="16"/>
                <w:lang w:val="hy-AM"/>
              </w:rPr>
              <w:t xml:space="preserve"> 14 %-</w:t>
            </w:r>
            <w:r w:rsidRPr="00520FF9">
              <w:rPr>
                <w:rFonts w:ascii="Sylfaen" w:hAnsi="Sylfaen" w:cs="Sylfaen"/>
                <w:color w:val="000000"/>
                <w:sz w:val="16"/>
                <w:szCs w:val="16"/>
                <w:lang w:val="hy-AM"/>
              </w:rPr>
              <w:t>ից ոչ ավելի</w:t>
            </w:r>
            <w:r w:rsidRPr="00520FF9">
              <w:rPr>
                <w:color w:val="000000"/>
                <w:sz w:val="16"/>
                <w:szCs w:val="16"/>
                <w:lang w:val="hy-AM"/>
              </w:rPr>
              <w:t xml:space="preserve">, </w:t>
            </w:r>
            <w:r w:rsidRPr="00520FF9">
              <w:rPr>
                <w:rFonts w:ascii="Sylfaen" w:hAnsi="Sylfaen" w:cs="Sylfaen"/>
                <w:color w:val="000000"/>
                <w:sz w:val="16"/>
                <w:szCs w:val="16"/>
                <w:lang w:val="hy-AM"/>
              </w:rPr>
              <w:t>միջին չորությունը՝</w:t>
            </w:r>
            <w:r w:rsidRPr="00520FF9">
              <w:rPr>
                <w:color w:val="000000"/>
                <w:sz w:val="16"/>
                <w:szCs w:val="16"/>
                <w:lang w:val="hy-AM"/>
              </w:rPr>
              <w:t xml:space="preserve"> 14.0-17.0 % </w:t>
            </w:r>
            <w:r w:rsidRPr="00520FF9">
              <w:rPr>
                <w:rFonts w:ascii="Sylfaen" w:hAnsi="Sylfaen" w:cs="Sylfaen"/>
                <w:color w:val="000000"/>
                <w:sz w:val="16"/>
                <w:szCs w:val="16"/>
                <w:lang w:val="hy-AM"/>
              </w:rPr>
              <w:t>ոչ ավելի</w:t>
            </w:r>
            <w:r w:rsidRPr="00520FF9">
              <w:rPr>
                <w:color w:val="000000"/>
                <w:sz w:val="16"/>
                <w:szCs w:val="16"/>
                <w:lang w:val="hy-AM"/>
              </w:rPr>
              <w:t xml:space="preserve">, </w:t>
            </w:r>
            <w:r w:rsidRPr="00520FF9">
              <w:rPr>
                <w:rFonts w:ascii="Sylfaen" w:hAnsi="Sylfaen" w:cs="Sylfaen"/>
                <w:color w:val="000000"/>
                <w:sz w:val="16"/>
                <w:szCs w:val="16"/>
                <w:lang w:val="hy-AM"/>
              </w:rPr>
              <w:t>ԳՕՍՏ</w:t>
            </w:r>
            <w:r w:rsidRPr="00520FF9">
              <w:rPr>
                <w:color w:val="000000"/>
                <w:sz w:val="16"/>
                <w:szCs w:val="16"/>
                <w:lang w:val="hy-AM"/>
              </w:rPr>
              <w:t xml:space="preserve"> 7066-77: </w:t>
            </w:r>
            <w:r w:rsidRPr="00520FF9">
              <w:rPr>
                <w:rFonts w:ascii="Sylfaen" w:hAnsi="Sylfaen" w:cs="Sylfaen"/>
                <w:color w:val="000000"/>
                <w:sz w:val="16"/>
                <w:szCs w:val="16"/>
                <w:lang w:val="hy-AM"/>
              </w:rPr>
              <w:t>Անվտանգությունն ըստ</w:t>
            </w:r>
            <w:r w:rsidRPr="00520FF9">
              <w:rPr>
                <w:color w:val="000000"/>
                <w:sz w:val="16"/>
                <w:szCs w:val="16"/>
                <w:lang w:val="hy-AM"/>
              </w:rPr>
              <w:t xml:space="preserve"> N 2-III-4.9-01-2010 </w:t>
            </w:r>
            <w:r w:rsidRPr="00520FF9">
              <w:rPr>
                <w:rFonts w:ascii="Sylfaen" w:hAnsi="Sylfaen" w:cs="Sylfaen"/>
                <w:color w:val="000000"/>
                <w:sz w:val="16"/>
                <w:szCs w:val="16"/>
                <w:lang w:val="hy-AM"/>
              </w:rPr>
              <w:t xml:space="preserve">հիգիենիկ նորմատիվների և </w:t>
            </w:r>
            <w:r w:rsidRPr="00520FF9">
              <w:rPr>
                <w:color w:val="000000"/>
                <w:sz w:val="16"/>
                <w:szCs w:val="16"/>
                <w:lang w:val="hy-AM"/>
              </w:rPr>
              <w:t>&lt;&lt;</w:t>
            </w:r>
            <w:r w:rsidRPr="00520FF9">
              <w:rPr>
                <w:rFonts w:ascii="Sylfaen" w:hAnsi="Sylfaen" w:cs="Sylfaen"/>
                <w:color w:val="000000"/>
                <w:sz w:val="16"/>
                <w:szCs w:val="16"/>
                <w:lang w:val="hy-AM"/>
              </w:rPr>
              <w:t>Սննդամթերքի անվտանգության մասին</w:t>
            </w:r>
            <w:r w:rsidRPr="00520FF9">
              <w:rPr>
                <w:color w:val="000000"/>
                <w:sz w:val="16"/>
                <w:szCs w:val="16"/>
                <w:lang w:val="hy-AM"/>
              </w:rPr>
              <w:t xml:space="preserve">&gt;&gt; </w:t>
            </w:r>
            <w:r w:rsidRPr="00520FF9">
              <w:rPr>
                <w:rFonts w:ascii="Sylfaen" w:hAnsi="Sylfaen" w:cs="Sylfaen"/>
                <w:color w:val="000000"/>
                <w:sz w:val="16"/>
                <w:szCs w:val="16"/>
                <w:lang w:val="hy-AM"/>
              </w:rPr>
              <w:t>ՀՀօրենքի</w:t>
            </w:r>
            <w:r w:rsidRPr="00520FF9">
              <w:rPr>
                <w:color w:val="000000"/>
                <w:sz w:val="16"/>
                <w:szCs w:val="16"/>
                <w:lang w:val="hy-AM"/>
              </w:rPr>
              <w:t xml:space="preserve"> 9-</w:t>
            </w:r>
            <w:r w:rsidRPr="00520FF9">
              <w:rPr>
                <w:rFonts w:ascii="Sylfaen" w:hAnsi="Sylfaen" w:cs="Sylfaen"/>
                <w:color w:val="000000"/>
                <w:sz w:val="16"/>
                <w:szCs w:val="16"/>
                <w:lang w:val="hy-AM"/>
              </w:rPr>
              <w:t>րդ հոդվածի</w:t>
            </w:r>
          </w:p>
        </w:tc>
        <w:tc>
          <w:tcPr>
            <w:tcW w:w="895"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814300">
            <w:pPr>
              <w:jc w:val="center"/>
              <w:rPr>
                <w:rFonts w:ascii="GHEA Grapalat" w:hAnsi="GHEA Grapalat"/>
                <w:sz w:val="16"/>
                <w:szCs w:val="16"/>
              </w:rPr>
            </w:pPr>
            <w:r w:rsidRPr="005F7428">
              <w:rPr>
                <w:rFonts w:ascii="GHEA Grapalat" w:hAnsi="GHEA Grapalat"/>
                <w:bCs/>
                <w:sz w:val="16"/>
                <w:szCs w:val="16"/>
              </w:rPr>
              <w:t>Կգ</w:t>
            </w:r>
          </w:p>
        </w:tc>
        <w:tc>
          <w:tcPr>
            <w:tcW w:w="857"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814300">
            <w:pPr>
              <w:jc w:val="center"/>
              <w:rPr>
                <w:rFonts w:ascii="GHEA Grapalat" w:hAnsi="GHEA Grapalat"/>
                <w:sz w:val="16"/>
                <w:szCs w:val="16"/>
              </w:rPr>
            </w:pPr>
          </w:p>
        </w:tc>
        <w:tc>
          <w:tcPr>
            <w:tcW w:w="775"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814300">
            <w:pPr>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762AF" w:rsidRPr="00A25821" w:rsidRDefault="00F762AF" w:rsidP="00814300">
            <w:pPr>
              <w:jc w:val="center"/>
              <w:rPr>
                <w:rFonts w:asciiTheme="minorHAnsi" w:hAnsiTheme="minorHAnsi" w:cs="Calibri"/>
                <w:color w:val="000000"/>
                <w:sz w:val="16"/>
                <w:szCs w:val="16"/>
                <w:lang w:val="hy-AM"/>
              </w:rPr>
            </w:pPr>
            <w:r>
              <w:rPr>
                <w:rFonts w:asciiTheme="minorHAnsi" w:hAnsiTheme="minorHAnsi" w:cs="Calibri"/>
                <w:color w:val="000000"/>
                <w:sz w:val="16"/>
                <w:szCs w:val="16"/>
                <w:lang w:val="hy-AM"/>
              </w:rPr>
              <w:t>155</w:t>
            </w:r>
          </w:p>
        </w:tc>
        <w:tc>
          <w:tcPr>
            <w:tcW w:w="1134" w:type="dxa"/>
            <w:tcBorders>
              <w:top w:val="single" w:sz="4" w:space="0" w:color="auto"/>
              <w:left w:val="single" w:sz="4" w:space="0" w:color="auto"/>
              <w:bottom w:val="single" w:sz="4" w:space="0" w:color="auto"/>
              <w:right w:val="single" w:sz="4" w:space="0" w:color="auto"/>
            </w:tcBorders>
            <w:vAlign w:val="center"/>
          </w:tcPr>
          <w:p w:rsidR="00F762AF" w:rsidRPr="00E5068F" w:rsidRDefault="00F762AF" w:rsidP="00814300">
            <w:pPr>
              <w:jc w:val="center"/>
              <w:rPr>
                <w:rFonts w:ascii="GHEA Grapalat" w:hAnsi="GHEA Grapalat"/>
                <w:sz w:val="16"/>
                <w:szCs w:val="16"/>
                <w:lang w:val="hy-AM"/>
              </w:rPr>
            </w:pPr>
            <w:r w:rsidRPr="005F7428">
              <w:rPr>
                <w:rFonts w:ascii="GHEA Grapalat" w:hAnsi="GHEA Grapalat" w:cs="Sylfaen"/>
                <w:sz w:val="16"/>
                <w:szCs w:val="16"/>
                <w:lang w:val="hy-AM"/>
              </w:rPr>
              <w:t>Գ</w:t>
            </w:r>
            <w:r w:rsidRPr="005F7428">
              <w:rPr>
                <w:rFonts w:ascii="MS Mincho" w:eastAsia="MS Mincho" w:hAnsi="MS Mincho" w:cs="MS Mincho" w:hint="eastAsia"/>
                <w:sz w:val="16"/>
                <w:szCs w:val="16"/>
                <w:lang w:val="hy-AM"/>
              </w:rPr>
              <w:t>․</w:t>
            </w:r>
            <w:r>
              <w:rPr>
                <w:rFonts w:ascii="GHEA Grapalat" w:hAnsi="GHEA Grapalat" w:cs="Sylfaen"/>
                <w:sz w:val="16"/>
                <w:szCs w:val="16"/>
                <w:lang w:val="hy-AM"/>
              </w:rPr>
              <w:t>Դիմիտրով</w:t>
            </w:r>
            <w:r w:rsidRPr="005F7428">
              <w:rPr>
                <w:rFonts w:ascii="GHEA Grapalat" w:hAnsi="GHEA Grapalat" w:cs="Arial"/>
                <w:sz w:val="16"/>
                <w:szCs w:val="16"/>
                <w:lang w:val="hy-AM"/>
              </w:rPr>
              <w:t xml:space="preserve">, </w:t>
            </w:r>
            <w:r w:rsidR="00E5068F">
              <w:rPr>
                <w:rFonts w:ascii="GHEA Grapalat" w:hAnsi="GHEA Grapalat" w:cs="Sylfaen"/>
                <w:sz w:val="16"/>
                <w:szCs w:val="16"/>
                <w:lang w:val="hy-AM"/>
              </w:rPr>
              <w:t>,</w:t>
            </w:r>
          </w:p>
        </w:tc>
        <w:tc>
          <w:tcPr>
            <w:tcW w:w="1603"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2B02DB">
            <w:pPr>
              <w:jc w:val="center"/>
              <w:rPr>
                <w:rFonts w:ascii="GHEA Grapalat" w:hAnsi="GHEA Grapalat"/>
                <w:sz w:val="16"/>
                <w:szCs w:val="16"/>
                <w:lang w:val="pt-BR"/>
              </w:rPr>
            </w:pPr>
            <w:r w:rsidRPr="005F7428">
              <w:rPr>
                <w:rFonts w:ascii="GHEA Grapalat" w:hAnsi="GHEA Grapalat" w:cs="Calibri"/>
                <w:sz w:val="16"/>
                <w:szCs w:val="16"/>
                <w:lang w:val="pt-BR"/>
              </w:rPr>
              <w:t>2-</w:t>
            </w:r>
            <w:r w:rsidRPr="00E5068F">
              <w:rPr>
                <w:rFonts w:ascii="GHEA Grapalat" w:hAnsi="GHEA Grapalat" w:cs="Calibri"/>
                <w:sz w:val="16"/>
                <w:szCs w:val="16"/>
                <w:lang w:val="hy-AM"/>
              </w:rPr>
              <w:t>րդ</w:t>
            </w:r>
            <w:r w:rsidRPr="005F7428">
              <w:rPr>
                <w:rFonts w:ascii="GHEA Grapalat" w:hAnsi="GHEA Grapalat" w:cs="Calibri"/>
                <w:sz w:val="16"/>
                <w:szCs w:val="16"/>
                <w:lang w:val="pt-BR"/>
              </w:rPr>
              <w:t xml:space="preserve"> </w:t>
            </w:r>
            <w:r w:rsidRPr="00E5068F">
              <w:rPr>
                <w:rFonts w:ascii="GHEA Grapalat" w:hAnsi="GHEA Grapalat" w:cs="Calibri"/>
                <w:sz w:val="16"/>
                <w:szCs w:val="16"/>
                <w:lang w:val="hy-AM"/>
              </w:rPr>
              <w:t>մատակարարումը</w:t>
            </w:r>
            <w:r w:rsidRPr="005F7428">
              <w:rPr>
                <w:rFonts w:ascii="GHEA Grapalat" w:hAnsi="GHEA Grapalat" w:cs="Calibri"/>
                <w:sz w:val="16"/>
                <w:szCs w:val="16"/>
                <w:lang w:val="pt-BR"/>
              </w:rPr>
              <w:t xml:space="preserve"> </w:t>
            </w:r>
            <w:r w:rsidRPr="00E5068F">
              <w:rPr>
                <w:rFonts w:ascii="GHEA Grapalat" w:hAnsi="GHEA Grapalat" w:cs="Calibri"/>
                <w:sz w:val="16"/>
                <w:szCs w:val="16"/>
                <w:lang w:val="hy-AM"/>
              </w:rPr>
              <w:t>Համաձայն</w:t>
            </w:r>
            <w:r w:rsidRPr="005F7428">
              <w:rPr>
                <w:rFonts w:ascii="GHEA Grapalat" w:hAnsi="GHEA Grapalat" w:cs="Calibri"/>
                <w:sz w:val="16"/>
                <w:szCs w:val="16"/>
                <w:lang w:val="pt-BR"/>
              </w:rPr>
              <w:t xml:space="preserve"> </w:t>
            </w:r>
            <w:r w:rsidRPr="00E5068F">
              <w:rPr>
                <w:rFonts w:ascii="GHEA Grapalat" w:hAnsi="GHEA Grapalat" w:cs="Calibri"/>
                <w:sz w:val="16"/>
                <w:szCs w:val="16"/>
                <w:lang w:val="hy-AM"/>
              </w:rPr>
              <w:t>նախապես</w:t>
            </w:r>
            <w:r w:rsidRPr="005F7428">
              <w:rPr>
                <w:rFonts w:ascii="GHEA Grapalat" w:hAnsi="GHEA Grapalat" w:cs="Calibri"/>
                <w:sz w:val="16"/>
                <w:szCs w:val="16"/>
                <w:lang w:val="pt-BR"/>
              </w:rPr>
              <w:t xml:space="preserve">  </w:t>
            </w:r>
            <w:r w:rsidRPr="00E5068F">
              <w:rPr>
                <w:rFonts w:ascii="GHEA Grapalat" w:hAnsi="GHEA Grapalat" w:cs="Calibri"/>
                <w:sz w:val="16"/>
                <w:szCs w:val="16"/>
                <w:lang w:val="hy-AM"/>
              </w:rPr>
              <w:t>պատվերի</w:t>
            </w:r>
            <w:r w:rsidRPr="005F7428">
              <w:rPr>
                <w:rFonts w:ascii="GHEA Grapalat" w:hAnsi="GHEA Grapalat" w:cs="Calibri"/>
                <w:sz w:val="16"/>
                <w:szCs w:val="16"/>
                <w:lang w:val="pt-BR"/>
              </w:rPr>
              <w:t xml:space="preserve"> </w:t>
            </w:r>
          </w:p>
        </w:tc>
        <w:tc>
          <w:tcPr>
            <w:tcW w:w="1190" w:type="dxa"/>
            <w:tcBorders>
              <w:top w:val="single" w:sz="4" w:space="0" w:color="auto"/>
              <w:left w:val="single" w:sz="4" w:space="0" w:color="auto"/>
              <w:bottom w:val="single" w:sz="4" w:space="0" w:color="auto"/>
              <w:right w:val="single" w:sz="4" w:space="0" w:color="auto"/>
            </w:tcBorders>
          </w:tcPr>
          <w:p w:rsidR="00F762AF" w:rsidRPr="005F7428" w:rsidRDefault="00F762AF" w:rsidP="002B02DB">
            <w:pPr>
              <w:jc w:val="center"/>
              <w:rPr>
                <w:rFonts w:ascii="GHEA Grapalat" w:hAnsi="GHEA Grapalat"/>
                <w:sz w:val="16"/>
                <w:szCs w:val="16"/>
                <w:lang w:val="pt-BR"/>
              </w:rPr>
            </w:pPr>
            <w:r w:rsidRPr="005F7428">
              <w:rPr>
                <w:rFonts w:ascii="GHEA Grapalat" w:hAnsi="GHEA Grapalat"/>
                <w:sz w:val="16"/>
                <w:szCs w:val="16"/>
                <w:lang w:val="pt-BR"/>
              </w:rPr>
              <w:t>1-</w:t>
            </w:r>
            <w:r w:rsidRPr="005F7428">
              <w:rPr>
                <w:rFonts w:ascii="GHEA Grapalat" w:hAnsi="GHEA Grapalat"/>
                <w:sz w:val="16"/>
                <w:szCs w:val="16"/>
              </w:rPr>
              <w:t>ին</w:t>
            </w:r>
            <w:r w:rsidRPr="005F7428">
              <w:rPr>
                <w:rFonts w:ascii="GHEA Grapalat" w:hAnsi="GHEA Grapalat"/>
                <w:sz w:val="16"/>
                <w:szCs w:val="16"/>
                <w:lang w:val="pt-BR"/>
              </w:rPr>
              <w:t xml:space="preserve"> </w:t>
            </w:r>
            <w:r w:rsidRPr="005F7428">
              <w:rPr>
                <w:rFonts w:ascii="GHEA Grapalat" w:hAnsi="GHEA Grapalat"/>
                <w:sz w:val="16"/>
                <w:szCs w:val="16"/>
              </w:rPr>
              <w:t>մատակարարումը</w:t>
            </w:r>
            <w:r w:rsidRPr="005F7428">
              <w:rPr>
                <w:rFonts w:ascii="GHEA Grapalat" w:hAnsi="GHEA Grapalat"/>
                <w:sz w:val="16"/>
                <w:szCs w:val="16"/>
                <w:lang w:val="pt-BR"/>
              </w:rPr>
              <w:t xml:space="preserve"> </w:t>
            </w:r>
            <w:r w:rsidRPr="005F7428">
              <w:rPr>
                <w:rFonts w:ascii="GHEA Grapalat" w:hAnsi="GHEA Grapalat"/>
                <w:sz w:val="16"/>
                <w:szCs w:val="16"/>
              </w:rPr>
              <w:t>կկատարվի</w:t>
            </w:r>
            <w:r w:rsidRPr="005F7428">
              <w:rPr>
                <w:rFonts w:ascii="GHEA Grapalat" w:hAnsi="GHEA Grapalat"/>
                <w:sz w:val="16"/>
                <w:szCs w:val="16"/>
                <w:lang w:val="pt-BR"/>
              </w:rPr>
              <w:t xml:space="preserve"> </w:t>
            </w:r>
            <w:r>
              <w:rPr>
                <w:rFonts w:ascii="GHEA Grapalat" w:hAnsi="GHEA Grapalat"/>
                <w:sz w:val="16"/>
                <w:szCs w:val="16"/>
              </w:rPr>
              <w:t>համաձայնագիրը</w:t>
            </w:r>
            <w:r w:rsidRPr="002B02DB">
              <w:rPr>
                <w:rFonts w:ascii="GHEA Grapalat" w:hAnsi="GHEA Grapalat"/>
                <w:sz w:val="16"/>
                <w:szCs w:val="16"/>
                <w:lang w:val="pt-BR"/>
              </w:rPr>
              <w:t xml:space="preserve"> </w:t>
            </w:r>
            <w:r>
              <w:rPr>
                <w:rFonts w:ascii="GHEA Grapalat" w:hAnsi="GHEA Grapalat"/>
                <w:sz w:val="16"/>
                <w:szCs w:val="16"/>
              </w:rPr>
              <w:t>կնքման</w:t>
            </w:r>
            <w:r w:rsidRPr="002B02DB">
              <w:rPr>
                <w:rFonts w:ascii="GHEA Grapalat" w:hAnsi="GHEA Grapalat"/>
                <w:sz w:val="16"/>
                <w:szCs w:val="16"/>
                <w:lang w:val="pt-BR"/>
              </w:rPr>
              <w:t xml:space="preserve"> </w:t>
            </w:r>
            <w:r>
              <w:rPr>
                <w:rFonts w:ascii="GHEA Grapalat" w:hAnsi="GHEA Grapalat"/>
                <w:sz w:val="16"/>
                <w:szCs w:val="16"/>
              </w:rPr>
              <w:t>օրվանից</w:t>
            </w:r>
            <w:r w:rsidRPr="002B02DB">
              <w:rPr>
                <w:rFonts w:ascii="GHEA Grapalat" w:hAnsi="GHEA Grapalat"/>
                <w:sz w:val="16"/>
                <w:szCs w:val="16"/>
                <w:lang w:val="pt-BR"/>
              </w:rPr>
              <w:t xml:space="preserve"> </w:t>
            </w:r>
            <w:r>
              <w:rPr>
                <w:rFonts w:ascii="GHEA Grapalat" w:hAnsi="GHEA Grapalat"/>
                <w:sz w:val="16"/>
                <w:szCs w:val="16"/>
              </w:rPr>
              <w:t>սկսած</w:t>
            </w:r>
            <w:r w:rsidRPr="002B02DB">
              <w:rPr>
                <w:rFonts w:ascii="GHEA Grapalat" w:hAnsi="GHEA Grapalat"/>
                <w:sz w:val="16"/>
                <w:szCs w:val="16"/>
                <w:lang w:val="pt-BR"/>
              </w:rPr>
              <w:t xml:space="preserve"> </w:t>
            </w:r>
            <w:r w:rsidRPr="005F7428">
              <w:rPr>
                <w:rFonts w:ascii="GHEA Grapalat" w:hAnsi="GHEA Grapalat"/>
                <w:sz w:val="16"/>
                <w:szCs w:val="16"/>
                <w:lang w:val="pt-BR"/>
              </w:rPr>
              <w:t xml:space="preserve"> </w:t>
            </w:r>
          </w:p>
          <w:p w:rsidR="00F762AF" w:rsidRPr="005F7428" w:rsidRDefault="00F762AF" w:rsidP="00814300">
            <w:pPr>
              <w:jc w:val="center"/>
              <w:rPr>
                <w:rFonts w:ascii="GHEA Grapalat" w:hAnsi="GHEA Grapalat"/>
                <w:sz w:val="16"/>
                <w:szCs w:val="16"/>
                <w:lang w:val="pt-BR"/>
              </w:rPr>
            </w:pPr>
          </w:p>
        </w:tc>
      </w:tr>
      <w:tr w:rsidR="00F762AF" w:rsidRPr="00761E13" w:rsidTr="00F228B0">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814300">
            <w:pPr>
              <w:jc w:val="center"/>
              <w:rPr>
                <w:rFonts w:ascii="GHEA Grapalat" w:hAnsi="GHEA Grapalat"/>
                <w:sz w:val="16"/>
                <w:szCs w:val="16"/>
                <w:lang w:val="ru-RU"/>
              </w:rPr>
            </w:pPr>
            <w:r w:rsidRPr="005F7428">
              <w:rPr>
                <w:rFonts w:ascii="GHEA Grapalat" w:hAnsi="GHEA Grapalat"/>
                <w:sz w:val="16"/>
                <w:szCs w:val="16"/>
                <w:lang w:val="ru-RU"/>
              </w:rPr>
              <w:t>6</w:t>
            </w:r>
          </w:p>
        </w:tc>
        <w:tc>
          <w:tcPr>
            <w:tcW w:w="1405" w:type="dxa"/>
            <w:tcBorders>
              <w:top w:val="single" w:sz="4" w:space="0" w:color="auto"/>
              <w:left w:val="single" w:sz="4" w:space="0" w:color="auto"/>
              <w:bottom w:val="single" w:sz="4" w:space="0" w:color="auto"/>
              <w:right w:val="single" w:sz="4" w:space="0" w:color="auto"/>
            </w:tcBorders>
            <w:vAlign w:val="center"/>
          </w:tcPr>
          <w:p w:rsidR="00F762AF" w:rsidRPr="00F762AF" w:rsidRDefault="00F762AF" w:rsidP="00F762AF">
            <w:pPr>
              <w:jc w:val="center"/>
              <w:rPr>
                <w:rFonts w:asciiTheme="minorHAnsi" w:hAnsiTheme="minorHAnsi"/>
                <w:sz w:val="16"/>
                <w:szCs w:val="16"/>
                <w:lang w:val="hy-AM"/>
              </w:rPr>
            </w:pPr>
            <w:r w:rsidRPr="005F7428">
              <w:rPr>
                <w:rFonts w:ascii="GHEA Grapalat" w:hAnsi="GHEA Grapalat"/>
                <w:sz w:val="16"/>
                <w:szCs w:val="16"/>
              </w:rPr>
              <w:t>15</w:t>
            </w:r>
            <w:r>
              <w:rPr>
                <w:rFonts w:asciiTheme="minorHAnsi" w:hAnsiTheme="minorHAnsi"/>
                <w:sz w:val="16"/>
                <w:szCs w:val="16"/>
                <w:lang w:val="hy-AM"/>
              </w:rPr>
              <w:t>331154</w:t>
            </w:r>
          </w:p>
        </w:tc>
        <w:tc>
          <w:tcPr>
            <w:tcW w:w="1499" w:type="dxa"/>
            <w:tcBorders>
              <w:top w:val="single" w:sz="4" w:space="0" w:color="auto"/>
              <w:left w:val="single" w:sz="4" w:space="0" w:color="auto"/>
              <w:bottom w:val="single" w:sz="4" w:space="0" w:color="auto"/>
              <w:right w:val="single" w:sz="4" w:space="0" w:color="auto"/>
            </w:tcBorders>
            <w:vAlign w:val="bottom"/>
          </w:tcPr>
          <w:p w:rsidR="00F762AF" w:rsidRPr="001344B2" w:rsidRDefault="00F762AF" w:rsidP="00F228B0">
            <w:pPr>
              <w:jc w:val="center"/>
              <w:rPr>
                <w:rFonts w:asciiTheme="minorHAnsi" w:hAnsiTheme="minorHAnsi" w:cs="Arial"/>
                <w:sz w:val="18"/>
                <w:szCs w:val="18"/>
                <w:lang w:val="hy-AM"/>
              </w:rPr>
            </w:pPr>
            <w:r>
              <w:rPr>
                <w:rFonts w:ascii="Arial LatArm" w:hAnsi="Arial LatArm" w:cs="Calibri"/>
                <w:color w:val="000000"/>
                <w:sz w:val="16"/>
                <w:szCs w:val="16"/>
              </w:rPr>
              <w:t>áÉáé</w:t>
            </w:r>
          </w:p>
        </w:tc>
        <w:tc>
          <w:tcPr>
            <w:tcW w:w="1248" w:type="dxa"/>
            <w:tcBorders>
              <w:top w:val="single" w:sz="4" w:space="0" w:color="auto"/>
              <w:left w:val="single" w:sz="4" w:space="0" w:color="auto"/>
              <w:bottom w:val="single" w:sz="4" w:space="0" w:color="auto"/>
              <w:right w:val="single" w:sz="4" w:space="0" w:color="auto"/>
            </w:tcBorders>
            <w:vAlign w:val="bottom"/>
          </w:tcPr>
          <w:p w:rsidR="00F762AF" w:rsidRPr="007E034A" w:rsidRDefault="00F762AF" w:rsidP="00F228B0">
            <w:pPr>
              <w:rPr>
                <w:rFonts w:asciiTheme="minorHAnsi" w:hAnsiTheme="minorHAnsi" w:cs="Sylfaen"/>
                <w:i/>
                <w:sz w:val="18"/>
                <w:szCs w:val="18"/>
                <w:lang w:val="hy-AM"/>
              </w:rPr>
            </w:pPr>
          </w:p>
        </w:tc>
        <w:tc>
          <w:tcPr>
            <w:tcW w:w="2350" w:type="dxa"/>
            <w:tcBorders>
              <w:top w:val="single" w:sz="4" w:space="0" w:color="auto"/>
              <w:left w:val="single" w:sz="4" w:space="0" w:color="auto"/>
              <w:bottom w:val="single" w:sz="4" w:space="0" w:color="auto"/>
              <w:right w:val="single" w:sz="4" w:space="0" w:color="auto"/>
            </w:tcBorders>
            <w:vAlign w:val="center"/>
          </w:tcPr>
          <w:p w:rsidR="00F762AF" w:rsidRDefault="00F762AF" w:rsidP="00F228B0">
            <w:pPr>
              <w:jc w:val="center"/>
              <w:rPr>
                <w:rFonts w:asciiTheme="minorHAnsi" w:hAnsiTheme="minorHAnsi" w:cs="Calibri"/>
                <w:sz w:val="16"/>
                <w:szCs w:val="16"/>
                <w:lang w:val="hy-AM"/>
              </w:rPr>
            </w:pPr>
            <w:r w:rsidRPr="00F762AF">
              <w:rPr>
                <w:rFonts w:ascii="GHEA Grapalat" w:hAnsi="GHEA Grapalat" w:cs="Sylfaen"/>
                <w:sz w:val="16"/>
                <w:szCs w:val="16"/>
                <w:lang w:val="hy-AM"/>
              </w:rPr>
              <w:t>Թարմ</w:t>
            </w:r>
            <w:r w:rsidRPr="00F762AF">
              <w:rPr>
                <w:rFonts w:ascii="GHEA Grapalat" w:hAnsi="GHEA Grapalat" w:cs="Arial"/>
                <w:sz w:val="16"/>
                <w:szCs w:val="16"/>
                <w:lang w:val="hy-AM"/>
              </w:rPr>
              <w:t>,</w:t>
            </w:r>
            <w:r w:rsidRPr="00F762AF">
              <w:rPr>
                <w:rFonts w:ascii="GHEA Grapalat" w:hAnsi="GHEA Grapalat" w:cs="Calibri"/>
                <w:sz w:val="16"/>
                <w:szCs w:val="16"/>
                <w:lang w:val="hy-AM"/>
              </w:rPr>
              <w:t xml:space="preserve"> </w:t>
            </w:r>
            <w:r w:rsidRPr="00F762AF">
              <w:rPr>
                <w:rFonts w:ascii="GHEA Grapalat" w:hAnsi="GHEA Grapalat" w:cs="Sylfaen"/>
                <w:sz w:val="16"/>
                <w:szCs w:val="16"/>
                <w:lang w:val="hy-AM"/>
              </w:rPr>
              <w:t>բարձր</w:t>
            </w:r>
            <w:r w:rsidRPr="00F762AF">
              <w:rPr>
                <w:rFonts w:ascii="GHEA Grapalat" w:hAnsi="GHEA Grapalat" w:cs="Arial"/>
                <w:sz w:val="16"/>
                <w:szCs w:val="16"/>
                <w:lang w:val="hy-AM"/>
              </w:rPr>
              <w:t xml:space="preserve"> </w:t>
            </w:r>
            <w:r w:rsidRPr="00F762AF">
              <w:rPr>
                <w:rFonts w:ascii="GHEA Grapalat" w:hAnsi="GHEA Grapalat" w:cs="Sylfaen"/>
                <w:sz w:val="16"/>
                <w:szCs w:val="16"/>
                <w:lang w:val="hy-AM"/>
              </w:rPr>
              <w:t>և</w:t>
            </w:r>
            <w:r w:rsidRPr="00F762AF">
              <w:rPr>
                <w:rFonts w:ascii="GHEA Grapalat" w:hAnsi="GHEA Grapalat" w:cs="Arial"/>
                <w:sz w:val="16"/>
                <w:szCs w:val="16"/>
                <w:lang w:val="hy-AM"/>
              </w:rPr>
              <w:t xml:space="preserve"> I </w:t>
            </w:r>
            <w:r w:rsidRPr="00F762AF">
              <w:rPr>
                <w:rFonts w:ascii="GHEA Grapalat" w:hAnsi="GHEA Grapalat" w:cs="Sylfaen"/>
                <w:sz w:val="16"/>
                <w:szCs w:val="16"/>
                <w:lang w:val="hy-AM"/>
              </w:rPr>
              <w:t>տեսակի</w:t>
            </w:r>
            <w:r w:rsidRPr="00F762AF">
              <w:rPr>
                <w:rFonts w:ascii="GHEA Grapalat" w:hAnsi="GHEA Grapalat" w:cs="Arial"/>
                <w:sz w:val="16"/>
                <w:szCs w:val="16"/>
                <w:lang w:val="hy-AM"/>
              </w:rPr>
              <w:t xml:space="preserve"> </w:t>
            </w:r>
            <w:r w:rsidRPr="00F762AF">
              <w:rPr>
                <w:rFonts w:ascii="GHEA Grapalat" w:hAnsi="GHEA Grapalat" w:cs="Sylfaen"/>
                <w:sz w:val="16"/>
                <w:szCs w:val="16"/>
                <w:lang w:val="hy-AM"/>
              </w:rPr>
              <w:t>կանաչ</w:t>
            </w:r>
            <w:r w:rsidRPr="00F762AF">
              <w:rPr>
                <w:rFonts w:ascii="GHEA Grapalat" w:hAnsi="GHEA Grapalat" w:cs="Arial"/>
                <w:sz w:val="16"/>
                <w:szCs w:val="16"/>
                <w:lang w:val="hy-AM"/>
              </w:rPr>
              <w:t xml:space="preserve">, </w:t>
            </w:r>
            <w:r w:rsidRPr="00F762AF">
              <w:rPr>
                <w:rFonts w:ascii="GHEA Grapalat" w:hAnsi="GHEA Grapalat" w:cs="Sylfaen"/>
                <w:sz w:val="16"/>
                <w:szCs w:val="16"/>
                <w:lang w:val="hy-AM"/>
              </w:rPr>
              <w:t>առողջ</w:t>
            </w:r>
            <w:r w:rsidRPr="00F762AF">
              <w:rPr>
                <w:rFonts w:ascii="GHEA Grapalat" w:hAnsi="GHEA Grapalat" w:cs="Arial"/>
                <w:sz w:val="16"/>
                <w:szCs w:val="16"/>
                <w:lang w:val="hy-AM"/>
              </w:rPr>
              <w:t xml:space="preserve"> </w:t>
            </w:r>
            <w:r w:rsidRPr="00F762AF">
              <w:rPr>
                <w:rFonts w:ascii="GHEA Grapalat" w:hAnsi="GHEA Grapalat" w:cs="Sylfaen"/>
                <w:sz w:val="16"/>
                <w:szCs w:val="16"/>
                <w:lang w:val="hy-AM"/>
              </w:rPr>
              <w:t>կոթուններով</w:t>
            </w:r>
            <w:r w:rsidRPr="00F762AF">
              <w:rPr>
                <w:rFonts w:ascii="GHEA Grapalat" w:hAnsi="GHEA Grapalat" w:cs="Arial"/>
                <w:sz w:val="16"/>
                <w:szCs w:val="16"/>
                <w:lang w:val="hy-AM"/>
              </w:rPr>
              <w:t xml:space="preserve">, </w:t>
            </w:r>
            <w:r w:rsidRPr="00F762AF">
              <w:rPr>
                <w:rFonts w:ascii="GHEA Grapalat" w:hAnsi="GHEA Grapalat" w:cs="Sylfaen"/>
                <w:sz w:val="16"/>
                <w:szCs w:val="16"/>
                <w:lang w:val="hy-AM"/>
              </w:rPr>
              <w:t>մինչև</w:t>
            </w:r>
            <w:r w:rsidRPr="00F762AF">
              <w:rPr>
                <w:rFonts w:ascii="GHEA Grapalat" w:hAnsi="GHEA Grapalat" w:cs="Arial"/>
                <w:sz w:val="16"/>
                <w:szCs w:val="16"/>
                <w:lang w:val="hy-AM"/>
              </w:rPr>
              <w:t xml:space="preserve"> 50 </w:t>
            </w:r>
            <w:r w:rsidRPr="00F762AF">
              <w:rPr>
                <w:rFonts w:ascii="GHEA Grapalat" w:hAnsi="GHEA Grapalat" w:cs="Sylfaen"/>
                <w:sz w:val="16"/>
                <w:szCs w:val="16"/>
                <w:lang w:val="hy-AM"/>
              </w:rPr>
              <w:t>կգ</w:t>
            </w:r>
            <w:r w:rsidRPr="00F762AF">
              <w:rPr>
                <w:rFonts w:ascii="GHEA Grapalat" w:hAnsi="GHEA Grapalat" w:cs="Arial"/>
                <w:sz w:val="16"/>
                <w:szCs w:val="16"/>
                <w:lang w:val="hy-AM"/>
              </w:rPr>
              <w:t xml:space="preserve"> </w:t>
            </w:r>
            <w:r w:rsidRPr="00F762AF">
              <w:rPr>
                <w:rFonts w:ascii="GHEA Grapalat" w:hAnsi="GHEA Grapalat" w:cs="Sylfaen"/>
                <w:sz w:val="16"/>
                <w:szCs w:val="16"/>
                <w:lang w:val="hy-AM"/>
              </w:rPr>
              <w:t>գործարանային</w:t>
            </w:r>
            <w:r w:rsidRPr="00F762AF">
              <w:rPr>
                <w:rFonts w:ascii="GHEA Grapalat" w:hAnsi="GHEA Grapalat" w:cs="Arial"/>
                <w:sz w:val="16"/>
                <w:szCs w:val="16"/>
                <w:lang w:val="hy-AM"/>
              </w:rPr>
              <w:t xml:space="preserve"> </w:t>
            </w:r>
            <w:r w:rsidRPr="00F762AF">
              <w:rPr>
                <w:rFonts w:ascii="GHEA Grapalat" w:hAnsi="GHEA Grapalat" w:cs="Sylfaen"/>
                <w:sz w:val="16"/>
                <w:szCs w:val="16"/>
                <w:lang w:val="hy-AM"/>
              </w:rPr>
              <w:t>պարկերով</w:t>
            </w:r>
            <w:r w:rsidRPr="00F762AF">
              <w:rPr>
                <w:rFonts w:ascii="GHEA Grapalat" w:hAnsi="GHEA Grapalat" w:cs="Arial"/>
                <w:sz w:val="16"/>
                <w:szCs w:val="16"/>
                <w:lang w:val="hy-AM"/>
              </w:rPr>
              <w:t>,</w:t>
            </w:r>
            <w:r w:rsidRPr="00F762AF">
              <w:rPr>
                <w:rFonts w:ascii="GHEA Grapalat" w:hAnsi="GHEA Grapalat" w:cs="Calibri"/>
                <w:sz w:val="16"/>
                <w:szCs w:val="16"/>
                <w:lang w:val="hy-AM"/>
              </w:rPr>
              <w:t xml:space="preserve"> </w:t>
            </w:r>
            <w:r w:rsidRPr="00F762AF">
              <w:rPr>
                <w:rFonts w:ascii="GHEA Grapalat" w:hAnsi="GHEA Grapalat" w:cs="Sylfaen"/>
                <w:sz w:val="16"/>
                <w:szCs w:val="16"/>
                <w:lang w:val="hy-AM"/>
              </w:rPr>
              <w:lastRenderedPageBreak/>
              <w:t>պիտանելիության</w:t>
            </w:r>
            <w:r w:rsidRPr="00F762AF">
              <w:rPr>
                <w:rFonts w:ascii="GHEA Grapalat" w:hAnsi="GHEA Grapalat" w:cs="Arial"/>
                <w:sz w:val="16"/>
                <w:szCs w:val="16"/>
                <w:lang w:val="hy-AM"/>
              </w:rPr>
              <w:t xml:space="preserve"> </w:t>
            </w:r>
            <w:r w:rsidRPr="00F762AF">
              <w:rPr>
                <w:rFonts w:ascii="GHEA Grapalat" w:hAnsi="GHEA Grapalat" w:cs="Sylfaen"/>
                <w:sz w:val="16"/>
                <w:szCs w:val="16"/>
                <w:lang w:val="hy-AM"/>
              </w:rPr>
              <w:t>մնացորդային</w:t>
            </w:r>
            <w:r w:rsidRPr="00F762AF">
              <w:rPr>
                <w:rFonts w:ascii="GHEA Grapalat" w:hAnsi="GHEA Grapalat" w:cs="Arial"/>
                <w:sz w:val="16"/>
                <w:szCs w:val="16"/>
                <w:lang w:val="hy-AM"/>
              </w:rPr>
              <w:t xml:space="preserve"> </w:t>
            </w:r>
            <w:r w:rsidRPr="00F762AF">
              <w:rPr>
                <w:rFonts w:ascii="GHEA Grapalat" w:hAnsi="GHEA Grapalat" w:cs="Sylfaen"/>
                <w:sz w:val="16"/>
                <w:szCs w:val="16"/>
                <w:lang w:val="hy-AM"/>
              </w:rPr>
              <w:t>ժամկետը</w:t>
            </w:r>
            <w:r w:rsidRPr="00F762AF">
              <w:rPr>
                <w:rFonts w:ascii="GHEA Grapalat" w:hAnsi="GHEA Grapalat" w:cs="Arial"/>
                <w:sz w:val="16"/>
                <w:szCs w:val="16"/>
                <w:lang w:val="hy-AM"/>
              </w:rPr>
              <w:t xml:space="preserve"> </w:t>
            </w:r>
            <w:r w:rsidRPr="00F762AF">
              <w:rPr>
                <w:rFonts w:ascii="GHEA Grapalat" w:hAnsi="GHEA Grapalat" w:cs="Sylfaen"/>
                <w:sz w:val="16"/>
                <w:szCs w:val="16"/>
                <w:lang w:val="hy-AM"/>
              </w:rPr>
              <w:t>ոչ</w:t>
            </w:r>
            <w:r w:rsidRPr="00F762AF">
              <w:rPr>
                <w:rFonts w:ascii="GHEA Grapalat" w:hAnsi="GHEA Grapalat" w:cs="Arial"/>
                <w:sz w:val="16"/>
                <w:szCs w:val="16"/>
                <w:lang w:val="hy-AM"/>
              </w:rPr>
              <w:t xml:space="preserve"> </w:t>
            </w:r>
            <w:r w:rsidRPr="00F762AF">
              <w:rPr>
                <w:rFonts w:ascii="GHEA Grapalat" w:hAnsi="GHEA Grapalat" w:cs="Sylfaen"/>
                <w:sz w:val="16"/>
                <w:szCs w:val="16"/>
                <w:lang w:val="hy-AM"/>
              </w:rPr>
              <w:t>պակաս</w:t>
            </w:r>
            <w:r w:rsidRPr="00F762AF">
              <w:rPr>
                <w:rFonts w:ascii="GHEA Grapalat" w:hAnsi="GHEA Grapalat" w:cs="Arial"/>
                <w:sz w:val="16"/>
                <w:szCs w:val="16"/>
                <w:lang w:val="hy-AM"/>
              </w:rPr>
              <w:t xml:space="preserve"> 70 %</w:t>
            </w:r>
            <w:r w:rsidRPr="00F762AF">
              <w:rPr>
                <w:rFonts w:ascii="GHEA Grapalat" w:hAnsi="GHEA Grapalat" w:cs="Tahoma"/>
                <w:sz w:val="16"/>
                <w:szCs w:val="16"/>
                <w:lang w:val="hy-AM"/>
              </w:rPr>
              <w:t>։</w:t>
            </w:r>
            <w:r w:rsidRPr="00F762AF">
              <w:rPr>
                <w:rFonts w:ascii="GHEA Grapalat" w:hAnsi="GHEA Grapalat" w:cs="Arial"/>
                <w:sz w:val="16"/>
                <w:szCs w:val="16"/>
                <w:lang w:val="hy-AM"/>
              </w:rPr>
              <w:t xml:space="preserve"> </w:t>
            </w:r>
            <w:r w:rsidRPr="00F762AF">
              <w:rPr>
                <w:rFonts w:ascii="GHEA Grapalat" w:hAnsi="GHEA Grapalat" w:cs="Sylfaen"/>
                <w:sz w:val="16"/>
                <w:szCs w:val="16"/>
                <w:lang w:val="hy-AM"/>
              </w:rPr>
              <w:t>Անվտանգությունը՝</w:t>
            </w:r>
            <w:r w:rsidRPr="00F762AF">
              <w:rPr>
                <w:rFonts w:ascii="GHEA Grapalat" w:hAnsi="GHEA Grapalat" w:cs="Arial"/>
                <w:sz w:val="16"/>
                <w:szCs w:val="16"/>
                <w:lang w:val="hy-AM"/>
              </w:rPr>
              <w:t xml:space="preserve"> </w:t>
            </w:r>
            <w:r w:rsidRPr="00F762AF">
              <w:rPr>
                <w:rFonts w:ascii="GHEA Grapalat" w:hAnsi="GHEA Grapalat" w:cs="Sylfaen"/>
                <w:sz w:val="16"/>
                <w:szCs w:val="16"/>
                <w:lang w:val="hy-AM"/>
              </w:rPr>
              <w:t>ըստ</w:t>
            </w:r>
            <w:r w:rsidRPr="00F762AF">
              <w:rPr>
                <w:rFonts w:ascii="GHEA Grapalat" w:hAnsi="GHEA Grapalat" w:cs="Arial"/>
                <w:sz w:val="16"/>
                <w:szCs w:val="16"/>
                <w:lang w:val="hy-AM"/>
              </w:rPr>
              <w:t xml:space="preserve"> N</w:t>
            </w:r>
            <w:r w:rsidRPr="00F762AF">
              <w:rPr>
                <w:rFonts w:ascii="GHEA Grapalat" w:hAnsi="GHEA Grapalat" w:cs="Calibri"/>
                <w:sz w:val="16"/>
                <w:szCs w:val="16"/>
                <w:lang w:val="hy-AM"/>
              </w:rPr>
              <w:t xml:space="preserve"> 2-III-4.9-01-2010  </w:t>
            </w:r>
            <w:r w:rsidRPr="00F762AF">
              <w:rPr>
                <w:rFonts w:ascii="GHEA Grapalat" w:hAnsi="GHEA Grapalat" w:cs="Sylfaen"/>
                <w:sz w:val="16"/>
                <w:szCs w:val="16"/>
                <w:lang w:val="hy-AM"/>
              </w:rPr>
              <w:t>հիգիենիկ</w:t>
            </w:r>
            <w:r w:rsidRPr="00F762AF">
              <w:rPr>
                <w:rFonts w:ascii="GHEA Grapalat" w:hAnsi="GHEA Grapalat" w:cs="Calibri"/>
                <w:sz w:val="16"/>
                <w:szCs w:val="16"/>
                <w:lang w:val="hy-AM"/>
              </w:rPr>
              <w:t xml:space="preserve"> </w:t>
            </w:r>
            <w:r w:rsidRPr="00F762AF">
              <w:rPr>
                <w:rFonts w:ascii="GHEA Grapalat" w:hAnsi="GHEA Grapalat" w:cs="Sylfaen"/>
                <w:sz w:val="16"/>
                <w:szCs w:val="16"/>
                <w:lang w:val="hy-AM"/>
              </w:rPr>
              <w:t>նորմատիվների</w:t>
            </w:r>
            <w:r w:rsidRPr="00F762AF">
              <w:rPr>
                <w:rFonts w:ascii="GHEA Grapalat" w:hAnsi="GHEA Grapalat" w:cs="Arial"/>
                <w:sz w:val="16"/>
                <w:szCs w:val="16"/>
                <w:lang w:val="hy-AM"/>
              </w:rPr>
              <w:t xml:space="preserve">, </w:t>
            </w:r>
            <w:r w:rsidRPr="00F762AF">
              <w:rPr>
                <w:rFonts w:ascii="GHEA Grapalat" w:hAnsi="GHEA Grapalat" w:cs="Sylfaen"/>
                <w:sz w:val="16"/>
                <w:szCs w:val="16"/>
                <w:lang w:val="hy-AM"/>
              </w:rPr>
              <w:t>իսկ</w:t>
            </w:r>
            <w:r w:rsidRPr="00F762AF">
              <w:rPr>
                <w:rFonts w:ascii="GHEA Grapalat" w:hAnsi="GHEA Grapalat" w:cs="Arial"/>
                <w:sz w:val="16"/>
                <w:szCs w:val="16"/>
                <w:lang w:val="hy-AM"/>
              </w:rPr>
              <w:t xml:space="preserve"> </w:t>
            </w:r>
            <w:r w:rsidRPr="00F762AF">
              <w:rPr>
                <w:rFonts w:ascii="GHEA Grapalat" w:hAnsi="GHEA Grapalat" w:cs="Sylfaen"/>
                <w:sz w:val="16"/>
                <w:szCs w:val="16"/>
                <w:lang w:val="hy-AM"/>
              </w:rPr>
              <w:t>մակնշումը</w:t>
            </w:r>
            <w:r w:rsidRPr="00F762AF">
              <w:rPr>
                <w:rFonts w:ascii="GHEA Grapalat" w:hAnsi="GHEA Grapalat" w:cs="Arial"/>
                <w:sz w:val="16"/>
                <w:szCs w:val="16"/>
                <w:lang w:val="hy-AM"/>
              </w:rPr>
              <w:t>` «</w:t>
            </w:r>
            <w:r w:rsidRPr="00F762AF">
              <w:rPr>
                <w:rFonts w:ascii="GHEA Grapalat" w:hAnsi="GHEA Grapalat" w:cs="Sylfaen"/>
                <w:sz w:val="16"/>
                <w:szCs w:val="16"/>
                <w:lang w:val="hy-AM"/>
              </w:rPr>
              <w:t>Սննդամթերքի</w:t>
            </w:r>
            <w:r w:rsidRPr="00F762AF">
              <w:rPr>
                <w:rFonts w:ascii="GHEA Grapalat" w:hAnsi="GHEA Grapalat" w:cs="Arial"/>
                <w:sz w:val="16"/>
                <w:szCs w:val="16"/>
                <w:lang w:val="hy-AM"/>
              </w:rPr>
              <w:t xml:space="preserve"> </w:t>
            </w:r>
            <w:r w:rsidRPr="00F762AF">
              <w:rPr>
                <w:rFonts w:ascii="GHEA Grapalat" w:hAnsi="GHEA Grapalat" w:cs="Sylfaen"/>
                <w:sz w:val="16"/>
                <w:szCs w:val="16"/>
                <w:lang w:val="hy-AM"/>
              </w:rPr>
              <w:t>անվտանգության</w:t>
            </w:r>
            <w:r w:rsidRPr="00F762AF">
              <w:rPr>
                <w:rFonts w:ascii="GHEA Grapalat" w:hAnsi="GHEA Grapalat" w:cs="Arial"/>
                <w:sz w:val="16"/>
                <w:szCs w:val="16"/>
                <w:lang w:val="hy-AM"/>
              </w:rPr>
              <w:t xml:space="preserve"> </w:t>
            </w:r>
            <w:r w:rsidRPr="00F762AF">
              <w:rPr>
                <w:rFonts w:ascii="GHEA Grapalat" w:hAnsi="GHEA Grapalat" w:cs="Sylfaen"/>
                <w:sz w:val="16"/>
                <w:szCs w:val="16"/>
                <w:lang w:val="hy-AM"/>
              </w:rPr>
              <w:t>մասին</w:t>
            </w:r>
            <w:r w:rsidRPr="00F762AF">
              <w:rPr>
                <w:rFonts w:ascii="GHEA Grapalat" w:hAnsi="GHEA Grapalat" w:cs="Arial"/>
                <w:sz w:val="16"/>
                <w:szCs w:val="16"/>
                <w:lang w:val="hy-AM"/>
              </w:rPr>
              <w:t xml:space="preserve">» </w:t>
            </w:r>
            <w:r w:rsidRPr="00F762AF">
              <w:rPr>
                <w:rFonts w:ascii="GHEA Grapalat" w:hAnsi="GHEA Grapalat" w:cs="Sylfaen"/>
                <w:sz w:val="16"/>
                <w:szCs w:val="16"/>
                <w:lang w:val="hy-AM"/>
              </w:rPr>
              <w:t>ՀՀ</w:t>
            </w:r>
            <w:r w:rsidRPr="00F762AF">
              <w:rPr>
                <w:rFonts w:ascii="GHEA Grapalat" w:hAnsi="GHEA Grapalat" w:cs="Arial"/>
                <w:sz w:val="16"/>
                <w:szCs w:val="16"/>
                <w:lang w:val="hy-AM"/>
              </w:rPr>
              <w:t xml:space="preserve"> </w:t>
            </w:r>
            <w:r w:rsidRPr="00F762AF">
              <w:rPr>
                <w:rFonts w:ascii="GHEA Grapalat" w:hAnsi="GHEA Grapalat" w:cs="Sylfaen"/>
                <w:sz w:val="16"/>
                <w:szCs w:val="16"/>
                <w:lang w:val="hy-AM"/>
              </w:rPr>
              <w:t>օրենքի</w:t>
            </w:r>
            <w:r w:rsidRPr="00F762AF">
              <w:rPr>
                <w:rFonts w:ascii="GHEA Grapalat" w:hAnsi="GHEA Grapalat" w:cs="Arial"/>
                <w:sz w:val="16"/>
                <w:szCs w:val="16"/>
                <w:lang w:val="hy-AM"/>
              </w:rPr>
              <w:t xml:space="preserve"> 8-</w:t>
            </w:r>
            <w:r w:rsidRPr="00F762AF">
              <w:rPr>
                <w:rFonts w:ascii="GHEA Grapalat" w:hAnsi="GHEA Grapalat" w:cs="Sylfaen"/>
                <w:sz w:val="16"/>
                <w:szCs w:val="16"/>
                <w:lang w:val="hy-AM"/>
              </w:rPr>
              <w:t>րդ</w:t>
            </w:r>
            <w:r w:rsidRPr="00F762AF">
              <w:rPr>
                <w:rFonts w:ascii="GHEA Grapalat" w:hAnsi="GHEA Grapalat" w:cs="Calibri"/>
                <w:sz w:val="16"/>
                <w:szCs w:val="16"/>
                <w:lang w:val="hy-AM"/>
              </w:rPr>
              <w:t xml:space="preserve"> </w:t>
            </w:r>
            <w:r w:rsidRPr="00F762AF">
              <w:rPr>
                <w:rFonts w:ascii="GHEA Grapalat" w:hAnsi="GHEA Grapalat" w:cs="Sylfaen"/>
                <w:sz w:val="16"/>
                <w:szCs w:val="16"/>
                <w:lang w:val="hy-AM"/>
              </w:rPr>
              <w:t>հոդվածի</w:t>
            </w:r>
            <w:r w:rsidRPr="00F762AF">
              <w:rPr>
                <w:rFonts w:ascii="GHEA Grapalat" w:hAnsi="GHEA Grapalat" w:cs="Calibri"/>
                <w:sz w:val="16"/>
                <w:szCs w:val="16"/>
                <w:lang w:val="hy-AM"/>
              </w:rPr>
              <w:t>:</w:t>
            </w:r>
          </w:p>
          <w:p w:rsidR="00F762AF" w:rsidRDefault="00F762AF" w:rsidP="00F228B0">
            <w:pPr>
              <w:jc w:val="center"/>
              <w:rPr>
                <w:rFonts w:asciiTheme="minorHAnsi" w:hAnsiTheme="minorHAnsi" w:cs="Calibri"/>
                <w:sz w:val="16"/>
                <w:szCs w:val="16"/>
                <w:lang w:val="hy-AM"/>
              </w:rPr>
            </w:pPr>
          </w:p>
          <w:p w:rsidR="00F762AF" w:rsidRPr="005F7428" w:rsidRDefault="00F762AF" w:rsidP="00F228B0">
            <w:pPr>
              <w:jc w:val="center"/>
              <w:rPr>
                <w:rFonts w:ascii="GHEA Grapalat" w:hAnsi="GHEA Grapalat"/>
                <w:color w:val="000000"/>
                <w:sz w:val="16"/>
                <w:szCs w:val="16"/>
                <w:lang w:val="hy-AM"/>
              </w:rPr>
            </w:pPr>
          </w:p>
        </w:tc>
        <w:tc>
          <w:tcPr>
            <w:tcW w:w="895"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814300">
            <w:pPr>
              <w:jc w:val="center"/>
              <w:rPr>
                <w:rFonts w:ascii="GHEA Grapalat" w:hAnsi="GHEA Grapalat" w:cs="Sylfaen"/>
                <w:bCs/>
                <w:sz w:val="16"/>
                <w:szCs w:val="16"/>
              </w:rPr>
            </w:pPr>
            <w:r w:rsidRPr="005F7428">
              <w:rPr>
                <w:rFonts w:ascii="GHEA Grapalat" w:hAnsi="GHEA Grapalat" w:cs="Sylfaen"/>
                <w:bCs/>
                <w:sz w:val="16"/>
                <w:szCs w:val="16"/>
              </w:rPr>
              <w:lastRenderedPageBreak/>
              <w:t>լիտր</w:t>
            </w:r>
          </w:p>
        </w:tc>
        <w:tc>
          <w:tcPr>
            <w:tcW w:w="857"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814300">
            <w:pPr>
              <w:jc w:val="center"/>
              <w:rPr>
                <w:rFonts w:ascii="GHEA Grapalat" w:hAnsi="GHEA Grapalat"/>
                <w:sz w:val="16"/>
                <w:szCs w:val="16"/>
              </w:rPr>
            </w:pPr>
          </w:p>
        </w:tc>
        <w:tc>
          <w:tcPr>
            <w:tcW w:w="775"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814300">
            <w:pPr>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762AF" w:rsidRPr="00A25821" w:rsidRDefault="00F762AF" w:rsidP="00814300">
            <w:pPr>
              <w:jc w:val="center"/>
              <w:rPr>
                <w:rFonts w:asciiTheme="minorHAnsi" w:hAnsiTheme="minorHAnsi" w:cs="Calibri"/>
                <w:color w:val="000000"/>
                <w:sz w:val="16"/>
                <w:szCs w:val="16"/>
                <w:lang w:val="hy-AM"/>
              </w:rPr>
            </w:pPr>
            <w:r>
              <w:rPr>
                <w:rFonts w:asciiTheme="minorHAnsi" w:hAnsiTheme="minorHAnsi" w:cs="Calibri"/>
                <w:color w:val="000000"/>
                <w:sz w:val="16"/>
                <w:szCs w:val="16"/>
                <w:lang w:val="hy-AM"/>
              </w:rPr>
              <w:t>155</w:t>
            </w:r>
          </w:p>
        </w:tc>
        <w:tc>
          <w:tcPr>
            <w:tcW w:w="1134"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0C30C4">
            <w:pPr>
              <w:jc w:val="center"/>
              <w:rPr>
                <w:rFonts w:ascii="GHEA Grapalat" w:hAnsi="GHEA Grapalat"/>
                <w:sz w:val="16"/>
                <w:szCs w:val="16"/>
              </w:rPr>
            </w:pPr>
            <w:r w:rsidRPr="005F7428">
              <w:rPr>
                <w:rFonts w:ascii="GHEA Grapalat" w:hAnsi="GHEA Grapalat" w:cs="Sylfaen"/>
                <w:sz w:val="16"/>
                <w:szCs w:val="16"/>
                <w:lang w:val="hy-AM"/>
              </w:rPr>
              <w:t>Գ</w:t>
            </w:r>
            <w:r w:rsidRPr="005F7428">
              <w:rPr>
                <w:rFonts w:ascii="MS Mincho" w:eastAsia="MS Mincho" w:hAnsi="MS Mincho" w:cs="MS Mincho" w:hint="eastAsia"/>
                <w:sz w:val="16"/>
                <w:szCs w:val="16"/>
                <w:lang w:val="hy-AM"/>
              </w:rPr>
              <w:t>․</w:t>
            </w:r>
            <w:r>
              <w:rPr>
                <w:rFonts w:ascii="GHEA Grapalat" w:hAnsi="GHEA Grapalat" w:cs="Sylfaen"/>
                <w:sz w:val="16"/>
                <w:szCs w:val="16"/>
                <w:lang w:val="hy-AM"/>
              </w:rPr>
              <w:t>Դիմիտրով</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Քր</w:t>
            </w:r>
            <w:r w:rsidRPr="005F7428">
              <w:rPr>
                <w:rFonts w:ascii="MS Mincho" w:eastAsia="MS Mincho" w:hAnsi="MS Mincho" w:cs="MS Mincho" w:hint="eastAsia"/>
                <w:sz w:val="16"/>
                <w:szCs w:val="16"/>
                <w:lang w:val="hy-AM"/>
              </w:rPr>
              <w:t>․</w:t>
            </w:r>
          </w:p>
        </w:tc>
        <w:tc>
          <w:tcPr>
            <w:tcW w:w="1603"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2B02DB">
            <w:pPr>
              <w:jc w:val="center"/>
              <w:rPr>
                <w:rFonts w:ascii="GHEA Grapalat" w:hAnsi="GHEA Grapalat"/>
                <w:sz w:val="16"/>
                <w:szCs w:val="16"/>
                <w:lang w:val="pt-BR"/>
              </w:rPr>
            </w:pPr>
            <w:r w:rsidRPr="005F7428">
              <w:rPr>
                <w:rFonts w:ascii="GHEA Grapalat" w:hAnsi="GHEA Grapalat" w:cs="Calibri"/>
                <w:sz w:val="16"/>
                <w:szCs w:val="16"/>
                <w:lang w:val="pt-BR"/>
              </w:rPr>
              <w:t>2-</w:t>
            </w:r>
            <w:r w:rsidRPr="005F7428">
              <w:rPr>
                <w:rFonts w:ascii="GHEA Grapalat" w:hAnsi="GHEA Grapalat" w:cs="Calibri"/>
                <w:sz w:val="16"/>
                <w:szCs w:val="16"/>
              </w:rPr>
              <w:t>րդ</w:t>
            </w:r>
            <w:r w:rsidRPr="005F7428">
              <w:rPr>
                <w:rFonts w:ascii="GHEA Grapalat" w:hAnsi="GHEA Grapalat" w:cs="Calibri"/>
                <w:sz w:val="16"/>
                <w:szCs w:val="16"/>
                <w:lang w:val="pt-BR"/>
              </w:rPr>
              <w:t xml:space="preserve"> </w:t>
            </w:r>
            <w:r w:rsidRPr="005F7428">
              <w:rPr>
                <w:rFonts w:ascii="GHEA Grapalat" w:hAnsi="GHEA Grapalat" w:cs="Calibri"/>
                <w:sz w:val="16"/>
                <w:szCs w:val="16"/>
              </w:rPr>
              <w:t>մատակարարումը</w:t>
            </w:r>
            <w:r w:rsidRPr="005F7428">
              <w:rPr>
                <w:rFonts w:ascii="GHEA Grapalat" w:hAnsi="GHEA Grapalat" w:cs="Calibri"/>
                <w:sz w:val="16"/>
                <w:szCs w:val="16"/>
                <w:lang w:val="pt-BR"/>
              </w:rPr>
              <w:t xml:space="preserve"> </w:t>
            </w:r>
            <w:r w:rsidRPr="005F7428">
              <w:rPr>
                <w:rFonts w:ascii="GHEA Grapalat" w:hAnsi="GHEA Grapalat" w:cs="Calibri"/>
                <w:sz w:val="16"/>
                <w:szCs w:val="16"/>
              </w:rPr>
              <w:t>Համաձայն</w:t>
            </w:r>
            <w:r w:rsidRPr="005F7428">
              <w:rPr>
                <w:rFonts w:ascii="GHEA Grapalat" w:hAnsi="GHEA Grapalat" w:cs="Calibri"/>
                <w:sz w:val="16"/>
                <w:szCs w:val="16"/>
                <w:lang w:val="pt-BR"/>
              </w:rPr>
              <w:t xml:space="preserve"> </w:t>
            </w:r>
            <w:r w:rsidRPr="005F7428">
              <w:rPr>
                <w:rFonts w:ascii="GHEA Grapalat" w:hAnsi="GHEA Grapalat" w:cs="Calibri"/>
                <w:sz w:val="16"/>
                <w:szCs w:val="16"/>
                <w:lang w:val="ru-RU"/>
              </w:rPr>
              <w:t>նախապես</w:t>
            </w:r>
            <w:r w:rsidRPr="005F7428">
              <w:rPr>
                <w:rFonts w:ascii="GHEA Grapalat" w:hAnsi="GHEA Grapalat" w:cs="Calibri"/>
                <w:sz w:val="16"/>
                <w:szCs w:val="16"/>
                <w:lang w:val="pt-BR"/>
              </w:rPr>
              <w:t xml:space="preserve">  </w:t>
            </w:r>
            <w:r w:rsidRPr="005F7428">
              <w:rPr>
                <w:rFonts w:ascii="GHEA Grapalat" w:hAnsi="GHEA Grapalat" w:cs="Calibri"/>
                <w:sz w:val="16"/>
                <w:szCs w:val="16"/>
              </w:rPr>
              <w:lastRenderedPageBreak/>
              <w:t>պատվերի</w:t>
            </w:r>
            <w:r w:rsidRPr="005F7428">
              <w:rPr>
                <w:rFonts w:ascii="GHEA Grapalat" w:hAnsi="GHEA Grapalat" w:cs="Calibri"/>
                <w:sz w:val="16"/>
                <w:szCs w:val="16"/>
                <w:lang w:val="pt-BR"/>
              </w:rPr>
              <w:t xml:space="preserve"> </w:t>
            </w:r>
          </w:p>
        </w:tc>
        <w:tc>
          <w:tcPr>
            <w:tcW w:w="1190"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2B02DB">
            <w:pPr>
              <w:jc w:val="center"/>
              <w:rPr>
                <w:rFonts w:ascii="GHEA Grapalat" w:hAnsi="GHEA Grapalat"/>
                <w:sz w:val="16"/>
                <w:szCs w:val="16"/>
                <w:lang w:val="pt-BR"/>
              </w:rPr>
            </w:pPr>
            <w:r w:rsidRPr="005F7428">
              <w:rPr>
                <w:rFonts w:ascii="GHEA Grapalat" w:hAnsi="GHEA Grapalat"/>
                <w:sz w:val="16"/>
                <w:szCs w:val="16"/>
                <w:lang w:val="pt-BR"/>
              </w:rPr>
              <w:lastRenderedPageBreak/>
              <w:t>1-</w:t>
            </w:r>
            <w:r w:rsidRPr="005F7428">
              <w:rPr>
                <w:rFonts w:ascii="GHEA Grapalat" w:hAnsi="GHEA Grapalat"/>
                <w:sz w:val="16"/>
                <w:szCs w:val="16"/>
              </w:rPr>
              <w:t>ին</w:t>
            </w:r>
            <w:r w:rsidRPr="005F7428">
              <w:rPr>
                <w:rFonts w:ascii="GHEA Grapalat" w:hAnsi="GHEA Grapalat"/>
                <w:sz w:val="16"/>
                <w:szCs w:val="16"/>
                <w:lang w:val="pt-BR"/>
              </w:rPr>
              <w:t xml:space="preserve"> </w:t>
            </w:r>
            <w:r w:rsidRPr="005F7428">
              <w:rPr>
                <w:rFonts w:ascii="GHEA Grapalat" w:hAnsi="GHEA Grapalat"/>
                <w:sz w:val="16"/>
                <w:szCs w:val="16"/>
              </w:rPr>
              <w:t>մատակարարումը</w:t>
            </w:r>
            <w:r w:rsidRPr="005F7428">
              <w:rPr>
                <w:rFonts w:ascii="GHEA Grapalat" w:hAnsi="GHEA Grapalat"/>
                <w:sz w:val="16"/>
                <w:szCs w:val="16"/>
                <w:lang w:val="pt-BR"/>
              </w:rPr>
              <w:t xml:space="preserve"> </w:t>
            </w:r>
            <w:r w:rsidRPr="005F7428">
              <w:rPr>
                <w:rFonts w:ascii="GHEA Grapalat" w:hAnsi="GHEA Grapalat"/>
                <w:sz w:val="16"/>
                <w:szCs w:val="16"/>
              </w:rPr>
              <w:t>կկատարվի</w:t>
            </w:r>
            <w:r w:rsidRPr="005F7428">
              <w:rPr>
                <w:rFonts w:ascii="GHEA Grapalat" w:hAnsi="GHEA Grapalat"/>
                <w:sz w:val="16"/>
                <w:szCs w:val="16"/>
                <w:lang w:val="pt-BR"/>
              </w:rPr>
              <w:t xml:space="preserve"> </w:t>
            </w:r>
            <w:r>
              <w:rPr>
                <w:rFonts w:ascii="GHEA Grapalat" w:hAnsi="GHEA Grapalat"/>
                <w:sz w:val="16"/>
                <w:szCs w:val="16"/>
              </w:rPr>
              <w:lastRenderedPageBreak/>
              <w:t>համաձայնագիրը</w:t>
            </w:r>
            <w:r w:rsidRPr="002B02DB">
              <w:rPr>
                <w:rFonts w:ascii="GHEA Grapalat" w:hAnsi="GHEA Grapalat"/>
                <w:sz w:val="16"/>
                <w:szCs w:val="16"/>
                <w:lang w:val="pt-BR"/>
              </w:rPr>
              <w:t xml:space="preserve"> </w:t>
            </w:r>
            <w:r>
              <w:rPr>
                <w:rFonts w:ascii="GHEA Grapalat" w:hAnsi="GHEA Grapalat"/>
                <w:sz w:val="16"/>
                <w:szCs w:val="16"/>
              </w:rPr>
              <w:t>կնքման</w:t>
            </w:r>
            <w:r w:rsidRPr="002B02DB">
              <w:rPr>
                <w:rFonts w:ascii="GHEA Grapalat" w:hAnsi="GHEA Grapalat"/>
                <w:sz w:val="16"/>
                <w:szCs w:val="16"/>
                <w:lang w:val="pt-BR"/>
              </w:rPr>
              <w:t xml:space="preserve"> </w:t>
            </w:r>
            <w:r>
              <w:rPr>
                <w:rFonts w:ascii="GHEA Grapalat" w:hAnsi="GHEA Grapalat"/>
                <w:sz w:val="16"/>
                <w:szCs w:val="16"/>
              </w:rPr>
              <w:t>օրվանից</w:t>
            </w:r>
            <w:r w:rsidRPr="002B02DB">
              <w:rPr>
                <w:rFonts w:ascii="GHEA Grapalat" w:hAnsi="GHEA Grapalat"/>
                <w:sz w:val="16"/>
                <w:szCs w:val="16"/>
                <w:lang w:val="pt-BR"/>
              </w:rPr>
              <w:t xml:space="preserve"> </w:t>
            </w:r>
            <w:r>
              <w:rPr>
                <w:rFonts w:ascii="GHEA Grapalat" w:hAnsi="GHEA Grapalat"/>
                <w:sz w:val="16"/>
                <w:szCs w:val="16"/>
              </w:rPr>
              <w:t>սկսած</w:t>
            </w:r>
            <w:r w:rsidRPr="002B02DB">
              <w:rPr>
                <w:rFonts w:ascii="GHEA Grapalat" w:hAnsi="GHEA Grapalat"/>
                <w:sz w:val="16"/>
                <w:szCs w:val="16"/>
                <w:lang w:val="pt-BR"/>
              </w:rPr>
              <w:t xml:space="preserve"> </w:t>
            </w:r>
            <w:r w:rsidRPr="005F7428">
              <w:rPr>
                <w:rFonts w:ascii="GHEA Grapalat" w:hAnsi="GHEA Grapalat"/>
                <w:sz w:val="16"/>
                <w:szCs w:val="16"/>
                <w:lang w:val="pt-BR"/>
              </w:rPr>
              <w:t xml:space="preserve"> </w:t>
            </w:r>
          </w:p>
          <w:p w:rsidR="00F762AF" w:rsidRPr="005F7428" w:rsidRDefault="00F762AF" w:rsidP="00F4264E">
            <w:pPr>
              <w:jc w:val="center"/>
              <w:rPr>
                <w:rFonts w:ascii="GHEA Grapalat" w:hAnsi="GHEA Grapalat"/>
                <w:sz w:val="16"/>
                <w:szCs w:val="16"/>
                <w:lang w:val="pt-BR"/>
              </w:rPr>
            </w:pPr>
          </w:p>
        </w:tc>
      </w:tr>
      <w:tr w:rsidR="00F762AF" w:rsidRPr="00761E13" w:rsidTr="00F228B0">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814300">
            <w:pPr>
              <w:jc w:val="center"/>
              <w:rPr>
                <w:rFonts w:ascii="GHEA Grapalat" w:hAnsi="GHEA Grapalat"/>
                <w:sz w:val="16"/>
                <w:szCs w:val="16"/>
                <w:lang w:val="ru-RU"/>
              </w:rPr>
            </w:pPr>
            <w:r w:rsidRPr="005F7428">
              <w:rPr>
                <w:rFonts w:ascii="GHEA Grapalat" w:hAnsi="GHEA Grapalat"/>
                <w:sz w:val="16"/>
                <w:szCs w:val="16"/>
                <w:lang w:val="ru-RU"/>
              </w:rPr>
              <w:lastRenderedPageBreak/>
              <w:t>7</w:t>
            </w:r>
          </w:p>
        </w:tc>
        <w:tc>
          <w:tcPr>
            <w:tcW w:w="1405" w:type="dxa"/>
            <w:tcBorders>
              <w:top w:val="single" w:sz="4" w:space="0" w:color="auto"/>
              <w:left w:val="single" w:sz="4" w:space="0" w:color="auto"/>
              <w:bottom w:val="single" w:sz="4" w:space="0" w:color="auto"/>
              <w:right w:val="single" w:sz="4" w:space="0" w:color="auto"/>
            </w:tcBorders>
            <w:vAlign w:val="center"/>
          </w:tcPr>
          <w:p w:rsidR="00F762AF" w:rsidRPr="00F762AF" w:rsidRDefault="00F762AF" w:rsidP="00F762AF">
            <w:pPr>
              <w:jc w:val="center"/>
              <w:rPr>
                <w:rFonts w:asciiTheme="minorHAnsi" w:hAnsiTheme="minorHAnsi"/>
                <w:sz w:val="16"/>
                <w:szCs w:val="16"/>
                <w:lang w:val="hy-AM"/>
              </w:rPr>
            </w:pPr>
            <w:r>
              <w:rPr>
                <w:rFonts w:ascii="GHEA Grapalat" w:hAnsi="GHEA Grapalat"/>
                <w:sz w:val="16"/>
                <w:szCs w:val="16"/>
                <w:lang w:val="ru-RU"/>
              </w:rPr>
              <w:t>15</w:t>
            </w:r>
            <w:r>
              <w:rPr>
                <w:rFonts w:asciiTheme="minorHAnsi" w:hAnsiTheme="minorHAnsi"/>
                <w:sz w:val="16"/>
                <w:szCs w:val="16"/>
                <w:lang w:val="hy-AM"/>
              </w:rPr>
              <w:t>411200</w:t>
            </w:r>
          </w:p>
        </w:tc>
        <w:tc>
          <w:tcPr>
            <w:tcW w:w="1499" w:type="dxa"/>
            <w:tcBorders>
              <w:top w:val="single" w:sz="4" w:space="0" w:color="auto"/>
              <w:left w:val="single" w:sz="4" w:space="0" w:color="auto"/>
              <w:bottom w:val="single" w:sz="4" w:space="0" w:color="auto"/>
              <w:right w:val="single" w:sz="4" w:space="0" w:color="auto"/>
            </w:tcBorders>
            <w:vAlign w:val="bottom"/>
          </w:tcPr>
          <w:p w:rsidR="00F762AF" w:rsidRDefault="00F762AF" w:rsidP="00F228B0">
            <w:pPr>
              <w:jc w:val="center"/>
              <w:rPr>
                <w:rFonts w:ascii="Arial LatArm" w:hAnsi="Arial LatArm" w:cs="Calibri"/>
                <w:sz w:val="18"/>
                <w:szCs w:val="18"/>
              </w:rPr>
            </w:pPr>
            <w:r>
              <w:rPr>
                <w:rFonts w:ascii="Arial" w:hAnsi="Arial" w:cs="Arial"/>
                <w:sz w:val="18"/>
                <w:szCs w:val="18"/>
              </w:rPr>
              <w:t>բուսա</w:t>
            </w:r>
            <w:r>
              <w:rPr>
                <w:rFonts w:ascii="Arial" w:hAnsi="Arial" w:cs="Arial"/>
                <w:sz w:val="18"/>
                <w:szCs w:val="18"/>
                <w:lang w:val="hy-AM"/>
              </w:rPr>
              <w:t xml:space="preserve">կան </w:t>
            </w:r>
            <w:r>
              <w:rPr>
                <w:rFonts w:ascii="Arial" w:hAnsi="Arial" w:cs="Arial"/>
                <w:sz w:val="18"/>
                <w:szCs w:val="18"/>
              </w:rPr>
              <w:t>յուղ</w:t>
            </w:r>
          </w:p>
        </w:tc>
        <w:tc>
          <w:tcPr>
            <w:tcW w:w="1248" w:type="dxa"/>
            <w:tcBorders>
              <w:top w:val="single" w:sz="4" w:space="0" w:color="auto"/>
              <w:left w:val="single" w:sz="4" w:space="0" w:color="auto"/>
              <w:bottom w:val="single" w:sz="4" w:space="0" w:color="auto"/>
              <w:right w:val="single" w:sz="4" w:space="0" w:color="auto"/>
            </w:tcBorders>
            <w:vAlign w:val="bottom"/>
          </w:tcPr>
          <w:p w:rsidR="00F762AF" w:rsidRPr="007E034A" w:rsidRDefault="00F762AF" w:rsidP="00F228B0">
            <w:pPr>
              <w:rPr>
                <w:rFonts w:asciiTheme="minorHAnsi" w:hAnsiTheme="minorHAnsi" w:cs="Calibri"/>
                <w:i/>
                <w:sz w:val="18"/>
                <w:szCs w:val="18"/>
                <w:lang w:val="hy-AM"/>
              </w:rPr>
            </w:pPr>
          </w:p>
        </w:tc>
        <w:tc>
          <w:tcPr>
            <w:tcW w:w="2350" w:type="dxa"/>
            <w:tcBorders>
              <w:top w:val="single" w:sz="4" w:space="0" w:color="auto"/>
              <w:left w:val="single" w:sz="4" w:space="0" w:color="auto"/>
              <w:bottom w:val="single" w:sz="4" w:space="0" w:color="auto"/>
              <w:right w:val="single" w:sz="4" w:space="0" w:color="auto"/>
            </w:tcBorders>
            <w:vAlign w:val="center"/>
          </w:tcPr>
          <w:p w:rsidR="00F762AF" w:rsidRDefault="00F762AF" w:rsidP="00814300">
            <w:pPr>
              <w:jc w:val="center"/>
              <w:rPr>
                <w:rFonts w:asciiTheme="minorHAnsi" w:hAnsiTheme="minorHAnsi" w:cs="Sylfaen"/>
                <w:sz w:val="16"/>
                <w:szCs w:val="16"/>
                <w:lang w:val="hy-AM"/>
              </w:rPr>
            </w:pPr>
            <w:r w:rsidRPr="005F7428">
              <w:rPr>
                <w:rFonts w:ascii="GHEA Grapalat" w:hAnsi="GHEA Grapalat" w:cs="Sylfaen"/>
                <w:sz w:val="16"/>
                <w:szCs w:val="16"/>
                <w:lang w:val="hy-AM"/>
              </w:rPr>
              <w:t>Պատրաստված</w:t>
            </w:r>
            <w:r w:rsidRPr="005F7428">
              <w:rPr>
                <w:rFonts w:ascii="GHEA Grapalat" w:hAnsi="GHEA Grapalat" w:cs="Calibri"/>
                <w:sz w:val="16"/>
                <w:szCs w:val="16"/>
                <w:lang w:val="hy-AM"/>
              </w:rPr>
              <w:t xml:space="preserve"> </w:t>
            </w:r>
            <w:r w:rsidRPr="005F7428">
              <w:rPr>
                <w:rFonts w:ascii="GHEA Grapalat" w:hAnsi="GHEA Grapalat" w:cs="Sylfaen"/>
                <w:sz w:val="16"/>
                <w:szCs w:val="16"/>
                <w:lang w:val="hy-AM"/>
              </w:rPr>
              <w:t>արևածաղկի</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սերմերի</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լուծամզման</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և</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ճզմման</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եղանակով</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բարձր</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տեսակի</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զտված</w:t>
            </w:r>
            <w:r w:rsidRPr="005F7428">
              <w:rPr>
                <w:rFonts w:ascii="GHEA Grapalat" w:hAnsi="GHEA Grapalat" w:cs="Arial"/>
                <w:sz w:val="16"/>
                <w:szCs w:val="16"/>
                <w:lang w:val="hy-AM"/>
              </w:rPr>
              <w:t>,</w:t>
            </w:r>
            <w:r w:rsidRPr="005F7428">
              <w:rPr>
                <w:rFonts w:ascii="GHEA Grapalat" w:hAnsi="GHEA Grapalat" w:cs="Calibri"/>
                <w:sz w:val="16"/>
                <w:szCs w:val="16"/>
                <w:lang w:val="hy-AM"/>
              </w:rPr>
              <w:t xml:space="preserve"> </w:t>
            </w:r>
            <w:r w:rsidRPr="005F7428">
              <w:rPr>
                <w:rFonts w:ascii="GHEA Grapalat" w:hAnsi="GHEA Grapalat" w:cs="Sylfaen"/>
                <w:sz w:val="16"/>
                <w:szCs w:val="16"/>
                <w:lang w:val="hy-AM"/>
              </w:rPr>
              <w:t>հոտազերծված</w:t>
            </w:r>
            <w:r w:rsidRPr="005F7428">
              <w:rPr>
                <w:rFonts w:ascii="GHEA Grapalat" w:hAnsi="GHEA Grapalat" w:cs="Arial"/>
                <w:sz w:val="16"/>
                <w:szCs w:val="16"/>
                <w:lang w:val="hy-AM"/>
              </w:rPr>
              <w:t xml:space="preserve"> , </w:t>
            </w:r>
            <w:r w:rsidRPr="005F7428">
              <w:rPr>
                <w:rFonts w:ascii="GHEA Grapalat" w:hAnsi="GHEA Grapalat" w:cs="Sylfaen"/>
                <w:sz w:val="16"/>
                <w:szCs w:val="16"/>
                <w:lang w:val="hy-AM"/>
              </w:rPr>
              <w:t>փաթեթավորումը</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շշալցված</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մինչև</w:t>
            </w:r>
            <w:r w:rsidRPr="005F7428">
              <w:rPr>
                <w:rFonts w:ascii="GHEA Grapalat" w:hAnsi="GHEA Grapalat" w:cs="Arial"/>
                <w:sz w:val="16"/>
                <w:szCs w:val="16"/>
                <w:lang w:val="hy-AM"/>
              </w:rPr>
              <w:t xml:space="preserve"> 5</w:t>
            </w:r>
            <w:r w:rsidRPr="005F7428">
              <w:rPr>
                <w:rFonts w:ascii="GHEA Grapalat" w:hAnsi="GHEA Grapalat" w:cs="Sylfaen"/>
                <w:sz w:val="16"/>
                <w:szCs w:val="16"/>
                <w:lang w:val="hy-AM"/>
              </w:rPr>
              <w:t>լ</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տարողություններում</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ԳՕՍՏ</w:t>
            </w:r>
            <w:r w:rsidRPr="005F7428">
              <w:rPr>
                <w:rFonts w:ascii="GHEA Grapalat" w:hAnsi="GHEA Grapalat" w:cs="Calibri"/>
                <w:sz w:val="16"/>
                <w:szCs w:val="16"/>
                <w:lang w:val="hy-AM"/>
              </w:rPr>
              <w:t xml:space="preserve"> 1129-93</w:t>
            </w:r>
            <w:r w:rsidRPr="005F7428">
              <w:rPr>
                <w:rFonts w:ascii="GHEA Grapalat" w:hAnsi="GHEA Grapalat" w:cs="Tahoma"/>
                <w:sz w:val="16"/>
                <w:szCs w:val="16"/>
                <w:lang w:val="hy-AM"/>
              </w:rPr>
              <w:t>։</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Անվտանգությունը՝</w:t>
            </w:r>
            <w:r w:rsidRPr="005F7428">
              <w:rPr>
                <w:rFonts w:ascii="GHEA Grapalat" w:hAnsi="GHEA Grapalat" w:cs="Arial"/>
                <w:sz w:val="16"/>
                <w:szCs w:val="16"/>
                <w:lang w:val="hy-AM"/>
              </w:rPr>
              <w:t xml:space="preserve"> N 2-III-4.9-01-2010 </w:t>
            </w:r>
            <w:r w:rsidRPr="005F7428">
              <w:rPr>
                <w:rFonts w:ascii="GHEA Grapalat" w:hAnsi="GHEA Grapalat" w:cs="Sylfaen"/>
                <w:sz w:val="16"/>
                <w:szCs w:val="16"/>
                <w:lang w:val="hy-AM"/>
              </w:rPr>
              <w:t>հիգիենիկ</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նորմատիվների</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և</w:t>
            </w:r>
            <w:r w:rsidRPr="005F7428">
              <w:rPr>
                <w:rFonts w:ascii="GHEA Grapalat" w:hAnsi="GHEA Grapalat" w:cs="Calibri"/>
                <w:sz w:val="16"/>
                <w:szCs w:val="16"/>
                <w:lang w:val="hy-AM"/>
              </w:rPr>
              <w:t xml:space="preserve"> “</w:t>
            </w:r>
            <w:r w:rsidRPr="005F7428">
              <w:rPr>
                <w:rFonts w:ascii="GHEA Grapalat" w:hAnsi="GHEA Grapalat" w:cs="Sylfaen"/>
                <w:sz w:val="16"/>
                <w:szCs w:val="16"/>
                <w:lang w:val="hy-AM"/>
              </w:rPr>
              <w:t>Սննդամթերքի</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անվտանգության</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մասին</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ՀՀ</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օրենքի</w:t>
            </w:r>
            <w:r w:rsidRPr="005F7428">
              <w:rPr>
                <w:rFonts w:ascii="GHEA Grapalat" w:hAnsi="GHEA Grapalat" w:cs="Arial"/>
                <w:sz w:val="16"/>
                <w:szCs w:val="16"/>
                <w:lang w:val="hy-AM"/>
              </w:rPr>
              <w:t xml:space="preserve"> 8-</w:t>
            </w:r>
            <w:r w:rsidRPr="005F7428">
              <w:rPr>
                <w:rFonts w:ascii="GHEA Grapalat" w:hAnsi="GHEA Grapalat" w:cs="Sylfaen"/>
                <w:sz w:val="16"/>
                <w:szCs w:val="16"/>
                <w:lang w:val="hy-AM"/>
              </w:rPr>
              <w:t>րդ</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հոդվածի։</w:t>
            </w:r>
            <w:r w:rsidRPr="005F7428">
              <w:rPr>
                <w:rFonts w:ascii="GHEA Grapalat" w:hAnsi="GHEA Grapalat" w:cs="Arial"/>
                <w:sz w:val="16"/>
                <w:szCs w:val="16"/>
                <w:lang w:val="hy-AM"/>
              </w:rPr>
              <w:t xml:space="preserve"> </w:t>
            </w:r>
            <w:r w:rsidRPr="005F7428">
              <w:rPr>
                <w:rFonts w:ascii="GHEA Grapalat" w:hAnsi="GHEA Grapalat" w:cs="Sylfaen"/>
                <w:sz w:val="16"/>
                <w:szCs w:val="16"/>
              </w:rPr>
              <w:t>Պիտանելիության</w:t>
            </w:r>
            <w:r w:rsidRPr="005F7428">
              <w:rPr>
                <w:rFonts w:ascii="GHEA Grapalat" w:hAnsi="GHEA Grapalat" w:cs="Calibri"/>
                <w:sz w:val="16"/>
                <w:szCs w:val="16"/>
              </w:rPr>
              <w:t xml:space="preserve"> </w:t>
            </w:r>
            <w:r w:rsidRPr="005F7428">
              <w:rPr>
                <w:rFonts w:ascii="GHEA Grapalat" w:hAnsi="GHEA Grapalat" w:cs="Sylfaen"/>
                <w:sz w:val="16"/>
                <w:szCs w:val="16"/>
              </w:rPr>
              <w:t>մնացորդային</w:t>
            </w:r>
            <w:r w:rsidRPr="005F7428">
              <w:rPr>
                <w:rFonts w:ascii="GHEA Grapalat" w:hAnsi="GHEA Grapalat" w:cs="Arial"/>
                <w:sz w:val="16"/>
                <w:szCs w:val="16"/>
              </w:rPr>
              <w:t xml:space="preserve"> </w:t>
            </w:r>
            <w:r w:rsidRPr="005F7428">
              <w:rPr>
                <w:rFonts w:ascii="GHEA Grapalat" w:hAnsi="GHEA Grapalat" w:cs="Sylfaen"/>
                <w:sz w:val="16"/>
                <w:szCs w:val="16"/>
              </w:rPr>
              <w:t>ժամկետը</w:t>
            </w:r>
            <w:r w:rsidRPr="005F7428">
              <w:rPr>
                <w:rFonts w:ascii="GHEA Grapalat" w:hAnsi="GHEA Grapalat" w:cs="Arial"/>
                <w:sz w:val="16"/>
                <w:szCs w:val="16"/>
              </w:rPr>
              <w:t xml:space="preserve"> </w:t>
            </w:r>
            <w:r w:rsidRPr="005F7428">
              <w:rPr>
                <w:rFonts w:ascii="GHEA Grapalat" w:hAnsi="GHEA Grapalat" w:cs="Sylfaen"/>
                <w:sz w:val="16"/>
                <w:szCs w:val="16"/>
              </w:rPr>
              <w:t>ոչ</w:t>
            </w:r>
            <w:r w:rsidRPr="005F7428">
              <w:rPr>
                <w:rFonts w:ascii="GHEA Grapalat" w:hAnsi="GHEA Grapalat" w:cs="Arial"/>
                <w:sz w:val="16"/>
                <w:szCs w:val="16"/>
              </w:rPr>
              <w:t xml:space="preserve"> </w:t>
            </w:r>
            <w:r w:rsidRPr="005F7428">
              <w:rPr>
                <w:rFonts w:ascii="GHEA Grapalat" w:hAnsi="GHEA Grapalat" w:cs="Sylfaen"/>
                <w:sz w:val="16"/>
                <w:szCs w:val="16"/>
              </w:rPr>
              <w:t>պակաս</w:t>
            </w:r>
            <w:r w:rsidRPr="005F7428">
              <w:rPr>
                <w:rFonts w:ascii="GHEA Grapalat" w:hAnsi="GHEA Grapalat" w:cs="Arial"/>
                <w:sz w:val="16"/>
                <w:szCs w:val="16"/>
              </w:rPr>
              <w:t xml:space="preserve"> </w:t>
            </w:r>
            <w:r w:rsidRPr="005F7428">
              <w:rPr>
                <w:rFonts w:ascii="GHEA Grapalat" w:hAnsi="GHEA Grapalat" w:cs="Sylfaen"/>
                <w:sz w:val="16"/>
                <w:szCs w:val="16"/>
              </w:rPr>
              <w:t>քան</w:t>
            </w:r>
            <w:r w:rsidRPr="005F7428">
              <w:rPr>
                <w:rFonts w:ascii="GHEA Grapalat" w:hAnsi="GHEA Grapalat" w:cs="Arial"/>
                <w:sz w:val="16"/>
                <w:szCs w:val="16"/>
              </w:rPr>
              <w:t xml:space="preserve"> 80 </w:t>
            </w:r>
            <w:r w:rsidRPr="005F7428">
              <w:rPr>
                <w:rFonts w:ascii="GHEA Grapalat" w:hAnsi="GHEA Grapalat" w:cs="Calibri"/>
                <w:sz w:val="16"/>
                <w:szCs w:val="16"/>
              </w:rPr>
              <w:t>%</w:t>
            </w:r>
          </w:p>
          <w:p w:rsidR="00F762AF" w:rsidRDefault="00F762AF" w:rsidP="00814300">
            <w:pPr>
              <w:jc w:val="center"/>
              <w:rPr>
                <w:rFonts w:asciiTheme="minorHAnsi" w:hAnsiTheme="minorHAnsi" w:cs="Sylfaen"/>
                <w:sz w:val="16"/>
                <w:szCs w:val="16"/>
                <w:lang w:val="hy-AM"/>
              </w:rPr>
            </w:pPr>
          </w:p>
          <w:p w:rsidR="00F762AF" w:rsidRPr="007E034A" w:rsidRDefault="00F762AF" w:rsidP="00814300">
            <w:pPr>
              <w:jc w:val="center"/>
              <w:rPr>
                <w:rFonts w:ascii="GHEA Grapalat" w:hAnsi="GHEA Grapalat" w:cs="Calibri"/>
                <w:sz w:val="16"/>
                <w:szCs w:val="16"/>
                <w:lang w:val="hy-AM"/>
              </w:rPr>
            </w:pPr>
          </w:p>
        </w:tc>
        <w:tc>
          <w:tcPr>
            <w:tcW w:w="895"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814300">
            <w:pPr>
              <w:jc w:val="center"/>
              <w:rPr>
                <w:rFonts w:ascii="GHEA Grapalat" w:hAnsi="GHEA Grapalat" w:cs="Sylfaen"/>
                <w:bCs/>
                <w:sz w:val="16"/>
                <w:szCs w:val="16"/>
              </w:rPr>
            </w:pPr>
            <w:r w:rsidRPr="005F7428">
              <w:rPr>
                <w:rFonts w:ascii="GHEA Grapalat" w:hAnsi="GHEA Grapalat" w:cs="Sylfaen"/>
                <w:bCs/>
                <w:sz w:val="16"/>
                <w:szCs w:val="16"/>
              </w:rPr>
              <w:t>լիտր</w:t>
            </w:r>
          </w:p>
        </w:tc>
        <w:tc>
          <w:tcPr>
            <w:tcW w:w="857"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814300">
            <w:pPr>
              <w:jc w:val="center"/>
              <w:rPr>
                <w:rFonts w:ascii="GHEA Grapalat" w:hAnsi="GHEA Grapalat"/>
                <w:sz w:val="16"/>
                <w:szCs w:val="16"/>
              </w:rPr>
            </w:pPr>
          </w:p>
        </w:tc>
        <w:tc>
          <w:tcPr>
            <w:tcW w:w="775"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814300">
            <w:pPr>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762AF" w:rsidRPr="00113FF3" w:rsidRDefault="00F762AF" w:rsidP="00814300">
            <w:pPr>
              <w:jc w:val="center"/>
              <w:rPr>
                <w:rFonts w:asciiTheme="minorHAnsi" w:hAnsiTheme="minorHAnsi" w:cs="Calibri"/>
                <w:color w:val="000000"/>
                <w:sz w:val="16"/>
                <w:szCs w:val="16"/>
                <w:lang w:val="hy-AM"/>
              </w:rPr>
            </w:pPr>
            <w:r>
              <w:rPr>
                <w:rFonts w:asciiTheme="minorHAnsi" w:hAnsiTheme="minorHAnsi" w:cs="Calibri"/>
                <w:color w:val="000000"/>
                <w:sz w:val="16"/>
                <w:szCs w:val="16"/>
                <w:lang w:val="hy-AM"/>
              </w:rPr>
              <w:t>170</w:t>
            </w:r>
          </w:p>
        </w:tc>
        <w:tc>
          <w:tcPr>
            <w:tcW w:w="1134"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0C30C4">
            <w:pPr>
              <w:jc w:val="center"/>
              <w:rPr>
                <w:rFonts w:ascii="GHEA Grapalat" w:hAnsi="GHEA Grapalat"/>
                <w:sz w:val="16"/>
                <w:szCs w:val="16"/>
              </w:rPr>
            </w:pPr>
            <w:r w:rsidRPr="005F7428">
              <w:rPr>
                <w:rFonts w:ascii="GHEA Grapalat" w:hAnsi="GHEA Grapalat" w:cs="Sylfaen"/>
                <w:sz w:val="16"/>
                <w:szCs w:val="16"/>
                <w:lang w:val="hy-AM"/>
              </w:rPr>
              <w:t>Գ</w:t>
            </w:r>
            <w:r w:rsidRPr="005F7428">
              <w:rPr>
                <w:rFonts w:ascii="MS Mincho" w:eastAsia="MS Mincho" w:hAnsi="MS Mincho" w:cs="MS Mincho" w:hint="eastAsia"/>
                <w:sz w:val="16"/>
                <w:szCs w:val="16"/>
                <w:lang w:val="hy-AM"/>
              </w:rPr>
              <w:t>․</w:t>
            </w:r>
            <w:r>
              <w:rPr>
                <w:rFonts w:ascii="GHEA Grapalat" w:hAnsi="GHEA Grapalat" w:cs="Sylfaen"/>
                <w:sz w:val="16"/>
                <w:szCs w:val="16"/>
                <w:lang w:val="hy-AM"/>
              </w:rPr>
              <w:t>Դիմիտրով</w:t>
            </w:r>
            <w:r w:rsidRPr="005F7428">
              <w:rPr>
                <w:rFonts w:ascii="GHEA Grapalat" w:hAnsi="GHEA Grapalat" w:cs="Arial"/>
                <w:sz w:val="16"/>
                <w:szCs w:val="16"/>
                <w:lang w:val="hy-AM"/>
              </w:rPr>
              <w:t xml:space="preserve">, </w:t>
            </w:r>
          </w:p>
        </w:tc>
        <w:tc>
          <w:tcPr>
            <w:tcW w:w="1603"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2B02DB">
            <w:pPr>
              <w:jc w:val="center"/>
              <w:rPr>
                <w:rFonts w:ascii="GHEA Grapalat" w:hAnsi="GHEA Grapalat"/>
                <w:sz w:val="16"/>
                <w:szCs w:val="16"/>
                <w:lang w:val="pt-BR"/>
              </w:rPr>
            </w:pPr>
            <w:r w:rsidRPr="005F7428">
              <w:rPr>
                <w:rFonts w:ascii="GHEA Grapalat" w:hAnsi="GHEA Grapalat" w:cs="Calibri"/>
                <w:sz w:val="16"/>
                <w:szCs w:val="16"/>
                <w:lang w:val="pt-BR"/>
              </w:rPr>
              <w:t>2-</w:t>
            </w:r>
            <w:r w:rsidRPr="005F7428">
              <w:rPr>
                <w:rFonts w:ascii="GHEA Grapalat" w:hAnsi="GHEA Grapalat" w:cs="Calibri"/>
                <w:sz w:val="16"/>
                <w:szCs w:val="16"/>
              </w:rPr>
              <w:t>րդ</w:t>
            </w:r>
            <w:r w:rsidRPr="005F7428">
              <w:rPr>
                <w:rFonts w:ascii="GHEA Grapalat" w:hAnsi="GHEA Grapalat" w:cs="Calibri"/>
                <w:sz w:val="16"/>
                <w:szCs w:val="16"/>
                <w:lang w:val="pt-BR"/>
              </w:rPr>
              <w:t xml:space="preserve"> </w:t>
            </w:r>
            <w:r w:rsidRPr="005F7428">
              <w:rPr>
                <w:rFonts w:ascii="GHEA Grapalat" w:hAnsi="GHEA Grapalat" w:cs="Calibri"/>
                <w:sz w:val="16"/>
                <w:szCs w:val="16"/>
              </w:rPr>
              <w:t>մատակարարումը</w:t>
            </w:r>
            <w:r w:rsidRPr="005F7428">
              <w:rPr>
                <w:rFonts w:ascii="GHEA Grapalat" w:hAnsi="GHEA Grapalat" w:cs="Calibri"/>
                <w:sz w:val="16"/>
                <w:szCs w:val="16"/>
                <w:lang w:val="pt-BR"/>
              </w:rPr>
              <w:t xml:space="preserve"> </w:t>
            </w:r>
            <w:r w:rsidRPr="005F7428">
              <w:rPr>
                <w:rFonts w:ascii="GHEA Grapalat" w:hAnsi="GHEA Grapalat" w:cs="Calibri"/>
                <w:sz w:val="16"/>
                <w:szCs w:val="16"/>
              </w:rPr>
              <w:t>Համաձայն</w:t>
            </w:r>
            <w:r w:rsidRPr="005F7428">
              <w:rPr>
                <w:rFonts w:ascii="GHEA Grapalat" w:hAnsi="GHEA Grapalat" w:cs="Calibri"/>
                <w:sz w:val="16"/>
                <w:szCs w:val="16"/>
                <w:lang w:val="pt-BR"/>
              </w:rPr>
              <w:t xml:space="preserve"> </w:t>
            </w:r>
            <w:r w:rsidRPr="005F7428">
              <w:rPr>
                <w:rFonts w:ascii="GHEA Grapalat" w:hAnsi="GHEA Grapalat" w:cs="Calibri"/>
                <w:sz w:val="16"/>
                <w:szCs w:val="16"/>
                <w:lang w:val="ru-RU"/>
              </w:rPr>
              <w:t>նախապես</w:t>
            </w:r>
            <w:r w:rsidRPr="005F7428">
              <w:rPr>
                <w:rFonts w:ascii="GHEA Grapalat" w:hAnsi="GHEA Grapalat" w:cs="Calibri"/>
                <w:sz w:val="16"/>
                <w:szCs w:val="16"/>
                <w:lang w:val="pt-BR"/>
              </w:rPr>
              <w:t xml:space="preserve">  </w:t>
            </w:r>
            <w:r w:rsidRPr="005F7428">
              <w:rPr>
                <w:rFonts w:ascii="GHEA Grapalat" w:hAnsi="GHEA Grapalat" w:cs="Calibri"/>
                <w:sz w:val="16"/>
                <w:szCs w:val="16"/>
              </w:rPr>
              <w:t>պատվերի</w:t>
            </w:r>
            <w:r w:rsidRPr="005F7428">
              <w:rPr>
                <w:rFonts w:ascii="GHEA Grapalat" w:hAnsi="GHEA Grapalat" w:cs="Calibri"/>
                <w:sz w:val="16"/>
                <w:szCs w:val="16"/>
                <w:lang w:val="pt-BR"/>
              </w:rPr>
              <w:t xml:space="preserve"> </w:t>
            </w:r>
          </w:p>
        </w:tc>
        <w:tc>
          <w:tcPr>
            <w:tcW w:w="1190"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2B02DB">
            <w:pPr>
              <w:jc w:val="center"/>
              <w:rPr>
                <w:rFonts w:ascii="GHEA Grapalat" w:hAnsi="GHEA Grapalat"/>
                <w:sz w:val="16"/>
                <w:szCs w:val="16"/>
                <w:lang w:val="pt-BR"/>
              </w:rPr>
            </w:pPr>
            <w:r w:rsidRPr="005F7428">
              <w:rPr>
                <w:rFonts w:ascii="GHEA Grapalat" w:hAnsi="GHEA Grapalat"/>
                <w:sz w:val="16"/>
                <w:szCs w:val="16"/>
                <w:lang w:val="pt-BR"/>
              </w:rPr>
              <w:t>1-</w:t>
            </w:r>
            <w:r w:rsidRPr="005F7428">
              <w:rPr>
                <w:rFonts w:ascii="GHEA Grapalat" w:hAnsi="GHEA Grapalat"/>
                <w:sz w:val="16"/>
                <w:szCs w:val="16"/>
              </w:rPr>
              <w:t>ին</w:t>
            </w:r>
            <w:r w:rsidRPr="005F7428">
              <w:rPr>
                <w:rFonts w:ascii="GHEA Grapalat" w:hAnsi="GHEA Grapalat"/>
                <w:sz w:val="16"/>
                <w:szCs w:val="16"/>
                <w:lang w:val="pt-BR"/>
              </w:rPr>
              <w:t xml:space="preserve"> </w:t>
            </w:r>
            <w:r w:rsidRPr="005F7428">
              <w:rPr>
                <w:rFonts w:ascii="GHEA Grapalat" w:hAnsi="GHEA Grapalat"/>
                <w:sz w:val="16"/>
                <w:szCs w:val="16"/>
              </w:rPr>
              <w:t>մատակարարումը</w:t>
            </w:r>
            <w:r w:rsidRPr="005F7428">
              <w:rPr>
                <w:rFonts w:ascii="GHEA Grapalat" w:hAnsi="GHEA Grapalat"/>
                <w:sz w:val="16"/>
                <w:szCs w:val="16"/>
                <w:lang w:val="pt-BR"/>
              </w:rPr>
              <w:t xml:space="preserve"> </w:t>
            </w:r>
            <w:r w:rsidRPr="005F7428">
              <w:rPr>
                <w:rFonts w:ascii="GHEA Grapalat" w:hAnsi="GHEA Grapalat"/>
                <w:sz w:val="16"/>
                <w:szCs w:val="16"/>
              </w:rPr>
              <w:t>կկատարվի</w:t>
            </w:r>
            <w:r w:rsidRPr="005F7428">
              <w:rPr>
                <w:rFonts w:ascii="GHEA Grapalat" w:hAnsi="GHEA Grapalat"/>
                <w:sz w:val="16"/>
                <w:szCs w:val="16"/>
                <w:lang w:val="pt-BR"/>
              </w:rPr>
              <w:t xml:space="preserve"> </w:t>
            </w:r>
            <w:r>
              <w:rPr>
                <w:rFonts w:ascii="GHEA Grapalat" w:hAnsi="GHEA Grapalat"/>
                <w:sz w:val="16"/>
                <w:szCs w:val="16"/>
              </w:rPr>
              <w:t>համաձայնագիրը</w:t>
            </w:r>
            <w:r w:rsidRPr="002B02DB">
              <w:rPr>
                <w:rFonts w:ascii="GHEA Grapalat" w:hAnsi="GHEA Grapalat"/>
                <w:sz w:val="16"/>
                <w:szCs w:val="16"/>
                <w:lang w:val="pt-BR"/>
              </w:rPr>
              <w:t xml:space="preserve"> </w:t>
            </w:r>
            <w:r>
              <w:rPr>
                <w:rFonts w:ascii="GHEA Grapalat" w:hAnsi="GHEA Grapalat"/>
                <w:sz w:val="16"/>
                <w:szCs w:val="16"/>
              </w:rPr>
              <w:t>կնքման</w:t>
            </w:r>
            <w:r w:rsidRPr="002B02DB">
              <w:rPr>
                <w:rFonts w:ascii="GHEA Grapalat" w:hAnsi="GHEA Grapalat"/>
                <w:sz w:val="16"/>
                <w:szCs w:val="16"/>
                <w:lang w:val="pt-BR"/>
              </w:rPr>
              <w:t xml:space="preserve"> </w:t>
            </w:r>
            <w:r>
              <w:rPr>
                <w:rFonts w:ascii="GHEA Grapalat" w:hAnsi="GHEA Grapalat"/>
                <w:sz w:val="16"/>
                <w:szCs w:val="16"/>
              </w:rPr>
              <w:t>օրվանից</w:t>
            </w:r>
            <w:r w:rsidRPr="002B02DB">
              <w:rPr>
                <w:rFonts w:ascii="GHEA Grapalat" w:hAnsi="GHEA Grapalat"/>
                <w:sz w:val="16"/>
                <w:szCs w:val="16"/>
                <w:lang w:val="pt-BR"/>
              </w:rPr>
              <w:t xml:space="preserve"> </w:t>
            </w:r>
            <w:r>
              <w:rPr>
                <w:rFonts w:ascii="GHEA Grapalat" w:hAnsi="GHEA Grapalat"/>
                <w:sz w:val="16"/>
                <w:szCs w:val="16"/>
              </w:rPr>
              <w:t>սկսած</w:t>
            </w:r>
            <w:r w:rsidRPr="002B02DB">
              <w:rPr>
                <w:rFonts w:ascii="GHEA Grapalat" w:hAnsi="GHEA Grapalat"/>
                <w:sz w:val="16"/>
                <w:szCs w:val="16"/>
                <w:lang w:val="pt-BR"/>
              </w:rPr>
              <w:t xml:space="preserve"> </w:t>
            </w:r>
            <w:r w:rsidRPr="005F7428">
              <w:rPr>
                <w:rFonts w:ascii="GHEA Grapalat" w:hAnsi="GHEA Grapalat"/>
                <w:sz w:val="16"/>
                <w:szCs w:val="16"/>
                <w:lang w:val="pt-BR"/>
              </w:rPr>
              <w:t xml:space="preserve"> </w:t>
            </w:r>
          </w:p>
          <w:p w:rsidR="00F762AF" w:rsidRPr="005F7428" w:rsidRDefault="00F762AF" w:rsidP="00F4264E">
            <w:pPr>
              <w:jc w:val="center"/>
              <w:rPr>
                <w:rFonts w:ascii="GHEA Grapalat" w:hAnsi="GHEA Grapalat"/>
                <w:sz w:val="16"/>
                <w:szCs w:val="16"/>
                <w:lang w:val="pt-BR"/>
              </w:rPr>
            </w:pPr>
          </w:p>
        </w:tc>
      </w:tr>
      <w:tr w:rsidR="00F762AF" w:rsidRPr="00761E13" w:rsidTr="00F228B0">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814300">
            <w:pPr>
              <w:jc w:val="center"/>
              <w:rPr>
                <w:rFonts w:ascii="GHEA Grapalat" w:hAnsi="GHEA Grapalat"/>
                <w:sz w:val="16"/>
                <w:szCs w:val="16"/>
                <w:lang w:val="ru-RU"/>
              </w:rPr>
            </w:pPr>
            <w:r w:rsidRPr="005F7428">
              <w:rPr>
                <w:rFonts w:ascii="GHEA Grapalat" w:hAnsi="GHEA Grapalat"/>
                <w:sz w:val="16"/>
                <w:szCs w:val="16"/>
                <w:lang w:val="ru-RU"/>
              </w:rPr>
              <w:t>8</w:t>
            </w:r>
          </w:p>
        </w:tc>
        <w:tc>
          <w:tcPr>
            <w:tcW w:w="1405" w:type="dxa"/>
            <w:tcBorders>
              <w:top w:val="single" w:sz="4" w:space="0" w:color="auto"/>
              <w:left w:val="single" w:sz="4" w:space="0" w:color="auto"/>
              <w:bottom w:val="single" w:sz="4" w:space="0" w:color="auto"/>
              <w:right w:val="single" w:sz="4" w:space="0" w:color="auto"/>
            </w:tcBorders>
            <w:vAlign w:val="center"/>
          </w:tcPr>
          <w:p w:rsidR="00F762AF" w:rsidRPr="00F762AF" w:rsidRDefault="00F762AF" w:rsidP="00F762AF">
            <w:pPr>
              <w:jc w:val="center"/>
              <w:rPr>
                <w:rFonts w:asciiTheme="minorHAnsi" w:hAnsiTheme="minorHAnsi"/>
                <w:sz w:val="16"/>
                <w:szCs w:val="16"/>
                <w:lang w:val="hy-AM"/>
              </w:rPr>
            </w:pPr>
            <w:r w:rsidRPr="005F7428">
              <w:rPr>
                <w:rFonts w:ascii="GHEA Grapalat" w:hAnsi="GHEA Grapalat"/>
                <w:sz w:val="16"/>
                <w:szCs w:val="16"/>
              </w:rPr>
              <w:t>151121</w:t>
            </w:r>
            <w:r>
              <w:rPr>
                <w:rFonts w:asciiTheme="minorHAnsi" w:hAnsiTheme="minorHAnsi"/>
                <w:sz w:val="16"/>
                <w:szCs w:val="16"/>
                <w:lang w:val="hy-AM"/>
              </w:rPr>
              <w:t>10</w:t>
            </w:r>
          </w:p>
        </w:tc>
        <w:tc>
          <w:tcPr>
            <w:tcW w:w="1499" w:type="dxa"/>
            <w:tcBorders>
              <w:top w:val="single" w:sz="4" w:space="0" w:color="auto"/>
              <w:left w:val="single" w:sz="4" w:space="0" w:color="auto"/>
              <w:bottom w:val="single" w:sz="4" w:space="0" w:color="auto"/>
              <w:right w:val="single" w:sz="4" w:space="0" w:color="auto"/>
            </w:tcBorders>
            <w:vAlign w:val="bottom"/>
          </w:tcPr>
          <w:p w:rsidR="00F762AF" w:rsidRDefault="00F762AF" w:rsidP="00F228B0">
            <w:pPr>
              <w:jc w:val="center"/>
              <w:rPr>
                <w:rFonts w:ascii="Arial LatArm" w:hAnsi="Arial LatArm" w:cs="Calibri"/>
                <w:sz w:val="18"/>
                <w:szCs w:val="18"/>
              </w:rPr>
            </w:pPr>
            <w:r>
              <w:rPr>
                <w:rFonts w:ascii="Arial" w:hAnsi="Arial" w:cs="Arial"/>
                <w:sz w:val="18"/>
                <w:szCs w:val="18"/>
              </w:rPr>
              <w:t>հավի</w:t>
            </w:r>
            <w:r>
              <w:rPr>
                <w:rFonts w:ascii="Arial LatArm" w:hAnsi="Arial LatArm" w:cs="Calibri"/>
                <w:sz w:val="18"/>
                <w:szCs w:val="18"/>
              </w:rPr>
              <w:t xml:space="preserve"> </w:t>
            </w:r>
            <w:r>
              <w:rPr>
                <w:rFonts w:ascii="Arial" w:hAnsi="Arial" w:cs="Arial"/>
                <w:sz w:val="18"/>
                <w:szCs w:val="18"/>
              </w:rPr>
              <w:t>կրծքամիս</w:t>
            </w:r>
          </w:p>
        </w:tc>
        <w:tc>
          <w:tcPr>
            <w:tcW w:w="1248" w:type="dxa"/>
            <w:tcBorders>
              <w:top w:val="single" w:sz="4" w:space="0" w:color="auto"/>
              <w:left w:val="single" w:sz="4" w:space="0" w:color="auto"/>
              <w:bottom w:val="single" w:sz="4" w:space="0" w:color="auto"/>
              <w:right w:val="single" w:sz="4" w:space="0" w:color="auto"/>
            </w:tcBorders>
            <w:vAlign w:val="bottom"/>
          </w:tcPr>
          <w:p w:rsidR="00F762AF" w:rsidRPr="00D45C73" w:rsidRDefault="00F762AF" w:rsidP="00F228B0">
            <w:pPr>
              <w:rPr>
                <w:rFonts w:ascii="GHEA Grapalat" w:hAnsi="GHEA Grapalat" w:cs="Calibri"/>
                <w:i/>
                <w:sz w:val="18"/>
                <w:szCs w:val="18"/>
              </w:rPr>
            </w:pPr>
          </w:p>
        </w:tc>
        <w:tc>
          <w:tcPr>
            <w:tcW w:w="2350"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814300">
            <w:pPr>
              <w:jc w:val="center"/>
              <w:rPr>
                <w:rFonts w:ascii="GHEA Grapalat" w:hAnsi="GHEA Grapalat" w:cs="Calibri"/>
                <w:color w:val="000000"/>
                <w:sz w:val="16"/>
                <w:szCs w:val="16"/>
                <w:lang w:val="hy-AM"/>
              </w:rPr>
            </w:pPr>
            <w:r w:rsidRPr="005F7428">
              <w:rPr>
                <w:rFonts w:ascii="GHEA Grapalat" w:hAnsi="GHEA Grapalat" w:cs="Sylfaen"/>
                <w:color w:val="000000"/>
                <w:sz w:val="16"/>
                <w:szCs w:val="16"/>
                <w:lang w:val="hy-AM"/>
              </w:rPr>
              <w:t>Հավի</w:t>
            </w:r>
            <w:r w:rsidRPr="005F7428">
              <w:rPr>
                <w:rFonts w:ascii="GHEA Grapalat" w:hAnsi="GHEA Grapalat" w:cs="Calibri"/>
                <w:color w:val="000000"/>
                <w:sz w:val="16"/>
                <w:szCs w:val="16"/>
                <w:lang w:val="hy-AM"/>
              </w:rPr>
              <w:t xml:space="preserve"> </w:t>
            </w:r>
            <w:r w:rsidRPr="005F7428">
              <w:rPr>
                <w:rFonts w:ascii="GHEA Grapalat" w:hAnsi="GHEA Grapalat" w:cs="Sylfaen"/>
                <w:color w:val="000000"/>
                <w:sz w:val="16"/>
                <w:szCs w:val="16"/>
                <w:lang w:val="hy-AM"/>
              </w:rPr>
              <w:t>կրծքա</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միս</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պաղեցրած</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տեղական</w:t>
            </w:r>
            <w:r w:rsidR="000248C2">
              <w:rPr>
                <w:rFonts w:ascii="GHEA Grapalat" w:hAnsi="GHEA Grapalat" w:cs="Sylfaen"/>
                <w:color w:val="000000"/>
                <w:sz w:val="16"/>
                <w:szCs w:val="16"/>
              </w:rPr>
              <w:t xml:space="preserve"> արտադրության</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Մաքուր</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արյունազրկված</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առանց</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կողմնակի</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հոտերի</w:t>
            </w:r>
            <w:r w:rsidRPr="005F7428">
              <w:rPr>
                <w:rFonts w:ascii="GHEA Grapalat" w:hAnsi="GHEA Grapalat" w:cs="Arial"/>
                <w:color w:val="000000"/>
                <w:sz w:val="16"/>
                <w:szCs w:val="16"/>
                <w:lang w:val="hy-AM"/>
              </w:rPr>
              <w:t>,</w:t>
            </w:r>
            <w:r w:rsidRPr="005F7428">
              <w:rPr>
                <w:rFonts w:ascii="GHEA Grapalat" w:hAnsi="GHEA Grapalat" w:cs="Calibri"/>
                <w:color w:val="000000"/>
                <w:sz w:val="16"/>
                <w:szCs w:val="16"/>
                <w:lang w:val="hy-AM"/>
              </w:rPr>
              <w:t xml:space="preserve"> </w:t>
            </w:r>
            <w:r w:rsidRPr="005F7428">
              <w:rPr>
                <w:rFonts w:ascii="GHEA Grapalat" w:hAnsi="GHEA Grapalat" w:cs="Sylfaen"/>
                <w:color w:val="000000"/>
                <w:sz w:val="16"/>
                <w:szCs w:val="16"/>
                <w:lang w:val="hy-AM"/>
              </w:rPr>
              <w:t>փաթեթավորված</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պոլիէթիլենային</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թաղանթներով</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ԳՕՍՏ</w:t>
            </w:r>
            <w:r w:rsidRPr="005F7428">
              <w:rPr>
                <w:rFonts w:ascii="GHEA Grapalat" w:hAnsi="GHEA Grapalat" w:cs="Arial"/>
                <w:color w:val="000000"/>
                <w:sz w:val="16"/>
                <w:szCs w:val="16"/>
                <w:lang w:val="hy-AM"/>
              </w:rPr>
              <w:t xml:space="preserve"> 25391-82</w:t>
            </w:r>
            <w:r w:rsidRPr="005F7428">
              <w:rPr>
                <w:rFonts w:ascii="GHEA Grapalat" w:hAnsi="GHEA Grapalat" w:cs="Tahoma"/>
                <w:color w:val="000000"/>
                <w:sz w:val="16"/>
                <w:szCs w:val="16"/>
                <w:lang w:val="hy-AM"/>
              </w:rPr>
              <w:t>։</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Անվտանգությունը</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և</w:t>
            </w:r>
            <w:r w:rsidRPr="005F7428">
              <w:rPr>
                <w:rFonts w:ascii="GHEA Grapalat" w:hAnsi="GHEA Grapalat" w:cs="Calibri"/>
                <w:color w:val="000000"/>
                <w:sz w:val="16"/>
                <w:szCs w:val="16"/>
                <w:lang w:val="hy-AM"/>
              </w:rPr>
              <w:t xml:space="preserve"> </w:t>
            </w:r>
            <w:r w:rsidRPr="005F7428">
              <w:rPr>
                <w:rFonts w:ascii="GHEA Grapalat" w:hAnsi="GHEA Grapalat" w:cs="Sylfaen"/>
                <w:color w:val="000000"/>
                <w:sz w:val="16"/>
                <w:szCs w:val="16"/>
                <w:lang w:val="hy-AM"/>
              </w:rPr>
              <w:t>մակնշումը</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ըստ</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ՀՀ</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կառավարության</w:t>
            </w:r>
            <w:r w:rsidRPr="005F7428">
              <w:rPr>
                <w:rFonts w:ascii="GHEA Grapalat" w:hAnsi="GHEA Grapalat" w:cs="Arial"/>
                <w:color w:val="000000"/>
                <w:sz w:val="16"/>
                <w:szCs w:val="16"/>
                <w:lang w:val="hy-AM"/>
              </w:rPr>
              <w:t xml:space="preserve"> 2006</w:t>
            </w:r>
            <w:r w:rsidRPr="005F7428">
              <w:rPr>
                <w:rFonts w:ascii="GHEA Grapalat" w:hAnsi="GHEA Grapalat" w:cs="Sylfaen"/>
                <w:color w:val="000000"/>
                <w:sz w:val="16"/>
                <w:szCs w:val="16"/>
                <w:lang w:val="hy-AM"/>
              </w:rPr>
              <w:t>թ</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Հոկտեմբերի</w:t>
            </w:r>
            <w:r w:rsidRPr="005F7428">
              <w:rPr>
                <w:rFonts w:ascii="GHEA Grapalat" w:hAnsi="GHEA Grapalat" w:cs="Arial"/>
                <w:color w:val="000000"/>
                <w:sz w:val="16"/>
                <w:szCs w:val="16"/>
                <w:lang w:val="hy-AM"/>
              </w:rPr>
              <w:t xml:space="preserve"> 19-</w:t>
            </w:r>
            <w:r w:rsidRPr="005F7428">
              <w:rPr>
                <w:rFonts w:ascii="GHEA Grapalat" w:hAnsi="GHEA Grapalat" w:cs="Sylfaen"/>
                <w:color w:val="000000"/>
                <w:sz w:val="16"/>
                <w:szCs w:val="16"/>
                <w:lang w:val="hy-AM"/>
              </w:rPr>
              <w:t>ի</w:t>
            </w:r>
            <w:r w:rsidRPr="005F7428">
              <w:rPr>
                <w:rFonts w:ascii="GHEA Grapalat" w:hAnsi="GHEA Grapalat" w:cs="Arial"/>
                <w:color w:val="000000"/>
                <w:sz w:val="16"/>
                <w:szCs w:val="16"/>
                <w:lang w:val="hy-AM"/>
              </w:rPr>
              <w:t xml:space="preserve"> N 1560-</w:t>
            </w:r>
            <w:r w:rsidRPr="005F7428">
              <w:rPr>
                <w:rFonts w:ascii="GHEA Grapalat" w:hAnsi="GHEA Grapalat" w:cs="Sylfaen"/>
                <w:color w:val="000000"/>
                <w:sz w:val="16"/>
                <w:szCs w:val="16"/>
                <w:lang w:val="hy-AM"/>
              </w:rPr>
              <w:t>Ն</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որոշմամբ</w:t>
            </w:r>
            <w:r w:rsidRPr="005F7428">
              <w:rPr>
                <w:rFonts w:ascii="GHEA Grapalat" w:hAnsi="GHEA Grapalat" w:cs="Calibri"/>
                <w:color w:val="000000"/>
                <w:sz w:val="16"/>
                <w:szCs w:val="16"/>
                <w:lang w:val="hy-AM"/>
              </w:rPr>
              <w:t xml:space="preserve"> </w:t>
            </w:r>
            <w:r w:rsidRPr="005F7428">
              <w:rPr>
                <w:rFonts w:ascii="GHEA Grapalat" w:hAnsi="GHEA Grapalat" w:cs="Sylfaen"/>
                <w:color w:val="000000"/>
                <w:sz w:val="16"/>
                <w:szCs w:val="16"/>
                <w:lang w:val="hy-AM"/>
              </w:rPr>
              <w:t>հաստատված</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Մսի</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և</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մսամթերքի</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տեխնիկական</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կանոնակարգի</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և</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Սննդամթերքի</w:t>
            </w:r>
            <w:r w:rsidRPr="005F7428">
              <w:rPr>
                <w:rFonts w:ascii="GHEA Grapalat" w:hAnsi="GHEA Grapalat" w:cs="Calibri"/>
                <w:color w:val="000000"/>
                <w:sz w:val="16"/>
                <w:szCs w:val="16"/>
                <w:lang w:val="hy-AM"/>
              </w:rPr>
              <w:t xml:space="preserve"> </w:t>
            </w:r>
            <w:r w:rsidRPr="005F7428">
              <w:rPr>
                <w:rFonts w:ascii="GHEA Grapalat" w:hAnsi="GHEA Grapalat" w:cs="Sylfaen"/>
                <w:color w:val="000000"/>
                <w:sz w:val="16"/>
                <w:szCs w:val="16"/>
                <w:lang w:val="hy-AM"/>
              </w:rPr>
              <w:t>անվտանգության</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մասին</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ՀՀ</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օրենքի</w:t>
            </w:r>
            <w:r w:rsidRPr="005F7428">
              <w:rPr>
                <w:rFonts w:ascii="GHEA Grapalat" w:hAnsi="GHEA Grapalat" w:cs="Arial"/>
                <w:color w:val="000000"/>
                <w:sz w:val="16"/>
                <w:szCs w:val="16"/>
                <w:lang w:val="hy-AM"/>
              </w:rPr>
              <w:t xml:space="preserve"> 8-</w:t>
            </w:r>
            <w:r w:rsidRPr="005F7428">
              <w:rPr>
                <w:rFonts w:ascii="GHEA Grapalat" w:hAnsi="GHEA Grapalat" w:cs="Sylfaen"/>
                <w:color w:val="000000"/>
                <w:sz w:val="16"/>
                <w:szCs w:val="16"/>
                <w:lang w:val="hy-AM"/>
              </w:rPr>
              <w:t>րդ</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հոդվածի</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պիտանելիութայն</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մնացորդային</w:t>
            </w:r>
            <w:r w:rsidRPr="005F7428">
              <w:rPr>
                <w:rFonts w:ascii="GHEA Grapalat" w:hAnsi="GHEA Grapalat" w:cs="Calibri"/>
                <w:color w:val="000000"/>
                <w:sz w:val="16"/>
                <w:szCs w:val="16"/>
                <w:lang w:val="hy-AM"/>
              </w:rPr>
              <w:t xml:space="preserve"> </w:t>
            </w:r>
            <w:r w:rsidRPr="005F7428">
              <w:rPr>
                <w:rFonts w:ascii="GHEA Grapalat" w:hAnsi="GHEA Grapalat" w:cs="Sylfaen"/>
                <w:color w:val="000000"/>
                <w:sz w:val="16"/>
                <w:szCs w:val="16"/>
                <w:lang w:val="hy-AM"/>
              </w:rPr>
              <w:t>ժամկետը</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ոչ</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պակաս</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քան</w:t>
            </w:r>
            <w:r w:rsidRPr="005F7428">
              <w:rPr>
                <w:rFonts w:ascii="GHEA Grapalat" w:hAnsi="GHEA Grapalat" w:cs="Arial"/>
                <w:color w:val="000000"/>
                <w:sz w:val="16"/>
                <w:szCs w:val="16"/>
                <w:lang w:val="hy-AM"/>
              </w:rPr>
              <w:t xml:space="preserve"> 80 </w:t>
            </w:r>
            <w:r w:rsidRPr="005F7428">
              <w:rPr>
                <w:rFonts w:ascii="GHEA Grapalat" w:hAnsi="GHEA Grapalat" w:cs="Calibri"/>
                <w:color w:val="000000"/>
                <w:sz w:val="16"/>
                <w:szCs w:val="16"/>
                <w:lang w:val="hy-AM"/>
              </w:rPr>
              <w:t>%</w:t>
            </w:r>
          </w:p>
          <w:p w:rsidR="00F762AF" w:rsidRPr="005F7428" w:rsidRDefault="00F762AF" w:rsidP="00814300">
            <w:pPr>
              <w:jc w:val="center"/>
              <w:rPr>
                <w:rFonts w:ascii="GHEA Grapalat" w:hAnsi="GHEA Grapalat"/>
                <w:color w:val="000000"/>
                <w:sz w:val="16"/>
                <w:szCs w:val="16"/>
                <w:lang w:val="hy-AM"/>
              </w:rPr>
            </w:pPr>
          </w:p>
        </w:tc>
        <w:tc>
          <w:tcPr>
            <w:tcW w:w="895"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814300">
            <w:pPr>
              <w:jc w:val="center"/>
              <w:rPr>
                <w:rFonts w:ascii="GHEA Grapalat" w:hAnsi="GHEA Grapalat"/>
                <w:sz w:val="16"/>
                <w:szCs w:val="16"/>
              </w:rPr>
            </w:pPr>
            <w:r w:rsidRPr="005F7428">
              <w:rPr>
                <w:rFonts w:ascii="GHEA Grapalat" w:hAnsi="GHEA Grapalat"/>
                <w:bCs/>
                <w:sz w:val="16"/>
                <w:szCs w:val="16"/>
              </w:rPr>
              <w:t>Կգ</w:t>
            </w:r>
          </w:p>
        </w:tc>
        <w:tc>
          <w:tcPr>
            <w:tcW w:w="857"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814300">
            <w:pPr>
              <w:jc w:val="center"/>
              <w:rPr>
                <w:rFonts w:ascii="GHEA Grapalat" w:hAnsi="GHEA Grapalat"/>
                <w:sz w:val="16"/>
                <w:szCs w:val="16"/>
                <w:lang w:val="hy-AM"/>
              </w:rPr>
            </w:pPr>
          </w:p>
        </w:tc>
        <w:tc>
          <w:tcPr>
            <w:tcW w:w="775"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814300">
            <w:pPr>
              <w:jc w:val="center"/>
              <w:rPr>
                <w:rFonts w:ascii="GHEA Grapalat" w:hAnsi="GHEA Grapalat"/>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F762AF" w:rsidRPr="00113FF3" w:rsidRDefault="00F762AF" w:rsidP="00814300">
            <w:pPr>
              <w:jc w:val="center"/>
              <w:rPr>
                <w:rFonts w:asciiTheme="minorHAnsi" w:hAnsiTheme="minorHAnsi" w:cs="Calibri"/>
                <w:color w:val="000000"/>
                <w:sz w:val="16"/>
                <w:szCs w:val="16"/>
                <w:lang w:val="hy-AM"/>
              </w:rPr>
            </w:pPr>
            <w:r>
              <w:rPr>
                <w:rFonts w:asciiTheme="minorHAnsi" w:hAnsiTheme="minorHAnsi" w:cs="Calibri"/>
                <w:color w:val="000000"/>
                <w:sz w:val="16"/>
                <w:szCs w:val="16"/>
                <w:lang w:val="hy-AM"/>
              </w:rPr>
              <w:t>340</w:t>
            </w:r>
          </w:p>
        </w:tc>
        <w:tc>
          <w:tcPr>
            <w:tcW w:w="1134"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0C30C4">
            <w:pPr>
              <w:jc w:val="center"/>
              <w:rPr>
                <w:rFonts w:ascii="GHEA Grapalat" w:hAnsi="GHEA Grapalat"/>
                <w:sz w:val="16"/>
                <w:szCs w:val="16"/>
              </w:rPr>
            </w:pPr>
            <w:r w:rsidRPr="005F7428">
              <w:rPr>
                <w:rFonts w:ascii="GHEA Grapalat" w:hAnsi="GHEA Grapalat" w:cs="Sylfaen"/>
                <w:sz w:val="16"/>
                <w:szCs w:val="16"/>
                <w:lang w:val="hy-AM"/>
              </w:rPr>
              <w:t>Գ</w:t>
            </w:r>
            <w:r w:rsidRPr="005F7428">
              <w:rPr>
                <w:rFonts w:ascii="MS Mincho" w:eastAsia="MS Mincho" w:hAnsi="MS Mincho" w:cs="MS Mincho" w:hint="eastAsia"/>
                <w:sz w:val="16"/>
                <w:szCs w:val="16"/>
                <w:lang w:val="hy-AM"/>
              </w:rPr>
              <w:t>․</w:t>
            </w:r>
            <w:r>
              <w:rPr>
                <w:rFonts w:ascii="GHEA Grapalat" w:hAnsi="GHEA Grapalat" w:cs="Sylfaen"/>
                <w:sz w:val="16"/>
                <w:szCs w:val="16"/>
                <w:lang w:val="hy-AM"/>
              </w:rPr>
              <w:t>Դիմիտրով</w:t>
            </w:r>
            <w:r w:rsidRPr="005F7428">
              <w:rPr>
                <w:rFonts w:ascii="GHEA Grapalat" w:hAnsi="GHEA Grapalat" w:cs="Arial"/>
                <w:sz w:val="16"/>
                <w:szCs w:val="16"/>
                <w:lang w:val="hy-AM"/>
              </w:rPr>
              <w:t xml:space="preserve">, </w:t>
            </w:r>
          </w:p>
        </w:tc>
        <w:tc>
          <w:tcPr>
            <w:tcW w:w="1603"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2B02DB">
            <w:pPr>
              <w:jc w:val="center"/>
              <w:rPr>
                <w:rFonts w:ascii="GHEA Grapalat" w:hAnsi="GHEA Grapalat"/>
                <w:sz w:val="16"/>
                <w:szCs w:val="16"/>
                <w:lang w:val="pt-BR"/>
              </w:rPr>
            </w:pPr>
            <w:r w:rsidRPr="005F7428">
              <w:rPr>
                <w:rFonts w:ascii="GHEA Grapalat" w:hAnsi="GHEA Grapalat" w:cs="Calibri"/>
                <w:sz w:val="16"/>
                <w:szCs w:val="16"/>
                <w:lang w:val="pt-BR"/>
              </w:rPr>
              <w:t>2-</w:t>
            </w:r>
            <w:r w:rsidRPr="005F7428">
              <w:rPr>
                <w:rFonts w:ascii="GHEA Grapalat" w:hAnsi="GHEA Grapalat" w:cs="Calibri"/>
                <w:sz w:val="16"/>
                <w:szCs w:val="16"/>
              </w:rPr>
              <w:t>րդ</w:t>
            </w:r>
            <w:r w:rsidRPr="005F7428">
              <w:rPr>
                <w:rFonts w:ascii="GHEA Grapalat" w:hAnsi="GHEA Grapalat" w:cs="Calibri"/>
                <w:sz w:val="16"/>
                <w:szCs w:val="16"/>
                <w:lang w:val="pt-BR"/>
              </w:rPr>
              <w:t xml:space="preserve"> </w:t>
            </w:r>
            <w:r w:rsidRPr="005F7428">
              <w:rPr>
                <w:rFonts w:ascii="GHEA Grapalat" w:hAnsi="GHEA Grapalat" w:cs="Calibri"/>
                <w:sz w:val="16"/>
                <w:szCs w:val="16"/>
              </w:rPr>
              <w:t>մատակարարումը</w:t>
            </w:r>
            <w:r w:rsidRPr="005F7428">
              <w:rPr>
                <w:rFonts w:ascii="GHEA Grapalat" w:hAnsi="GHEA Grapalat" w:cs="Calibri"/>
                <w:sz w:val="16"/>
                <w:szCs w:val="16"/>
                <w:lang w:val="pt-BR"/>
              </w:rPr>
              <w:t xml:space="preserve"> </w:t>
            </w:r>
            <w:r w:rsidRPr="005F7428">
              <w:rPr>
                <w:rFonts w:ascii="GHEA Grapalat" w:hAnsi="GHEA Grapalat" w:cs="Calibri"/>
                <w:sz w:val="16"/>
                <w:szCs w:val="16"/>
              </w:rPr>
              <w:t>Համաձայն</w:t>
            </w:r>
            <w:r w:rsidRPr="005F7428">
              <w:rPr>
                <w:rFonts w:ascii="GHEA Grapalat" w:hAnsi="GHEA Grapalat" w:cs="Calibri"/>
                <w:sz w:val="16"/>
                <w:szCs w:val="16"/>
                <w:lang w:val="pt-BR"/>
              </w:rPr>
              <w:t xml:space="preserve"> </w:t>
            </w:r>
            <w:r w:rsidRPr="005F7428">
              <w:rPr>
                <w:rFonts w:ascii="GHEA Grapalat" w:hAnsi="GHEA Grapalat" w:cs="Calibri"/>
                <w:sz w:val="16"/>
                <w:szCs w:val="16"/>
                <w:lang w:val="ru-RU"/>
              </w:rPr>
              <w:t>նախապես</w:t>
            </w:r>
            <w:r w:rsidRPr="005F7428">
              <w:rPr>
                <w:rFonts w:ascii="GHEA Grapalat" w:hAnsi="GHEA Grapalat" w:cs="Calibri"/>
                <w:sz w:val="16"/>
                <w:szCs w:val="16"/>
                <w:lang w:val="pt-BR"/>
              </w:rPr>
              <w:t xml:space="preserve">  </w:t>
            </w:r>
            <w:r w:rsidRPr="005F7428">
              <w:rPr>
                <w:rFonts w:ascii="GHEA Grapalat" w:hAnsi="GHEA Grapalat" w:cs="Calibri"/>
                <w:sz w:val="16"/>
                <w:szCs w:val="16"/>
              </w:rPr>
              <w:t>պատվերի</w:t>
            </w:r>
            <w:r w:rsidRPr="005F7428">
              <w:rPr>
                <w:rFonts w:ascii="GHEA Grapalat" w:hAnsi="GHEA Grapalat" w:cs="Calibri"/>
                <w:sz w:val="16"/>
                <w:szCs w:val="16"/>
                <w:lang w:val="pt-BR"/>
              </w:rPr>
              <w:t xml:space="preserve"> </w:t>
            </w:r>
          </w:p>
        </w:tc>
        <w:tc>
          <w:tcPr>
            <w:tcW w:w="1190"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2B02DB">
            <w:pPr>
              <w:jc w:val="center"/>
              <w:rPr>
                <w:rFonts w:ascii="GHEA Grapalat" w:hAnsi="GHEA Grapalat"/>
                <w:sz w:val="16"/>
                <w:szCs w:val="16"/>
                <w:lang w:val="pt-BR"/>
              </w:rPr>
            </w:pPr>
            <w:r w:rsidRPr="005F7428">
              <w:rPr>
                <w:rFonts w:ascii="GHEA Grapalat" w:hAnsi="GHEA Grapalat"/>
                <w:sz w:val="16"/>
                <w:szCs w:val="16"/>
                <w:lang w:val="pt-BR"/>
              </w:rPr>
              <w:t>1-</w:t>
            </w:r>
            <w:r w:rsidRPr="005F7428">
              <w:rPr>
                <w:rFonts w:ascii="GHEA Grapalat" w:hAnsi="GHEA Grapalat"/>
                <w:sz w:val="16"/>
                <w:szCs w:val="16"/>
              </w:rPr>
              <w:t>ին</w:t>
            </w:r>
            <w:r w:rsidRPr="005F7428">
              <w:rPr>
                <w:rFonts w:ascii="GHEA Grapalat" w:hAnsi="GHEA Grapalat"/>
                <w:sz w:val="16"/>
                <w:szCs w:val="16"/>
                <w:lang w:val="pt-BR"/>
              </w:rPr>
              <w:t xml:space="preserve"> </w:t>
            </w:r>
            <w:r w:rsidRPr="005F7428">
              <w:rPr>
                <w:rFonts w:ascii="GHEA Grapalat" w:hAnsi="GHEA Grapalat"/>
                <w:sz w:val="16"/>
                <w:szCs w:val="16"/>
              </w:rPr>
              <w:t>մատակարարումը</w:t>
            </w:r>
            <w:r w:rsidRPr="005F7428">
              <w:rPr>
                <w:rFonts w:ascii="GHEA Grapalat" w:hAnsi="GHEA Grapalat"/>
                <w:sz w:val="16"/>
                <w:szCs w:val="16"/>
                <w:lang w:val="pt-BR"/>
              </w:rPr>
              <w:t xml:space="preserve"> </w:t>
            </w:r>
            <w:r w:rsidRPr="005F7428">
              <w:rPr>
                <w:rFonts w:ascii="GHEA Grapalat" w:hAnsi="GHEA Grapalat"/>
                <w:sz w:val="16"/>
                <w:szCs w:val="16"/>
              </w:rPr>
              <w:t>կկատարվի</w:t>
            </w:r>
            <w:r w:rsidRPr="005F7428">
              <w:rPr>
                <w:rFonts w:ascii="GHEA Grapalat" w:hAnsi="GHEA Grapalat"/>
                <w:sz w:val="16"/>
                <w:szCs w:val="16"/>
                <w:lang w:val="pt-BR"/>
              </w:rPr>
              <w:t xml:space="preserve"> </w:t>
            </w:r>
            <w:r>
              <w:rPr>
                <w:rFonts w:ascii="GHEA Grapalat" w:hAnsi="GHEA Grapalat"/>
                <w:sz w:val="16"/>
                <w:szCs w:val="16"/>
              </w:rPr>
              <w:t>համաձայնագիրը</w:t>
            </w:r>
            <w:r w:rsidRPr="002B02DB">
              <w:rPr>
                <w:rFonts w:ascii="GHEA Grapalat" w:hAnsi="GHEA Grapalat"/>
                <w:sz w:val="16"/>
                <w:szCs w:val="16"/>
                <w:lang w:val="pt-BR"/>
              </w:rPr>
              <w:t xml:space="preserve"> </w:t>
            </w:r>
            <w:r>
              <w:rPr>
                <w:rFonts w:ascii="GHEA Grapalat" w:hAnsi="GHEA Grapalat"/>
                <w:sz w:val="16"/>
                <w:szCs w:val="16"/>
              </w:rPr>
              <w:t>կնքման</w:t>
            </w:r>
            <w:r w:rsidRPr="002B02DB">
              <w:rPr>
                <w:rFonts w:ascii="GHEA Grapalat" w:hAnsi="GHEA Grapalat"/>
                <w:sz w:val="16"/>
                <w:szCs w:val="16"/>
                <w:lang w:val="pt-BR"/>
              </w:rPr>
              <w:t xml:space="preserve"> </w:t>
            </w:r>
            <w:r>
              <w:rPr>
                <w:rFonts w:ascii="GHEA Grapalat" w:hAnsi="GHEA Grapalat"/>
                <w:sz w:val="16"/>
                <w:szCs w:val="16"/>
              </w:rPr>
              <w:t>օրվանից</w:t>
            </w:r>
            <w:r w:rsidRPr="002B02DB">
              <w:rPr>
                <w:rFonts w:ascii="GHEA Grapalat" w:hAnsi="GHEA Grapalat"/>
                <w:sz w:val="16"/>
                <w:szCs w:val="16"/>
                <w:lang w:val="pt-BR"/>
              </w:rPr>
              <w:t xml:space="preserve"> </w:t>
            </w:r>
            <w:r>
              <w:rPr>
                <w:rFonts w:ascii="GHEA Grapalat" w:hAnsi="GHEA Grapalat"/>
                <w:sz w:val="16"/>
                <w:szCs w:val="16"/>
              </w:rPr>
              <w:t>սկսած</w:t>
            </w:r>
            <w:r w:rsidRPr="002B02DB">
              <w:rPr>
                <w:rFonts w:ascii="GHEA Grapalat" w:hAnsi="GHEA Grapalat"/>
                <w:sz w:val="16"/>
                <w:szCs w:val="16"/>
                <w:lang w:val="pt-BR"/>
              </w:rPr>
              <w:t xml:space="preserve"> </w:t>
            </w:r>
            <w:r w:rsidRPr="005F7428">
              <w:rPr>
                <w:rFonts w:ascii="GHEA Grapalat" w:hAnsi="GHEA Grapalat"/>
                <w:sz w:val="16"/>
                <w:szCs w:val="16"/>
                <w:lang w:val="pt-BR"/>
              </w:rPr>
              <w:t xml:space="preserve"> </w:t>
            </w:r>
          </w:p>
          <w:p w:rsidR="00F762AF" w:rsidRPr="00F4264E" w:rsidRDefault="00F762AF" w:rsidP="00F4264E">
            <w:pPr>
              <w:jc w:val="center"/>
              <w:rPr>
                <w:lang w:val="pt-BR"/>
              </w:rPr>
            </w:pPr>
          </w:p>
        </w:tc>
      </w:tr>
      <w:tr w:rsidR="00F762AF" w:rsidRPr="00761E13" w:rsidTr="00F4264E">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814300">
            <w:pPr>
              <w:jc w:val="center"/>
              <w:rPr>
                <w:rFonts w:ascii="GHEA Grapalat" w:hAnsi="GHEA Grapalat"/>
                <w:sz w:val="16"/>
                <w:szCs w:val="16"/>
                <w:lang w:val="ru-RU"/>
              </w:rPr>
            </w:pPr>
            <w:r w:rsidRPr="005F7428">
              <w:rPr>
                <w:rFonts w:ascii="GHEA Grapalat" w:hAnsi="GHEA Grapalat"/>
                <w:sz w:val="16"/>
                <w:szCs w:val="16"/>
                <w:lang w:val="ru-RU"/>
              </w:rPr>
              <w:t>9</w:t>
            </w:r>
          </w:p>
        </w:tc>
        <w:tc>
          <w:tcPr>
            <w:tcW w:w="1405" w:type="dxa"/>
            <w:tcBorders>
              <w:top w:val="single" w:sz="4" w:space="0" w:color="auto"/>
              <w:left w:val="single" w:sz="4" w:space="0" w:color="auto"/>
              <w:bottom w:val="single" w:sz="4" w:space="0" w:color="auto"/>
              <w:right w:val="single" w:sz="4" w:space="0" w:color="auto"/>
            </w:tcBorders>
            <w:vAlign w:val="center"/>
          </w:tcPr>
          <w:p w:rsidR="00F762AF" w:rsidRPr="00F762AF" w:rsidRDefault="00F762AF" w:rsidP="00F762AF">
            <w:pPr>
              <w:jc w:val="center"/>
              <w:rPr>
                <w:rFonts w:asciiTheme="minorHAnsi" w:hAnsiTheme="minorHAnsi"/>
                <w:sz w:val="16"/>
                <w:szCs w:val="16"/>
                <w:lang w:val="hy-AM"/>
              </w:rPr>
            </w:pPr>
            <w:r>
              <w:rPr>
                <w:rFonts w:ascii="GHEA Grapalat" w:hAnsi="GHEA Grapalat"/>
                <w:sz w:val="16"/>
                <w:szCs w:val="16"/>
              </w:rPr>
              <w:t>15</w:t>
            </w:r>
            <w:r w:rsidRPr="005F7428">
              <w:rPr>
                <w:rFonts w:ascii="GHEA Grapalat" w:hAnsi="GHEA Grapalat"/>
                <w:sz w:val="16"/>
                <w:szCs w:val="16"/>
              </w:rPr>
              <w:t>3</w:t>
            </w:r>
            <w:r>
              <w:rPr>
                <w:rFonts w:asciiTheme="minorHAnsi" w:hAnsiTheme="minorHAnsi"/>
                <w:sz w:val="16"/>
                <w:szCs w:val="16"/>
                <w:lang w:val="hy-AM"/>
              </w:rPr>
              <w:t>20000</w:t>
            </w:r>
          </w:p>
        </w:tc>
        <w:tc>
          <w:tcPr>
            <w:tcW w:w="1499" w:type="dxa"/>
            <w:tcBorders>
              <w:top w:val="single" w:sz="4" w:space="0" w:color="auto"/>
              <w:left w:val="single" w:sz="4" w:space="0" w:color="auto"/>
              <w:bottom w:val="single" w:sz="4" w:space="0" w:color="auto"/>
              <w:right w:val="single" w:sz="4" w:space="0" w:color="auto"/>
            </w:tcBorders>
            <w:vAlign w:val="center"/>
          </w:tcPr>
          <w:p w:rsidR="00F762AF" w:rsidRPr="001344B2" w:rsidRDefault="00F762AF" w:rsidP="00F228B0">
            <w:pPr>
              <w:jc w:val="center"/>
              <w:rPr>
                <w:rFonts w:ascii="Arial" w:hAnsi="Arial" w:cs="Arial"/>
                <w:color w:val="000000"/>
                <w:sz w:val="16"/>
                <w:szCs w:val="16"/>
                <w:lang w:val="hy-AM"/>
              </w:rPr>
            </w:pPr>
            <w:r>
              <w:rPr>
                <w:rFonts w:ascii="Arial" w:hAnsi="Arial" w:cs="Arial"/>
                <w:color w:val="000000"/>
                <w:sz w:val="16"/>
                <w:szCs w:val="16"/>
                <w:lang w:val="hy-AM"/>
              </w:rPr>
              <w:t>Մրգերից և բանջարեղենից պատրաստված հյութ</w:t>
            </w:r>
          </w:p>
        </w:tc>
        <w:tc>
          <w:tcPr>
            <w:tcW w:w="1248" w:type="dxa"/>
            <w:tcBorders>
              <w:top w:val="single" w:sz="4" w:space="0" w:color="auto"/>
              <w:left w:val="single" w:sz="4" w:space="0" w:color="auto"/>
              <w:bottom w:val="single" w:sz="4" w:space="0" w:color="auto"/>
              <w:right w:val="single" w:sz="4" w:space="0" w:color="auto"/>
            </w:tcBorders>
            <w:vAlign w:val="center"/>
          </w:tcPr>
          <w:p w:rsidR="00F762AF" w:rsidRPr="00F762AF" w:rsidRDefault="00F762AF" w:rsidP="00F228B0">
            <w:pPr>
              <w:pStyle w:val="23"/>
              <w:ind w:firstLine="0"/>
              <w:rPr>
                <w:rFonts w:asciiTheme="minorHAnsi" w:hAnsiTheme="minorHAnsi"/>
                <w:i/>
                <w:sz w:val="16"/>
                <w:szCs w:val="16"/>
                <w:lang w:val="hy-AM"/>
              </w:rPr>
            </w:pPr>
          </w:p>
        </w:tc>
        <w:tc>
          <w:tcPr>
            <w:tcW w:w="2350" w:type="dxa"/>
            <w:tcBorders>
              <w:top w:val="single" w:sz="4" w:space="0" w:color="auto"/>
              <w:left w:val="single" w:sz="4" w:space="0" w:color="auto"/>
              <w:bottom w:val="single" w:sz="4" w:space="0" w:color="auto"/>
              <w:right w:val="single" w:sz="4" w:space="0" w:color="auto"/>
            </w:tcBorders>
            <w:vAlign w:val="center"/>
          </w:tcPr>
          <w:p w:rsidR="00F762AF" w:rsidRDefault="00F762AF" w:rsidP="00F762AF">
            <w:pPr>
              <w:jc w:val="center"/>
              <w:rPr>
                <w:rFonts w:asciiTheme="minorHAnsi" w:hAnsiTheme="minorHAnsi" w:cs="Sylfaen"/>
                <w:sz w:val="16"/>
                <w:szCs w:val="16"/>
                <w:lang w:val="hy-AM"/>
              </w:rPr>
            </w:pPr>
          </w:p>
          <w:p w:rsidR="00F762AF" w:rsidRPr="00F762AF" w:rsidRDefault="00F762AF" w:rsidP="00F762AF">
            <w:pPr>
              <w:jc w:val="center"/>
              <w:rPr>
                <w:rFonts w:ascii="GHEA Grapalat" w:hAnsi="GHEA Grapalat" w:cs="Calibri"/>
                <w:sz w:val="16"/>
                <w:szCs w:val="16"/>
                <w:lang w:val="hy-AM"/>
              </w:rPr>
            </w:pPr>
            <w:r w:rsidRPr="007E034A">
              <w:rPr>
                <w:rFonts w:ascii="GHEA Grapalat" w:hAnsi="GHEA Grapalat" w:cs="Sylfaen"/>
                <w:sz w:val="16"/>
                <w:szCs w:val="16"/>
                <w:lang w:val="hy-AM"/>
              </w:rPr>
              <w:t>Մրգահյութեր</w:t>
            </w:r>
            <w:r w:rsidRPr="007E034A">
              <w:rPr>
                <w:rFonts w:ascii="GHEA Grapalat" w:hAnsi="GHEA Grapalat" w:cs="Arial"/>
                <w:sz w:val="16"/>
                <w:szCs w:val="16"/>
                <w:lang w:val="hy-AM"/>
              </w:rPr>
              <w:t>`</w:t>
            </w:r>
            <w:r w:rsidRPr="007E034A">
              <w:rPr>
                <w:rFonts w:ascii="GHEA Grapalat" w:hAnsi="GHEA Grapalat" w:cs="Calibri"/>
                <w:sz w:val="16"/>
                <w:szCs w:val="16"/>
                <w:lang w:val="hy-AM"/>
              </w:rPr>
              <w:t xml:space="preserve"> </w:t>
            </w:r>
            <w:r w:rsidRPr="007E034A">
              <w:rPr>
                <w:rFonts w:ascii="GHEA Grapalat" w:hAnsi="GHEA Grapalat" w:cs="Sylfaen"/>
                <w:sz w:val="16"/>
                <w:szCs w:val="16"/>
                <w:lang w:val="hy-AM"/>
              </w:rPr>
              <w:t>պատրաստված</w:t>
            </w:r>
            <w:r w:rsidRPr="007E034A">
              <w:rPr>
                <w:rFonts w:ascii="GHEA Grapalat" w:hAnsi="GHEA Grapalat" w:cs="Arial"/>
                <w:sz w:val="16"/>
                <w:szCs w:val="16"/>
                <w:lang w:val="hy-AM"/>
              </w:rPr>
              <w:t xml:space="preserve"> </w:t>
            </w:r>
            <w:r w:rsidRPr="007E034A">
              <w:rPr>
                <w:rFonts w:ascii="GHEA Grapalat" w:hAnsi="GHEA Grapalat" w:cs="Sylfaen"/>
                <w:sz w:val="16"/>
                <w:szCs w:val="16"/>
                <w:lang w:val="hy-AM"/>
              </w:rPr>
              <w:t>թարմ</w:t>
            </w:r>
            <w:r w:rsidRPr="007E034A">
              <w:rPr>
                <w:rFonts w:ascii="GHEA Grapalat" w:hAnsi="GHEA Grapalat" w:cs="Arial"/>
                <w:sz w:val="16"/>
                <w:szCs w:val="16"/>
                <w:lang w:val="hy-AM"/>
              </w:rPr>
              <w:t xml:space="preserve"> </w:t>
            </w:r>
            <w:r w:rsidRPr="007E034A">
              <w:rPr>
                <w:rFonts w:ascii="GHEA Grapalat" w:hAnsi="GHEA Grapalat" w:cs="Sylfaen"/>
                <w:sz w:val="16"/>
                <w:szCs w:val="16"/>
                <w:lang w:val="hy-AM"/>
              </w:rPr>
              <w:t>մրգերից</w:t>
            </w:r>
            <w:r w:rsidRPr="007E034A">
              <w:rPr>
                <w:rFonts w:ascii="GHEA Grapalat" w:hAnsi="GHEA Grapalat" w:cs="Arial"/>
                <w:sz w:val="16"/>
                <w:szCs w:val="16"/>
                <w:lang w:val="hy-AM"/>
              </w:rPr>
              <w:t xml:space="preserve"> </w:t>
            </w:r>
            <w:r w:rsidRPr="007E034A">
              <w:rPr>
                <w:rFonts w:ascii="GHEA Grapalat" w:hAnsi="GHEA Grapalat" w:cs="Sylfaen"/>
                <w:sz w:val="16"/>
                <w:szCs w:val="16"/>
                <w:lang w:val="hy-AM"/>
              </w:rPr>
              <w:t>և</w:t>
            </w:r>
            <w:r w:rsidRPr="007E034A">
              <w:rPr>
                <w:rFonts w:ascii="GHEA Grapalat" w:hAnsi="GHEA Grapalat" w:cs="Arial"/>
                <w:sz w:val="16"/>
                <w:szCs w:val="16"/>
                <w:lang w:val="hy-AM"/>
              </w:rPr>
              <w:t xml:space="preserve"> </w:t>
            </w:r>
            <w:r w:rsidRPr="007E034A">
              <w:rPr>
                <w:rFonts w:ascii="GHEA Grapalat" w:hAnsi="GHEA Grapalat" w:cs="Sylfaen"/>
                <w:sz w:val="16"/>
                <w:szCs w:val="16"/>
                <w:lang w:val="hy-AM"/>
              </w:rPr>
              <w:t>պտուղներից</w:t>
            </w:r>
            <w:r w:rsidRPr="007E034A">
              <w:rPr>
                <w:rFonts w:ascii="GHEA Grapalat" w:hAnsi="GHEA Grapalat" w:cs="Arial"/>
                <w:sz w:val="16"/>
                <w:szCs w:val="16"/>
                <w:lang w:val="hy-AM"/>
              </w:rPr>
              <w:t xml:space="preserve">, </w:t>
            </w:r>
            <w:r w:rsidRPr="007E034A">
              <w:rPr>
                <w:rFonts w:ascii="GHEA Grapalat" w:hAnsi="GHEA Grapalat" w:cs="Sylfaen"/>
                <w:sz w:val="16"/>
                <w:szCs w:val="16"/>
                <w:lang w:val="hy-AM"/>
              </w:rPr>
              <w:t>պտղամսով</w:t>
            </w:r>
            <w:r w:rsidRPr="007E034A">
              <w:rPr>
                <w:rFonts w:ascii="GHEA Grapalat" w:hAnsi="GHEA Grapalat" w:cs="Arial"/>
                <w:sz w:val="16"/>
                <w:szCs w:val="16"/>
                <w:lang w:val="hy-AM"/>
              </w:rPr>
              <w:t xml:space="preserve">, </w:t>
            </w:r>
            <w:r w:rsidRPr="007E034A">
              <w:rPr>
                <w:rFonts w:ascii="GHEA Grapalat" w:hAnsi="GHEA Grapalat" w:cs="Sylfaen"/>
                <w:sz w:val="16"/>
                <w:szCs w:val="16"/>
                <w:lang w:val="hy-AM"/>
              </w:rPr>
              <w:t>շաքարի</w:t>
            </w:r>
            <w:r w:rsidRPr="007E034A">
              <w:rPr>
                <w:rFonts w:ascii="GHEA Grapalat" w:hAnsi="GHEA Grapalat" w:cs="Arial"/>
                <w:sz w:val="16"/>
                <w:szCs w:val="16"/>
                <w:lang w:val="hy-AM"/>
              </w:rPr>
              <w:t xml:space="preserve"> </w:t>
            </w:r>
            <w:r w:rsidRPr="007E034A">
              <w:rPr>
                <w:rFonts w:ascii="GHEA Grapalat" w:hAnsi="GHEA Grapalat" w:cs="Sylfaen"/>
                <w:sz w:val="16"/>
                <w:szCs w:val="16"/>
                <w:lang w:val="hy-AM"/>
              </w:rPr>
              <w:t>օշարակի</w:t>
            </w:r>
            <w:r w:rsidRPr="007E034A">
              <w:rPr>
                <w:rFonts w:ascii="GHEA Grapalat" w:hAnsi="GHEA Grapalat" w:cs="Arial"/>
                <w:sz w:val="16"/>
                <w:szCs w:val="16"/>
                <w:lang w:val="hy-AM"/>
              </w:rPr>
              <w:t xml:space="preserve"> </w:t>
            </w:r>
            <w:r w:rsidRPr="007E034A">
              <w:rPr>
                <w:rFonts w:ascii="GHEA Grapalat" w:hAnsi="GHEA Grapalat" w:cs="Sylfaen"/>
                <w:sz w:val="16"/>
                <w:szCs w:val="16"/>
                <w:lang w:val="hy-AM"/>
              </w:rPr>
              <w:t>հավելումով</w:t>
            </w:r>
            <w:r w:rsidRPr="007E034A">
              <w:rPr>
                <w:rFonts w:ascii="GHEA Grapalat" w:hAnsi="GHEA Grapalat" w:cs="Arial"/>
                <w:sz w:val="16"/>
                <w:szCs w:val="16"/>
                <w:lang w:val="hy-AM"/>
              </w:rPr>
              <w:t xml:space="preserve"> </w:t>
            </w:r>
            <w:r w:rsidRPr="007E034A">
              <w:rPr>
                <w:rFonts w:ascii="GHEA Grapalat" w:hAnsi="GHEA Grapalat" w:cs="Sylfaen"/>
                <w:sz w:val="16"/>
                <w:szCs w:val="16"/>
                <w:lang w:val="hy-AM"/>
              </w:rPr>
              <w:t>կամ</w:t>
            </w:r>
            <w:r w:rsidRPr="007E034A">
              <w:rPr>
                <w:rFonts w:ascii="GHEA Grapalat" w:hAnsi="GHEA Grapalat" w:cs="Calibri"/>
                <w:sz w:val="16"/>
                <w:szCs w:val="16"/>
                <w:lang w:val="hy-AM"/>
              </w:rPr>
              <w:t xml:space="preserve"> </w:t>
            </w:r>
            <w:r w:rsidRPr="007E034A">
              <w:rPr>
                <w:rFonts w:ascii="GHEA Grapalat" w:hAnsi="GHEA Grapalat" w:cs="Sylfaen"/>
                <w:sz w:val="16"/>
                <w:szCs w:val="16"/>
                <w:lang w:val="hy-AM"/>
              </w:rPr>
              <w:t>առանց</w:t>
            </w:r>
            <w:r w:rsidRPr="007E034A">
              <w:rPr>
                <w:rFonts w:ascii="GHEA Grapalat" w:hAnsi="GHEA Grapalat" w:cs="Arial"/>
                <w:sz w:val="16"/>
                <w:szCs w:val="16"/>
                <w:lang w:val="hy-AM"/>
              </w:rPr>
              <w:t xml:space="preserve"> </w:t>
            </w:r>
            <w:r w:rsidRPr="007E034A">
              <w:rPr>
                <w:rFonts w:ascii="GHEA Grapalat" w:hAnsi="GHEA Grapalat" w:cs="Sylfaen"/>
                <w:sz w:val="16"/>
                <w:szCs w:val="16"/>
                <w:lang w:val="hy-AM"/>
              </w:rPr>
              <w:t>դրա</w:t>
            </w:r>
            <w:r w:rsidRPr="007E034A">
              <w:rPr>
                <w:rFonts w:ascii="GHEA Grapalat" w:hAnsi="GHEA Grapalat" w:cs="Arial"/>
                <w:sz w:val="16"/>
                <w:szCs w:val="16"/>
                <w:lang w:val="hy-AM"/>
              </w:rPr>
              <w:t xml:space="preserve">, </w:t>
            </w:r>
            <w:r w:rsidRPr="007E034A">
              <w:rPr>
                <w:rFonts w:ascii="GHEA Grapalat" w:hAnsi="GHEA Grapalat" w:cs="Sylfaen"/>
                <w:sz w:val="16"/>
                <w:szCs w:val="16"/>
                <w:lang w:val="hy-AM"/>
              </w:rPr>
              <w:t>արտաքին</w:t>
            </w:r>
            <w:r w:rsidRPr="007E034A">
              <w:rPr>
                <w:rFonts w:ascii="GHEA Grapalat" w:hAnsi="GHEA Grapalat" w:cs="Arial"/>
                <w:sz w:val="16"/>
                <w:szCs w:val="16"/>
                <w:lang w:val="hy-AM"/>
              </w:rPr>
              <w:t xml:space="preserve"> </w:t>
            </w:r>
            <w:r w:rsidRPr="007E034A">
              <w:rPr>
                <w:rFonts w:ascii="GHEA Grapalat" w:hAnsi="GHEA Grapalat" w:cs="Sylfaen"/>
                <w:sz w:val="16"/>
                <w:szCs w:val="16"/>
                <w:lang w:val="hy-AM"/>
              </w:rPr>
              <w:lastRenderedPageBreak/>
              <w:t>տեսքով</w:t>
            </w:r>
            <w:r w:rsidRPr="007E034A">
              <w:rPr>
                <w:rFonts w:ascii="GHEA Grapalat" w:hAnsi="GHEA Grapalat" w:cs="Arial"/>
                <w:sz w:val="16"/>
                <w:szCs w:val="16"/>
                <w:lang w:val="hy-AM"/>
              </w:rPr>
              <w:t xml:space="preserve"> </w:t>
            </w:r>
            <w:r w:rsidRPr="007E034A">
              <w:rPr>
                <w:rFonts w:ascii="GHEA Grapalat" w:hAnsi="GHEA Grapalat" w:cs="Sylfaen"/>
                <w:sz w:val="16"/>
                <w:szCs w:val="16"/>
                <w:lang w:val="hy-AM"/>
              </w:rPr>
              <w:t>պարզ</w:t>
            </w:r>
            <w:r w:rsidRPr="007E034A">
              <w:rPr>
                <w:rFonts w:ascii="GHEA Grapalat" w:hAnsi="GHEA Grapalat" w:cs="Arial"/>
                <w:sz w:val="16"/>
                <w:szCs w:val="16"/>
                <w:lang w:val="hy-AM"/>
              </w:rPr>
              <w:t xml:space="preserve">` </w:t>
            </w:r>
            <w:r w:rsidRPr="007E034A">
              <w:rPr>
                <w:rFonts w:ascii="GHEA Grapalat" w:hAnsi="GHEA Grapalat" w:cs="Sylfaen"/>
                <w:sz w:val="16"/>
                <w:szCs w:val="16"/>
                <w:lang w:val="hy-AM"/>
              </w:rPr>
              <w:t>նստվածքի</w:t>
            </w:r>
            <w:r w:rsidRPr="007E034A">
              <w:rPr>
                <w:rFonts w:ascii="GHEA Grapalat" w:hAnsi="GHEA Grapalat" w:cs="Arial"/>
                <w:sz w:val="16"/>
                <w:szCs w:val="16"/>
                <w:lang w:val="hy-AM"/>
              </w:rPr>
              <w:t xml:space="preserve"> </w:t>
            </w:r>
            <w:r w:rsidRPr="007E034A">
              <w:rPr>
                <w:rFonts w:ascii="GHEA Grapalat" w:hAnsi="GHEA Grapalat" w:cs="Sylfaen"/>
                <w:sz w:val="16"/>
                <w:szCs w:val="16"/>
                <w:lang w:val="hy-AM"/>
              </w:rPr>
              <w:t>զանգվածային</w:t>
            </w:r>
            <w:r w:rsidRPr="007E034A">
              <w:rPr>
                <w:rFonts w:ascii="GHEA Grapalat" w:hAnsi="GHEA Grapalat" w:cs="Arial"/>
                <w:sz w:val="16"/>
                <w:szCs w:val="16"/>
                <w:lang w:val="hy-AM"/>
              </w:rPr>
              <w:t xml:space="preserve"> </w:t>
            </w:r>
            <w:r w:rsidRPr="007E034A">
              <w:rPr>
                <w:rFonts w:ascii="GHEA Grapalat" w:hAnsi="GHEA Grapalat" w:cs="Sylfaen"/>
                <w:sz w:val="16"/>
                <w:szCs w:val="16"/>
                <w:lang w:val="hy-AM"/>
              </w:rPr>
              <w:t>մասը</w:t>
            </w:r>
            <w:r w:rsidRPr="007E034A">
              <w:rPr>
                <w:rFonts w:ascii="GHEA Grapalat" w:hAnsi="GHEA Grapalat" w:cs="Arial"/>
                <w:sz w:val="16"/>
                <w:szCs w:val="16"/>
                <w:lang w:val="hy-AM"/>
              </w:rPr>
              <w:t xml:space="preserve"> 0,2% </w:t>
            </w:r>
            <w:r w:rsidRPr="007E034A">
              <w:rPr>
                <w:rFonts w:ascii="GHEA Grapalat" w:hAnsi="GHEA Grapalat" w:cs="Sylfaen"/>
                <w:sz w:val="16"/>
                <w:szCs w:val="16"/>
                <w:lang w:val="hy-AM"/>
              </w:rPr>
              <w:t>ոչ</w:t>
            </w:r>
            <w:r w:rsidRPr="007E034A">
              <w:rPr>
                <w:rFonts w:ascii="GHEA Grapalat" w:hAnsi="GHEA Grapalat" w:cs="Arial"/>
                <w:sz w:val="16"/>
                <w:szCs w:val="16"/>
                <w:lang w:val="hy-AM"/>
              </w:rPr>
              <w:t xml:space="preserve"> </w:t>
            </w:r>
            <w:r w:rsidRPr="007E034A">
              <w:rPr>
                <w:rFonts w:ascii="GHEA Grapalat" w:hAnsi="GHEA Grapalat" w:cs="Sylfaen"/>
                <w:sz w:val="16"/>
                <w:szCs w:val="16"/>
                <w:lang w:val="hy-AM"/>
              </w:rPr>
              <w:t>ավելի</w:t>
            </w:r>
            <w:r w:rsidRPr="007E034A">
              <w:rPr>
                <w:rFonts w:ascii="GHEA Grapalat" w:hAnsi="GHEA Grapalat" w:cs="Arial"/>
                <w:sz w:val="16"/>
                <w:szCs w:val="16"/>
                <w:lang w:val="hy-AM"/>
              </w:rPr>
              <w:t xml:space="preserve"> </w:t>
            </w:r>
            <w:r w:rsidRPr="007E034A">
              <w:rPr>
                <w:rFonts w:ascii="GHEA Grapalat" w:hAnsi="GHEA Grapalat" w:cs="Sylfaen"/>
                <w:sz w:val="16"/>
                <w:szCs w:val="16"/>
                <w:lang w:val="hy-AM"/>
              </w:rPr>
              <w:t>և</w:t>
            </w:r>
            <w:r w:rsidRPr="007E034A">
              <w:rPr>
                <w:rFonts w:ascii="GHEA Grapalat" w:hAnsi="GHEA Grapalat" w:cs="Calibri"/>
                <w:sz w:val="16"/>
                <w:szCs w:val="16"/>
                <w:lang w:val="hy-AM"/>
              </w:rPr>
              <w:t xml:space="preserve"> </w:t>
            </w:r>
            <w:r w:rsidRPr="007E034A">
              <w:rPr>
                <w:rFonts w:ascii="GHEA Grapalat" w:hAnsi="GHEA Grapalat" w:cs="Sylfaen"/>
                <w:sz w:val="16"/>
                <w:szCs w:val="16"/>
                <w:lang w:val="hy-AM"/>
              </w:rPr>
              <w:t>ոչ</w:t>
            </w:r>
            <w:r w:rsidRPr="007E034A">
              <w:rPr>
                <w:rFonts w:ascii="GHEA Grapalat" w:hAnsi="GHEA Grapalat" w:cs="Calibri"/>
                <w:sz w:val="16"/>
                <w:szCs w:val="16"/>
                <w:lang w:val="hy-AM"/>
              </w:rPr>
              <w:t xml:space="preserve"> </w:t>
            </w:r>
            <w:r w:rsidRPr="007E034A">
              <w:rPr>
                <w:rFonts w:ascii="GHEA Grapalat" w:hAnsi="GHEA Grapalat" w:cs="Sylfaen"/>
                <w:sz w:val="16"/>
                <w:szCs w:val="16"/>
                <w:lang w:val="hy-AM"/>
              </w:rPr>
              <w:t>պարզ</w:t>
            </w:r>
            <w:r w:rsidRPr="007E034A">
              <w:rPr>
                <w:rFonts w:ascii="GHEA Grapalat" w:hAnsi="GHEA Grapalat" w:cs="Arial"/>
                <w:sz w:val="16"/>
                <w:szCs w:val="16"/>
                <w:lang w:val="hy-AM"/>
              </w:rPr>
              <w:t xml:space="preserve">` 0,8% </w:t>
            </w:r>
            <w:r w:rsidRPr="007E034A">
              <w:rPr>
                <w:rFonts w:ascii="GHEA Grapalat" w:hAnsi="GHEA Grapalat" w:cs="Sylfaen"/>
                <w:sz w:val="16"/>
                <w:szCs w:val="16"/>
                <w:lang w:val="hy-AM"/>
              </w:rPr>
              <w:t>ոչ</w:t>
            </w:r>
            <w:r w:rsidRPr="007E034A">
              <w:rPr>
                <w:rFonts w:ascii="GHEA Grapalat" w:hAnsi="GHEA Grapalat" w:cs="Arial"/>
                <w:sz w:val="16"/>
                <w:szCs w:val="16"/>
                <w:lang w:val="hy-AM"/>
              </w:rPr>
              <w:t xml:space="preserve"> </w:t>
            </w:r>
            <w:r w:rsidRPr="007E034A">
              <w:rPr>
                <w:rFonts w:ascii="GHEA Grapalat" w:hAnsi="GHEA Grapalat" w:cs="Sylfaen"/>
                <w:sz w:val="16"/>
                <w:szCs w:val="16"/>
                <w:lang w:val="hy-AM"/>
              </w:rPr>
              <w:t>պակաս</w:t>
            </w:r>
            <w:r w:rsidRPr="007E034A">
              <w:rPr>
                <w:rFonts w:ascii="GHEA Grapalat" w:hAnsi="GHEA Grapalat" w:cs="Arial"/>
                <w:sz w:val="16"/>
                <w:szCs w:val="16"/>
                <w:lang w:val="hy-AM"/>
              </w:rPr>
              <w:t xml:space="preserve">, </w:t>
            </w:r>
            <w:r w:rsidRPr="007E034A">
              <w:rPr>
                <w:rFonts w:ascii="GHEA Grapalat" w:hAnsi="GHEA Grapalat" w:cs="Sylfaen"/>
                <w:sz w:val="16"/>
                <w:szCs w:val="16"/>
                <w:lang w:val="hy-AM"/>
              </w:rPr>
              <w:t>ԳՕՍՏ</w:t>
            </w:r>
            <w:r w:rsidRPr="007E034A">
              <w:rPr>
                <w:rFonts w:ascii="GHEA Grapalat" w:hAnsi="GHEA Grapalat" w:cs="Arial"/>
                <w:sz w:val="16"/>
                <w:szCs w:val="16"/>
                <w:lang w:val="hy-AM"/>
              </w:rPr>
              <w:t xml:space="preserve"> </w:t>
            </w:r>
            <w:r w:rsidRPr="007E034A">
              <w:rPr>
                <w:rFonts w:ascii="GHEA Grapalat" w:hAnsi="GHEA Grapalat" w:cs="Sylfaen"/>
                <w:sz w:val="16"/>
                <w:szCs w:val="16"/>
                <w:lang w:val="hy-AM"/>
              </w:rPr>
              <w:t>Ռ</w:t>
            </w:r>
            <w:r w:rsidRPr="007E034A">
              <w:rPr>
                <w:rFonts w:ascii="GHEA Grapalat" w:hAnsi="GHEA Grapalat" w:cs="Arial"/>
                <w:sz w:val="16"/>
                <w:szCs w:val="16"/>
                <w:lang w:val="hy-AM"/>
              </w:rPr>
              <w:t xml:space="preserve"> 52184-2003, </w:t>
            </w:r>
            <w:r w:rsidRPr="007E034A">
              <w:rPr>
                <w:rFonts w:ascii="GHEA Grapalat" w:hAnsi="GHEA Grapalat" w:cs="Sylfaen"/>
                <w:sz w:val="16"/>
                <w:szCs w:val="16"/>
                <w:lang w:val="hy-AM"/>
              </w:rPr>
              <w:t>ԳՕՍՏ</w:t>
            </w:r>
            <w:r w:rsidRPr="007E034A">
              <w:rPr>
                <w:rFonts w:ascii="GHEA Grapalat" w:hAnsi="GHEA Grapalat" w:cs="Arial"/>
                <w:sz w:val="16"/>
                <w:szCs w:val="16"/>
                <w:lang w:val="hy-AM"/>
              </w:rPr>
              <w:t xml:space="preserve"> </w:t>
            </w:r>
            <w:r w:rsidRPr="007E034A">
              <w:rPr>
                <w:rFonts w:ascii="GHEA Grapalat" w:hAnsi="GHEA Grapalat" w:cs="Sylfaen"/>
                <w:sz w:val="16"/>
                <w:szCs w:val="16"/>
                <w:lang w:val="hy-AM"/>
              </w:rPr>
              <w:t>Ռ</w:t>
            </w:r>
            <w:r w:rsidRPr="007E034A">
              <w:rPr>
                <w:rFonts w:ascii="GHEA Grapalat" w:hAnsi="GHEA Grapalat" w:cs="Arial"/>
                <w:sz w:val="16"/>
                <w:szCs w:val="16"/>
                <w:lang w:val="hy-AM"/>
              </w:rPr>
              <w:t xml:space="preserve"> 52185-2003 </w:t>
            </w:r>
            <w:r w:rsidRPr="007E034A">
              <w:rPr>
                <w:rFonts w:ascii="GHEA Grapalat" w:hAnsi="GHEA Grapalat" w:cs="Sylfaen"/>
                <w:sz w:val="16"/>
                <w:szCs w:val="16"/>
                <w:lang w:val="hy-AM"/>
              </w:rPr>
              <w:t>կամ</w:t>
            </w:r>
            <w:r w:rsidRPr="007E034A">
              <w:rPr>
                <w:rFonts w:ascii="GHEA Grapalat" w:hAnsi="GHEA Grapalat" w:cs="Arial"/>
                <w:sz w:val="16"/>
                <w:szCs w:val="16"/>
                <w:lang w:val="hy-AM"/>
              </w:rPr>
              <w:t xml:space="preserve"> </w:t>
            </w:r>
            <w:r w:rsidRPr="007E034A">
              <w:rPr>
                <w:rFonts w:ascii="GHEA Grapalat" w:hAnsi="GHEA Grapalat" w:cs="Sylfaen"/>
                <w:sz w:val="16"/>
                <w:szCs w:val="16"/>
                <w:lang w:val="hy-AM"/>
              </w:rPr>
              <w:t>ԳՕՍՏ</w:t>
            </w:r>
            <w:r w:rsidRPr="007E034A">
              <w:rPr>
                <w:rFonts w:ascii="GHEA Grapalat" w:hAnsi="GHEA Grapalat" w:cs="Arial"/>
                <w:sz w:val="16"/>
                <w:szCs w:val="16"/>
                <w:lang w:val="hy-AM"/>
              </w:rPr>
              <w:t xml:space="preserve"> </w:t>
            </w:r>
            <w:r w:rsidRPr="007E034A">
              <w:rPr>
                <w:rFonts w:ascii="GHEA Grapalat" w:hAnsi="GHEA Grapalat" w:cs="Sylfaen"/>
                <w:sz w:val="16"/>
                <w:szCs w:val="16"/>
                <w:lang w:val="hy-AM"/>
              </w:rPr>
              <w:t>Ռ</w:t>
            </w:r>
            <w:r w:rsidRPr="007E034A">
              <w:rPr>
                <w:rFonts w:ascii="GHEA Grapalat" w:hAnsi="GHEA Grapalat" w:cs="Calibri"/>
                <w:sz w:val="16"/>
                <w:szCs w:val="16"/>
                <w:lang w:val="hy-AM"/>
              </w:rPr>
              <w:t xml:space="preserve"> 52186-2003</w:t>
            </w:r>
            <w:r w:rsidRPr="007E034A">
              <w:rPr>
                <w:rFonts w:ascii="GHEA Grapalat" w:hAnsi="GHEA Grapalat" w:cs="Tahoma"/>
                <w:sz w:val="16"/>
                <w:szCs w:val="16"/>
                <w:lang w:val="hy-AM"/>
              </w:rPr>
              <w:t>։</w:t>
            </w:r>
            <w:r w:rsidRPr="007E034A">
              <w:rPr>
                <w:rFonts w:ascii="GHEA Grapalat" w:hAnsi="GHEA Grapalat" w:cs="Arial"/>
                <w:sz w:val="16"/>
                <w:szCs w:val="16"/>
                <w:lang w:val="hy-AM"/>
              </w:rPr>
              <w:t xml:space="preserve"> </w:t>
            </w:r>
            <w:r w:rsidRPr="007E034A">
              <w:rPr>
                <w:rFonts w:ascii="GHEA Grapalat" w:hAnsi="GHEA Grapalat" w:cs="Sylfaen"/>
                <w:sz w:val="16"/>
                <w:szCs w:val="16"/>
                <w:lang w:val="hy-AM"/>
              </w:rPr>
              <w:t>Անվտանգությունը</w:t>
            </w:r>
            <w:r w:rsidRPr="007E034A">
              <w:rPr>
                <w:rFonts w:ascii="GHEA Grapalat" w:hAnsi="GHEA Grapalat" w:cs="Arial"/>
                <w:sz w:val="16"/>
                <w:szCs w:val="16"/>
                <w:lang w:val="hy-AM"/>
              </w:rPr>
              <w:t xml:space="preserve"> </w:t>
            </w:r>
            <w:r w:rsidRPr="007E034A">
              <w:rPr>
                <w:rFonts w:ascii="GHEA Grapalat" w:hAnsi="GHEA Grapalat" w:cs="Sylfaen"/>
                <w:sz w:val="16"/>
                <w:szCs w:val="16"/>
                <w:lang w:val="hy-AM"/>
              </w:rPr>
              <w:t>և</w:t>
            </w:r>
            <w:r w:rsidRPr="007E034A">
              <w:rPr>
                <w:rFonts w:ascii="GHEA Grapalat" w:hAnsi="GHEA Grapalat" w:cs="Arial"/>
                <w:sz w:val="16"/>
                <w:szCs w:val="16"/>
                <w:lang w:val="hy-AM"/>
              </w:rPr>
              <w:t xml:space="preserve"> </w:t>
            </w:r>
            <w:r w:rsidRPr="007E034A">
              <w:rPr>
                <w:rFonts w:ascii="GHEA Grapalat" w:hAnsi="GHEA Grapalat" w:cs="Sylfaen"/>
                <w:sz w:val="16"/>
                <w:szCs w:val="16"/>
                <w:lang w:val="hy-AM"/>
              </w:rPr>
              <w:t>մակնշումը</w:t>
            </w:r>
            <w:r w:rsidRPr="007E034A">
              <w:rPr>
                <w:rFonts w:ascii="GHEA Grapalat" w:hAnsi="GHEA Grapalat" w:cs="Arial"/>
                <w:sz w:val="16"/>
                <w:szCs w:val="16"/>
                <w:lang w:val="hy-AM"/>
              </w:rPr>
              <w:t xml:space="preserve">` </w:t>
            </w:r>
            <w:r w:rsidRPr="007E034A">
              <w:rPr>
                <w:rFonts w:ascii="GHEA Grapalat" w:hAnsi="GHEA Grapalat" w:cs="Sylfaen"/>
                <w:sz w:val="16"/>
                <w:szCs w:val="16"/>
                <w:lang w:val="hy-AM"/>
              </w:rPr>
              <w:t>ըստ</w:t>
            </w:r>
            <w:r w:rsidRPr="007E034A">
              <w:rPr>
                <w:rFonts w:ascii="GHEA Grapalat" w:hAnsi="GHEA Grapalat" w:cs="Arial"/>
                <w:sz w:val="16"/>
                <w:szCs w:val="16"/>
                <w:lang w:val="hy-AM"/>
              </w:rPr>
              <w:t xml:space="preserve"> </w:t>
            </w:r>
            <w:r w:rsidRPr="007E034A">
              <w:rPr>
                <w:rFonts w:ascii="GHEA Grapalat" w:hAnsi="GHEA Grapalat" w:cs="Sylfaen"/>
                <w:sz w:val="16"/>
                <w:szCs w:val="16"/>
                <w:lang w:val="hy-AM"/>
              </w:rPr>
              <w:t>ՀՀ</w:t>
            </w:r>
            <w:r w:rsidRPr="007E034A">
              <w:rPr>
                <w:rFonts w:ascii="GHEA Grapalat" w:hAnsi="GHEA Grapalat" w:cs="Arial"/>
                <w:sz w:val="16"/>
                <w:szCs w:val="16"/>
                <w:lang w:val="hy-AM"/>
              </w:rPr>
              <w:t xml:space="preserve"> </w:t>
            </w:r>
            <w:r w:rsidRPr="007E034A">
              <w:rPr>
                <w:rFonts w:ascii="GHEA Grapalat" w:hAnsi="GHEA Grapalat" w:cs="Sylfaen"/>
                <w:sz w:val="16"/>
                <w:szCs w:val="16"/>
                <w:lang w:val="hy-AM"/>
              </w:rPr>
              <w:t>կառավարության</w:t>
            </w:r>
            <w:r w:rsidRPr="007E034A">
              <w:rPr>
                <w:rFonts w:ascii="GHEA Grapalat" w:hAnsi="GHEA Grapalat" w:cs="Arial"/>
                <w:sz w:val="16"/>
                <w:szCs w:val="16"/>
                <w:lang w:val="hy-AM"/>
              </w:rPr>
              <w:t xml:space="preserve"> 2009 </w:t>
            </w:r>
            <w:r w:rsidRPr="007E034A">
              <w:rPr>
                <w:rFonts w:ascii="GHEA Grapalat" w:hAnsi="GHEA Grapalat" w:cs="Sylfaen"/>
                <w:sz w:val="16"/>
                <w:szCs w:val="16"/>
                <w:lang w:val="hy-AM"/>
              </w:rPr>
              <w:t>թ</w:t>
            </w:r>
            <w:r w:rsidRPr="007E034A">
              <w:rPr>
                <w:rFonts w:ascii="GHEA Grapalat" w:hAnsi="GHEA Grapalat" w:cs="Arial"/>
                <w:sz w:val="16"/>
                <w:szCs w:val="16"/>
                <w:lang w:val="hy-AM"/>
              </w:rPr>
              <w:t xml:space="preserve">. </w:t>
            </w:r>
            <w:r w:rsidRPr="007E034A">
              <w:rPr>
                <w:rFonts w:ascii="GHEA Grapalat" w:hAnsi="GHEA Grapalat" w:cs="Sylfaen"/>
                <w:sz w:val="16"/>
                <w:szCs w:val="16"/>
                <w:lang w:val="hy-AM"/>
              </w:rPr>
              <w:t>Հունիսի</w:t>
            </w:r>
            <w:r w:rsidRPr="007E034A">
              <w:rPr>
                <w:rFonts w:ascii="GHEA Grapalat" w:hAnsi="GHEA Grapalat" w:cs="Calibri"/>
                <w:sz w:val="16"/>
                <w:szCs w:val="16"/>
                <w:lang w:val="hy-AM"/>
              </w:rPr>
              <w:t xml:space="preserve"> 26-</w:t>
            </w:r>
            <w:r w:rsidRPr="007E034A">
              <w:rPr>
                <w:rFonts w:ascii="GHEA Grapalat" w:hAnsi="GHEA Grapalat" w:cs="Sylfaen"/>
                <w:sz w:val="16"/>
                <w:szCs w:val="16"/>
                <w:lang w:val="hy-AM"/>
              </w:rPr>
              <w:t>ի</w:t>
            </w:r>
            <w:r w:rsidRPr="007E034A">
              <w:rPr>
                <w:rFonts w:ascii="GHEA Grapalat" w:hAnsi="GHEA Grapalat" w:cs="Arial"/>
                <w:sz w:val="16"/>
                <w:szCs w:val="16"/>
                <w:lang w:val="hy-AM"/>
              </w:rPr>
              <w:t xml:space="preserve"> </w:t>
            </w:r>
            <w:r w:rsidRPr="007E034A">
              <w:rPr>
                <w:rFonts w:ascii="GHEA Grapalat" w:hAnsi="GHEA Grapalat" w:cs="Sylfaen"/>
                <w:sz w:val="16"/>
                <w:szCs w:val="16"/>
                <w:lang w:val="hy-AM"/>
              </w:rPr>
              <w:t>թիվ</w:t>
            </w:r>
            <w:r w:rsidRPr="007E034A">
              <w:rPr>
                <w:rFonts w:ascii="GHEA Grapalat" w:hAnsi="GHEA Grapalat" w:cs="Arial"/>
                <w:sz w:val="16"/>
                <w:szCs w:val="16"/>
                <w:lang w:val="hy-AM"/>
              </w:rPr>
              <w:t xml:space="preserve"> 744-</w:t>
            </w:r>
            <w:r w:rsidRPr="007E034A">
              <w:rPr>
                <w:rFonts w:ascii="GHEA Grapalat" w:hAnsi="GHEA Grapalat" w:cs="Sylfaen"/>
                <w:sz w:val="16"/>
                <w:szCs w:val="16"/>
                <w:lang w:val="hy-AM"/>
              </w:rPr>
              <w:t>Ն</w:t>
            </w:r>
            <w:r w:rsidRPr="007E034A">
              <w:rPr>
                <w:rFonts w:ascii="GHEA Grapalat" w:hAnsi="GHEA Grapalat" w:cs="Arial"/>
                <w:sz w:val="16"/>
                <w:szCs w:val="16"/>
                <w:lang w:val="hy-AM"/>
              </w:rPr>
              <w:t xml:space="preserve"> </w:t>
            </w:r>
            <w:r w:rsidRPr="007E034A">
              <w:rPr>
                <w:rFonts w:ascii="GHEA Grapalat" w:hAnsi="GHEA Grapalat" w:cs="Sylfaen"/>
                <w:sz w:val="16"/>
                <w:szCs w:val="16"/>
                <w:lang w:val="hy-AM"/>
              </w:rPr>
              <w:t>որոշմամբ</w:t>
            </w:r>
            <w:r w:rsidRPr="007E034A">
              <w:rPr>
                <w:rFonts w:ascii="GHEA Grapalat" w:hAnsi="GHEA Grapalat" w:cs="Arial"/>
                <w:sz w:val="16"/>
                <w:szCs w:val="16"/>
                <w:lang w:val="hy-AM"/>
              </w:rPr>
              <w:t xml:space="preserve"> </w:t>
            </w:r>
            <w:r w:rsidRPr="007E034A">
              <w:rPr>
                <w:rFonts w:ascii="GHEA Grapalat" w:hAnsi="GHEA Grapalat" w:cs="Sylfaen"/>
                <w:sz w:val="16"/>
                <w:szCs w:val="16"/>
                <w:lang w:val="hy-AM"/>
              </w:rPr>
              <w:t>հաստատված</w:t>
            </w:r>
            <w:r w:rsidRPr="007E034A">
              <w:rPr>
                <w:rFonts w:ascii="GHEA Grapalat" w:hAnsi="GHEA Grapalat" w:cs="Arial"/>
                <w:sz w:val="16"/>
                <w:szCs w:val="16"/>
                <w:lang w:val="hy-AM"/>
              </w:rPr>
              <w:t xml:space="preserve"> “</w:t>
            </w:r>
            <w:r w:rsidRPr="007E034A">
              <w:rPr>
                <w:rFonts w:ascii="GHEA Grapalat" w:hAnsi="GHEA Grapalat" w:cs="Sylfaen"/>
                <w:sz w:val="16"/>
                <w:szCs w:val="16"/>
                <w:lang w:val="hy-AM"/>
              </w:rPr>
              <w:t>Հյութերին</w:t>
            </w:r>
            <w:r w:rsidRPr="007E034A">
              <w:rPr>
                <w:rFonts w:ascii="GHEA Grapalat" w:hAnsi="GHEA Grapalat" w:cs="Arial"/>
                <w:sz w:val="16"/>
                <w:szCs w:val="16"/>
                <w:lang w:val="hy-AM"/>
              </w:rPr>
              <w:t xml:space="preserve"> </w:t>
            </w:r>
            <w:r w:rsidRPr="007E034A">
              <w:rPr>
                <w:rFonts w:ascii="GHEA Grapalat" w:hAnsi="GHEA Grapalat" w:cs="Sylfaen"/>
                <w:sz w:val="16"/>
                <w:szCs w:val="16"/>
                <w:lang w:val="hy-AM"/>
              </w:rPr>
              <w:t>և</w:t>
            </w:r>
            <w:r w:rsidRPr="007E034A">
              <w:rPr>
                <w:rFonts w:ascii="GHEA Grapalat" w:hAnsi="GHEA Grapalat" w:cs="Arial"/>
                <w:sz w:val="16"/>
                <w:szCs w:val="16"/>
                <w:lang w:val="hy-AM"/>
              </w:rPr>
              <w:t xml:space="preserve"> </w:t>
            </w:r>
            <w:r w:rsidRPr="007E034A">
              <w:rPr>
                <w:rFonts w:ascii="GHEA Grapalat" w:hAnsi="GHEA Grapalat" w:cs="Sylfaen"/>
                <w:sz w:val="16"/>
                <w:szCs w:val="16"/>
                <w:lang w:val="hy-AM"/>
              </w:rPr>
              <w:t>հյութամթերքներին</w:t>
            </w:r>
            <w:r w:rsidRPr="007E034A">
              <w:rPr>
                <w:rFonts w:ascii="GHEA Grapalat" w:hAnsi="GHEA Grapalat" w:cs="Arial"/>
                <w:sz w:val="16"/>
                <w:szCs w:val="16"/>
                <w:lang w:val="hy-AM"/>
              </w:rPr>
              <w:t xml:space="preserve"> </w:t>
            </w:r>
            <w:r w:rsidRPr="007E034A">
              <w:rPr>
                <w:rFonts w:ascii="GHEA Grapalat" w:hAnsi="GHEA Grapalat" w:cs="Sylfaen"/>
                <w:sz w:val="16"/>
                <w:szCs w:val="16"/>
                <w:lang w:val="hy-AM"/>
              </w:rPr>
              <w:t>ներկայացվող</w:t>
            </w:r>
            <w:r w:rsidRPr="007E034A">
              <w:rPr>
                <w:rFonts w:ascii="GHEA Grapalat" w:hAnsi="GHEA Grapalat" w:cs="Calibri"/>
                <w:sz w:val="16"/>
                <w:szCs w:val="16"/>
                <w:lang w:val="hy-AM"/>
              </w:rPr>
              <w:t xml:space="preserve"> </w:t>
            </w:r>
            <w:r w:rsidRPr="007E034A">
              <w:rPr>
                <w:rFonts w:ascii="GHEA Grapalat" w:hAnsi="GHEA Grapalat" w:cs="Sylfaen"/>
                <w:sz w:val="16"/>
                <w:szCs w:val="16"/>
                <w:lang w:val="hy-AM"/>
              </w:rPr>
              <w:t>պահանջների</w:t>
            </w:r>
            <w:r w:rsidRPr="007E034A">
              <w:rPr>
                <w:rFonts w:ascii="GHEA Grapalat" w:hAnsi="GHEA Grapalat" w:cs="Arial"/>
                <w:sz w:val="16"/>
                <w:szCs w:val="16"/>
                <w:lang w:val="hy-AM"/>
              </w:rPr>
              <w:t xml:space="preserve"> </w:t>
            </w:r>
            <w:r w:rsidRPr="007E034A">
              <w:rPr>
                <w:rFonts w:ascii="GHEA Grapalat" w:hAnsi="GHEA Grapalat" w:cs="Sylfaen"/>
                <w:sz w:val="16"/>
                <w:szCs w:val="16"/>
                <w:lang w:val="hy-AM"/>
              </w:rPr>
              <w:t>տեխնիկական</w:t>
            </w:r>
            <w:r w:rsidRPr="007E034A">
              <w:rPr>
                <w:rFonts w:ascii="GHEA Grapalat" w:hAnsi="GHEA Grapalat" w:cs="Arial"/>
                <w:sz w:val="16"/>
                <w:szCs w:val="16"/>
                <w:lang w:val="hy-AM"/>
              </w:rPr>
              <w:t xml:space="preserve"> </w:t>
            </w:r>
            <w:r w:rsidRPr="007E034A">
              <w:rPr>
                <w:rFonts w:ascii="GHEA Grapalat" w:hAnsi="GHEA Grapalat" w:cs="Sylfaen"/>
                <w:sz w:val="16"/>
                <w:szCs w:val="16"/>
                <w:lang w:val="hy-AM"/>
              </w:rPr>
              <w:t>կանոնակարգի</w:t>
            </w:r>
            <w:r w:rsidRPr="007E034A">
              <w:rPr>
                <w:rFonts w:ascii="GHEA Grapalat" w:hAnsi="GHEA Grapalat" w:cs="Arial"/>
                <w:sz w:val="16"/>
                <w:szCs w:val="16"/>
                <w:lang w:val="hy-AM"/>
              </w:rPr>
              <w:t>”, “</w:t>
            </w:r>
            <w:r w:rsidRPr="007E034A">
              <w:rPr>
                <w:rFonts w:ascii="GHEA Grapalat" w:hAnsi="GHEA Grapalat" w:cs="Sylfaen"/>
                <w:sz w:val="16"/>
                <w:szCs w:val="16"/>
                <w:lang w:val="hy-AM"/>
              </w:rPr>
              <w:t>Սննդամթերքի</w:t>
            </w:r>
            <w:r w:rsidRPr="007E034A">
              <w:rPr>
                <w:rFonts w:ascii="GHEA Grapalat" w:hAnsi="GHEA Grapalat" w:cs="Arial"/>
                <w:sz w:val="16"/>
                <w:szCs w:val="16"/>
                <w:lang w:val="hy-AM"/>
              </w:rPr>
              <w:t xml:space="preserve"> </w:t>
            </w:r>
            <w:r w:rsidRPr="007E034A">
              <w:rPr>
                <w:rFonts w:ascii="GHEA Grapalat" w:hAnsi="GHEA Grapalat" w:cs="Sylfaen"/>
                <w:sz w:val="16"/>
                <w:szCs w:val="16"/>
                <w:lang w:val="hy-AM"/>
              </w:rPr>
              <w:t>անվտանգության</w:t>
            </w:r>
            <w:r w:rsidRPr="007E034A">
              <w:rPr>
                <w:rFonts w:ascii="GHEA Grapalat" w:hAnsi="GHEA Grapalat" w:cs="Arial"/>
                <w:sz w:val="16"/>
                <w:szCs w:val="16"/>
                <w:lang w:val="hy-AM"/>
              </w:rPr>
              <w:t xml:space="preserve"> </w:t>
            </w:r>
            <w:r w:rsidRPr="007E034A">
              <w:rPr>
                <w:rFonts w:ascii="GHEA Grapalat" w:hAnsi="GHEA Grapalat" w:cs="Sylfaen"/>
                <w:sz w:val="16"/>
                <w:szCs w:val="16"/>
                <w:lang w:val="hy-AM"/>
              </w:rPr>
              <w:t>մասին</w:t>
            </w:r>
            <w:r w:rsidRPr="007E034A">
              <w:rPr>
                <w:rFonts w:ascii="GHEA Grapalat" w:hAnsi="GHEA Grapalat" w:cs="Arial"/>
                <w:sz w:val="16"/>
                <w:szCs w:val="16"/>
                <w:lang w:val="hy-AM"/>
              </w:rPr>
              <w:t xml:space="preserve">” </w:t>
            </w:r>
            <w:r w:rsidRPr="007E034A">
              <w:rPr>
                <w:rFonts w:ascii="GHEA Grapalat" w:hAnsi="GHEA Grapalat" w:cs="Sylfaen"/>
                <w:sz w:val="16"/>
                <w:szCs w:val="16"/>
                <w:lang w:val="hy-AM"/>
              </w:rPr>
              <w:t>ՀՀ</w:t>
            </w:r>
            <w:r w:rsidRPr="007E034A">
              <w:rPr>
                <w:rFonts w:ascii="GHEA Grapalat" w:hAnsi="GHEA Grapalat" w:cs="Calibri"/>
                <w:sz w:val="16"/>
                <w:szCs w:val="16"/>
                <w:lang w:val="hy-AM"/>
              </w:rPr>
              <w:t xml:space="preserve"> </w:t>
            </w:r>
            <w:r w:rsidRPr="007E034A">
              <w:rPr>
                <w:rFonts w:ascii="GHEA Grapalat" w:hAnsi="GHEA Grapalat" w:cs="Sylfaen"/>
                <w:sz w:val="16"/>
                <w:szCs w:val="16"/>
                <w:lang w:val="hy-AM"/>
              </w:rPr>
              <w:t>օրենքի</w:t>
            </w:r>
            <w:r w:rsidRPr="007E034A">
              <w:rPr>
                <w:rFonts w:ascii="GHEA Grapalat" w:hAnsi="GHEA Grapalat" w:cs="Arial"/>
                <w:sz w:val="16"/>
                <w:szCs w:val="16"/>
                <w:lang w:val="hy-AM"/>
              </w:rPr>
              <w:t xml:space="preserve"> 8-</w:t>
            </w:r>
            <w:r w:rsidRPr="007E034A">
              <w:rPr>
                <w:rFonts w:ascii="GHEA Grapalat" w:hAnsi="GHEA Grapalat" w:cs="Sylfaen"/>
                <w:sz w:val="16"/>
                <w:szCs w:val="16"/>
                <w:lang w:val="hy-AM"/>
              </w:rPr>
              <w:t>րդ</w:t>
            </w:r>
            <w:r w:rsidRPr="007E034A">
              <w:rPr>
                <w:rFonts w:ascii="GHEA Grapalat" w:hAnsi="GHEA Grapalat" w:cs="Arial"/>
                <w:sz w:val="16"/>
                <w:szCs w:val="16"/>
                <w:lang w:val="hy-AM"/>
              </w:rPr>
              <w:t xml:space="preserve"> </w:t>
            </w:r>
            <w:r w:rsidRPr="007E034A">
              <w:rPr>
                <w:rFonts w:ascii="GHEA Grapalat" w:hAnsi="GHEA Grapalat" w:cs="Sylfaen"/>
                <w:sz w:val="16"/>
                <w:szCs w:val="16"/>
                <w:lang w:val="hy-AM"/>
              </w:rPr>
              <w:t>հոդվածի</w:t>
            </w:r>
            <w:r w:rsidRPr="007E034A">
              <w:rPr>
                <w:rFonts w:ascii="GHEA Grapalat" w:hAnsi="GHEA Grapalat" w:cs="Tahoma"/>
                <w:sz w:val="16"/>
                <w:szCs w:val="16"/>
                <w:lang w:val="hy-AM"/>
              </w:rPr>
              <w:t>։</w:t>
            </w:r>
          </w:p>
        </w:tc>
        <w:tc>
          <w:tcPr>
            <w:tcW w:w="895" w:type="dxa"/>
            <w:tcBorders>
              <w:top w:val="single" w:sz="4" w:space="0" w:color="auto"/>
              <w:left w:val="single" w:sz="4" w:space="0" w:color="auto"/>
              <w:bottom w:val="single" w:sz="4" w:space="0" w:color="auto"/>
              <w:right w:val="single" w:sz="4" w:space="0" w:color="auto"/>
            </w:tcBorders>
            <w:vAlign w:val="center"/>
          </w:tcPr>
          <w:p w:rsidR="00F762AF" w:rsidRPr="00F762AF" w:rsidRDefault="00F762AF" w:rsidP="00814300">
            <w:pPr>
              <w:jc w:val="center"/>
              <w:rPr>
                <w:rFonts w:asciiTheme="minorHAnsi" w:hAnsiTheme="minorHAnsi"/>
                <w:sz w:val="16"/>
                <w:szCs w:val="16"/>
                <w:lang w:val="hy-AM"/>
              </w:rPr>
            </w:pPr>
            <w:r>
              <w:rPr>
                <w:rFonts w:asciiTheme="minorHAnsi" w:hAnsiTheme="minorHAnsi"/>
                <w:bCs/>
                <w:sz w:val="16"/>
                <w:szCs w:val="16"/>
                <w:lang w:val="hy-AM"/>
              </w:rPr>
              <w:lastRenderedPageBreak/>
              <w:t>լիտր</w:t>
            </w:r>
          </w:p>
        </w:tc>
        <w:tc>
          <w:tcPr>
            <w:tcW w:w="857"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814300">
            <w:pPr>
              <w:jc w:val="center"/>
              <w:rPr>
                <w:rFonts w:ascii="GHEA Grapalat" w:hAnsi="GHEA Grapalat"/>
                <w:sz w:val="16"/>
                <w:szCs w:val="16"/>
              </w:rPr>
            </w:pPr>
          </w:p>
        </w:tc>
        <w:tc>
          <w:tcPr>
            <w:tcW w:w="775"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814300">
            <w:pPr>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762AF" w:rsidRPr="00651195" w:rsidRDefault="00651195" w:rsidP="00814300">
            <w:pPr>
              <w:jc w:val="center"/>
              <w:rPr>
                <w:rFonts w:asciiTheme="minorHAnsi" w:hAnsiTheme="minorHAnsi" w:cs="Calibri"/>
                <w:color w:val="000000"/>
                <w:sz w:val="16"/>
                <w:szCs w:val="16"/>
                <w:lang w:val="hy-AM"/>
              </w:rPr>
            </w:pPr>
            <w:r>
              <w:rPr>
                <w:rFonts w:asciiTheme="minorHAnsi" w:hAnsiTheme="minorHAnsi" w:cs="Calibri"/>
                <w:color w:val="000000"/>
                <w:sz w:val="16"/>
                <w:szCs w:val="16"/>
                <w:lang w:val="hy-AM"/>
              </w:rPr>
              <w:t>386</w:t>
            </w:r>
          </w:p>
        </w:tc>
        <w:tc>
          <w:tcPr>
            <w:tcW w:w="1134"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0C30C4">
            <w:pPr>
              <w:jc w:val="center"/>
              <w:rPr>
                <w:rFonts w:ascii="GHEA Grapalat" w:hAnsi="GHEA Grapalat"/>
                <w:sz w:val="16"/>
                <w:szCs w:val="16"/>
              </w:rPr>
            </w:pPr>
            <w:r w:rsidRPr="005F7428">
              <w:rPr>
                <w:rFonts w:ascii="GHEA Grapalat" w:hAnsi="GHEA Grapalat" w:cs="Sylfaen"/>
                <w:sz w:val="16"/>
                <w:szCs w:val="16"/>
                <w:lang w:val="hy-AM"/>
              </w:rPr>
              <w:t>Գ</w:t>
            </w:r>
            <w:r w:rsidRPr="005F7428">
              <w:rPr>
                <w:rFonts w:ascii="MS Mincho" w:eastAsia="MS Mincho" w:hAnsi="MS Mincho" w:cs="MS Mincho" w:hint="eastAsia"/>
                <w:sz w:val="16"/>
                <w:szCs w:val="16"/>
                <w:lang w:val="hy-AM"/>
              </w:rPr>
              <w:t>․</w:t>
            </w:r>
            <w:r>
              <w:rPr>
                <w:rFonts w:ascii="GHEA Grapalat" w:hAnsi="GHEA Grapalat" w:cs="Sylfaen"/>
                <w:sz w:val="16"/>
                <w:szCs w:val="16"/>
                <w:lang w:val="hy-AM"/>
              </w:rPr>
              <w:t>Դիմիտրով</w:t>
            </w:r>
            <w:r w:rsidRPr="005F7428">
              <w:rPr>
                <w:rFonts w:ascii="GHEA Grapalat" w:hAnsi="GHEA Grapalat" w:cs="Arial"/>
                <w:sz w:val="16"/>
                <w:szCs w:val="16"/>
                <w:lang w:val="hy-AM"/>
              </w:rPr>
              <w:t xml:space="preserve">, </w:t>
            </w:r>
          </w:p>
        </w:tc>
        <w:tc>
          <w:tcPr>
            <w:tcW w:w="1603"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2B02DB">
            <w:pPr>
              <w:jc w:val="center"/>
              <w:rPr>
                <w:rFonts w:ascii="GHEA Grapalat" w:hAnsi="GHEA Grapalat"/>
                <w:sz w:val="16"/>
                <w:szCs w:val="16"/>
                <w:lang w:val="pt-BR"/>
              </w:rPr>
            </w:pPr>
            <w:r w:rsidRPr="005F7428">
              <w:rPr>
                <w:rFonts w:ascii="GHEA Grapalat" w:hAnsi="GHEA Grapalat" w:cs="Calibri"/>
                <w:sz w:val="16"/>
                <w:szCs w:val="16"/>
                <w:lang w:val="pt-BR"/>
              </w:rPr>
              <w:t>2-</w:t>
            </w:r>
            <w:r w:rsidRPr="005F7428">
              <w:rPr>
                <w:rFonts w:ascii="GHEA Grapalat" w:hAnsi="GHEA Grapalat" w:cs="Calibri"/>
                <w:sz w:val="16"/>
                <w:szCs w:val="16"/>
              </w:rPr>
              <w:t>րդ</w:t>
            </w:r>
            <w:r w:rsidRPr="005F7428">
              <w:rPr>
                <w:rFonts w:ascii="GHEA Grapalat" w:hAnsi="GHEA Grapalat" w:cs="Calibri"/>
                <w:sz w:val="16"/>
                <w:szCs w:val="16"/>
                <w:lang w:val="pt-BR"/>
              </w:rPr>
              <w:t xml:space="preserve"> </w:t>
            </w:r>
            <w:r w:rsidRPr="005F7428">
              <w:rPr>
                <w:rFonts w:ascii="GHEA Grapalat" w:hAnsi="GHEA Grapalat" w:cs="Calibri"/>
                <w:sz w:val="16"/>
                <w:szCs w:val="16"/>
              </w:rPr>
              <w:t>մատակարարումը</w:t>
            </w:r>
            <w:r w:rsidRPr="005F7428">
              <w:rPr>
                <w:rFonts w:ascii="GHEA Grapalat" w:hAnsi="GHEA Grapalat" w:cs="Calibri"/>
                <w:sz w:val="16"/>
                <w:szCs w:val="16"/>
                <w:lang w:val="pt-BR"/>
              </w:rPr>
              <w:t xml:space="preserve"> </w:t>
            </w:r>
            <w:r w:rsidRPr="005F7428">
              <w:rPr>
                <w:rFonts w:ascii="GHEA Grapalat" w:hAnsi="GHEA Grapalat" w:cs="Calibri"/>
                <w:sz w:val="16"/>
                <w:szCs w:val="16"/>
              </w:rPr>
              <w:t>Համաձայն</w:t>
            </w:r>
            <w:r w:rsidRPr="005F7428">
              <w:rPr>
                <w:rFonts w:ascii="GHEA Grapalat" w:hAnsi="GHEA Grapalat" w:cs="Calibri"/>
                <w:sz w:val="16"/>
                <w:szCs w:val="16"/>
                <w:lang w:val="pt-BR"/>
              </w:rPr>
              <w:t xml:space="preserve"> </w:t>
            </w:r>
            <w:r w:rsidRPr="005F7428">
              <w:rPr>
                <w:rFonts w:ascii="GHEA Grapalat" w:hAnsi="GHEA Grapalat" w:cs="Calibri"/>
                <w:sz w:val="16"/>
                <w:szCs w:val="16"/>
                <w:lang w:val="ru-RU"/>
              </w:rPr>
              <w:t>նախապես</w:t>
            </w:r>
            <w:r w:rsidRPr="005F7428">
              <w:rPr>
                <w:rFonts w:ascii="GHEA Grapalat" w:hAnsi="GHEA Grapalat" w:cs="Calibri"/>
                <w:sz w:val="16"/>
                <w:szCs w:val="16"/>
                <w:lang w:val="pt-BR"/>
              </w:rPr>
              <w:t xml:space="preserve">  </w:t>
            </w:r>
            <w:r w:rsidRPr="005F7428">
              <w:rPr>
                <w:rFonts w:ascii="GHEA Grapalat" w:hAnsi="GHEA Grapalat" w:cs="Calibri"/>
                <w:sz w:val="16"/>
                <w:szCs w:val="16"/>
              </w:rPr>
              <w:t>պատվերի</w:t>
            </w:r>
            <w:r w:rsidRPr="005F7428">
              <w:rPr>
                <w:rFonts w:ascii="GHEA Grapalat" w:hAnsi="GHEA Grapalat" w:cs="Calibri"/>
                <w:sz w:val="16"/>
                <w:szCs w:val="16"/>
                <w:lang w:val="pt-BR"/>
              </w:rPr>
              <w:t xml:space="preserve"> </w:t>
            </w:r>
          </w:p>
        </w:tc>
        <w:tc>
          <w:tcPr>
            <w:tcW w:w="1190"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2B02DB">
            <w:pPr>
              <w:jc w:val="center"/>
              <w:rPr>
                <w:rFonts w:ascii="GHEA Grapalat" w:hAnsi="GHEA Grapalat"/>
                <w:sz w:val="16"/>
                <w:szCs w:val="16"/>
                <w:lang w:val="pt-BR"/>
              </w:rPr>
            </w:pPr>
            <w:r w:rsidRPr="005F7428">
              <w:rPr>
                <w:rFonts w:ascii="GHEA Grapalat" w:hAnsi="GHEA Grapalat"/>
                <w:sz w:val="16"/>
                <w:szCs w:val="16"/>
                <w:lang w:val="pt-BR"/>
              </w:rPr>
              <w:t>1-</w:t>
            </w:r>
            <w:r w:rsidRPr="005F7428">
              <w:rPr>
                <w:rFonts w:ascii="GHEA Grapalat" w:hAnsi="GHEA Grapalat"/>
                <w:sz w:val="16"/>
                <w:szCs w:val="16"/>
              </w:rPr>
              <w:t>ին</w:t>
            </w:r>
            <w:r w:rsidRPr="005F7428">
              <w:rPr>
                <w:rFonts w:ascii="GHEA Grapalat" w:hAnsi="GHEA Grapalat"/>
                <w:sz w:val="16"/>
                <w:szCs w:val="16"/>
                <w:lang w:val="pt-BR"/>
              </w:rPr>
              <w:t xml:space="preserve"> </w:t>
            </w:r>
            <w:r w:rsidRPr="005F7428">
              <w:rPr>
                <w:rFonts w:ascii="GHEA Grapalat" w:hAnsi="GHEA Grapalat"/>
                <w:sz w:val="16"/>
                <w:szCs w:val="16"/>
              </w:rPr>
              <w:t>մատակարարումը</w:t>
            </w:r>
            <w:r w:rsidRPr="005F7428">
              <w:rPr>
                <w:rFonts w:ascii="GHEA Grapalat" w:hAnsi="GHEA Grapalat"/>
                <w:sz w:val="16"/>
                <w:szCs w:val="16"/>
                <w:lang w:val="pt-BR"/>
              </w:rPr>
              <w:t xml:space="preserve"> </w:t>
            </w:r>
            <w:r w:rsidRPr="005F7428">
              <w:rPr>
                <w:rFonts w:ascii="GHEA Grapalat" w:hAnsi="GHEA Grapalat"/>
                <w:sz w:val="16"/>
                <w:szCs w:val="16"/>
              </w:rPr>
              <w:t>կկատարվի</w:t>
            </w:r>
            <w:r w:rsidRPr="005F7428">
              <w:rPr>
                <w:rFonts w:ascii="GHEA Grapalat" w:hAnsi="GHEA Grapalat"/>
                <w:sz w:val="16"/>
                <w:szCs w:val="16"/>
                <w:lang w:val="pt-BR"/>
              </w:rPr>
              <w:t xml:space="preserve"> </w:t>
            </w:r>
            <w:r>
              <w:rPr>
                <w:rFonts w:ascii="GHEA Grapalat" w:hAnsi="GHEA Grapalat"/>
                <w:sz w:val="16"/>
                <w:szCs w:val="16"/>
              </w:rPr>
              <w:t>համաձայնագիրը</w:t>
            </w:r>
            <w:r w:rsidRPr="002B02DB">
              <w:rPr>
                <w:rFonts w:ascii="GHEA Grapalat" w:hAnsi="GHEA Grapalat"/>
                <w:sz w:val="16"/>
                <w:szCs w:val="16"/>
                <w:lang w:val="pt-BR"/>
              </w:rPr>
              <w:t xml:space="preserve"> </w:t>
            </w:r>
            <w:r>
              <w:rPr>
                <w:rFonts w:ascii="GHEA Grapalat" w:hAnsi="GHEA Grapalat"/>
                <w:sz w:val="16"/>
                <w:szCs w:val="16"/>
              </w:rPr>
              <w:t>կնքման</w:t>
            </w:r>
            <w:r w:rsidRPr="002B02DB">
              <w:rPr>
                <w:rFonts w:ascii="GHEA Grapalat" w:hAnsi="GHEA Grapalat"/>
                <w:sz w:val="16"/>
                <w:szCs w:val="16"/>
                <w:lang w:val="pt-BR"/>
              </w:rPr>
              <w:t xml:space="preserve"> </w:t>
            </w:r>
            <w:r>
              <w:rPr>
                <w:rFonts w:ascii="GHEA Grapalat" w:hAnsi="GHEA Grapalat"/>
                <w:sz w:val="16"/>
                <w:szCs w:val="16"/>
              </w:rPr>
              <w:lastRenderedPageBreak/>
              <w:t>օրվանից</w:t>
            </w:r>
            <w:r w:rsidRPr="002B02DB">
              <w:rPr>
                <w:rFonts w:ascii="GHEA Grapalat" w:hAnsi="GHEA Grapalat"/>
                <w:sz w:val="16"/>
                <w:szCs w:val="16"/>
                <w:lang w:val="pt-BR"/>
              </w:rPr>
              <w:t xml:space="preserve"> </w:t>
            </w:r>
            <w:r>
              <w:rPr>
                <w:rFonts w:ascii="GHEA Grapalat" w:hAnsi="GHEA Grapalat"/>
                <w:sz w:val="16"/>
                <w:szCs w:val="16"/>
              </w:rPr>
              <w:t>սկսած</w:t>
            </w:r>
            <w:r w:rsidRPr="002B02DB">
              <w:rPr>
                <w:rFonts w:ascii="GHEA Grapalat" w:hAnsi="GHEA Grapalat"/>
                <w:sz w:val="16"/>
                <w:szCs w:val="16"/>
                <w:lang w:val="pt-BR"/>
              </w:rPr>
              <w:t xml:space="preserve"> </w:t>
            </w:r>
            <w:r w:rsidRPr="005F7428">
              <w:rPr>
                <w:rFonts w:ascii="GHEA Grapalat" w:hAnsi="GHEA Grapalat"/>
                <w:sz w:val="16"/>
                <w:szCs w:val="16"/>
                <w:lang w:val="pt-BR"/>
              </w:rPr>
              <w:t xml:space="preserve"> </w:t>
            </w:r>
          </w:p>
          <w:p w:rsidR="00F762AF" w:rsidRPr="00F4264E" w:rsidRDefault="00F762AF" w:rsidP="00F4264E">
            <w:pPr>
              <w:jc w:val="center"/>
              <w:rPr>
                <w:lang w:val="pt-BR"/>
              </w:rPr>
            </w:pPr>
          </w:p>
        </w:tc>
      </w:tr>
      <w:tr w:rsidR="00F762AF" w:rsidRPr="00761E13" w:rsidTr="00F4264E">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F762AF" w:rsidRPr="00113FF3" w:rsidRDefault="00F762AF" w:rsidP="00814300">
            <w:pPr>
              <w:jc w:val="center"/>
              <w:rPr>
                <w:rFonts w:asciiTheme="minorHAnsi" w:hAnsiTheme="minorHAnsi"/>
                <w:sz w:val="16"/>
                <w:szCs w:val="16"/>
                <w:lang w:val="hy-AM"/>
              </w:rPr>
            </w:pPr>
            <w:r>
              <w:rPr>
                <w:rFonts w:asciiTheme="minorHAnsi" w:hAnsiTheme="minorHAnsi"/>
                <w:sz w:val="16"/>
                <w:szCs w:val="16"/>
                <w:lang w:val="hy-AM"/>
              </w:rPr>
              <w:lastRenderedPageBreak/>
              <w:t>10</w:t>
            </w:r>
          </w:p>
        </w:tc>
        <w:tc>
          <w:tcPr>
            <w:tcW w:w="1405" w:type="dxa"/>
            <w:tcBorders>
              <w:top w:val="single" w:sz="4" w:space="0" w:color="auto"/>
              <w:left w:val="single" w:sz="4" w:space="0" w:color="auto"/>
              <w:bottom w:val="single" w:sz="4" w:space="0" w:color="auto"/>
              <w:right w:val="single" w:sz="4" w:space="0" w:color="auto"/>
            </w:tcBorders>
            <w:vAlign w:val="center"/>
          </w:tcPr>
          <w:p w:rsidR="00F762AF" w:rsidRPr="00F762AF" w:rsidRDefault="00F762AF" w:rsidP="00F762AF">
            <w:pPr>
              <w:jc w:val="center"/>
              <w:rPr>
                <w:rFonts w:asciiTheme="minorHAnsi" w:hAnsiTheme="minorHAnsi"/>
                <w:sz w:val="16"/>
                <w:szCs w:val="16"/>
                <w:lang w:val="hy-AM"/>
              </w:rPr>
            </w:pPr>
            <w:r w:rsidRPr="005F7428">
              <w:rPr>
                <w:rFonts w:ascii="GHEA Grapalat" w:hAnsi="GHEA Grapalat"/>
                <w:sz w:val="16"/>
                <w:szCs w:val="16"/>
              </w:rPr>
              <w:t>158</w:t>
            </w:r>
            <w:r>
              <w:rPr>
                <w:rFonts w:asciiTheme="minorHAnsi" w:hAnsiTheme="minorHAnsi"/>
                <w:sz w:val="16"/>
                <w:szCs w:val="16"/>
                <w:lang w:val="hy-AM"/>
              </w:rPr>
              <w:t>72400</w:t>
            </w:r>
          </w:p>
        </w:tc>
        <w:tc>
          <w:tcPr>
            <w:tcW w:w="1499" w:type="dxa"/>
            <w:tcBorders>
              <w:top w:val="single" w:sz="4" w:space="0" w:color="auto"/>
              <w:left w:val="single" w:sz="4" w:space="0" w:color="auto"/>
              <w:bottom w:val="single" w:sz="4" w:space="0" w:color="auto"/>
              <w:right w:val="single" w:sz="4" w:space="0" w:color="auto"/>
            </w:tcBorders>
            <w:vAlign w:val="center"/>
          </w:tcPr>
          <w:p w:rsidR="00F762AF" w:rsidRPr="001344B2" w:rsidRDefault="00F762AF" w:rsidP="00F228B0">
            <w:pPr>
              <w:jc w:val="center"/>
              <w:rPr>
                <w:rFonts w:ascii="Sylfaen" w:hAnsi="Sylfaen" w:cs="Calibri"/>
                <w:color w:val="000000"/>
                <w:sz w:val="16"/>
                <w:szCs w:val="16"/>
                <w:lang w:val="hy-AM"/>
              </w:rPr>
            </w:pPr>
            <w:r>
              <w:rPr>
                <w:rFonts w:ascii="Arial" w:hAnsi="Arial" w:cs="Arial"/>
                <w:sz w:val="18"/>
                <w:szCs w:val="18"/>
                <w:lang w:val="hy-AM"/>
              </w:rPr>
              <w:t>Աղ, կերակրի</w:t>
            </w:r>
          </w:p>
        </w:tc>
        <w:tc>
          <w:tcPr>
            <w:tcW w:w="1248"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814300">
            <w:pPr>
              <w:jc w:val="center"/>
              <w:rPr>
                <w:rFonts w:ascii="GHEA Grapalat" w:hAnsi="GHEA Grapalat"/>
                <w:sz w:val="16"/>
                <w:szCs w:val="16"/>
              </w:rPr>
            </w:pPr>
          </w:p>
        </w:tc>
        <w:tc>
          <w:tcPr>
            <w:tcW w:w="2350" w:type="dxa"/>
            <w:tcBorders>
              <w:top w:val="single" w:sz="4" w:space="0" w:color="auto"/>
              <w:left w:val="single" w:sz="4" w:space="0" w:color="auto"/>
              <w:bottom w:val="single" w:sz="4" w:space="0" w:color="auto"/>
              <w:right w:val="single" w:sz="4" w:space="0" w:color="auto"/>
            </w:tcBorders>
            <w:vAlign w:val="center"/>
          </w:tcPr>
          <w:p w:rsidR="00F762AF" w:rsidRPr="005F7428" w:rsidRDefault="00D65FA1" w:rsidP="00F762AF">
            <w:pPr>
              <w:jc w:val="center"/>
              <w:rPr>
                <w:rFonts w:ascii="GHEA Grapalat" w:hAnsi="GHEA Grapalat"/>
                <w:color w:val="000000"/>
                <w:sz w:val="16"/>
                <w:szCs w:val="16"/>
              </w:rPr>
            </w:pPr>
            <w:r w:rsidRPr="00D65FA1">
              <w:rPr>
                <w:rFonts w:ascii="GHEA Grapalat" w:hAnsi="GHEA Grapalat"/>
                <w:color w:val="000000"/>
                <w:sz w:val="16"/>
                <w:szCs w:val="16"/>
              </w:rPr>
              <w:t>Կերակրի աղ` բարձր տեսակի, յոդացված ՀՍՏ 239-2005  Պիտանելիության ժամկետը արտադրման օրվանից ոչ պակաս 12 ամիս:</w:t>
            </w:r>
          </w:p>
        </w:tc>
        <w:tc>
          <w:tcPr>
            <w:tcW w:w="895"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814300">
            <w:pPr>
              <w:jc w:val="center"/>
              <w:rPr>
                <w:rFonts w:ascii="GHEA Grapalat" w:hAnsi="GHEA Grapalat"/>
                <w:bCs/>
                <w:sz w:val="16"/>
                <w:szCs w:val="16"/>
              </w:rPr>
            </w:pPr>
            <w:r w:rsidRPr="005F7428">
              <w:rPr>
                <w:rFonts w:ascii="GHEA Grapalat" w:hAnsi="GHEA Grapalat" w:cs="Sylfaen"/>
                <w:bCs/>
                <w:sz w:val="16"/>
                <w:szCs w:val="16"/>
              </w:rPr>
              <w:t>կգ</w:t>
            </w:r>
          </w:p>
        </w:tc>
        <w:tc>
          <w:tcPr>
            <w:tcW w:w="857"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814300">
            <w:pPr>
              <w:jc w:val="center"/>
              <w:rPr>
                <w:rFonts w:ascii="GHEA Grapalat" w:hAnsi="GHEA Grapalat"/>
                <w:sz w:val="16"/>
                <w:szCs w:val="16"/>
              </w:rPr>
            </w:pPr>
          </w:p>
        </w:tc>
        <w:tc>
          <w:tcPr>
            <w:tcW w:w="775"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814300">
            <w:pPr>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762AF" w:rsidRPr="00113FF3" w:rsidRDefault="00F762AF" w:rsidP="00814300">
            <w:pPr>
              <w:jc w:val="center"/>
              <w:rPr>
                <w:rFonts w:asciiTheme="minorHAnsi" w:hAnsiTheme="minorHAnsi" w:cs="Calibri"/>
                <w:color w:val="000000"/>
                <w:sz w:val="16"/>
                <w:szCs w:val="16"/>
                <w:lang w:val="hy-AM"/>
              </w:rPr>
            </w:pPr>
            <w:r>
              <w:rPr>
                <w:rFonts w:asciiTheme="minorHAnsi" w:hAnsiTheme="minorHAnsi" w:cs="Calibri"/>
                <w:color w:val="000000"/>
                <w:sz w:val="16"/>
                <w:szCs w:val="16"/>
                <w:lang w:val="hy-AM"/>
              </w:rPr>
              <w:t>15</w:t>
            </w:r>
          </w:p>
        </w:tc>
        <w:tc>
          <w:tcPr>
            <w:tcW w:w="1134"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0C30C4">
            <w:pPr>
              <w:jc w:val="center"/>
              <w:rPr>
                <w:rFonts w:ascii="GHEA Grapalat" w:hAnsi="GHEA Grapalat"/>
                <w:sz w:val="16"/>
                <w:szCs w:val="16"/>
              </w:rPr>
            </w:pPr>
            <w:r w:rsidRPr="005F7428">
              <w:rPr>
                <w:rFonts w:ascii="GHEA Grapalat" w:hAnsi="GHEA Grapalat" w:cs="Sylfaen"/>
                <w:sz w:val="16"/>
                <w:szCs w:val="16"/>
                <w:lang w:val="hy-AM"/>
              </w:rPr>
              <w:t>Գ</w:t>
            </w:r>
            <w:r w:rsidRPr="005F7428">
              <w:rPr>
                <w:rFonts w:ascii="MS Mincho" w:eastAsia="MS Mincho" w:hAnsi="MS Mincho" w:cs="MS Mincho" w:hint="eastAsia"/>
                <w:sz w:val="16"/>
                <w:szCs w:val="16"/>
                <w:lang w:val="hy-AM"/>
              </w:rPr>
              <w:t>․</w:t>
            </w:r>
            <w:r>
              <w:rPr>
                <w:rFonts w:ascii="GHEA Grapalat" w:hAnsi="GHEA Grapalat" w:cs="Sylfaen"/>
                <w:sz w:val="16"/>
                <w:szCs w:val="16"/>
                <w:lang w:val="hy-AM"/>
              </w:rPr>
              <w:t>Դիմիտրով</w:t>
            </w:r>
            <w:r w:rsidRPr="005F7428">
              <w:rPr>
                <w:rFonts w:ascii="GHEA Grapalat" w:hAnsi="GHEA Grapalat" w:cs="Arial"/>
                <w:sz w:val="16"/>
                <w:szCs w:val="16"/>
                <w:lang w:val="hy-AM"/>
              </w:rPr>
              <w:t xml:space="preserve">, </w:t>
            </w:r>
          </w:p>
        </w:tc>
        <w:tc>
          <w:tcPr>
            <w:tcW w:w="1603"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2B02DB">
            <w:pPr>
              <w:jc w:val="center"/>
              <w:rPr>
                <w:rFonts w:ascii="GHEA Grapalat" w:hAnsi="GHEA Grapalat"/>
                <w:sz w:val="16"/>
                <w:szCs w:val="16"/>
                <w:lang w:val="pt-BR"/>
              </w:rPr>
            </w:pPr>
            <w:r w:rsidRPr="005F7428">
              <w:rPr>
                <w:rFonts w:ascii="GHEA Grapalat" w:hAnsi="GHEA Grapalat" w:cs="Calibri"/>
                <w:sz w:val="16"/>
                <w:szCs w:val="16"/>
                <w:lang w:val="pt-BR"/>
              </w:rPr>
              <w:t>2-</w:t>
            </w:r>
            <w:r w:rsidRPr="005F7428">
              <w:rPr>
                <w:rFonts w:ascii="GHEA Grapalat" w:hAnsi="GHEA Grapalat" w:cs="Calibri"/>
                <w:sz w:val="16"/>
                <w:szCs w:val="16"/>
              </w:rPr>
              <w:t>րդ</w:t>
            </w:r>
            <w:r w:rsidRPr="005F7428">
              <w:rPr>
                <w:rFonts w:ascii="GHEA Grapalat" w:hAnsi="GHEA Grapalat" w:cs="Calibri"/>
                <w:sz w:val="16"/>
                <w:szCs w:val="16"/>
                <w:lang w:val="pt-BR"/>
              </w:rPr>
              <w:t xml:space="preserve"> </w:t>
            </w:r>
            <w:r w:rsidRPr="005F7428">
              <w:rPr>
                <w:rFonts w:ascii="GHEA Grapalat" w:hAnsi="GHEA Grapalat" w:cs="Calibri"/>
                <w:sz w:val="16"/>
                <w:szCs w:val="16"/>
              </w:rPr>
              <w:t>մատակարարումը</w:t>
            </w:r>
            <w:r w:rsidRPr="005F7428">
              <w:rPr>
                <w:rFonts w:ascii="GHEA Grapalat" w:hAnsi="GHEA Grapalat" w:cs="Calibri"/>
                <w:sz w:val="16"/>
                <w:szCs w:val="16"/>
                <w:lang w:val="pt-BR"/>
              </w:rPr>
              <w:t xml:space="preserve"> </w:t>
            </w:r>
            <w:r w:rsidRPr="005F7428">
              <w:rPr>
                <w:rFonts w:ascii="GHEA Grapalat" w:hAnsi="GHEA Grapalat" w:cs="Calibri"/>
                <w:sz w:val="16"/>
                <w:szCs w:val="16"/>
              </w:rPr>
              <w:t>Համաձայն</w:t>
            </w:r>
            <w:r w:rsidRPr="005F7428">
              <w:rPr>
                <w:rFonts w:ascii="GHEA Grapalat" w:hAnsi="GHEA Grapalat" w:cs="Calibri"/>
                <w:sz w:val="16"/>
                <w:szCs w:val="16"/>
                <w:lang w:val="pt-BR"/>
              </w:rPr>
              <w:t xml:space="preserve"> </w:t>
            </w:r>
            <w:r w:rsidRPr="005F7428">
              <w:rPr>
                <w:rFonts w:ascii="GHEA Grapalat" w:hAnsi="GHEA Grapalat" w:cs="Calibri"/>
                <w:sz w:val="16"/>
                <w:szCs w:val="16"/>
                <w:lang w:val="ru-RU"/>
              </w:rPr>
              <w:t>նախապես</w:t>
            </w:r>
            <w:r w:rsidRPr="005F7428">
              <w:rPr>
                <w:rFonts w:ascii="GHEA Grapalat" w:hAnsi="GHEA Grapalat" w:cs="Calibri"/>
                <w:sz w:val="16"/>
                <w:szCs w:val="16"/>
                <w:lang w:val="pt-BR"/>
              </w:rPr>
              <w:t xml:space="preserve">  </w:t>
            </w:r>
            <w:r w:rsidRPr="005F7428">
              <w:rPr>
                <w:rFonts w:ascii="GHEA Grapalat" w:hAnsi="GHEA Grapalat" w:cs="Calibri"/>
                <w:sz w:val="16"/>
                <w:szCs w:val="16"/>
              </w:rPr>
              <w:t>պատվերի</w:t>
            </w:r>
            <w:r w:rsidRPr="005F7428">
              <w:rPr>
                <w:rFonts w:ascii="GHEA Grapalat" w:hAnsi="GHEA Grapalat" w:cs="Calibri"/>
                <w:sz w:val="16"/>
                <w:szCs w:val="16"/>
                <w:lang w:val="pt-BR"/>
              </w:rPr>
              <w:t xml:space="preserve"> </w:t>
            </w:r>
          </w:p>
        </w:tc>
        <w:tc>
          <w:tcPr>
            <w:tcW w:w="1190" w:type="dxa"/>
            <w:tcBorders>
              <w:top w:val="single" w:sz="4" w:space="0" w:color="auto"/>
              <w:left w:val="single" w:sz="4" w:space="0" w:color="auto"/>
              <w:bottom w:val="single" w:sz="4" w:space="0" w:color="auto"/>
              <w:right w:val="single" w:sz="4" w:space="0" w:color="auto"/>
            </w:tcBorders>
            <w:vAlign w:val="center"/>
          </w:tcPr>
          <w:p w:rsidR="00F762AF" w:rsidRPr="005F7428" w:rsidRDefault="00F762AF" w:rsidP="002B02DB">
            <w:pPr>
              <w:jc w:val="center"/>
              <w:rPr>
                <w:rFonts w:ascii="GHEA Grapalat" w:hAnsi="GHEA Grapalat"/>
                <w:sz w:val="16"/>
                <w:szCs w:val="16"/>
                <w:lang w:val="pt-BR"/>
              </w:rPr>
            </w:pPr>
            <w:r w:rsidRPr="005F7428">
              <w:rPr>
                <w:rFonts w:ascii="GHEA Grapalat" w:hAnsi="GHEA Grapalat"/>
                <w:sz w:val="16"/>
                <w:szCs w:val="16"/>
                <w:lang w:val="pt-BR"/>
              </w:rPr>
              <w:t>1-</w:t>
            </w:r>
            <w:r w:rsidRPr="005F7428">
              <w:rPr>
                <w:rFonts w:ascii="GHEA Grapalat" w:hAnsi="GHEA Grapalat"/>
                <w:sz w:val="16"/>
                <w:szCs w:val="16"/>
              </w:rPr>
              <w:t>ին</w:t>
            </w:r>
            <w:r w:rsidRPr="005F7428">
              <w:rPr>
                <w:rFonts w:ascii="GHEA Grapalat" w:hAnsi="GHEA Grapalat"/>
                <w:sz w:val="16"/>
                <w:szCs w:val="16"/>
                <w:lang w:val="pt-BR"/>
              </w:rPr>
              <w:t xml:space="preserve"> </w:t>
            </w:r>
            <w:r w:rsidRPr="005F7428">
              <w:rPr>
                <w:rFonts w:ascii="GHEA Grapalat" w:hAnsi="GHEA Grapalat"/>
                <w:sz w:val="16"/>
                <w:szCs w:val="16"/>
              </w:rPr>
              <w:t>մատակարարումը</w:t>
            </w:r>
            <w:r w:rsidRPr="005F7428">
              <w:rPr>
                <w:rFonts w:ascii="GHEA Grapalat" w:hAnsi="GHEA Grapalat"/>
                <w:sz w:val="16"/>
                <w:szCs w:val="16"/>
                <w:lang w:val="pt-BR"/>
              </w:rPr>
              <w:t xml:space="preserve"> </w:t>
            </w:r>
            <w:r w:rsidRPr="005F7428">
              <w:rPr>
                <w:rFonts w:ascii="GHEA Grapalat" w:hAnsi="GHEA Grapalat"/>
                <w:sz w:val="16"/>
                <w:szCs w:val="16"/>
              </w:rPr>
              <w:t>կկատարվի</w:t>
            </w:r>
            <w:r w:rsidRPr="005F7428">
              <w:rPr>
                <w:rFonts w:ascii="GHEA Grapalat" w:hAnsi="GHEA Grapalat"/>
                <w:sz w:val="16"/>
                <w:szCs w:val="16"/>
                <w:lang w:val="pt-BR"/>
              </w:rPr>
              <w:t xml:space="preserve"> </w:t>
            </w:r>
            <w:r>
              <w:rPr>
                <w:rFonts w:ascii="GHEA Grapalat" w:hAnsi="GHEA Grapalat"/>
                <w:sz w:val="16"/>
                <w:szCs w:val="16"/>
              </w:rPr>
              <w:t>համաձայնագիրը</w:t>
            </w:r>
            <w:r w:rsidRPr="002B02DB">
              <w:rPr>
                <w:rFonts w:ascii="GHEA Grapalat" w:hAnsi="GHEA Grapalat"/>
                <w:sz w:val="16"/>
                <w:szCs w:val="16"/>
                <w:lang w:val="pt-BR"/>
              </w:rPr>
              <w:t xml:space="preserve"> </w:t>
            </w:r>
            <w:r>
              <w:rPr>
                <w:rFonts w:ascii="GHEA Grapalat" w:hAnsi="GHEA Grapalat"/>
                <w:sz w:val="16"/>
                <w:szCs w:val="16"/>
              </w:rPr>
              <w:t>կնքման</w:t>
            </w:r>
            <w:r w:rsidRPr="002B02DB">
              <w:rPr>
                <w:rFonts w:ascii="GHEA Grapalat" w:hAnsi="GHEA Grapalat"/>
                <w:sz w:val="16"/>
                <w:szCs w:val="16"/>
                <w:lang w:val="pt-BR"/>
              </w:rPr>
              <w:t xml:space="preserve"> </w:t>
            </w:r>
            <w:r>
              <w:rPr>
                <w:rFonts w:ascii="GHEA Grapalat" w:hAnsi="GHEA Grapalat"/>
                <w:sz w:val="16"/>
                <w:szCs w:val="16"/>
              </w:rPr>
              <w:t>օրվանից</w:t>
            </w:r>
            <w:r w:rsidRPr="002B02DB">
              <w:rPr>
                <w:rFonts w:ascii="GHEA Grapalat" w:hAnsi="GHEA Grapalat"/>
                <w:sz w:val="16"/>
                <w:szCs w:val="16"/>
                <w:lang w:val="pt-BR"/>
              </w:rPr>
              <w:t xml:space="preserve"> </w:t>
            </w:r>
            <w:r>
              <w:rPr>
                <w:rFonts w:ascii="GHEA Grapalat" w:hAnsi="GHEA Grapalat"/>
                <w:sz w:val="16"/>
                <w:szCs w:val="16"/>
              </w:rPr>
              <w:t>սկսած</w:t>
            </w:r>
            <w:r w:rsidRPr="002B02DB">
              <w:rPr>
                <w:rFonts w:ascii="GHEA Grapalat" w:hAnsi="GHEA Grapalat"/>
                <w:sz w:val="16"/>
                <w:szCs w:val="16"/>
                <w:lang w:val="pt-BR"/>
              </w:rPr>
              <w:t xml:space="preserve"> </w:t>
            </w:r>
            <w:r w:rsidRPr="005F7428">
              <w:rPr>
                <w:rFonts w:ascii="GHEA Grapalat" w:hAnsi="GHEA Grapalat"/>
                <w:sz w:val="16"/>
                <w:szCs w:val="16"/>
                <w:lang w:val="pt-BR"/>
              </w:rPr>
              <w:t xml:space="preserve"> </w:t>
            </w:r>
          </w:p>
          <w:p w:rsidR="00F762AF" w:rsidRPr="005F7428" w:rsidRDefault="00F762AF" w:rsidP="00F4264E">
            <w:pPr>
              <w:jc w:val="center"/>
              <w:rPr>
                <w:rFonts w:ascii="GHEA Grapalat" w:hAnsi="GHEA Grapalat"/>
                <w:sz w:val="16"/>
                <w:szCs w:val="16"/>
                <w:lang w:val="pt-BR"/>
              </w:rPr>
            </w:pPr>
          </w:p>
        </w:tc>
      </w:tr>
    </w:tbl>
    <w:p w:rsidR="006E5207" w:rsidRPr="00E5068F" w:rsidRDefault="006E5207" w:rsidP="006E5207">
      <w:pPr>
        <w:jc w:val="both"/>
        <w:rPr>
          <w:rFonts w:ascii="GHEA Grapalat" w:hAnsi="GHEA Grapalat"/>
          <w:sz w:val="20"/>
          <w:lang w:val="pt-BR"/>
        </w:rPr>
      </w:pPr>
    </w:p>
    <w:p w:rsidR="006E5207" w:rsidRDefault="006E5207" w:rsidP="006E5207">
      <w:pPr>
        <w:jc w:val="both"/>
        <w:rPr>
          <w:rFonts w:ascii="GHEA Grapalat" w:hAnsi="GHEA Grapalat" w:cs="Sylfaen"/>
          <w:i/>
          <w:sz w:val="12"/>
          <w:szCs w:val="12"/>
          <w:lang w:val="pt-BR"/>
        </w:rPr>
      </w:pPr>
    </w:p>
    <w:p w:rsidR="006E5207" w:rsidRDefault="006E5207" w:rsidP="006E5207">
      <w:pPr>
        <w:pStyle w:val="a6"/>
        <w:jc w:val="both"/>
        <w:rPr>
          <w:lang w:val="pt-BR"/>
        </w:rPr>
      </w:pPr>
      <w:r>
        <w:rPr>
          <w:rFonts w:ascii="GHEA Grapalat" w:hAnsi="GHEA Grapalat"/>
        </w:rPr>
        <w:t xml:space="preserve">** </w:t>
      </w:r>
      <w:r>
        <w:rPr>
          <w:rFonts w:ascii="GHEA Grapalat" w:hAnsi="GHEA Grapalat" w:cs="Sylfaen"/>
          <w:i/>
          <w:sz w:val="18"/>
          <w:szCs w:val="18"/>
          <w:lang w:val="pt-BR" w:eastAsia="en-US"/>
        </w:rPr>
        <w:t xml:space="preserve">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rsidR="006E5207" w:rsidRDefault="006E5207" w:rsidP="006E5207">
      <w:pPr>
        <w:jc w:val="both"/>
        <w:rPr>
          <w:rFonts w:ascii="GHEA Grapalat" w:hAnsi="GHEA Grapalat"/>
          <w:sz w:val="12"/>
          <w:szCs w:val="12"/>
          <w:lang w:val="pt-BR"/>
        </w:rPr>
      </w:pPr>
    </w:p>
    <w:p w:rsidR="006E5207" w:rsidRDefault="006E5207" w:rsidP="006E5207">
      <w:pPr>
        <w:jc w:val="both"/>
        <w:rPr>
          <w:rFonts w:ascii="GHEA Grapalat" w:hAnsi="GHEA Grapalat"/>
          <w:sz w:val="20"/>
          <w:lang w:val="pt-BR"/>
        </w:rPr>
      </w:pPr>
      <w:r>
        <w:rPr>
          <w:rFonts w:ascii="GHEA Grapalat" w:hAnsi="GHEA Grapalat" w:cs="Sylfaen"/>
          <w:i/>
          <w:sz w:val="18"/>
          <w:szCs w:val="18"/>
          <w:lang w:val="pt-BR"/>
        </w:rPr>
        <w:t xml:space="preserve">*** Եթե պայմանագիրը կնքվում է </w:t>
      </w:r>
      <w:r w:rsidR="00EC64BC">
        <w:rPr>
          <w:rFonts w:ascii="GHEA Grapalat" w:hAnsi="GHEA Grapalat" w:cs="Sylfaen"/>
          <w:i/>
          <w:sz w:val="18"/>
          <w:szCs w:val="18"/>
          <w:lang w:val="pt-BR"/>
        </w:rPr>
        <w:t>“</w:t>
      </w:r>
      <w:r>
        <w:rPr>
          <w:rFonts w:ascii="GHEA Grapalat" w:hAnsi="GHEA Grapalat" w:cs="Sylfaen"/>
          <w:i/>
          <w:sz w:val="18"/>
          <w:szCs w:val="18"/>
          <w:lang w:val="pt-BR"/>
        </w:rPr>
        <w:t>Գնումների մասին</w:t>
      </w:r>
      <w:r w:rsidR="00EC64BC">
        <w:rPr>
          <w:rFonts w:ascii="GHEA Grapalat" w:hAnsi="GHEA Grapalat" w:cs="Sylfaen"/>
          <w:i/>
          <w:sz w:val="18"/>
          <w:szCs w:val="18"/>
          <w:lang w:val="pt-BR"/>
        </w:rPr>
        <w:t>”</w:t>
      </w:r>
      <w:r>
        <w:rPr>
          <w:rFonts w:ascii="GHEA Grapalat" w:hAnsi="GHEA Grapalat" w:cs="Sylfaen"/>
          <w:i/>
          <w:sz w:val="18"/>
          <w:szCs w:val="18"/>
          <w:lang w:val="pt-BR"/>
        </w:rPr>
        <w:t xml:space="preserve">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14300" w:rsidRPr="00F4264E" w:rsidRDefault="00814300" w:rsidP="00814300">
      <w:pPr>
        <w:tabs>
          <w:tab w:val="left" w:pos="795"/>
        </w:tabs>
        <w:rPr>
          <w:rFonts w:ascii="Sylfaen" w:hAnsi="Sylfaen" w:cs="Sylfaen"/>
          <w:bCs/>
          <w:sz w:val="18"/>
          <w:szCs w:val="18"/>
          <w:lang w:val="nb-NO"/>
        </w:rPr>
      </w:pPr>
      <w:r w:rsidRPr="00F4264E">
        <w:rPr>
          <w:rFonts w:ascii="Sylfaen" w:hAnsi="Sylfaen" w:cs="Calibri"/>
          <w:bCs/>
          <w:sz w:val="18"/>
          <w:szCs w:val="18"/>
          <w:lang w:val="hy-AM"/>
        </w:rPr>
        <w:t>1. Գնման</w:t>
      </w:r>
      <w:r w:rsidRPr="00F4264E">
        <w:rPr>
          <w:rFonts w:ascii="Sylfaen" w:hAnsi="Sylfaen" w:cs="Calibri"/>
          <w:bCs/>
          <w:sz w:val="18"/>
          <w:szCs w:val="18"/>
          <w:lang w:val="nb-NO"/>
        </w:rPr>
        <w:t xml:space="preserve"> </w:t>
      </w:r>
      <w:r w:rsidRPr="00F4264E">
        <w:rPr>
          <w:rFonts w:ascii="Sylfaen" w:hAnsi="Sylfaen" w:cs="Calibri"/>
          <w:bCs/>
          <w:sz w:val="18"/>
          <w:szCs w:val="18"/>
          <w:lang w:val="hy-AM"/>
        </w:rPr>
        <w:t>առարկայի</w:t>
      </w:r>
      <w:r w:rsidRPr="00F4264E">
        <w:rPr>
          <w:rFonts w:ascii="Sylfaen" w:hAnsi="Sylfaen" w:cs="Calibri"/>
          <w:bCs/>
          <w:sz w:val="18"/>
          <w:szCs w:val="18"/>
          <w:lang w:val="nb-NO"/>
        </w:rPr>
        <w:t xml:space="preserve"> </w:t>
      </w:r>
      <w:r w:rsidRPr="00F4264E">
        <w:rPr>
          <w:rFonts w:ascii="Sylfaen" w:hAnsi="Sylfaen" w:cs="Calibri"/>
          <w:bCs/>
          <w:sz w:val="18"/>
          <w:szCs w:val="18"/>
          <w:lang w:val="hy-AM"/>
        </w:rPr>
        <w:t>հատկանիշների</w:t>
      </w:r>
      <w:r w:rsidRPr="00F4264E">
        <w:rPr>
          <w:rFonts w:ascii="Sylfaen" w:hAnsi="Sylfaen" w:cs="Calibri"/>
          <w:bCs/>
          <w:sz w:val="18"/>
          <w:szCs w:val="18"/>
          <w:lang w:val="nb-NO"/>
        </w:rPr>
        <w:t xml:space="preserve"> </w:t>
      </w:r>
      <w:r w:rsidRPr="00F4264E">
        <w:rPr>
          <w:rFonts w:ascii="Sylfaen" w:hAnsi="Sylfaen" w:cs="Calibri"/>
          <w:bCs/>
          <w:sz w:val="18"/>
          <w:szCs w:val="18"/>
          <w:lang w:val="hy-AM"/>
        </w:rPr>
        <w:t>բնութագրերում</w:t>
      </w:r>
      <w:r w:rsidRPr="00F4264E">
        <w:rPr>
          <w:rFonts w:ascii="Sylfaen" w:hAnsi="Sylfaen" w:cs="Calibri"/>
          <w:bCs/>
          <w:sz w:val="18"/>
          <w:szCs w:val="18"/>
          <w:lang w:val="nb-NO"/>
        </w:rPr>
        <w:t xml:space="preserve"> </w:t>
      </w:r>
      <w:r w:rsidRPr="00F4264E">
        <w:rPr>
          <w:rFonts w:ascii="Sylfaen" w:hAnsi="Sylfaen" w:cs="Calibri"/>
          <w:bCs/>
          <w:sz w:val="18"/>
          <w:szCs w:val="18"/>
          <w:lang w:val="hy-AM"/>
        </w:rPr>
        <w:t>հղում</w:t>
      </w:r>
      <w:r w:rsidRPr="00F4264E">
        <w:rPr>
          <w:rFonts w:ascii="Sylfaen" w:hAnsi="Sylfaen" w:cs="Calibri"/>
          <w:bCs/>
          <w:sz w:val="18"/>
          <w:szCs w:val="18"/>
          <w:lang w:val="nb-NO"/>
        </w:rPr>
        <w:t xml:space="preserve"> </w:t>
      </w:r>
      <w:r w:rsidRPr="00F4264E">
        <w:rPr>
          <w:rFonts w:ascii="Sylfaen" w:hAnsi="Sylfaen" w:cs="Calibri"/>
          <w:bCs/>
          <w:sz w:val="18"/>
          <w:szCs w:val="18"/>
          <w:lang w:val="hy-AM"/>
        </w:rPr>
        <w:t>որևէ</w:t>
      </w:r>
      <w:r w:rsidRPr="00F4264E">
        <w:rPr>
          <w:rFonts w:ascii="Sylfaen" w:hAnsi="Sylfaen" w:cs="Calibri"/>
          <w:bCs/>
          <w:sz w:val="18"/>
          <w:szCs w:val="18"/>
          <w:lang w:val="nb-NO"/>
        </w:rPr>
        <w:t xml:space="preserve"> </w:t>
      </w:r>
      <w:r w:rsidRPr="00F4264E">
        <w:rPr>
          <w:rFonts w:ascii="Sylfaen" w:hAnsi="Sylfaen" w:cs="Calibri"/>
          <w:bCs/>
          <w:sz w:val="18"/>
          <w:szCs w:val="18"/>
          <w:lang w:val="hy-AM"/>
        </w:rPr>
        <w:t>առևտրային</w:t>
      </w:r>
      <w:r w:rsidRPr="00F4264E">
        <w:rPr>
          <w:rFonts w:ascii="Sylfaen" w:hAnsi="Sylfaen" w:cs="Calibri"/>
          <w:bCs/>
          <w:sz w:val="18"/>
          <w:szCs w:val="18"/>
          <w:lang w:val="nb-NO"/>
        </w:rPr>
        <w:t xml:space="preserve"> </w:t>
      </w:r>
      <w:r w:rsidRPr="00F4264E">
        <w:rPr>
          <w:rFonts w:ascii="Sylfaen" w:hAnsi="Sylfaen" w:cs="Calibri"/>
          <w:bCs/>
          <w:sz w:val="18"/>
          <w:szCs w:val="18"/>
          <w:lang w:val="hy-AM"/>
        </w:rPr>
        <w:t>նշանի</w:t>
      </w:r>
      <w:r w:rsidRPr="00F4264E">
        <w:rPr>
          <w:rFonts w:ascii="Sylfaen" w:hAnsi="Sylfaen" w:cs="Calibri"/>
          <w:bCs/>
          <w:sz w:val="18"/>
          <w:szCs w:val="18"/>
          <w:lang w:val="nb-NO"/>
        </w:rPr>
        <w:t>,</w:t>
      </w:r>
      <w:r w:rsidRPr="00F4264E">
        <w:rPr>
          <w:rFonts w:ascii="Sylfaen" w:hAnsi="Sylfaen" w:cs="Calibri"/>
          <w:bCs/>
          <w:sz w:val="18"/>
          <w:szCs w:val="18"/>
          <w:lang w:val="hy-AM"/>
        </w:rPr>
        <w:t>ֆիրմային</w:t>
      </w:r>
      <w:r w:rsidRPr="00F4264E">
        <w:rPr>
          <w:rFonts w:ascii="Sylfaen" w:hAnsi="Sylfaen" w:cs="Calibri"/>
          <w:bCs/>
          <w:sz w:val="18"/>
          <w:szCs w:val="18"/>
          <w:lang w:val="nb-NO"/>
        </w:rPr>
        <w:t xml:space="preserve"> </w:t>
      </w:r>
      <w:r w:rsidRPr="00F4264E">
        <w:rPr>
          <w:rFonts w:ascii="Sylfaen" w:hAnsi="Sylfaen" w:cs="Calibri"/>
          <w:bCs/>
          <w:sz w:val="18"/>
          <w:szCs w:val="18"/>
          <w:lang w:val="hy-AM"/>
        </w:rPr>
        <w:t>անվանմանը</w:t>
      </w:r>
      <w:r w:rsidRPr="00F4264E">
        <w:rPr>
          <w:rFonts w:ascii="Sylfaen" w:hAnsi="Sylfaen" w:cs="Calibri"/>
          <w:bCs/>
          <w:sz w:val="18"/>
          <w:szCs w:val="18"/>
          <w:lang w:val="nb-NO"/>
        </w:rPr>
        <w:t>,</w:t>
      </w:r>
      <w:r w:rsidRPr="00F4264E">
        <w:rPr>
          <w:rFonts w:ascii="Sylfaen" w:hAnsi="Sylfaen" w:cs="Calibri"/>
          <w:bCs/>
          <w:sz w:val="18"/>
          <w:szCs w:val="18"/>
          <w:lang w:val="hy-AM"/>
        </w:rPr>
        <w:t>արտոնագրին</w:t>
      </w:r>
      <w:r w:rsidRPr="00F4264E">
        <w:rPr>
          <w:rFonts w:ascii="Sylfaen" w:hAnsi="Sylfaen" w:cs="Calibri"/>
          <w:bCs/>
          <w:sz w:val="18"/>
          <w:szCs w:val="18"/>
          <w:lang w:val="nb-NO"/>
        </w:rPr>
        <w:t xml:space="preserve">, </w:t>
      </w:r>
      <w:r w:rsidRPr="00F4264E">
        <w:rPr>
          <w:rFonts w:ascii="Sylfaen" w:hAnsi="Sylfaen" w:cs="Calibri"/>
          <w:bCs/>
          <w:sz w:val="18"/>
          <w:szCs w:val="18"/>
          <w:lang w:val="hy-AM"/>
        </w:rPr>
        <w:t>էսքիզին</w:t>
      </w:r>
      <w:r w:rsidRPr="00F4264E">
        <w:rPr>
          <w:rFonts w:ascii="Sylfaen" w:hAnsi="Sylfaen" w:cs="Calibri"/>
          <w:bCs/>
          <w:sz w:val="18"/>
          <w:szCs w:val="18"/>
          <w:lang w:val="nb-NO"/>
        </w:rPr>
        <w:t xml:space="preserve"> </w:t>
      </w:r>
      <w:r w:rsidRPr="00F4264E">
        <w:rPr>
          <w:rFonts w:ascii="Sylfaen" w:hAnsi="Sylfaen" w:cs="Calibri"/>
          <w:bCs/>
          <w:sz w:val="18"/>
          <w:szCs w:val="18"/>
          <w:lang w:val="hy-AM"/>
        </w:rPr>
        <w:t>կամ</w:t>
      </w:r>
      <w:r w:rsidRPr="00F4264E">
        <w:rPr>
          <w:rFonts w:ascii="Sylfaen" w:hAnsi="Sylfaen" w:cs="Calibri"/>
          <w:bCs/>
          <w:sz w:val="18"/>
          <w:szCs w:val="18"/>
          <w:lang w:val="nb-NO"/>
        </w:rPr>
        <w:t xml:space="preserve"> </w:t>
      </w:r>
      <w:r w:rsidRPr="00F4264E">
        <w:rPr>
          <w:rFonts w:ascii="Sylfaen" w:hAnsi="Sylfaen" w:cs="Calibri"/>
          <w:bCs/>
          <w:sz w:val="18"/>
          <w:szCs w:val="18"/>
          <w:lang w:val="hy-AM"/>
        </w:rPr>
        <w:t>մոդելին</w:t>
      </w:r>
      <w:r w:rsidRPr="00F4264E">
        <w:rPr>
          <w:rFonts w:ascii="Sylfaen" w:hAnsi="Sylfaen" w:cs="Calibri"/>
          <w:bCs/>
          <w:sz w:val="18"/>
          <w:szCs w:val="18"/>
          <w:lang w:val="nb-NO"/>
        </w:rPr>
        <w:t>,</w:t>
      </w:r>
      <w:r w:rsidRPr="00F4264E">
        <w:rPr>
          <w:rFonts w:ascii="Sylfaen" w:hAnsi="Sylfaen" w:cs="Calibri"/>
          <w:bCs/>
          <w:sz w:val="18"/>
          <w:szCs w:val="18"/>
          <w:lang w:val="hy-AM"/>
        </w:rPr>
        <w:t>ծագման</w:t>
      </w:r>
      <w:r w:rsidRPr="00F4264E">
        <w:rPr>
          <w:rFonts w:ascii="Sylfaen" w:hAnsi="Sylfaen" w:cs="Calibri"/>
          <w:bCs/>
          <w:sz w:val="18"/>
          <w:szCs w:val="18"/>
          <w:lang w:val="nb-NO"/>
        </w:rPr>
        <w:t xml:space="preserve"> </w:t>
      </w:r>
      <w:r w:rsidRPr="00F4264E">
        <w:rPr>
          <w:rFonts w:ascii="Sylfaen" w:hAnsi="Sylfaen" w:cs="Calibri"/>
          <w:bCs/>
          <w:sz w:val="18"/>
          <w:szCs w:val="18"/>
          <w:lang w:val="hy-AM"/>
        </w:rPr>
        <w:t>երկրին</w:t>
      </w:r>
      <w:r w:rsidRPr="00F4264E">
        <w:rPr>
          <w:rFonts w:ascii="Sylfaen" w:hAnsi="Sylfaen" w:cs="Calibri"/>
          <w:bCs/>
          <w:sz w:val="18"/>
          <w:szCs w:val="18"/>
          <w:lang w:val="nb-NO"/>
        </w:rPr>
        <w:t xml:space="preserve">, </w:t>
      </w:r>
      <w:r w:rsidRPr="00F4264E">
        <w:rPr>
          <w:rFonts w:ascii="Sylfaen" w:hAnsi="Sylfaen" w:cs="Calibri"/>
          <w:bCs/>
          <w:sz w:val="18"/>
          <w:szCs w:val="18"/>
          <w:lang w:val="hy-AM"/>
        </w:rPr>
        <w:t>կոնկրետ</w:t>
      </w:r>
      <w:r w:rsidRPr="00F4264E">
        <w:rPr>
          <w:rFonts w:ascii="Sylfaen" w:hAnsi="Sylfaen" w:cs="Calibri"/>
          <w:bCs/>
          <w:sz w:val="18"/>
          <w:szCs w:val="18"/>
          <w:lang w:val="nb-NO"/>
        </w:rPr>
        <w:t xml:space="preserve"> </w:t>
      </w:r>
      <w:r w:rsidRPr="00F4264E">
        <w:rPr>
          <w:rFonts w:ascii="Sylfaen" w:hAnsi="Sylfaen" w:cs="Calibri"/>
          <w:bCs/>
          <w:sz w:val="18"/>
          <w:szCs w:val="18"/>
          <w:lang w:val="hy-AM"/>
        </w:rPr>
        <w:t>աղբյուրին</w:t>
      </w:r>
      <w:r w:rsidRPr="00F4264E">
        <w:rPr>
          <w:rFonts w:ascii="Sylfaen" w:hAnsi="Sylfaen" w:cs="Calibri"/>
          <w:bCs/>
          <w:sz w:val="18"/>
          <w:szCs w:val="18"/>
          <w:lang w:val="nb-NO"/>
        </w:rPr>
        <w:t xml:space="preserve"> </w:t>
      </w:r>
      <w:r w:rsidRPr="00F4264E">
        <w:rPr>
          <w:rFonts w:ascii="Sylfaen" w:hAnsi="Sylfaen" w:cs="Calibri"/>
          <w:bCs/>
          <w:sz w:val="18"/>
          <w:szCs w:val="18"/>
          <w:lang w:val="hy-AM"/>
        </w:rPr>
        <w:t>կամ</w:t>
      </w:r>
      <w:r w:rsidRPr="00F4264E">
        <w:rPr>
          <w:rFonts w:ascii="Sylfaen" w:hAnsi="Sylfaen" w:cs="Calibri"/>
          <w:bCs/>
          <w:sz w:val="18"/>
          <w:szCs w:val="18"/>
          <w:lang w:val="nb-NO"/>
        </w:rPr>
        <w:t xml:space="preserve"> </w:t>
      </w:r>
      <w:r w:rsidRPr="00F4264E">
        <w:rPr>
          <w:rFonts w:ascii="Sylfaen" w:hAnsi="Sylfaen" w:cs="Calibri"/>
          <w:bCs/>
          <w:sz w:val="18"/>
          <w:szCs w:val="18"/>
          <w:lang w:val="hy-AM"/>
        </w:rPr>
        <w:t>արտադրողին պարունակելու</w:t>
      </w:r>
      <w:r w:rsidRPr="00F4264E">
        <w:rPr>
          <w:rFonts w:ascii="Sylfaen" w:hAnsi="Sylfaen" w:cs="Calibri"/>
          <w:bCs/>
          <w:sz w:val="18"/>
          <w:szCs w:val="18"/>
          <w:lang w:val="nb-NO"/>
        </w:rPr>
        <w:t xml:space="preserve"> </w:t>
      </w:r>
      <w:r w:rsidRPr="00F4264E">
        <w:rPr>
          <w:rFonts w:ascii="Sylfaen" w:hAnsi="Sylfaen" w:cs="Calibri"/>
          <w:bCs/>
          <w:sz w:val="18"/>
          <w:szCs w:val="18"/>
          <w:lang w:val="hy-AM"/>
        </w:rPr>
        <w:t>դեպքում</w:t>
      </w:r>
      <w:r w:rsidRPr="00F4264E">
        <w:rPr>
          <w:rFonts w:ascii="Sylfaen" w:hAnsi="Sylfaen" w:cs="Calibri"/>
          <w:bCs/>
          <w:sz w:val="18"/>
          <w:szCs w:val="18"/>
          <w:lang w:val="nb-NO"/>
        </w:rPr>
        <w:t xml:space="preserve"> </w:t>
      </w:r>
      <w:r w:rsidRPr="00F4264E">
        <w:rPr>
          <w:rFonts w:ascii="Sylfaen" w:hAnsi="Sylfaen" w:cs="Calibri"/>
          <w:bCs/>
          <w:sz w:val="18"/>
          <w:szCs w:val="18"/>
          <w:lang w:val="hy-AM"/>
        </w:rPr>
        <w:t>կիրառելի</w:t>
      </w:r>
      <w:r w:rsidRPr="00F4264E">
        <w:rPr>
          <w:rFonts w:ascii="Sylfaen" w:hAnsi="Sylfaen" w:cs="Calibri"/>
          <w:bCs/>
          <w:sz w:val="18"/>
          <w:szCs w:val="18"/>
          <w:lang w:val="nb-NO"/>
        </w:rPr>
        <w:t xml:space="preserve"> </w:t>
      </w:r>
      <w:r w:rsidRPr="00F4264E">
        <w:rPr>
          <w:rFonts w:ascii="Sylfaen" w:hAnsi="Sylfaen" w:cs="Calibri"/>
          <w:bCs/>
          <w:sz w:val="18"/>
          <w:szCs w:val="18"/>
          <w:lang w:val="hy-AM"/>
        </w:rPr>
        <w:t>նաև</w:t>
      </w:r>
      <w:r w:rsidRPr="00F4264E">
        <w:rPr>
          <w:rFonts w:ascii="Sylfaen" w:hAnsi="Sylfaen" w:cs="Calibri"/>
          <w:bCs/>
          <w:sz w:val="18"/>
          <w:szCs w:val="18"/>
          <w:lang w:val="nb-NO"/>
        </w:rPr>
        <w:t xml:space="preserve"> «</w:t>
      </w:r>
      <w:r w:rsidRPr="00F4264E">
        <w:rPr>
          <w:rFonts w:ascii="Sylfaen" w:hAnsi="Sylfaen" w:cs="Calibri"/>
          <w:bCs/>
          <w:sz w:val="18"/>
          <w:szCs w:val="18"/>
          <w:lang w:val="hy-AM"/>
        </w:rPr>
        <w:t>կամ</w:t>
      </w:r>
      <w:r w:rsidRPr="00F4264E">
        <w:rPr>
          <w:rFonts w:ascii="Sylfaen" w:hAnsi="Sylfaen" w:cs="Calibri"/>
          <w:bCs/>
          <w:sz w:val="18"/>
          <w:szCs w:val="18"/>
          <w:lang w:val="nb-NO"/>
        </w:rPr>
        <w:t xml:space="preserve"> </w:t>
      </w:r>
      <w:r w:rsidRPr="00F4264E">
        <w:rPr>
          <w:rFonts w:ascii="Sylfaen" w:hAnsi="Sylfaen" w:cs="Calibri"/>
          <w:bCs/>
          <w:sz w:val="18"/>
          <w:szCs w:val="18"/>
          <w:lang w:val="hy-AM"/>
        </w:rPr>
        <w:t>համարժեքը</w:t>
      </w:r>
      <w:r w:rsidRPr="00F4264E">
        <w:rPr>
          <w:rFonts w:ascii="Sylfaen" w:hAnsi="Sylfaen" w:cs="Calibri"/>
          <w:bCs/>
          <w:sz w:val="18"/>
          <w:szCs w:val="18"/>
          <w:lang w:val="nb-NO"/>
        </w:rPr>
        <w:t xml:space="preserve">» </w:t>
      </w:r>
      <w:r w:rsidRPr="00F4264E">
        <w:rPr>
          <w:rFonts w:ascii="Sylfaen" w:hAnsi="Sylfaen" w:cs="Calibri"/>
          <w:bCs/>
          <w:sz w:val="18"/>
          <w:szCs w:val="18"/>
          <w:lang w:val="hy-AM"/>
        </w:rPr>
        <w:t>համաձայն</w:t>
      </w:r>
      <w:r w:rsidRPr="00F4264E">
        <w:rPr>
          <w:rFonts w:ascii="Sylfaen" w:hAnsi="Sylfaen" w:cs="Calibri"/>
          <w:bCs/>
          <w:sz w:val="18"/>
          <w:szCs w:val="18"/>
          <w:lang w:val="nb-NO"/>
        </w:rPr>
        <w:t xml:space="preserve"> </w:t>
      </w:r>
      <w:r w:rsidRPr="00F4264E">
        <w:rPr>
          <w:rFonts w:ascii="Sylfaen" w:hAnsi="Sylfaen" w:cs="Calibri"/>
          <w:bCs/>
          <w:sz w:val="18"/>
          <w:szCs w:val="18"/>
          <w:lang w:val="hy-AM"/>
        </w:rPr>
        <w:t>Գնումների</w:t>
      </w:r>
      <w:r w:rsidRPr="00F4264E">
        <w:rPr>
          <w:rFonts w:ascii="Sylfaen" w:hAnsi="Sylfaen" w:cs="Calibri"/>
          <w:bCs/>
          <w:sz w:val="18"/>
          <w:szCs w:val="18"/>
          <w:lang w:val="nb-NO"/>
        </w:rPr>
        <w:t xml:space="preserve"> </w:t>
      </w:r>
      <w:r w:rsidRPr="00F4264E">
        <w:rPr>
          <w:rFonts w:ascii="Sylfaen" w:hAnsi="Sylfaen" w:cs="Calibri"/>
          <w:bCs/>
          <w:sz w:val="18"/>
          <w:szCs w:val="18"/>
          <w:lang w:val="hy-AM"/>
        </w:rPr>
        <w:t>մասին</w:t>
      </w:r>
      <w:r w:rsidRPr="00F4264E">
        <w:rPr>
          <w:rFonts w:ascii="Sylfaen" w:hAnsi="Sylfaen" w:cs="Calibri"/>
          <w:bCs/>
          <w:sz w:val="18"/>
          <w:szCs w:val="18"/>
          <w:lang w:val="nb-NO"/>
        </w:rPr>
        <w:t xml:space="preserve"> </w:t>
      </w:r>
      <w:r w:rsidRPr="00F4264E">
        <w:rPr>
          <w:rFonts w:ascii="Sylfaen" w:hAnsi="Sylfaen" w:cs="Calibri"/>
          <w:bCs/>
          <w:sz w:val="18"/>
          <w:szCs w:val="18"/>
          <w:lang w:val="hy-AM"/>
        </w:rPr>
        <w:t>ՀՀ</w:t>
      </w:r>
      <w:r w:rsidRPr="00F4264E">
        <w:rPr>
          <w:rFonts w:ascii="Sylfaen" w:hAnsi="Sylfaen" w:cs="Calibri"/>
          <w:bCs/>
          <w:sz w:val="18"/>
          <w:szCs w:val="18"/>
          <w:lang w:val="nb-NO"/>
        </w:rPr>
        <w:t xml:space="preserve"> </w:t>
      </w:r>
      <w:r w:rsidRPr="00F4264E">
        <w:rPr>
          <w:rFonts w:ascii="Sylfaen" w:hAnsi="Sylfaen" w:cs="Calibri"/>
          <w:bCs/>
          <w:sz w:val="18"/>
          <w:szCs w:val="18"/>
          <w:lang w:val="hy-AM"/>
        </w:rPr>
        <w:t>օրենքի</w:t>
      </w:r>
      <w:r w:rsidRPr="00F4264E">
        <w:rPr>
          <w:rFonts w:ascii="Sylfaen" w:hAnsi="Sylfaen" w:cs="Calibri"/>
          <w:bCs/>
          <w:sz w:val="18"/>
          <w:szCs w:val="18"/>
          <w:lang w:val="nb-NO"/>
        </w:rPr>
        <w:t xml:space="preserve"> 12-</w:t>
      </w:r>
      <w:r w:rsidRPr="00F4264E">
        <w:rPr>
          <w:rFonts w:ascii="Sylfaen" w:hAnsi="Sylfaen" w:cs="Calibri"/>
          <w:bCs/>
          <w:sz w:val="18"/>
          <w:szCs w:val="18"/>
          <w:lang w:val="hy-AM"/>
        </w:rPr>
        <w:t>րդ</w:t>
      </w:r>
      <w:r w:rsidRPr="00F4264E">
        <w:rPr>
          <w:rFonts w:ascii="Sylfaen" w:hAnsi="Sylfaen" w:cs="Calibri"/>
          <w:bCs/>
          <w:sz w:val="18"/>
          <w:szCs w:val="18"/>
          <w:lang w:val="nb-NO"/>
        </w:rPr>
        <w:t xml:space="preserve"> </w:t>
      </w:r>
      <w:r w:rsidRPr="00F4264E">
        <w:rPr>
          <w:rFonts w:ascii="Sylfaen" w:hAnsi="Sylfaen" w:cs="Calibri"/>
          <w:bCs/>
          <w:sz w:val="18"/>
          <w:szCs w:val="18"/>
          <w:lang w:val="hy-AM"/>
        </w:rPr>
        <w:t>հոդվածի</w:t>
      </w:r>
      <w:r w:rsidRPr="00F4264E">
        <w:rPr>
          <w:rFonts w:ascii="Sylfaen" w:hAnsi="Sylfaen" w:cs="Calibri"/>
          <w:bCs/>
          <w:sz w:val="18"/>
          <w:szCs w:val="18"/>
          <w:lang w:val="nb-NO"/>
        </w:rPr>
        <w:t xml:space="preserve"> 5-</w:t>
      </w:r>
      <w:r w:rsidRPr="00F4264E">
        <w:rPr>
          <w:rFonts w:ascii="Sylfaen" w:hAnsi="Sylfaen" w:cs="Calibri"/>
          <w:bCs/>
          <w:sz w:val="18"/>
          <w:szCs w:val="18"/>
          <w:lang w:val="hy-AM"/>
        </w:rPr>
        <w:t>րդ</w:t>
      </w:r>
      <w:r w:rsidRPr="00F4264E">
        <w:rPr>
          <w:rFonts w:ascii="Sylfaen" w:hAnsi="Sylfaen" w:cs="Calibri"/>
          <w:bCs/>
          <w:sz w:val="18"/>
          <w:szCs w:val="18"/>
          <w:lang w:val="nb-NO"/>
        </w:rPr>
        <w:t xml:space="preserve"> </w:t>
      </w:r>
      <w:r w:rsidRPr="00F4264E">
        <w:rPr>
          <w:rFonts w:ascii="Sylfaen" w:hAnsi="Sylfaen" w:cs="Calibri"/>
          <w:bCs/>
          <w:sz w:val="18"/>
          <w:szCs w:val="18"/>
          <w:lang w:val="hy-AM"/>
        </w:rPr>
        <w:t>մասով</w:t>
      </w:r>
      <w:r w:rsidRPr="00F4264E">
        <w:rPr>
          <w:rFonts w:ascii="Sylfaen" w:hAnsi="Sylfaen" w:cs="Calibri"/>
          <w:bCs/>
          <w:sz w:val="18"/>
          <w:szCs w:val="18"/>
          <w:lang w:val="nb-NO"/>
        </w:rPr>
        <w:t xml:space="preserve"> </w:t>
      </w:r>
      <w:r w:rsidRPr="00F4264E">
        <w:rPr>
          <w:rFonts w:ascii="Sylfaen" w:hAnsi="Sylfaen" w:cs="Calibri"/>
          <w:bCs/>
          <w:sz w:val="18"/>
          <w:szCs w:val="18"/>
          <w:lang w:val="hy-AM"/>
        </w:rPr>
        <w:t>սահմանված</w:t>
      </w:r>
      <w:r w:rsidRPr="00F4264E">
        <w:rPr>
          <w:rFonts w:ascii="Sylfaen" w:hAnsi="Sylfaen" w:cs="Calibri"/>
          <w:bCs/>
          <w:sz w:val="18"/>
          <w:szCs w:val="18"/>
          <w:lang w:val="nb-NO"/>
        </w:rPr>
        <w:t xml:space="preserve"> </w:t>
      </w:r>
      <w:r w:rsidRPr="00F4264E">
        <w:rPr>
          <w:rFonts w:ascii="Sylfaen" w:hAnsi="Sylfaen" w:cs="Calibri"/>
          <w:bCs/>
          <w:sz w:val="18"/>
          <w:szCs w:val="18"/>
          <w:lang w:val="hy-AM"/>
        </w:rPr>
        <w:t>պահանջների</w:t>
      </w:r>
      <w:r w:rsidRPr="00F4264E">
        <w:rPr>
          <w:rFonts w:ascii="Sylfaen" w:hAnsi="Sylfaen" w:cs="Calibri"/>
          <w:bCs/>
          <w:sz w:val="18"/>
          <w:szCs w:val="18"/>
          <w:lang w:val="nb-NO"/>
        </w:rPr>
        <w:t>:</w:t>
      </w:r>
    </w:p>
    <w:p w:rsidR="00814300" w:rsidRPr="00F4264E" w:rsidRDefault="00814300" w:rsidP="00814300">
      <w:pPr>
        <w:rPr>
          <w:rFonts w:ascii="Sylfaen" w:hAnsi="Sylfaen"/>
          <w:sz w:val="18"/>
          <w:szCs w:val="18"/>
          <w:lang w:val="nb-NO"/>
        </w:rPr>
      </w:pPr>
      <w:r w:rsidRPr="00F4264E">
        <w:rPr>
          <w:rFonts w:ascii="Sylfaen" w:hAnsi="Sylfaen"/>
          <w:sz w:val="18"/>
          <w:szCs w:val="18"/>
          <w:lang w:val="nb-NO"/>
        </w:rPr>
        <w:t>2.  Յուրաքանչյուր ապրանքատեսակի նշված ծավալը առավելագույնն է, այն կարող է նվազեցվել Գնորդի կողմից, հաշվի առնելով տարվա ընթացքում  հաճախող երեխաների փաստացի թվաքանակը</w:t>
      </w:r>
    </w:p>
    <w:p w:rsidR="00814300" w:rsidRPr="00F4264E" w:rsidRDefault="00814300" w:rsidP="00814300">
      <w:pPr>
        <w:rPr>
          <w:rFonts w:ascii="Sylfaen" w:hAnsi="Sylfaen"/>
          <w:sz w:val="18"/>
          <w:szCs w:val="18"/>
          <w:lang w:val="nb-NO"/>
        </w:rPr>
      </w:pPr>
      <w:r w:rsidRPr="00F4264E">
        <w:rPr>
          <w:rFonts w:ascii="Sylfaen" w:hAnsi="Sylfaen"/>
          <w:sz w:val="18"/>
          <w:szCs w:val="18"/>
          <w:lang w:val="nb-NO"/>
        </w:rPr>
        <w:t>3. Մատակարարումն իրականացվում է սննդի և սննդամթերքի մատակարարման վերաբերյալ ՀՀ օրենսդրությամբ սահմանված կարգով, սանիտարահիգիենիկ նորմերին համապատասխան</w:t>
      </w:r>
    </w:p>
    <w:p w:rsidR="00814300" w:rsidRPr="00F4264E" w:rsidRDefault="00814300" w:rsidP="00814300">
      <w:pPr>
        <w:rPr>
          <w:rFonts w:ascii="Sylfaen" w:hAnsi="Sylfaen"/>
          <w:sz w:val="18"/>
          <w:szCs w:val="18"/>
          <w:lang w:val="hy-AM"/>
        </w:rPr>
      </w:pPr>
      <w:r w:rsidRPr="00F4264E">
        <w:rPr>
          <w:rFonts w:ascii="Sylfaen" w:hAnsi="Sylfaen"/>
          <w:sz w:val="18"/>
          <w:szCs w:val="18"/>
          <w:lang w:val="nb-NO"/>
        </w:rPr>
        <w:t>4. Մատակարարման իրականցվում է գնորդի հետ համաձայնեցված ժամին</w:t>
      </w:r>
      <w:r w:rsidRPr="00F4264E">
        <w:rPr>
          <w:rFonts w:ascii="Sylfaen" w:hAnsi="Sylfaen"/>
          <w:sz w:val="18"/>
          <w:szCs w:val="18"/>
          <w:lang w:val="hy-AM"/>
        </w:rPr>
        <w:t>:</w:t>
      </w:r>
    </w:p>
    <w:p w:rsidR="00814300" w:rsidRPr="00F4264E" w:rsidRDefault="00814300" w:rsidP="00814300">
      <w:pPr>
        <w:rPr>
          <w:rFonts w:ascii="Sylfaen" w:hAnsi="Sylfaen"/>
          <w:sz w:val="18"/>
          <w:szCs w:val="18"/>
          <w:lang w:val="nb-NO"/>
        </w:rPr>
      </w:pPr>
      <w:r w:rsidRPr="00F4264E">
        <w:rPr>
          <w:rFonts w:ascii="Sylfaen" w:hAnsi="Sylfaen"/>
          <w:sz w:val="18"/>
          <w:szCs w:val="18"/>
          <w:lang w:val="nb-NO"/>
        </w:rPr>
        <w:t>5. 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p>
    <w:p w:rsidR="00814300" w:rsidRPr="00F4264E" w:rsidRDefault="00814300" w:rsidP="00814300">
      <w:pPr>
        <w:rPr>
          <w:rFonts w:ascii="Sylfaen" w:hAnsi="Sylfaen"/>
          <w:sz w:val="18"/>
          <w:szCs w:val="18"/>
          <w:lang w:val="nb-NO"/>
        </w:rPr>
      </w:pPr>
      <w:r w:rsidRPr="00F4264E">
        <w:rPr>
          <w:rFonts w:ascii="Sylfaen" w:hAnsi="Sylfaen"/>
          <w:sz w:val="18"/>
          <w:szCs w:val="18"/>
          <w:lang w:val="nb-NO"/>
        </w:rPr>
        <w:t>6. Մատակարարումը կատարվում է մատակարարի միջոցների հաշվին` Գնման ժամանակացույցում նշված հասցեով</w:t>
      </w:r>
    </w:p>
    <w:p w:rsidR="00814300" w:rsidRPr="00F4264E" w:rsidRDefault="00814300" w:rsidP="00814300">
      <w:pPr>
        <w:rPr>
          <w:rFonts w:ascii="Sylfaen" w:hAnsi="Sylfaen"/>
          <w:sz w:val="18"/>
          <w:szCs w:val="18"/>
          <w:lang w:val="nb-NO"/>
        </w:rPr>
      </w:pPr>
      <w:r w:rsidRPr="00F4264E">
        <w:rPr>
          <w:rFonts w:ascii="Sylfaen" w:hAnsi="Sylfaen"/>
          <w:sz w:val="18"/>
          <w:szCs w:val="18"/>
          <w:lang w:val="nb-NO"/>
        </w:rPr>
        <w:t xml:space="preserve">7.  Մատակարարման կոնկրետ  օրը որոշվում է Գնորդի կողմից նախնական (ոչ շուտ քան 2 աշխատանքային օր առաջ) պատվերի միջոցով՝ էլ. </w:t>
      </w:r>
      <w:r w:rsidR="00EC64BC" w:rsidRPr="00F4264E">
        <w:rPr>
          <w:rFonts w:ascii="Sylfaen" w:hAnsi="Sylfaen"/>
          <w:sz w:val="18"/>
          <w:szCs w:val="18"/>
          <w:lang w:val="nb-NO"/>
        </w:rPr>
        <w:t>Փ</w:t>
      </w:r>
      <w:r w:rsidRPr="00F4264E">
        <w:rPr>
          <w:rFonts w:ascii="Sylfaen" w:hAnsi="Sylfaen"/>
          <w:sz w:val="18"/>
          <w:szCs w:val="18"/>
          <w:lang w:val="nb-NO"/>
        </w:rPr>
        <w:t>ոստով կամ հեռախոսազանգով</w:t>
      </w:r>
    </w:p>
    <w:p w:rsidR="00814300" w:rsidRPr="00F4264E" w:rsidRDefault="00814300" w:rsidP="00814300">
      <w:pPr>
        <w:jc w:val="both"/>
        <w:rPr>
          <w:rFonts w:ascii="Sylfaen" w:hAnsi="Sylfaen"/>
          <w:sz w:val="18"/>
          <w:szCs w:val="18"/>
          <w:lang w:val="nb-NO"/>
        </w:rPr>
      </w:pPr>
      <w:r w:rsidRPr="00F4264E">
        <w:rPr>
          <w:rFonts w:ascii="Sylfaen" w:hAnsi="Sylfaen"/>
          <w:sz w:val="18"/>
          <w:szCs w:val="18"/>
          <w:lang w:val="nb-NO"/>
        </w:rPr>
        <w:t>8. Նախատեսվում է գնել  20</w:t>
      </w:r>
      <w:r w:rsidR="00F4264E">
        <w:rPr>
          <w:rFonts w:ascii="Sylfaen" w:hAnsi="Sylfaen"/>
          <w:sz w:val="18"/>
          <w:szCs w:val="18"/>
          <w:lang w:val="nb-NO"/>
        </w:rPr>
        <w:t xml:space="preserve">20 </w:t>
      </w:r>
      <w:r w:rsidRPr="00F4264E">
        <w:rPr>
          <w:rFonts w:ascii="Sylfaen" w:hAnsi="Sylfaen"/>
          <w:sz w:val="18"/>
          <w:szCs w:val="18"/>
          <w:lang w:val="nb-NO"/>
        </w:rPr>
        <w:t>թվականի  ընթացքում՝ ընդ որում մինչև ամսվա համար սահմանված վերջին աշխատանքային օրը ներառյալ</w:t>
      </w:r>
    </w:p>
    <w:p w:rsidR="00814300" w:rsidRPr="00F4264E" w:rsidRDefault="00814300" w:rsidP="00814300">
      <w:pPr>
        <w:jc w:val="both"/>
        <w:rPr>
          <w:rFonts w:ascii="Sylfaen" w:hAnsi="Sylfaen" w:cs="Sylfaen"/>
          <w:i/>
          <w:sz w:val="18"/>
          <w:szCs w:val="18"/>
          <w:lang w:val="pt-BR"/>
        </w:rPr>
      </w:pPr>
      <w:r w:rsidRPr="00F4264E">
        <w:rPr>
          <w:rFonts w:ascii="Sylfaen" w:hAnsi="Sylfaen"/>
          <w:sz w:val="18"/>
          <w:szCs w:val="18"/>
          <w:lang w:val="nb-NO"/>
        </w:rPr>
        <w:t>9 Հացի և մսամթերքի մատակարարումը պետք է կատարվի համապատասխան լիցենզավորումն անցած տրանսպորտային միջոցով:</w:t>
      </w:r>
    </w:p>
    <w:p w:rsidR="00814300" w:rsidRPr="00814300" w:rsidRDefault="00814300" w:rsidP="00814300">
      <w:pPr>
        <w:jc w:val="both"/>
        <w:rPr>
          <w:rFonts w:ascii="Sylfaen" w:hAnsi="Sylfaen"/>
          <w:sz w:val="20"/>
          <w:lang w:val="pt-BR"/>
        </w:rPr>
      </w:pPr>
      <w:r w:rsidRPr="00814300">
        <w:rPr>
          <w:rFonts w:ascii="Sylfaen" w:hAnsi="Sylfaen"/>
          <w:sz w:val="20"/>
          <w:lang w:val="pt-BR"/>
        </w:rPr>
        <w:t>Պայմանագիրը գործում է մինչև 30.12.2020թ.</w:t>
      </w:r>
    </w:p>
    <w:p w:rsidR="006E5207" w:rsidRDefault="006E5207" w:rsidP="006E5207">
      <w:pPr>
        <w:jc w:val="center"/>
        <w:rPr>
          <w:rFonts w:ascii="GHEA Grapalat" w:hAnsi="GHEA Grapalat"/>
          <w:sz w:val="20"/>
          <w:lang w:val="pt-BR"/>
        </w:rPr>
      </w:pPr>
    </w:p>
    <w:p w:rsidR="0069073C" w:rsidRPr="00FA1819" w:rsidRDefault="0069073C" w:rsidP="0069073C">
      <w:pPr>
        <w:ind w:firstLine="709"/>
        <w:jc w:val="both"/>
        <w:rPr>
          <w:rFonts w:ascii="GHEA Grapalat" w:hAnsi="GHEA Grapalat"/>
          <w:sz w:val="20"/>
          <w:lang w:val="pt-BR"/>
        </w:rPr>
      </w:pPr>
    </w:p>
    <w:p w:rsidR="00814300" w:rsidRPr="00FA1819" w:rsidRDefault="00814300" w:rsidP="0069073C">
      <w:pPr>
        <w:ind w:firstLine="709"/>
        <w:jc w:val="both"/>
        <w:rPr>
          <w:rFonts w:ascii="GHEA Grapalat" w:hAnsi="GHEA Grapalat"/>
          <w:sz w:val="20"/>
          <w:lang w:val="pt-BR"/>
        </w:rPr>
      </w:pPr>
    </w:p>
    <w:p w:rsidR="00814300" w:rsidRPr="00FA1819" w:rsidRDefault="00814300" w:rsidP="00814300">
      <w:pPr>
        <w:ind w:firstLine="709"/>
        <w:jc w:val="center"/>
        <w:rPr>
          <w:rFonts w:ascii="GHEA Grapalat" w:hAnsi="GHEA Grapalat"/>
          <w:sz w:val="20"/>
          <w:lang w:val="pt-BR"/>
        </w:rPr>
      </w:pPr>
    </w:p>
    <w:tbl>
      <w:tblPr>
        <w:tblpPr w:leftFromText="180" w:rightFromText="180" w:vertAnchor="text" w:tblpX="1755" w:tblpY="1"/>
        <w:tblOverlap w:val="never"/>
        <w:tblW w:w="9645" w:type="dxa"/>
        <w:tblLayout w:type="fixed"/>
        <w:tblLook w:val="04A0" w:firstRow="1" w:lastRow="0" w:firstColumn="1" w:lastColumn="0" w:noHBand="0" w:noVBand="1"/>
      </w:tblPr>
      <w:tblGrid>
        <w:gridCol w:w="4539"/>
        <w:gridCol w:w="760"/>
        <w:gridCol w:w="4346"/>
      </w:tblGrid>
      <w:tr w:rsidR="0069073C" w:rsidTr="00FB5504">
        <w:tc>
          <w:tcPr>
            <w:tcW w:w="4539" w:type="dxa"/>
          </w:tcPr>
          <w:p w:rsidR="0069073C" w:rsidRDefault="0069073C" w:rsidP="00FB5504">
            <w:pPr>
              <w:jc w:val="center"/>
              <w:rPr>
                <w:rFonts w:ascii="GHEA Grapalat" w:hAnsi="GHEA Grapalat" w:cs="Sylfaen"/>
                <w:b/>
                <w:bCs/>
                <w:lang w:val="nb-NO"/>
              </w:rPr>
            </w:pPr>
            <w:r>
              <w:rPr>
                <w:rFonts w:ascii="GHEA Grapalat" w:hAnsi="GHEA Grapalat" w:cs="Sylfaen"/>
                <w:b/>
                <w:bCs/>
                <w:lang w:val="nb-NO"/>
              </w:rPr>
              <w:lastRenderedPageBreak/>
              <w:t>ԳՆՈՐԴ</w:t>
            </w:r>
          </w:p>
          <w:p w:rsidR="0069073C" w:rsidRPr="0069073C" w:rsidRDefault="0069073C" w:rsidP="00FB5504">
            <w:pPr>
              <w:spacing w:line="276" w:lineRule="auto"/>
              <w:jc w:val="center"/>
              <w:rPr>
                <w:rFonts w:ascii="Sylfaen" w:hAnsi="Sylfaen" w:cs="Sylfaen"/>
                <w:color w:val="000000"/>
                <w:sz w:val="20"/>
                <w:szCs w:val="20"/>
                <w:lang w:val="hy-AM"/>
              </w:rPr>
            </w:pPr>
          </w:p>
          <w:p w:rsidR="00FB5504" w:rsidRPr="00693B3B" w:rsidRDefault="00FB5504" w:rsidP="00FB5504">
            <w:pPr>
              <w:rPr>
                <w:rFonts w:ascii="Sylfaen" w:hAnsi="Sylfaen"/>
                <w:sz w:val="20"/>
                <w:szCs w:val="20"/>
                <w:lang w:val="hy-AM"/>
              </w:rPr>
            </w:pPr>
            <w:r w:rsidRPr="00693B3B">
              <w:rPr>
                <w:rFonts w:ascii="Sylfaen" w:hAnsi="Sylfaen"/>
                <w:sz w:val="20"/>
                <w:szCs w:val="20"/>
                <w:lang w:val="hy-AM"/>
              </w:rPr>
              <w:t>,,</w:t>
            </w:r>
            <w:r w:rsidRPr="00693B3B">
              <w:rPr>
                <w:rFonts w:ascii="Sylfaen" w:hAnsi="Sylfaen" w:cs="Sylfaen"/>
                <w:bCs/>
                <w:sz w:val="20"/>
                <w:szCs w:val="20"/>
                <w:lang w:val="af-ZA"/>
              </w:rPr>
              <w:t xml:space="preserve">Դիմիտրովի </w:t>
            </w:r>
            <w:r w:rsidRPr="00693B3B">
              <w:rPr>
                <w:rFonts w:ascii="Sylfaen" w:hAnsi="Sylfaen"/>
                <w:bCs/>
                <w:sz w:val="20"/>
                <w:szCs w:val="20"/>
                <w:lang w:val="af-ZA"/>
              </w:rPr>
              <w:t xml:space="preserve"> </w:t>
            </w:r>
            <w:r w:rsidRPr="00693B3B">
              <w:rPr>
                <w:rFonts w:ascii="Sylfaen" w:hAnsi="Sylfaen" w:cs="Sylfaen"/>
                <w:bCs/>
                <w:sz w:val="20"/>
                <w:szCs w:val="20"/>
                <w:lang w:val="af-ZA"/>
              </w:rPr>
              <w:t>միջնակարգ</w:t>
            </w:r>
            <w:r w:rsidRPr="00693B3B">
              <w:rPr>
                <w:rFonts w:ascii="Sylfaen" w:hAnsi="Sylfaen"/>
                <w:bCs/>
                <w:sz w:val="20"/>
                <w:szCs w:val="20"/>
                <w:lang w:val="hy-AM"/>
              </w:rPr>
              <w:t xml:space="preserve">  </w:t>
            </w:r>
            <w:r w:rsidRPr="00693B3B">
              <w:rPr>
                <w:rFonts w:ascii="Sylfaen" w:hAnsi="Sylfaen" w:cs="Sylfaen"/>
                <w:bCs/>
                <w:sz w:val="20"/>
                <w:szCs w:val="20"/>
                <w:lang w:val="hy-AM"/>
              </w:rPr>
              <w:t>դպրոց,,</w:t>
            </w:r>
            <w:r w:rsidRPr="00693B3B">
              <w:rPr>
                <w:rFonts w:ascii="Sylfaen" w:hAnsi="Sylfaen"/>
                <w:sz w:val="20"/>
                <w:szCs w:val="20"/>
                <w:lang w:val="hy-AM"/>
              </w:rPr>
              <w:t xml:space="preserve"> </w:t>
            </w:r>
            <w:r w:rsidRPr="00693B3B">
              <w:rPr>
                <w:rFonts w:ascii="Sylfaen" w:hAnsi="Sylfaen" w:cs="Sylfaen"/>
                <w:sz w:val="20"/>
                <w:szCs w:val="20"/>
                <w:lang w:val="hy-AM"/>
              </w:rPr>
              <w:t>ՊՈԱԿ</w:t>
            </w:r>
          </w:p>
          <w:p w:rsidR="00FB5504" w:rsidRPr="00693B3B" w:rsidRDefault="00FB5504" w:rsidP="00FB5504">
            <w:pPr>
              <w:rPr>
                <w:rFonts w:ascii="Sylfaen" w:hAnsi="Sylfaen"/>
                <w:sz w:val="20"/>
                <w:szCs w:val="20"/>
                <w:lang w:val="hy-AM"/>
              </w:rPr>
            </w:pPr>
            <w:r w:rsidRPr="00693B3B">
              <w:rPr>
                <w:rFonts w:ascii="Sylfaen" w:hAnsi="Sylfaen" w:cs="Sylfaen"/>
                <w:sz w:val="20"/>
                <w:szCs w:val="20"/>
                <w:lang w:val="hy-AM"/>
              </w:rPr>
              <w:t>Արարատի</w:t>
            </w:r>
            <w:r w:rsidRPr="00693B3B">
              <w:rPr>
                <w:rFonts w:ascii="Sylfaen" w:hAnsi="Sylfaen"/>
                <w:sz w:val="20"/>
                <w:szCs w:val="20"/>
                <w:lang w:val="hy-AM"/>
              </w:rPr>
              <w:t xml:space="preserve"> </w:t>
            </w:r>
            <w:r w:rsidRPr="00693B3B">
              <w:rPr>
                <w:rFonts w:ascii="Sylfaen" w:hAnsi="Sylfaen" w:cs="Sylfaen"/>
                <w:sz w:val="20"/>
                <w:szCs w:val="20"/>
                <w:lang w:val="hy-AM"/>
              </w:rPr>
              <w:t>մարզ</w:t>
            </w:r>
            <w:r w:rsidRPr="00693B3B">
              <w:rPr>
                <w:rFonts w:ascii="Sylfaen" w:hAnsi="Sylfaen"/>
                <w:sz w:val="20"/>
                <w:szCs w:val="20"/>
                <w:lang w:val="hy-AM"/>
              </w:rPr>
              <w:t xml:space="preserve">, </w:t>
            </w:r>
            <w:r w:rsidRPr="00693B3B">
              <w:rPr>
                <w:rFonts w:ascii="Sylfaen" w:hAnsi="Sylfaen" w:cs="Sylfaen"/>
                <w:sz w:val="20"/>
                <w:szCs w:val="20"/>
                <w:lang w:val="hy-AM"/>
              </w:rPr>
              <w:t>գյուղ Դիմիտրով</w:t>
            </w:r>
            <w:r w:rsidRPr="00693B3B">
              <w:rPr>
                <w:rFonts w:ascii="Sylfaen" w:hAnsi="Sylfaen"/>
                <w:sz w:val="20"/>
                <w:szCs w:val="20"/>
                <w:lang w:val="hy-AM"/>
              </w:rPr>
              <w:t xml:space="preserve"> </w:t>
            </w:r>
          </w:p>
          <w:p w:rsidR="00FB5504" w:rsidRPr="00693B3B" w:rsidRDefault="00FB5504" w:rsidP="00FB5504">
            <w:pPr>
              <w:rPr>
                <w:rFonts w:ascii="Sylfaen" w:hAnsi="Sylfaen"/>
                <w:sz w:val="20"/>
                <w:szCs w:val="20"/>
                <w:lang w:val="hy-AM"/>
              </w:rPr>
            </w:pPr>
            <w:r w:rsidRPr="00693B3B">
              <w:rPr>
                <w:rFonts w:ascii="Sylfaen" w:hAnsi="Sylfaen"/>
                <w:sz w:val="20"/>
                <w:szCs w:val="20"/>
                <w:lang w:val="hy-AM"/>
              </w:rPr>
              <w:t xml:space="preserve">ՀՀ կենտրոնական գանձապետարան </w:t>
            </w:r>
          </w:p>
          <w:p w:rsidR="00FB5504" w:rsidRPr="00693B3B" w:rsidRDefault="00FB5504" w:rsidP="00FB5504">
            <w:pPr>
              <w:rPr>
                <w:rFonts w:ascii="Sylfaen" w:hAnsi="Sylfaen"/>
                <w:sz w:val="20"/>
                <w:szCs w:val="20"/>
                <w:lang w:val="hy-AM"/>
              </w:rPr>
            </w:pPr>
            <w:r w:rsidRPr="00693B3B">
              <w:rPr>
                <w:rFonts w:ascii="Sylfaen" w:hAnsi="Sylfaen" w:cs="Sylfaen"/>
                <w:sz w:val="20"/>
                <w:szCs w:val="20"/>
                <w:lang w:val="hy-AM"/>
              </w:rPr>
              <w:t>ՀՀ</w:t>
            </w:r>
            <w:r w:rsidRPr="00693B3B">
              <w:rPr>
                <w:rFonts w:ascii="Sylfaen" w:hAnsi="Sylfaen"/>
                <w:sz w:val="20"/>
                <w:szCs w:val="20"/>
                <w:lang w:val="hy-AM"/>
              </w:rPr>
              <w:t xml:space="preserve">  900418000338</w:t>
            </w:r>
          </w:p>
          <w:p w:rsidR="00FB5504" w:rsidRPr="00693B3B" w:rsidRDefault="00FB5504" w:rsidP="00FB5504">
            <w:pPr>
              <w:rPr>
                <w:rFonts w:ascii="Sylfaen" w:hAnsi="Sylfaen"/>
                <w:sz w:val="20"/>
                <w:szCs w:val="20"/>
                <w:lang w:val="hy-AM"/>
              </w:rPr>
            </w:pPr>
            <w:r w:rsidRPr="00693B3B">
              <w:rPr>
                <w:rFonts w:ascii="Sylfaen" w:hAnsi="Sylfaen" w:cs="Sylfaen"/>
                <w:sz w:val="20"/>
                <w:szCs w:val="20"/>
                <w:lang w:val="hy-AM"/>
              </w:rPr>
              <w:t>ՀՎՀՀ</w:t>
            </w:r>
            <w:r w:rsidRPr="00693B3B">
              <w:rPr>
                <w:rFonts w:ascii="Sylfaen" w:hAnsi="Sylfaen"/>
                <w:sz w:val="20"/>
                <w:szCs w:val="20"/>
                <w:lang w:val="hy-AM"/>
              </w:rPr>
              <w:t xml:space="preserve">   04206226</w:t>
            </w:r>
          </w:p>
          <w:p w:rsidR="0069073C" w:rsidRPr="0069073C" w:rsidRDefault="0069073C" w:rsidP="00FB5504">
            <w:pPr>
              <w:spacing w:line="276" w:lineRule="auto"/>
              <w:jc w:val="center"/>
              <w:rPr>
                <w:rFonts w:ascii="Sylfaen" w:hAnsi="Sylfaen"/>
                <w:sz w:val="20"/>
                <w:lang w:val="hy-AM"/>
              </w:rPr>
            </w:pPr>
          </w:p>
          <w:p w:rsidR="0069073C" w:rsidRPr="0069073C" w:rsidRDefault="0069073C" w:rsidP="00FB5504">
            <w:pPr>
              <w:spacing w:line="276" w:lineRule="auto"/>
              <w:jc w:val="center"/>
              <w:rPr>
                <w:rFonts w:ascii="Sylfaen" w:hAnsi="Sylfaen"/>
                <w:color w:val="000000"/>
                <w:sz w:val="20"/>
                <w:szCs w:val="20"/>
                <w:lang w:val="hy-AM"/>
              </w:rPr>
            </w:pPr>
          </w:p>
          <w:p w:rsidR="0069073C" w:rsidRPr="00FB5504" w:rsidRDefault="0069073C" w:rsidP="00FB5504">
            <w:pPr>
              <w:pBdr>
                <w:bottom w:val="single" w:sz="6" w:space="1" w:color="auto"/>
              </w:pBdr>
              <w:jc w:val="center"/>
              <w:rPr>
                <w:rFonts w:asciiTheme="minorHAnsi" w:hAnsiTheme="minorHAnsi" w:cs="Sylfaen"/>
                <w:sz w:val="20"/>
                <w:szCs w:val="20"/>
                <w:lang w:val="af-ZA"/>
              </w:rPr>
            </w:pPr>
            <w:r w:rsidRPr="0069073C">
              <w:rPr>
                <w:rFonts w:ascii="GHEA Grapalat" w:hAnsi="GHEA Grapalat"/>
                <w:color w:val="000000"/>
                <w:sz w:val="20"/>
                <w:szCs w:val="20"/>
                <w:lang w:val="hy-AM"/>
              </w:rPr>
              <w:t xml:space="preserve">Տնօրեն՝      </w:t>
            </w:r>
            <w:r w:rsidR="00C349D9">
              <w:rPr>
                <w:rFonts w:ascii="GHEA Grapalat" w:hAnsi="GHEA Grapalat"/>
                <w:color w:val="000000"/>
                <w:sz w:val="20"/>
                <w:szCs w:val="20"/>
                <w:lang w:val="hy-AM"/>
              </w:rPr>
              <w:t xml:space="preserve">                           Ք.</w:t>
            </w:r>
            <w:r w:rsidR="00FB5504">
              <w:rPr>
                <w:rFonts w:asciiTheme="minorHAnsi" w:hAnsiTheme="minorHAnsi"/>
                <w:color w:val="000000"/>
                <w:sz w:val="20"/>
                <w:szCs w:val="20"/>
                <w:lang w:val="hy-AM"/>
              </w:rPr>
              <w:t>Հարությունյան</w:t>
            </w:r>
          </w:p>
          <w:p w:rsidR="0069073C" w:rsidRPr="0069073C" w:rsidRDefault="0069073C" w:rsidP="00FB5504">
            <w:pPr>
              <w:jc w:val="center"/>
              <w:rPr>
                <w:rFonts w:ascii="GHEA Grapalat" w:hAnsi="GHEA Grapalat"/>
                <w:sz w:val="18"/>
                <w:szCs w:val="18"/>
                <w:lang w:val="hy-AM"/>
              </w:rPr>
            </w:pPr>
            <w:r w:rsidRPr="0069073C">
              <w:rPr>
                <w:rFonts w:ascii="GHEA Grapalat" w:hAnsi="GHEA Grapalat"/>
                <w:sz w:val="18"/>
                <w:szCs w:val="18"/>
                <w:lang w:val="hy-AM"/>
              </w:rPr>
              <w:t>/</w:t>
            </w:r>
            <w:r w:rsidRPr="0069073C">
              <w:rPr>
                <w:rFonts w:ascii="GHEA Grapalat" w:hAnsi="GHEA Grapalat" w:cs="Sylfaen"/>
                <w:sz w:val="18"/>
                <w:szCs w:val="18"/>
                <w:lang w:val="hy-AM"/>
              </w:rPr>
              <w:t>ստորագրություն</w:t>
            </w:r>
            <w:r w:rsidRPr="0069073C">
              <w:rPr>
                <w:rFonts w:ascii="GHEA Grapalat" w:hAnsi="GHEA Grapalat"/>
                <w:sz w:val="18"/>
                <w:szCs w:val="18"/>
                <w:lang w:val="hy-AM"/>
              </w:rPr>
              <w:t>/</w:t>
            </w:r>
          </w:p>
          <w:p w:rsidR="0069073C" w:rsidRDefault="0069073C" w:rsidP="00FB5504">
            <w:pPr>
              <w:jc w:val="center"/>
              <w:rPr>
                <w:rFonts w:ascii="GHEA Grapalat" w:hAnsi="GHEA Grapalat"/>
                <w:sz w:val="18"/>
                <w:szCs w:val="18"/>
                <w:lang w:val="hy-AM"/>
              </w:rPr>
            </w:pPr>
            <w:r w:rsidRPr="0069073C">
              <w:rPr>
                <w:rFonts w:ascii="GHEA Grapalat" w:hAnsi="GHEA Grapalat" w:cs="Sylfaen"/>
                <w:sz w:val="18"/>
                <w:szCs w:val="18"/>
                <w:lang w:val="hy-AM"/>
              </w:rPr>
              <w:t>Կ</w:t>
            </w:r>
            <w:r w:rsidRPr="0069073C">
              <w:rPr>
                <w:rFonts w:ascii="GHEA Grapalat" w:hAnsi="GHEA Grapalat"/>
                <w:sz w:val="18"/>
                <w:szCs w:val="18"/>
                <w:lang w:val="hy-AM"/>
              </w:rPr>
              <w:t>.</w:t>
            </w:r>
            <w:r w:rsidRPr="0069073C">
              <w:rPr>
                <w:rFonts w:ascii="GHEA Grapalat" w:hAnsi="GHEA Grapalat" w:cs="Sylfaen"/>
                <w:sz w:val="18"/>
                <w:szCs w:val="18"/>
                <w:lang w:val="hy-AM"/>
              </w:rPr>
              <w:t>Տ</w:t>
            </w:r>
          </w:p>
        </w:tc>
        <w:tc>
          <w:tcPr>
            <w:tcW w:w="760" w:type="dxa"/>
          </w:tcPr>
          <w:p w:rsidR="0069073C" w:rsidRDefault="0069073C" w:rsidP="00FB5504">
            <w:pPr>
              <w:jc w:val="center"/>
              <w:rPr>
                <w:rFonts w:ascii="GHEA Grapalat" w:hAnsi="GHEA Grapalat"/>
                <w:lang w:val="hy-AM"/>
              </w:rPr>
            </w:pPr>
          </w:p>
        </w:tc>
        <w:tc>
          <w:tcPr>
            <w:tcW w:w="4346" w:type="dxa"/>
          </w:tcPr>
          <w:p w:rsidR="0069073C" w:rsidRDefault="0069073C" w:rsidP="00FB5504">
            <w:pPr>
              <w:jc w:val="center"/>
              <w:rPr>
                <w:rFonts w:ascii="GHEA Grapalat" w:hAnsi="GHEA Grapalat" w:cs="Sylfaen"/>
                <w:b/>
                <w:bCs/>
                <w:lang w:val="hy-AM"/>
              </w:rPr>
            </w:pPr>
            <w:r>
              <w:rPr>
                <w:rFonts w:ascii="GHEA Grapalat" w:hAnsi="GHEA Grapalat" w:cs="Sylfaen"/>
                <w:b/>
                <w:bCs/>
                <w:lang w:val="hy-AM"/>
              </w:rPr>
              <w:t>ՎԱՃԱՌՈՂ</w:t>
            </w:r>
          </w:p>
          <w:p w:rsidR="0069073C" w:rsidRDefault="0069073C" w:rsidP="00FB5504">
            <w:pPr>
              <w:jc w:val="center"/>
              <w:rPr>
                <w:rFonts w:ascii="GHEA Grapalat" w:hAnsi="GHEA Grapalat"/>
                <w:lang w:val="hy-AM"/>
              </w:rPr>
            </w:pPr>
          </w:p>
          <w:p w:rsidR="0069073C" w:rsidRDefault="0069073C" w:rsidP="00FB5504">
            <w:pPr>
              <w:jc w:val="center"/>
              <w:rPr>
                <w:rFonts w:ascii="GHEA Grapalat" w:hAnsi="GHEA Grapalat"/>
                <w:lang w:val="hy-AM"/>
              </w:rPr>
            </w:pPr>
          </w:p>
          <w:p w:rsidR="0069073C" w:rsidRDefault="0069073C" w:rsidP="00FB5504">
            <w:pPr>
              <w:jc w:val="center"/>
              <w:rPr>
                <w:rFonts w:ascii="GHEA Grapalat" w:hAnsi="GHEA Grapalat"/>
                <w:lang w:val="ru-RU"/>
              </w:rPr>
            </w:pPr>
          </w:p>
          <w:p w:rsidR="0069073C" w:rsidRDefault="0069073C" w:rsidP="00FB5504">
            <w:pPr>
              <w:jc w:val="center"/>
              <w:rPr>
                <w:rFonts w:ascii="GHEA Grapalat" w:hAnsi="GHEA Grapalat"/>
                <w:lang w:val="ru-RU"/>
              </w:rPr>
            </w:pPr>
          </w:p>
          <w:p w:rsidR="0069073C" w:rsidRDefault="0069073C" w:rsidP="00FB5504">
            <w:pPr>
              <w:jc w:val="center"/>
              <w:rPr>
                <w:rFonts w:ascii="GHEA Grapalat" w:hAnsi="GHEA Grapalat"/>
                <w:lang w:val="ru-RU"/>
              </w:rPr>
            </w:pPr>
          </w:p>
          <w:p w:rsidR="0069073C" w:rsidRDefault="0069073C" w:rsidP="00FB5504">
            <w:pPr>
              <w:jc w:val="center"/>
              <w:rPr>
                <w:rFonts w:ascii="GHEA Grapalat" w:hAnsi="GHEA Grapalat"/>
                <w:lang w:val="ru-RU"/>
              </w:rPr>
            </w:pPr>
          </w:p>
          <w:p w:rsidR="0069073C" w:rsidRPr="00C349D9" w:rsidRDefault="0069073C" w:rsidP="00C349D9">
            <w:pPr>
              <w:rPr>
                <w:rFonts w:ascii="GHEA Grapalat" w:hAnsi="GHEA Grapalat"/>
              </w:rPr>
            </w:pPr>
          </w:p>
          <w:p w:rsidR="0069073C" w:rsidRDefault="0069073C" w:rsidP="00FB5504">
            <w:pPr>
              <w:pBdr>
                <w:bottom w:val="single" w:sz="6" w:space="1" w:color="auto"/>
              </w:pBdr>
              <w:jc w:val="center"/>
              <w:rPr>
                <w:rFonts w:ascii="GHEA Grapalat" w:hAnsi="GHEA Grapalat"/>
                <w:lang w:val="ru-RU"/>
              </w:rPr>
            </w:pPr>
          </w:p>
          <w:p w:rsidR="0069073C" w:rsidRDefault="0069073C" w:rsidP="00FB5504">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hy-AM"/>
              </w:rPr>
              <w:t>ստորագրություն</w:t>
            </w:r>
            <w:r>
              <w:rPr>
                <w:rFonts w:ascii="GHEA Grapalat" w:hAnsi="GHEA Grapalat"/>
                <w:sz w:val="18"/>
                <w:szCs w:val="18"/>
              </w:rPr>
              <w:t>/</w:t>
            </w:r>
          </w:p>
          <w:p w:rsidR="0069073C" w:rsidRDefault="0069073C" w:rsidP="00FB5504">
            <w:pPr>
              <w:jc w:val="center"/>
              <w:rPr>
                <w:rFonts w:ascii="GHEA Grapalat" w:hAnsi="GHEA Grapalat"/>
                <w:sz w:val="22"/>
                <w:szCs w:val="22"/>
                <w:lang w:val="hy-AM"/>
              </w:rPr>
            </w:pPr>
            <w:r>
              <w:rPr>
                <w:rFonts w:ascii="GHEA Grapalat" w:hAnsi="GHEA Grapalat" w:cs="Sylfaen"/>
                <w:sz w:val="18"/>
                <w:szCs w:val="18"/>
                <w:lang w:val="hy-AM"/>
              </w:rPr>
              <w:t>Կ</w:t>
            </w:r>
            <w:r>
              <w:rPr>
                <w:rFonts w:ascii="GHEA Grapalat" w:hAnsi="GHEA Grapalat"/>
                <w:sz w:val="18"/>
                <w:szCs w:val="18"/>
                <w:lang w:val="hy-AM"/>
              </w:rPr>
              <w:t>.</w:t>
            </w:r>
            <w:r>
              <w:rPr>
                <w:rFonts w:ascii="GHEA Grapalat" w:hAnsi="GHEA Grapalat" w:cs="Sylfaen"/>
                <w:sz w:val="18"/>
                <w:szCs w:val="18"/>
                <w:lang w:val="hy-AM"/>
              </w:rPr>
              <w:t>Տ</w:t>
            </w:r>
          </w:p>
        </w:tc>
      </w:tr>
    </w:tbl>
    <w:p w:rsidR="006E5207" w:rsidRDefault="00FB5504" w:rsidP="006E5207">
      <w:pPr>
        <w:jc w:val="center"/>
        <w:rPr>
          <w:rFonts w:ascii="GHEA Grapalat" w:hAnsi="GHEA Grapalat"/>
          <w:sz w:val="20"/>
        </w:rPr>
      </w:pPr>
      <w:r>
        <w:rPr>
          <w:rFonts w:ascii="GHEA Grapalat" w:hAnsi="GHEA Grapalat"/>
          <w:sz w:val="20"/>
        </w:rPr>
        <w:br w:type="textWrapping" w:clear="all"/>
      </w:r>
      <w:r w:rsidR="006E5207">
        <w:rPr>
          <w:rFonts w:ascii="GHEA Grapalat" w:hAnsi="GHEA Grapalat"/>
          <w:sz w:val="20"/>
        </w:rPr>
        <w:br w:type="page"/>
      </w:r>
    </w:p>
    <w:p w:rsidR="006E5207" w:rsidRDefault="006E5207" w:rsidP="006E5207">
      <w:pPr>
        <w:jc w:val="right"/>
        <w:rPr>
          <w:rFonts w:ascii="GHEA Grapalat" w:hAnsi="GHEA Grapalat"/>
          <w:sz w:val="20"/>
        </w:rPr>
      </w:pPr>
    </w:p>
    <w:p w:rsidR="006E5207" w:rsidRDefault="006E5207" w:rsidP="006E5207">
      <w:pPr>
        <w:jc w:val="right"/>
        <w:rPr>
          <w:rFonts w:ascii="GHEA Grapalat" w:hAnsi="GHEA Grapalat"/>
          <w:i/>
          <w:sz w:val="18"/>
          <w:lang w:val="hy-AM"/>
        </w:rPr>
      </w:pPr>
      <w:r>
        <w:rPr>
          <w:rFonts w:ascii="GHEA Grapalat" w:hAnsi="GHEA Grapalat"/>
          <w:i/>
          <w:sz w:val="18"/>
          <w:lang w:val="hy-AM"/>
        </w:rPr>
        <w:t>Հավելված N 2</w:t>
      </w:r>
    </w:p>
    <w:p w:rsidR="006E5207" w:rsidRDefault="006E5207" w:rsidP="006E5207">
      <w:pPr>
        <w:jc w:val="right"/>
        <w:rPr>
          <w:rFonts w:ascii="GHEA Grapalat" w:hAnsi="GHEA Grapalat"/>
          <w:i/>
          <w:sz w:val="18"/>
          <w:lang w:val="hy-AM"/>
        </w:rPr>
      </w:pPr>
      <w:r>
        <w:rPr>
          <w:rFonts w:ascii="GHEA Grapalat" w:hAnsi="GHEA Grapalat"/>
          <w:i/>
          <w:sz w:val="18"/>
          <w:lang w:val="hy-AM"/>
        </w:rPr>
        <w:t xml:space="preserve">«         »              20  թ. </w:t>
      </w:r>
      <w:r w:rsidR="00EC64BC">
        <w:rPr>
          <w:rFonts w:ascii="GHEA Grapalat" w:hAnsi="GHEA Grapalat"/>
          <w:i/>
          <w:sz w:val="18"/>
          <w:lang w:val="hy-AM"/>
        </w:rPr>
        <w:t>Կ</w:t>
      </w:r>
      <w:r>
        <w:rPr>
          <w:rFonts w:ascii="GHEA Grapalat" w:hAnsi="GHEA Grapalat"/>
          <w:i/>
          <w:sz w:val="18"/>
          <w:lang w:val="hy-AM"/>
        </w:rPr>
        <w:t xml:space="preserve">նքված </w:t>
      </w:r>
    </w:p>
    <w:p w:rsidR="006E5207" w:rsidRDefault="006E5207" w:rsidP="006E5207">
      <w:pPr>
        <w:jc w:val="right"/>
        <w:rPr>
          <w:rFonts w:ascii="GHEA Grapalat" w:hAnsi="GHEA Grapalat"/>
          <w:i/>
          <w:sz w:val="18"/>
          <w:lang w:val="hy-AM"/>
        </w:rPr>
      </w:pPr>
      <w:r>
        <w:rPr>
          <w:rFonts w:ascii="GHEA Grapalat" w:hAnsi="GHEA Grapalat"/>
          <w:i/>
          <w:sz w:val="18"/>
          <w:lang w:val="hy-AM"/>
        </w:rPr>
        <w:t xml:space="preserve">                      ծածկագրով պայմանագրի</w:t>
      </w:r>
    </w:p>
    <w:p w:rsidR="006E5207" w:rsidRDefault="006E5207" w:rsidP="006E5207">
      <w:pPr>
        <w:tabs>
          <w:tab w:val="left" w:pos="9540"/>
        </w:tabs>
        <w:rPr>
          <w:rFonts w:ascii="GHEA Grapalat" w:hAnsi="GHEA Grapalat"/>
          <w:sz w:val="20"/>
        </w:rPr>
      </w:pPr>
    </w:p>
    <w:p w:rsidR="006E5207" w:rsidRDefault="006E5207" w:rsidP="006E5207">
      <w:pPr>
        <w:tabs>
          <w:tab w:val="left" w:pos="9540"/>
        </w:tabs>
        <w:rPr>
          <w:rFonts w:ascii="GHEA Grapalat" w:hAnsi="GHEA Grapalat"/>
          <w:sz w:val="20"/>
        </w:rPr>
      </w:pPr>
    </w:p>
    <w:p w:rsidR="006E5207" w:rsidRDefault="006E5207" w:rsidP="006E5207">
      <w:pPr>
        <w:jc w:val="center"/>
        <w:rPr>
          <w:rFonts w:ascii="GHEA Grapalat" w:hAnsi="GHEA Grapalat"/>
          <w:sz w:val="20"/>
        </w:rPr>
      </w:pP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sz w:val="20"/>
        </w:rPr>
        <w:t>ՎՃԱՐՄԱՆ ԺԱՄԱՆԱԿԱՑՈՒՅՑ*</w:t>
      </w:r>
    </w:p>
    <w:p w:rsidR="006E5207" w:rsidRDefault="006E5207" w:rsidP="006E5207">
      <w:pPr>
        <w:jc w:val="center"/>
        <w:rPr>
          <w:rFonts w:ascii="GHEA Grapalat" w:hAnsi="GHEA Grapalat"/>
          <w:sz w:val="20"/>
        </w:rPr>
      </w:pPr>
      <w:r>
        <w:rPr>
          <w:rFonts w:ascii="GHEA Grapalat" w:hAnsi="GHEA Grapalat"/>
          <w:sz w:val="20"/>
        </w:rPr>
        <w:t xml:space="preserve">                                                                                                                                                                                                            </w:t>
      </w:r>
      <w:r>
        <w:rPr>
          <w:rFonts w:ascii="GHEA Grapalat" w:hAnsi="GHEA Grapalat" w:cs="Sylfaen"/>
          <w:sz w:val="18"/>
        </w:rPr>
        <w:t>ՀՀ</w:t>
      </w:r>
      <w:r>
        <w:rPr>
          <w:rFonts w:ascii="GHEA Grapalat" w:hAnsi="GHEA Grapalat" w:cs="Sylfaen"/>
          <w:sz w:val="18"/>
          <w:lang w:val="es-ES"/>
        </w:rPr>
        <w:t xml:space="preserve"> </w:t>
      </w:r>
      <w:r>
        <w:rPr>
          <w:rFonts w:ascii="GHEA Grapalat" w:hAnsi="GHEA Grapalat" w:cs="Sylfaen"/>
          <w:sz w:val="18"/>
        </w:rPr>
        <w:t>դրամ</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1"/>
        <w:gridCol w:w="1651"/>
        <w:gridCol w:w="3720"/>
        <w:gridCol w:w="577"/>
        <w:gridCol w:w="577"/>
        <w:gridCol w:w="577"/>
        <w:gridCol w:w="577"/>
        <w:gridCol w:w="577"/>
        <w:gridCol w:w="577"/>
        <w:gridCol w:w="577"/>
        <w:gridCol w:w="577"/>
        <w:gridCol w:w="577"/>
        <w:gridCol w:w="577"/>
        <w:gridCol w:w="577"/>
        <w:gridCol w:w="677"/>
        <w:gridCol w:w="1837"/>
      </w:tblGrid>
      <w:tr w:rsidR="006E5207" w:rsidTr="00814300">
        <w:tc>
          <w:tcPr>
            <w:tcW w:w="15693" w:type="dxa"/>
            <w:gridSpan w:val="16"/>
            <w:tcBorders>
              <w:top w:val="single" w:sz="4" w:space="0" w:color="auto"/>
              <w:left w:val="single" w:sz="4" w:space="0" w:color="auto"/>
              <w:bottom w:val="single" w:sz="4" w:space="0" w:color="auto"/>
              <w:right w:val="single" w:sz="4" w:space="0" w:color="auto"/>
            </w:tcBorders>
            <w:hideMark/>
          </w:tcPr>
          <w:p w:rsidR="006E5207" w:rsidRDefault="006E5207" w:rsidP="005F7428">
            <w:pPr>
              <w:jc w:val="center"/>
              <w:rPr>
                <w:rFonts w:ascii="GHEA Grapalat" w:hAnsi="GHEA Grapalat"/>
                <w:sz w:val="18"/>
                <w:lang w:val="es-ES"/>
              </w:rPr>
            </w:pPr>
            <w:r>
              <w:rPr>
                <w:rFonts w:ascii="GHEA Grapalat" w:hAnsi="GHEA Grapalat"/>
                <w:sz w:val="18"/>
                <w:lang w:val="es-ES"/>
              </w:rPr>
              <w:t>Ապրանքի</w:t>
            </w:r>
          </w:p>
        </w:tc>
      </w:tr>
      <w:tr w:rsidR="006E5207" w:rsidRPr="00761E13" w:rsidTr="00FB5504">
        <w:tc>
          <w:tcPr>
            <w:tcW w:w="1461"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5F7428">
            <w:pPr>
              <w:jc w:val="center"/>
              <w:rPr>
                <w:rFonts w:ascii="GHEA Grapalat" w:hAnsi="GHEA Grapalat"/>
                <w:sz w:val="18"/>
                <w:lang w:val="es-ES"/>
              </w:rPr>
            </w:pPr>
            <w:r>
              <w:rPr>
                <w:rFonts w:ascii="GHEA Grapalat" w:hAnsi="GHEA Grapalat"/>
                <w:sz w:val="18"/>
              </w:rPr>
              <w:t>հրավերով նախատեսված չափաբաժնի համարը</w:t>
            </w:r>
          </w:p>
        </w:tc>
        <w:tc>
          <w:tcPr>
            <w:tcW w:w="1651"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5F7428">
            <w:pPr>
              <w:jc w:val="center"/>
              <w:rPr>
                <w:rFonts w:ascii="GHEA Grapalat" w:hAnsi="GHEA Grapalat"/>
                <w:sz w:val="18"/>
                <w:lang w:val="es-ES"/>
              </w:rPr>
            </w:pPr>
            <w:r>
              <w:rPr>
                <w:rFonts w:ascii="GHEA Grapalat" w:hAnsi="GHEA Grapalat"/>
                <w:sz w:val="18"/>
              </w:rPr>
              <w:t>գնումների</w:t>
            </w:r>
            <w:r>
              <w:rPr>
                <w:rFonts w:ascii="GHEA Grapalat" w:hAnsi="GHEA Grapalat"/>
                <w:sz w:val="18"/>
                <w:lang w:val="es-ES"/>
              </w:rPr>
              <w:t xml:space="preserve"> </w:t>
            </w:r>
            <w:r>
              <w:rPr>
                <w:rFonts w:ascii="GHEA Grapalat" w:hAnsi="GHEA Grapalat"/>
                <w:sz w:val="18"/>
              </w:rPr>
              <w:t>պլանով</w:t>
            </w:r>
            <w:r>
              <w:rPr>
                <w:rFonts w:ascii="GHEA Grapalat" w:hAnsi="GHEA Grapalat"/>
                <w:sz w:val="18"/>
                <w:lang w:val="es-ES"/>
              </w:rPr>
              <w:t xml:space="preserve"> </w:t>
            </w:r>
            <w:r>
              <w:rPr>
                <w:rFonts w:ascii="GHEA Grapalat" w:hAnsi="GHEA Grapalat"/>
                <w:sz w:val="18"/>
              </w:rPr>
              <w:t>նախատեսված</w:t>
            </w:r>
            <w:r>
              <w:rPr>
                <w:rFonts w:ascii="GHEA Grapalat" w:hAnsi="GHEA Grapalat"/>
                <w:sz w:val="18"/>
                <w:lang w:val="es-ES"/>
              </w:rPr>
              <w:t xml:space="preserve"> </w:t>
            </w:r>
            <w:r>
              <w:rPr>
                <w:rFonts w:ascii="GHEA Grapalat" w:hAnsi="GHEA Grapalat"/>
                <w:sz w:val="18"/>
              </w:rPr>
              <w:t>միջանցիկ</w:t>
            </w:r>
            <w:r>
              <w:rPr>
                <w:rFonts w:ascii="GHEA Grapalat" w:hAnsi="GHEA Grapalat"/>
                <w:sz w:val="18"/>
                <w:lang w:val="es-ES"/>
              </w:rPr>
              <w:t xml:space="preserve"> </w:t>
            </w:r>
            <w:r>
              <w:rPr>
                <w:rFonts w:ascii="GHEA Grapalat" w:hAnsi="GHEA Grapalat"/>
                <w:sz w:val="18"/>
              </w:rPr>
              <w:t>ծածկագիրը</w:t>
            </w:r>
            <w:r>
              <w:rPr>
                <w:rFonts w:ascii="GHEA Grapalat" w:hAnsi="GHEA Grapalat"/>
                <w:sz w:val="18"/>
                <w:lang w:val="es-ES"/>
              </w:rPr>
              <w:t xml:space="preserve">` </w:t>
            </w:r>
            <w:r>
              <w:rPr>
                <w:rFonts w:ascii="GHEA Grapalat" w:hAnsi="GHEA Grapalat"/>
                <w:sz w:val="18"/>
              </w:rPr>
              <w:t>ըստ</w:t>
            </w:r>
            <w:r>
              <w:rPr>
                <w:rFonts w:ascii="GHEA Grapalat" w:hAnsi="GHEA Grapalat"/>
                <w:sz w:val="18"/>
                <w:lang w:val="es-ES"/>
              </w:rPr>
              <w:t xml:space="preserve"> </w:t>
            </w:r>
            <w:r>
              <w:rPr>
                <w:rFonts w:ascii="GHEA Grapalat" w:hAnsi="GHEA Grapalat"/>
                <w:sz w:val="18"/>
              </w:rPr>
              <w:t>ԳՄԱ</w:t>
            </w:r>
            <w:r>
              <w:rPr>
                <w:rFonts w:ascii="GHEA Grapalat" w:hAnsi="GHEA Grapalat"/>
                <w:sz w:val="18"/>
                <w:lang w:val="es-ES"/>
              </w:rPr>
              <w:t xml:space="preserve"> </w:t>
            </w:r>
            <w:r>
              <w:rPr>
                <w:rFonts w:ascii="GHEA Grapalat" w:hAnsi="GHEA Grapalat"/>
                <w:sz w:val="18"/>
              </w:rPr>
              <w:t>դասակարգման</w:t>
            </w:r>
            <w:r>
              <w:rPr>
                <w:rFonts w:ascii="GHEA Grapalat" w:hAnsi="GHEA Grapalat"/>
                <w:sz w:val="18"/>
                <w:lang w:val="es-ES"/>
              </w:rPr>
              <w:t xml:space="preserve"> (CPV)</w:t>
            </w:r>
          </w:p>
        </w:tc>
        <w:tc>
          <w:tcPr>
            <w:tcW w:w="3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5F7428">
            <w:pPr>
              <w:jc w:val="center"/>
              <w:rPr>
                <w:rFonts w:ascii="GHEA Grapalat" w:hAnsi="GHEA Grapalat"/>
                <w:sz w:val="18"/>
                <w:lang w:val="es-ES"/>
              </w:rPr>
            </w:pPr>
            <w:r>
              <w:rPr>
                <w:rFonts w:ascii="GHEA Grapalat" w:hAnsi="GHEA Grapalat"/>
                <w:sz w:val="18"/>
              </w:rPr>
              <w:t>անվանումը</w:t>
            </w:r>
          </w:p>
        </w:tc>
        <w:tc>
          <w:tcPr>
            <w:tcW w:w="8861" w:type="dxa"/>
            <w:gridSpan w:val="13"/>
            <w:tcBorders>
              <w:top w:val="single" w:sz="4" w:space="0" w:color="auto"/>
              <w:left w:val="single" w:sz="4" w:space="0" w:color="auto"/>
              <w:bottom w:val="single" w:sz="4" w:space="0" w:color="auto"/>
              <w:right w:val="single" w:sz="4" w:space="0" w:color="auto"/>
            </w:tcBorders>
            <w:vAlign w:val="center"/>
            <w:hideMark/>
          </w:tcPr>
          <w:p w:rsidR="006E5207" w:rsidRDefault="006E5207" w:rsidP="005F7428">
            <w:pPr>
              <w:jc w:val="both"/>
              <w:rPr>
                <w:rFonts w:ascii="GHEA Grapalat" w:hAnsi="GHEA Grapalat"/>
                <w:sz w:val="18"/>
                <w:lang w:val="es-ES"/>
              </w:rPr>
            </w:pPr>
            <w:r>
              <w:rPr>
                <w:rFonts w:ascii="GHEA Grapalat" w:hAnsi="GHEA Grapalat"/>
                <w:sz w:val="18"/>
                <w:lang w:val="es-ES"/>
              </w:rPr>
              <w:t>դիմաց վճարումները նախատեսվում է իրականացնել 20  թ-ին` ըստ ամիսների, այդ թվում**</w:t>
            </w:r>
          </w:p>
        </w:tc>
      </w:tr>
      <w:tr w:rsidR="006E5207" w:rsidTr="00FB5504">
        <w:trPr>
          <w:trHeight w:val="1538"/>
        </w:trPr>
        <w:tc>
          <w:tcPr>
            <w:tcW w:w="1461" w:type="dxa"/>
            <w:tcBorders>
              <w:top w:val="single" w:sz="4" w:space="0" w:color="auto"/>
              <w:left w:val="single" w:sz="4" w:space="0" w:color="auto"/>
              <w:bottom w:val="single" w:sz="4" w:space="0" w:color="auto"/>
              <w:right w:val="single" w:sz="4" w:space="0" w:color="auto"/>
            </w:tcBorders>
          </w:tcPr>
          <w:p w:rsidR="006E5207" w:rsidRDefault="006E5207" w:rsidP="005F7428">
            <w:pPr>
              <w:jc w:val="center"/>
              <w:rPr>
                <w:rFonts w:ascii="GHEA Grapalat" w:hAnsi="GHEA Grapalat"/>
                <w:sz w:val="20"/>
                <w:lang w:val="es-ES"/>
              </w:rPr>
            </w:pPr>
          </w:p>
        </w:tc>
        <w:tc>
          <w:tcPr>
            <w:tcW w:w="1651" w:type="dxa"/>
            <w:tcBorders>
              <w:top w:val="single" w:sz="4" w:space="0" w:color="auto"/>
              <w:left w:val="single" w:sz="4" w:space="0" w:color="auto"/>
              <w:bottom w:val="single" w:sz="4" w:space="0" w:color="auto"/>
              <w:right w:val="single" w:sz="4" w:space="0" w:color="auto"/>
            </w:tcBorders>
          </w:tcPr>
          <w:p w:rsidR="006E5207" w:rsidRDefault="006E5207" w:rsidP="005F7428">
            <w:pPr>
              <w:jc w:val="center"/>
              <w:rPr>
                <w:rFonts w:ascii="GHEA Grapalat" w:hAnsi="GHEA Grapalat"/>
                <w:sz w:val="20"/>
                <w:lang w:val="es-ES"/>
              </w:rPr>
            </w:pPr>
          </w:p>
        </w:tc>
        <w:tc>
          <w:tcPr>
            <w:tcW w:w="3720" w:type="dxa"/>
            <w:tcBorders>
              <w:top w:val="single" w:sz="4" w:space="0" w:color="auto"/>
              <w:left w:val="single" w:sz="4" w:space="0" w:color="auto"/>
              <w:bottom w:val="single" w:sz="4" w:space="0" w:color="auto"/>
              <w:right w:val="single" w:sz="4" w:space="0" w:color="auto"/>
            </w:tcBorders>
          </w:tcPr>
          <w:p w:rsidR="006E5207" w:rsidRDefault="006E5207" w:rsidP="005F7428">
            <w:pPr>
              <w:jc w:val="center"/>
              <w:rPr>
                <w:rFonts w:ascii="GHEA Grapalat" w:hAnsi="GHEA Grapalat"/>
                <w:sz w:val="20"/>
                <w:lang w:val="es-ES"/>
              </w:rPr>
            </w:pPr>
          </w:p>
        </w:tc>
        <w:tc>
          <w:tcPr>
            <w:tcW w:w="577"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cs="Sylfaen"/>
                <w:sz w:val="18"/>
                <w:szCs w:val="22"/>
                <w:lang w:val="pt-BR"/>
              </w:rPr>
              <w:t>հունվար</w:t>
            </w:r>
          </w:p>
        </w:tc>
        <w:tc>
          <w:tcPr>
            <w:tcW w:w="577"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cs="Sylfaen"/>
                <w:sz w:val="18"/>
                <w:szCs w:val="22"/>
                <w:lang w:val="pt-BR"/>
              </w:rPr>
            </w:pPr>
            <w:r>
              <w:rPr>
                <w:rFonts w:ascii="GHEA Grapalat" w:hAnsi="GHEA Grapalat" w:cs="Sylfaen"/>
                <w:sz w:val="18"/>
                <w:szCs w:val="22"/>
                <w:lang w:val="pt-BR"/>
              </w:rPr>
              <w:t>փետրվար</w:t>
            </w:r>
          </w:p>
        </w:tc>
        <w:tc>
          <w:tcPr>
            <w:tcW w:w="577"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cs="Sylfaen"/>
                <w:sz w:val="18"/>
                <w:szCs w:val="22"/>
                <w:lang w:val="pt-BR"/>
              </w:rPr>
              <w:t>մարտ</w:t>
            </w:r>
          </w:p>
        </w:tc>
        <w:tc>
          <w:tcPr>
            <w:tcW w:w="577"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cs="Sylfaen"/>
                <w:sz w:val="18"/>
                <w:szCs w:val="22"/>
                <w:lang w:val="pt-BR"/>
              </w:rPr>
            </w:pPr>
            <w:r>
              <w:rPr>
                <w:rFonts w:ascii="GHEA Grapalat" w:hAnsi="GHEA Grapalat" w:cs="Sylfaen"/>
                <w:sz w:val="18"/>
                <w:szCs w:val="22"/>
                <w:lang w:val="pt-BR"/>
              </w:rPr>
              <w:t>ապրիլ</w:t>
            </w:r>
          </w:p>
        </w:tc>
        <w:tc>
          <w:tcPr>
            <w:tcW w:w="577"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cs="Sylfaen"/>
                <w:sz w:val="18"/>
                <w:szCs w:val="22"/>
                <w:lang w:val="pt-BR"/>
              </w:rPr>
              <w:t>մայիս</w:t>
            </w:r>
          </w:p>
        </w:tc>
        <w:tc>
          <w:tcPr>
            <w:tcW w:w="577"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cs="Sylfaen"/>
                <w:sz w:val="18"/>
                <w:szCs w:val="22"/>
                <w:lang w:val="pt-BR"/>
              </w:rPr>
              <w:t>հունիս</w:t>
            </w:r>
          </w:p>
        </w:tc>
        <w:tc>
          <w:tcPr>
            <w:tcW w:w="577"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cs="Sylfaen"/>
                <w:sz w:val="18"/>
                <w:szCs w:val="22"/>
                <w:lang w:val="pt-BR"/>
              </w:rPr>
              <w:t>հուլիս</w:t>
            </w:r>
            <w:r>
              <w:rPr>
                <w:rFonts w:ascii="GHEA Grapalat" w:hAnsi="GHEA Grapalat" w:cs="Times Armenian"/>
                <w:sz w:val="18"/>
                <w:szCs w:val="22"/>
                <w:lang w:val="pt-BR"/>
              </w:rPr>
              <w:t xml:space="preserve"> </w:t>
            </w:r>
          </w:p>
        </w:tc>
        <w:tc>
          <w:tcPr>
            <w:tcW w:w="577"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cs="Sylfaen"/>
                <w:sz w:val="18"/>
                <w:szCs w:val="22"/>
                <w:lang w:val="pt-BR"/>
              </w:rPr>
              <w:t>օգոստոս</w:t>
            </w:r>
          </w:p>
        </w:tc>
        <w:tc>
          <w:tcPr>
            <w:tcW w:w="577"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cs="Sylfaen"/>
                <w:sz w:val="18"/>
                <w:szCs w:val="22"/>
                <w:lang w:val="pt-BR"/>
              </w:rPr>
              <w:t>սեպտեմբեր</w:t>
            </w:r>
            <w:r>
              <w:rPr>
                <w:rFonts w:ascii="GHEA Grapalat" w:hAnsi="GHEA Grapalat" w:cs="Times Armenian"/>
                <w:sz w:val="18"/>
                <w:szCs w:val="22"/>
                <w:lang w:val="pt-BR"/>
              </w:rPr>
              <w:t xml:space="preserve"> </w:t>
            </w:r>
          </w:p>
        </w:tc>
        <w:tc>
          <w:tcPr>
            <w:tcW w:w="577"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cs="Sylfaen"/>
                <w:sz w:val="18"/>
                <w:szCs w:val="22"/>
                <w:lang w:val="pt-BR"/>
              </w:rPr>
              <w:t>հոկտեմբեր</w:t>
            </w:r>
          </w:p>
        </w:tc>
        <w:tc>
          <w:tcPr>
            <w:tcW w:w="577"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sz w:val="18"/>
                <w:lang w:val="pt-BR"/>
              </w:rPr>
              <w:t xml:space="preserve"> </w:t>
            </w:r>
            <w:r>
              <w:rPr>
                <w:rFonts w:ascii="GHEA Grapalat" w:hAnsi="GHEA Grapalat" w:cs="Sylfaen"/>
                <w:sz w:val="18"/>
                <w:szCs w:val="22"/>
                <w:lang w:val="pt-BR"/>
              </w:rPr>
              <w:t>նոյեմբեր</w:t>
            </w:r>
          </w:p>
        </w:tc>
        <w:tc>
          <w:tcPr>
            <w:tcW w:w="677"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cs="Sylfaen"/>
                <w:sz w:val="18"/>
                <w:szCs w:val="22"/>
                <w:lang w:val="pt-BR"/>
              </w:rPr>
              <w:t>դեկտեմբեր</w:t>
            </w:r>
          </w:p>
        </w:tc>
        <w:tc>
          <w:tcPr>
            <w:tcW w:w="1837" w:type="dxa"/>
            <w:tcBorders>
              <w:top w:val="single" w:sz="4" w:space="0" w:color="auto"/>
              <w:left w:val="single" w:sz="4" w:space="0" w:color="auto"/>
              <w:bottom w:val="single" w:sz="4" w:space="0" w:color="auto"/>
              <w:right w:val="single" w:sz="4" w:space="0" w:color="auto"/>
            </w:tcBorders>
            <w:vAlign w:val="center"/>
          </w:tcPr>
          <w:p w:rsidR="006E5207" w:rsidRDefault="006E5207" w:rsidP="005F7428">
            <w:pPr>
              <w:ind w:right="-1"/>
              <w:jc w:val="center"/>
              <w:rPr>
                <w:rFonts w:ascii="GHEA Grapalat" w:hAnsi="GHEA Grapalat"/>
                <w:sz w:val="18"/>
                <w:szCs w:val="22"/>
                <w:lang w:val="pt-BR"/>
              </w:rPr>
            </w:pPr>
            <w:r>
              <w:rPr>
                <w:rFonts w:ascii="GHEA Grapalat" w:hAnsi="GHEA Grapalat" w:cs="Sylfaen"/>
                <w:sz w:val="18"/>
                <w:szCs w:val="22"/>
                <w:lang w:val="pt-BR"/>
              </w:rPr>
              <w:t>Ընդամենը</w:t>
            </w:r>
          </w:p>
          <w:p w:rsidR="006E5207" w:rsidRDefault="006E5207" w:rsidP="005F7428">
            <w:pPr>
              <w:jc w:val="center"/>
              <w:rPr>
                <w:rFonts w:ascii="GHEA Grapalat" w:hAnsi="GHEA Grapalat"/>
                <w:sz w:val="18"/>
                <w:lang w:val="es-ES"/>
              </w:rPr>
            </w:pPr>
          </w:p>
        </w:tc>
      </w:tr>
      <w:tr w:rsidR="00FB5504" w:rsidRPr="005F7428" w:rsidTr="00FB5504">
        <w:trPr>
          <w:trHeight w:val="139"/>
        </w:trPr>
        <w:tc>
          <w:tcPr>
            <w:tcW w:w="1461"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sz w:val="20"/>
                <w:lang w:val="ru-RU"/>
              </w:rPr>
            </w:pPr>
            <w:r w:rsidRPr="00814300">
              <w:rPr>
                <w:rFonts w:ascii="GHEA Grapalat" w:hAnsi="GHEA Grapalat"/>
                <w:sz w:val="20"/>
                <w:lang w:val="ru-RU"/>
              </w:rPr>
              <w:t>1</w:t>
            </w:r>
          </w:p>
        </w:tc>
        <w:tc>
          <w:tcPr>
            <w:tcW w:w="1651" w:type="dxa"/>
            <w:tcBorders>
              <w:top w:val="single" w:sz="4" w:space="0" w:color="auto"/>
              <w:left w:val="single" w:sz="4" w:space="0" w:color="auto"/>
              <w:bottom w:val="single" w:sz="4" w:space="0" w:color="auto"/>
              <w:right w:val="single" w:sz="4" w:space="0" w:color="auto"/>
            </w:tcBorders>
            <w:vAlign w:val="center"/>
          </w:tcPr>
          <w:p w:rsidR="00FB5504" w:rsidRPr="00F762AF" w:rsidRDefault="00FB5504" w:rsidP="00F228B0">
            <w:pPr>
              <w:jc w:val="center"/>
              <w:rPr>
                <w:rFonts w:asciiTheme="minorHAnsi" w:hAnsiTheme="minorHAnsi"/>
                <w:sz w:val="16"/>
                <w:szCs w:val="16"/>
                <w:lang w:val="hy-AM"/>
              </w:rPr>
            </w:pPr>
            <w:r w:rsidRPr="005F7428">
              <w:rPr>
                <w:rFonts w:ascii="GHEA Grapalat" w:hAnsi="GHEA Grapalat"/>
                <w:sz w:val="16"/>
                <w:szCs w:val="16"/>
              </w:rPr>
              <w:t>158111</w:t>
            </w:r>
            <w:r>
              <w:rPr>
                <w:rFonts w:asciiTheme="minorHAnsi" w:hAnsiTheme="minorHAnsi"/>
                <w:sz w:val="16"/>
                <w:szCs w:val="16"/>
                <w:lang w:val="hy-AM"/>
              </w:rPr>
              <w:t>00</w:t>
            </w:r>
          </w:p>
        </w:tc>
        <w:tc>
          <w:tcPr>
            <w:tcW w:w="3720" w:type="dxa"/>
            <w:tcBorders>
              <w:top w:val="single" w:sz="4" w:space="0" w:color="auto"/>
              <w:left w:val="single" w:sz="4" w:space="0" w:color="auto"/>
              <w:bottom w:val="single" w:sz="4" w:space="0" w:color="auto"/>
              <w:right w:val="single" w:sz="4" w:space="0" w:color="auto"/>
            </w:tcBorders>
            <w:vAlign w:val="bottom"/>
          </w:tcPr>
          <w:p w:rsidR="00FB5504" w:rsidRDefault="00FB5504" w:rsidP="00F228B0">
            <w:pPr>
              <w:jc w:val="center"/>
              <w:rPr>
                <w:rFonts w:ascii="Arial LatArm" w:hAnsi="Arial LatArm" w:cs="Calibri"/>
                <w:sz w:val="18"/>
                <w:szCs w:val="18"/>
                <w:lang w:val="ru-RU" w:eastAsia="ru-RU"/>
              </w:rPr>
            </w:pPr>
            <w:r>
              <w:rPr>
                <w:rFonts w:ascii="Arial" w:hAnsi="Arial" w:cs="Arial"/>
                <w:sz w:val="18"/>
                <w:szCs w:val="18"/>
              </w:rPr>
              <w:t>հաց</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83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FB5504" w:rsidRPr="005F7428" w:rsidTr="00FB5504">
        <w:trPr>
          <w:trHeight w:val="139"/>
        </w:trPr>
        <w:tc>
          <w:tcPr>
            <w:tcW w:w="1461"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sz w:val="20"/>
                <w:lang w:val="ru-RU"/>
              </w:rPr>
            </w:pPr>
            <w:r w:rsidRPr="00814300">
              <w:rPr>
                <w:rFonts w:ascii="GHEA Grapalat" w:hAnsi="GHEA Grapalat"/>
                <w:sz w:val="20"/>
                <w:lang w:val="ru-RU"/>
              </w:rPr>
              <w:t>2</w:t>
            </w:r>
          </w:p>
        </w:tc>
        <w:tc>
          <w:tcPr>
            <w:tcW w:w="1651" w:type="dxa"/>
            <w:tcBorders>
              <w:top w:val="single" w:sz="4" w:space="0" w:color="auto"/>
              <w:left w:val="single" w:sz="4" w:space="0" w:color="auto"/>
              <w:bottom w:val="single" w:sz="4" w:space="0" w:color="auto"/>
              <w:right w:val="single" w:sz="4" w:space="0" w:color="auto"/>
            </w:tcBorders>
            <w:vAlign w:val="center"/>
          </w:tcPr>
          <w:p w:rsidR="00FB5504" w:rsidRPr="005F7428" w:rsidRDefault="00FB5504" w:rsidP="00F228B0">
            <w:pPr>
              <w:jc w:val="center"/>
              <w:rPr>
                <w:rFonts w:ascii="GHEA Grapalat" w:hAnsi="GHEA Grapalat"/>
                <w:sz w:val="16"/>
                <w:szCs w:val="16"/>
              </w:rPr>
            </w:pPr>
            <w:r w:rsidRPr="005F7428">
              <w:rPr>
                <w:rFonts w:ascii="GHEA Grapalat" w:hAnsi="GHEA Grapalat"/>
                <w:sz w:val="16"/>
                <w:szCs w:val="16"/>
              </w:rPr>
              <w:t>03211300</w:t>
            </w:r>
          </w:p>
        </w:tc>
        <w:tc>
          <w:tcPr>
            <w:tcW w:w="3720" w:type="dxa"/>
            <w:tcBorders>
              <w:top w:val="single" w:sz="4" w:space="0" w:color="auto"/>
              <w:left w:val="single" w:sz="4" w:space="0" w:color="auto"/>
              <w:bottom w:val="single" w:sz="4" w:space="0" w:color="auto"/>
              <w:right w:val="single" w:sz="4" w:space="0" w:color="auto"/>
            </w:tcBorders>
            <w:vAlign w:val="bottom"/>
          </w:tcPr>
          <w:p w:rsidR="00FB5504" w:rsidRDefault="00FB5504" w:rsidP="00F228B0">
            <w:pPr>
              <w:jc w:val="center"/>
              <w:rPr>
                <w:rFonts w:ascii="Arial LatArm" w:hAnsi="Arial LatArm" w:cs="Calibri"/>
                <w:sz w:val="18"/>
                <w:szCs w:val="18"/>
              </w:rPr>
            </w:pPr>
            <w:r>
              <w:rPr>
                <w:rFonts w:ascii="Arial" w:hAnsi="Arial" w:cs="Arial"/>
                <w:sz w:val="18"/>
                <w:szCs w:val="18"/>
              </w:rPr>
              <w:t>բրինձ</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83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FB5504" w:rsidRPr="005F7428" w:rsidTr="00FB5504">
        <w:trPr>
          <w:trHeight w:val="139"/>
        </w:trPr>
        <w:tc>
          <w:tcPr>
            <w:tcW w:w="1461"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sz w:val="20"/>
                <w:lang w:val="ru-RU"/>
              </w:rPr>
            </w:pPr>
            <w:r w:rsidRPr="00814300">
              <w:rPr>
                <w:rFonts w:ascii="GHEA Grapalat" w:hAnsi="GHEA Grapalat"/>
                <w:sz w:val="20"/>
                <w:lang w:val="ru-RU"/>
              </w:rPr>
              <w:t>3</w:t>
            </w:r>
          </w:p>
        </w:tc>
        <w:tc>
          <w:tcPr>
            <w:tcW w:w="1651" w:type="dxa"/>
            <w:tcBorders>
              <w:top w:val="single" w:sz="4" w:space="0" w:color="auto"/>
              <w:left w:val="single" w:sz="4" w:space="0" w:color="auto"/>
              <w:bottom w:val="single" w:sz="4" w:space="0" w:color="auto"/>
              <w:right w:val="single" w:sz="4" w:space="0" w:color="auto"/>
            </w:tcBorders>
            <w:vAlign w:val="center"/>
          </w:tcPr>
          <w:p w:rsidR="00FB5504" w:rsidRPr="005F7428" w:rsidRDefault="00FB5504" w:rsidP="00F228B0">
            <w:pPr>
              <w:jc w:val="center"/>
              <w:rPr>
                <w:rFonts w:ascii="GHEA Grapalat" w:hAnsi="GHEA Grapalat"/>
                <w:sz w:val="16"/>
                <w:szCs w:val="16"/>
              </w:rPr>
            </w:pPr>
            <w:r w:rsidRPr="005F7428">
              <w:rPr>
                <w:rFonts w:ascii="GHEA Grapalat" w:hAnsi="GHEA Grapalat"/>
                <w:sz w:val="16"/>
                <w:szCs w:val="16"/>
              </w:rPr>
              <w:t>15851100</w:t>
            </w:r>
          </w:p>
        </w:tc>
        <w:tc>
          <w:tcPr>
            <w:tcW w:w="3720" w:type="dxa"/>
            <w:tcBorders>
              <w:top w:val="single" w:sz="4" w:space="0" w:color="auto"/>
              <w:left w:val="single" w:sz="4" w:space="0" w:color="auto"/>
              <w:bottom w:val="single" w:sz="4" w:space="0" w:color="auto"/>
              <w:right w:val="single" w:sz="4" w:space="0" w:color="auto"/>
            </w:tcBorders>
            <w:vAlign w:val="bottom"/>
          </w:tcPr>
          <w:p w:rsidR="00FB5504" w:rsidRDefault="00FB5504" w:rsidP="00F228B0">
            <w:pPr>
              <w:jc w:val="center"/>
              <w:rPr>
                <w:rFonts w:ascii="Arial LatArm" w:hAnsi="Arial LatArm" w:cs="Calibri"/>
                <w:sz w:val="18"/>
                <w:szCs w:val="18"/>
              </w:rPr>
            </w:pPr>
            <w:r>
              <w:rPr>
                <w:rFonts w:ascii="Arial" w:hAnsi="Arial" w:cs="Arial"/>
                <w:sz w:val="18"/>
                <w:szCs w:val="18"/>
              </w:rPr>
              <w:t>մակարոն</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83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FB5504" w:rsidRPr="005F7428" w:rsidTr="00FB5504">
        <w:trPr>
          <w:trHeight w:val="139"/>
        </w:trPr>
        <w:tc>
          <w:tcPr>
            <w:tcW w:w="1461"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sz w:val="20"/>
                <w:lang w:val="ru-RU"/>
              </w:rPr>
            </w:pPr>
            <w:r w:rsidRPr="00814300">
              <w:rPr>
                <w:rFonts w:ascii="GHEA Grapalat" w:hAnsi="GHEA Grapalat"/>
                <w:sz w:val="20"/>
                <w:lang w:val="ru-RU"/>
              </w:rPr>
              <w:t>4</w:t>
            </w:r>
          </w:p>
        </w:tc>
        <w:tc>
          <w:tcPr>
            <w:tcW w:w="1651" w:type="dxa"/>
            <w:tcBorders>
              <w:top w:val="single" w:sz="4" w:space="0" w:color="auto"/>
              <w:left w:val="single" w:sz="4" w:space="0" w:color="auto"/>
              <w:bottom w:val="single" w:sz="4" w:space="0" w:color="auto"/>
              <w:right w:val="single" w:sz="4" w:space="0" w:color="auto"/>
            </w:tcBorders>
            <w:vAlign w:val="center"/>
          </w:tcPr>
          <w:p w:rsidR="00FB5504" w:rsidRPr="005F7428" w:rsidRDefault="00FB5504" w:rsidP="00F228B0">
            <w:pPr>
              <w:jc w:val="center"/>
              <w:rPr>
                <w:rFonts w:ascii="GHEA Grapalat" w:hAnsi="GHEA Grapalat"/>
                <w:sz w:val="16"/>
                <w:szCs w:val="16"/>
              </w:rPr>
            </w:pPr>
            <w:r w:rsidRPr="005F7428">
              <w:rPr>
                <w:rFonts w:ascii="GHEA Grapalat" w:hAnsi="GHEA Grapalat"/>
                <w:sz w:val="16"/>
                <w:szCs w:val="16"/>
              </w:rPr>
              <w:t>15616000</w:t>
            </w:r>
          </w:p>
        </w:tc>
        <w:tc>
          <w:tcPr>
            <w:tcW w:w="3720" w:type="dxa"/>
            <w:tcBorders>
              <w:top w:val="single" w:sz="4" w:space="0" w:color="auto"/>
              <w:left w:val="single" w:sz="4" w:space="0" w:color="auto"/>
              <w:bottom w:val="single" w:sz="4" w:space="0" w:color="auto"/>
              <w:right w:val="single" w:sz="4" w:space="0" w:color="auto"/>
            </w:tcBorders>
            <w:vAlign w:val="bottom"/>
          </w:tcPr>
          <w:p w:rsidR="00FB5504" w:rsidRPr="00C349D9" w:rsidRDefault="00FB5504" w:rsidP="00C349D9">
            <w:pPr>
              <w:jc w:val="center"/>
              <w:rPr>
                <w:rFonts w:ascii="Sylfaen" w:hAnsi="Sylfaen" w:cs="Calibri"/>
                <w:sz w:val="18"/>
                <w:szCs w:val="18"/>
              </w:rPr>
            </w:pPr>
            <w:r>
              <w:rPr>
                <w:rFonts w:ascii="Sylfaen" w:hAnsi="Sylfaen" w:cs="Sylfaen"/>
                <w:sz w:val="18"/>
                <w:szCs w:val="18"/>
              </w:rPr>
              <w:t>հնդկա</w:t>
            </w:r>
            <w:r w:rsidR="00C349D9">
              <w:rPr>
                <w:rFonts w:ascii="Sylfaen" w:hAnsi="Sylfaen" w:cs="Arial"/>
                <w:sz w:val="18"/>
                <w:szCs w:val="18"/>
              </w:rPr>
              <w:t>ձավար</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83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FB5504" w:rsidRPr="005F7428" w:rsidTr="00FB5504">
        <w:trPr>
          <w:trHeight w:val="139"/>
        </w:trPr>
        <w:tc>
          <w:tcPr>
            <w:tcW w:w="1461"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sz w:val="20"/>
                <w:lang w:val="ru-RU"/>
              </w:rPr>
            </w:pPr>
            <w:r w:rsidRPr="00814300">
              <w:rPr>
                <w:rFonts w:ascii="GHEA Grapalat" w:hAnsi="GHEA Grapalat"/>
                <w:sz w:val="20"/>
                <w:lang w:val="ru-RU"/>
              </w:rPr>
              <w:t>5</w:t>
            </w:r>
          </w:p>
        </w:tc>
        <w:tc>
          <w:tcPr>
            <w:tcW w:w="1651" w:type="dxa"/>
            <w:tcBorders>
              <w:top w:val="single" w:sz="4" w:space="0" w:color="auto"/>
              <w:left w:val="single" w:sz="4" w:space="0" w:color="auto"/>
              <w:bottom w:val="single" w:sz="4" w:space="0" w:color="auto"/>
              <w:right w:val="single" w:sz="4" w:space="0" w:color="auto"/>
            </w:tcBorders>
            <w:vAlign w:val="center"/>
          </w:tcPr>
          <w:p w:rsidR="00FB5504" w:rsidRPr="005F7428" w:rsidRDefault="00FB5504" w:rsidP="00F228B0">
            <w:pPr>
              <w:jc w:val="center"/>
              <w:rPr>
                <w:rFonts w:ascii="GHEA Grapalat" w:hAnsi="GHEA Grapalat"/>
                <w:sz w:val="16"/>
                <w:szCs w:val="16"/>
                <w:lang w:val="ru-RU"/>
              </w:rPr>
            </w:pPr>
            <w:r w:rsidRPr="005F7428">
              <w:rPr>
                <w:rFonts w:ascii="GHEA Grapalat" w:hAnsi="GHEA Grapalat"/>
                <w:sz w:val="16"/>
                <w:szCs w:val="16"/>
              </w:rPr>
              <w:t>1533115</w:t>
            </w:r>
            <w:r w:rsidRPr="005F7428">
              <w:rPr>
                <w:rFonts w:ascii="GHEA Grapalat" w:hAnsi="GHEA Grapalat"/>
                <w:sz w:val="16"/>
                <w:szCs w:val="16"/>
                <w:lang w:val="ru-RU"/>
              </w:rPr>
              <w:t>3</w:t>
            </w:r>
          </w:p>
        </w:tc>
        <w:tc>
          <w:tcPr>
            <w:tcW w:w="3720" w:type="dxa"/>
            <w:tcBorders>
              <w:top w:val="single" w:sz="4" w:space="0" w:color="auto"/>
              <w:left w:val="single" w:sz="4" w:space="0" w:color="auto"/>
              <w:bottom w:val="single" w:sz="4" w:space="0" w:color="auto"/>
              <w:right w:val="single" w:sz="4" w:space="0" w:color="auto"/>
            </w:tcBorders>
            <w:vAlign w:val="bottom"/>
          </w:tcPr>
          <w:p w:rsidR="00FB5504" w:rsidRDefault="00FB5504" w:rsidP="00F228B0">
            <w:pPr>
              <w:jc w:val="center"/>
              <w:rPr>
                <w:rFonts w:ascii="Arial LatArm" w:hAnsi="Arial LatArm" w:cs="Calibri"/>
                <w:sz w:val="18"/>
                <w:szCs w:val="18"/>
              </w:rPr>
            </w:pPr>
            <w:r>
              <w:rPr>
                <w:rFonts w:ascii="Arial" w:hAnsi="Arial" w:cs="Arial"/>
                <w:sz w:val="18"/>
                <w:szCs w:val="18"/>
              </w:rPr>
              <w:t>ոսպ</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83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FB5504" w:rsidRPr="005F7428" w:rsidTr="00FB5504">
        <w:trPr>
          <w:trHeight w:val="139"/>
        </w:trPr>
        <w:tc>
          <w:tcPr>
            <w:tcW w:w="1461"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sz w:val="20"/>
                <w:lang w:val="ru-RU"/>
              </w:rPr>
            </w:pPr>
            <w:r w:rsidRPr="00814300">
              <w:rPr>
                <w:rFonts w:ascii="GHEA Grapalat" w:hAnsi="GHEA Grapalat"/>
                <w:sz w:val="20"/>
                <w:lang w:val="ru-RU"/>
              </w:rPr>
              <w:t>6</w:t>
            </w:r>
          </w:p>
        </w:tc>
        <w:tc>
          <w:tcPr>
            <w:tcW w:w="1651" w:type="dxa"/>
            <w:tcBorders>
              <w:top w:val="single" w:sz="4" w:space="0" w:color="auto"/>
              <w:left w:val="single" w:sz="4" w:space="0" w:color="auto"/>
              <w:bottom w:val="single" w:sz="4" w:space="0" w:color="auto"/>
              <w:right w:val="single" w:sz="4" w:space="0" w:color="auto"/>
            </w:tcBorders>
            <w:vAlign w:val="center"/>
          </w:tcPr>
          <w:p w:rsidR="00FB5504" w:rsidRPr="00F762AF" w:rsidRDefault="00FB5504" w:rsidP="00F228B0">
            <w:pPr>
              <w:jc w:val="center"/>
              <w:rPr>
                <w:rFonts w:asciiTheme="minorHAnsi" w:hAnsiTheme="minorHAnsi"/>
                <w:sz w:val="16"/>
                <w:szCs w:val="16"/>
                <w:lang w:val="hy-AM"/>
              </w:rPr>
            </w:pPr>
            <w:r w:rsidRPr="005F7428">
              <w:rPr>
                <w:rFonts w:ascii="GHEA Grapalat" w:hAnsi="GHEA Grapalat"/>
                <w:sz w:val="16"/>
                <w:szCs w:val="16"/>
              </w:rPr>
              <w:t>15</w:t>
            </w:r>
            <w:r>
              <w:rPr>
                <w:rFonts w:asciiTheme="minorHAnsi" w:hAnsiTheme="minorHAnsi"/>
                <w:sz w:val="16"/>
                <w:szCs w:val="16"/>
                <w:lang w:val="hy-AM"/>
              </w:rPr>
              <w:t>331154</w:t>
            </w:r>
          </w:p>
        </w:tc>
        <w:tc>
          <w:tcPr>
            <w:tcW w:w="3720" w:type="dxa"/>
            <w:tcBorders>
              <w:top w:val="single" w:sz="4" w:space="0" w:color="auto"/>
              <w:left w:val="single" w:sz="4" w:space="0" w:color="auto"/>
              <w:bottom w:val="single" w:sz="4" w:space="0" w:color="auto"/>
              <w:right w:val="single" w:sz="4" w:space="0" w:color="auto"/>
            </w:tcBorders>
            <w:vAlign w:val="bottom"/>
          </w:tcPr>
          <w:p w:rsidR="00FB5504" w:rsidRPr="001344B2" w:rsidRDefault="00FB5504" w:rsidP="00F228B0">
            <w:pPr>
              <w:jc w:val="center"/>
              <w:rPr>
                <w:rFonts w:asciiTheme="minorHAnsi" w:hAnsiTheme="minorHAnsi" w:cs="Arial"/>
                <w:sz w:val="18"/>
                <w:szCs w:val="18"/>
                <w:lang w:val="hy-AM"/>
              </w:rPr>
            </w:pPr>
            <w:r>
              <w:rPr>
                <w:rFonts w:ascii="Arial LatArm" w:hAnsi="Arial LatArm" w:cs="Calibri"/>
                <w:color w:val="000000"/>
                <w:sz w:val="16"/>
                <w:szCs w:val="16"/>
              </w:rPr>
              <w:t>áÉáé</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83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FB5504" w:rsidRPr="005F7428" w:rsidTr="00FB5504">
        <w:trPr>
          <w:trHeight w:val="139"/>
        </w:trPr>
        <w:tc>
          <w:tcPr>
            <w:tcW w:w="1461"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sz w:val="20"/>
                <w:lang w:val="ru-RU"/>
              </w:rPr>
            </w:pPr>
            <w:r w:rsidRPr="00814300">
              <w:rPr>
                <w:rFonts w:ascii="GHEA Grapalat" w:hAnsi="GHEA Grapalat"/>
                <w:sz w:val="20"/>
                <w:lang w:val="ru-RU"/>
              </w:rPr>
              <w:t>7</w:t>
            </w:r>
          </w:p>
        </w:tc>
        <w:tc>
          <w:tcPr>
            <w:tcW w:w="1651" w:type="dxa"/>
            <w:tcBorders>
              <w:top w:val="single" w:sz="4" w:space="0" w:color="auto"/>
              <w:left w:val="single" w:sz="4" w:space="0" w:color="auto"/>
              <w:bottom w:val="single" w:sz="4" w:space="0" w:color="auto"/>
              <w:right w:val="single" w:sz="4" w:space="0" w:color="auto"/>
            </w:tcBorders>
            <w:vAlign w:val="center"/>
          </w:tcPr>
          <w:p w:rsidR="00FB5504" w:rsidRPr="00F762AF" w:rsidRDefault="00FB5504" w:rsidP="00F228B0">
            <w:pPr>
              <w:jc w:val="center"/>
              <w:rPr>
                <w:rFonts w:asciiTheme="minorHAnsi" w:hAnsiTheme="minorHAnsi"/>
                <w:sz w:val="16"/>
                <w:szCs w:val="16"/>
                <w:lang w:val="hy-AM"/>
              </w:rPr>
            </w:pPr>
            <w:r>
              <w:rPr>
                <w:rFonts w:ascii="GHEA Grapalat" w:hAnsi="GHEA Grapalat"/>
                <w:sz w:val="16"/>
                <w:szCs w:val="16"/>
                <w:lang w:val="ru-RU"/>
              </w:rPr>
              <w:t>15</w:t>
            </w:r>
            <w:r>
              <w:rPr>
                <w:rFonts w:asciiTheme="minorHAnsi" w:hAnsiTheme="minorHAnsi"/>
                <w:sz w:val="16"/>
                <w:szCs w:val="16"/>
                <w:lang w:val="hy-AM"/>
              </w:rPr>
              <w:t>411200</w:t>
            </w:r>
          </w:p>
        </w:tc>
        <w:tc>
          <w:tcPr>
            <w:tcW w:w="3720" w:type="dxa"/>
            <w:tcBorders>
              <w:top w:val="single" w:sz="4" w:space="0" w:color="auto"/>
              <w:left w:val="single" w:sz="4" w:space="0" w:color="auto"/>
              <w:bottom w:val="single" w:sz="4" w:space="0" w:color="auto"/>
              <w:right w:val="single" w:sz="4" w:space="0" w:color="auto"/>
            </w:tcBorders>
            <w:vAlign w:val="bottom"/>
          </w:tcPr>
          <w:p w:rsidR="00FB5504" w:rsidRDefault="00FB5504" w:rsidP="00F228B0">
            <w:pPr>
              <w:jc w:val="center"/>
              <w:rPr>
                <w:rFonts w:ascii="Arial LatArm" w:hAnsi="Arial LatArm" w:cs="Calibri"/>
                <w:sz w:val="18"/>
                <w:szCs w:val="18"/>
              </w:rPr>
            </w:pPr>
            <w:r>
              <w:rPr>
                <w:rFonts w:ascii="Arial" w:hAnsi="Arial" w:cs="Arial"/>
                <w:sz w:val="18"/>
                <w:szCs w:val="18"/>
              </w:rPr>
              <w:t>բուսա</w:t>
            </w:r>
            <w:r>
              <w:rPr>
                <w:rFonts w:ascii="Arial" w:hAnsi="Arial" w:cs="Arial"/>
                <w:sz w:val="18"/>
                <w:szCs w:val="18"/>
                <w:lang w:val="hy-AM"/>
              </w:rPr>
              <w:t xml:space="preserve">կան </w:t>
            </w:r>
            <w:r>
              <w:rPr>
                <w:rFonts w:ascii="Arial" w:hAnsi="Arial" w:cs="Arial"/>
                <w:sz w:val="18"/>
                <w:szCs w:val="18"/>
              </w:rPr>
              <w:t>յուղ</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83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FB5504" w:rsidRPr="005F7428" w:rsidTr="00FB5504">
        <w:trPr>
          <w:trHeight w:val="139"/>
        </w:trPr>
        <w:tc>
          <w:tcPr>
            <w:tcW w:w="1461"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sz w:val="20"/>
                <w:lang w:val="ru-RU"/>
              </w:rPr>
            </w:pPr>
            <w:r w:rsidRPr="00814300">
              <w:rPr>
                <w:rFonts w:ascii="GHEA Grapalat" w:hAnsi="GHEA Grapalat"/>
                <w:sz w:val="20"/>
                <w:lang w:val="ru-RU"/>
              </w:rPr>
              <w:t>8</w:t>
            </w:r>
          </w:p>
        </w:tc>
        <w:tc>
          <w:tcPr>
            <w:tcW w:w="1651" w:type="dxa"/>
            <w:tcBorders>
              <w:top w:val="single" w:sz="4" w:space="0" w:color="auto"/>
              <w:left w:val="single" w:sz="4" w:space="0" w:color="auto"/>
              <w:bottom w:val="single" w:sz="4" w:space="0" w:color="auto"/>
              <w:right w:val="single" w:sz="4" w:space="0" w:color="auto"/>
            </w:tcBorders>
            <w:vAlign w:val="center"/>
          </w:tcPr>
          <w:p w:rsidR="00FB5504" w:rsidRPr="00F762AF" w:rsidRDefault="00FB5504" w:rsidP="00F228B0">
            <w:pPr>
              <w:jc w:val="center"/>
              <w:rPr>
                <w:rFonts w:asciiTheme="minorHAnsi" w:hAnsiTheme="minorHAnsi"/>
                <w:sz w:val="16"/>
                <w:szCs w:val="16"/>
                <w:lang w:val="hy-AM"/>
              </w:rPr>
            </w:pPr>
            <w:r w:rsidRPr="005F7428">
              <w:rPr>
                <w:rFonts w:ascii="GHEA Grapalat" w:hAnsi="GHEA Grapalat"/>
                <w:sz w:val="16"/>
                <w:szCs w:val="16"/>
              </w:rPr>
              <w:t>151121</w:t>
            </w:r>
            <w:r>
              <w:rPr>
                <w:rFonts w:asciiTheme="minorHAnsi" w:hAnsiTheme="minorHAnsi"/>
                <w:sz w:val="16"/>
                <w:szCs w:val="16"/>
                <w:lang w:val="hy-AM"/>
              </w:rPr>
              <w:t>10</w:t>
            </w:r>
          </w:p>
        </w:tc>
        <w:tc>
          <w:tcPr>
            <w:tcW w:w="3720" w:type="dxa"/>
            <w:tcBorders>
              <w:top w:val="single" w:sz="4" w:space="0" w:color="auto"/>
              <w:left w:val="single" w:sz="4" w:space="0" w:color="auto"/>
              <w:bottom w:val="single" w:sz="4" w:space="0" w:color="auto"/>
              <w:right w:val="single" w:sz="4" w:space="0" w:color="auto"/>
            </w:tcBorders>
            <w:vAlign w:val="bottom"/>
          </w:tcPr>
          <w:p w:rsidR="00FB5504" w:rsidRDefault="00FB5504" w:rsidP="00F228B0">
            <w:pPr>
              <w:jc w:val="center"/>
              <w:rPr>
                <w:rFonts w:ascii="Arial LatArm" w:hAnsi="Arial LatArm" w:cs="Calibri"/>
                <w:sz w:val="18"/>
                <w:szCs w:val="18"/>
              </w:rPr>
            </w:pPr>
            <w:r>
              <w:rPr>
                <w:rFonts w:ascii="Arial" w:hAnsi="Arial" w:cs="Arial"/>
                <w:sz w:val="18"/>
                <w:szCs w:val="18"/>
              </w:rPr>
              <w:t>հավի</w:t>
            </w:r>
            <w:r>
              <w:rPr>
                <w:rFonts w:ascii="Arial LatArm" w:hAnsi="Arial LatArm" w:cs="Calibri"/>
                <w:sz w:val="18"/>
                <w:szCs w:val="18"/>
              </w:rPr>
              <w:t xml:space="preserve"> </w:t>
            </w:r>
            <w:r>
              <w:rPr>
                <w:rFonts w:ascii="Arial" w:hAnsi="Arial" w:cs="Arial"/>
                <w:sz w:val="18"/>
                <w:szCs w:val="18"/>
              </w:rPr>
              <w:t>կրծքամիս</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83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FB5504" w:rsidRPr="005F7428" w:rsidTr="00FB5504">
        <w:trPr>
          <w:trHeight w:val="139"/>
        </w:trPr>
        <w:tc>
          <w:tcPr>
            <w:tcW w:w="1461"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sz w:val="20"/>
                <w:lang w:val="ru-RU"/>
              </w:rPr>
            </w:pPr>
            <w:r w:rsidRPr="00814300">
              <w:rPr>
                <w:rFonts w:ascii="GHEA Grapalat" w:hAnsi="GHEA Grapalat"/>
                <w:sz w:val="20"/>
                <w:lang w:val="ru-RU"/>
              </w:rPr>
              <w:t>9</w:t>
            </w:r>
          </w:p>
        </w:tc>
        <w:tc>
          <w:tcPr>
            <w:tcW w:w="1651" w:type="dxa"/>
            <w:tcBorders>
              <w:top w:val="single" w:sz="4" w:space="0" w:color="auto"/>
              <w:left w:val="single" w:sz="4" w:space="0" w:color="auto"/>
              <w:bottom w:val="single" w:sz="4" w:space="0" w:color="auto"/>
              <w:right w:val="single" w:sz="4" w:space="0" w:color="auto"/>
            </w:tcBorders>
            <w:vAlign w:val="center"/>
          </w:tcPr>
          <w:p w:rsidR="00FB5504" w:rsidRPr="00F762AF" w:rsidRDefault="00FB5504" w:rsidP="00F228B0">
            <w:pPr>
              <w:jc w:val="center"/>
              <w:rPr>
                <w:rFonts w:asciiTheme="minorHAnsi" w:hAnsiTheme="minorHAnsi"/>
                <w:sz w:val="16"/>
                <w:szCs w:val="16"/>
                <w:lang w:val="hy-AM"/>
              </w:rPr>
            </w:pPr>
            <w:r>
              <w:rPr>
                <w:rFonts w:ascii="GHEA Grapalat" w:hAnsi="GHEA Grapalat"/>
                <w:sz w:val="16"/>
                <w:szCs w:val="16"/>
              </w:rPr>
              <w:t>15</w:t>
            </w:r>
            <w:r w:rsidRPr="005F7428">
              <w:rPr>
                <w:rFonts w:ascii="GHEA Grapalat" w:hAnsi="GHEA Grapalat"/>
                <w:sz w:val="16"/>
                <w:szCs w:val="16"/>
              </w:rPr>
              <w:t>3</w:t>
            </w:r>
            <w:r>
              <w:rPr>
                <w:rFonts w:asciiTheme="minorHAnsi" w:hAnsiTheme="minorHAnsi"/>
                <w:sz w:val="16"/>
                <w:szCs w:val="16"/>
                <w:lang w:val="hy-AM"/>
              </w:rPr>
              <w:t>20000</w:t>
            </w:r>
          </w:p>
        </w:tc>
        <w:tc>
          <w:tcPr>
            <w:tcW w:w="3720" w:type="dxa"/>
            <w:tcBorders>
              <w:top w:val="single" w:sz="4" w:space="0" w:color="auto"/>
              <w:left w:val="single" w:sz="4" w:space="0" w:color="auto"/>
              <w:bottom w:val="single" w:sz="4" w:space="0" w:color="auto"/>
              <w:right w:val="single" w:sz="4" w:space="0" w:color="auto"/>
            </w:tcBorders>
            <w:vAlign w:val="center"/>
          </w:tcPr>
          <w:p w:rsidR="00FB5504" w:rsidRPr="001344B2" w:rsidRDefault="00FB5504" w:rsidP="00F228B0">
            <w:pPr>
              <w:jc w:val="center"/>
              <w:rPr>
                <w:rFonts w:ascii="Arial" w:hAnsi="Arial" w:cs="Arial"/>
                <w:color w:val="000000"/>
                <w:sz w:val="16"/>
                <w:szCs w:val="16"/>
                <w:lang w:val="hy-AM"/>
              </w:rPr>
            </w:pPr>
            <w:r>
              <w:rPr>
                <w:rFonts w:ascii="Arial" w:hAnsi="Arial" w:cs="Arial"/>
                <w:color w:val="000000"/>
                <w:sz w:val="16"/>
                <w:szCs w:val="16"/>
                <w:lang w:val="hy-AM"/>
              </w:rPr>
              <w:t>Մրգերից և բանջարեղենից պատրաստված հյութ</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83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FB5504" w:rsidRPr="005F7428" w:rsidTr="00FB5504">
        <w:trPr>
          <w:trHeight w:val="139"/>
        </w:trPr>
        <w:tc>
          <w:tcPr>
            <w:tcW w:w="1461"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sz w:val="20"/>
              </w:rPr>
            </w:pPr>
            <w:r w:rsidRPr="00814300">
              <w:rPr>
                <w:rFonts w:ascii="GHEA Grapalat" w:hAnsi="GHEA Grapalat"/>
                <w:sz w:val="20"/>
              </w:rPr>
              <w:t>10</w:t>
            </w:r>
          </w:p>
        </w:tc>
        <w:tc>
          <w:tcPr>
            <w:tcW w:w="1651" w:type="dxa"/>
            <w:tcBorders>
              <w:top w:val="single" w:sz="4" w:space="0" w:color="auto"/>
              <w:left w:val="single" w:sz="4" w:space="0" w:color="auto"/>
              <w:bottom w:val="single" w:sz="4" w:space="0" w:color="auto"/>
              <w:right w:val="single" w:sz="4" w:space="0" w:color="auto"/>
            </w:tcBorders>
            <w:vAlign w:val="center"/>
          </w:tcPr>
          <w:p w:rsidR="00FB5504" w:rsidRPr="00F762AF" w:rsidRDefault="00FB5504" w:rsidP="00F228B0">
            <w:pPr>
              <w:jc w:val="center"/>
              <w:rPr>
                <w:rFonts w:asciiTheme="minorHAnsi" w:hAnsiTheme="minorHAnsi"/>
                <w:sz w:val="16"/>
                <w:szCs w:val="16"/>
                <w:lang w:val="hy-AM"/>
              </w:rPr>
            </w:pPr>
            <w:r w:rsidRPr="005F7428">
              <w:rPr>
                <w:rFonts w:ascii="GHEA Grapalat" w:hAnsi="GHEA Grapalat"/>
                <w:sz w:val="16"/>
                <w:szCs w:val="16"/>
              </w:rPr>
              <w:t>158</w:t>
            </w:r>
            <w:r>
              <w:rPr>
                <w:rFonts w:asciiTheme="minorHAnsi" w:hAnsiTheme="minorHAnsi"/>
                <w:sz w:val="16"/>
                <w:szCs w:val="16"/>
                <w:lang w:val="hy-AM"/>
              </w:rPr>
              <w:t>72400</w:t>
            </w:r>
          </w:p>
        </w:tc>
        <w:tc>
          <w:tcPr>
            <w:tcW w:w="3720" w:type="dxa"/>
            <w:tcBorders>
              <w:top w:val="single" w:sz="4" w:space="0" w:color="auto"/>
              <w:left w:val="single" w:sz="4" w:space="0" w:color="auto"/>
              <w:bottom w:val="single" w:sz="4" w:space="0" w:color="auto"/>
              <w:right w:val="single" w:sz="4" w:space="0" w:color="auto"/>
            </w:tcBorders>
            <w:vAlign w:val="center"/>
          </w:tcPr>
          <w:p w:rsidR="00FB5504" w:rsidRPr="001344B2" w:rsidRDefault="00FB5504" w:rsidP="00F228B0">
            <w:pPr>
              <w:jc w:val="center"/>
              <w:rPr>
                <w:rFonts w:ascii="Sylfaen" w:hAnsi="Sylfaen" w:cs="Calibri"/>
                <w:color w:val="000000"/>
                <w:sz w:val="16"/>
                <w:szCs w:val="16"/>
                <w:lang w:val="hy-AM"/>
              </w:rPr>
            </w:pPr>
            <w:r>
              <w:rPr>
                <w:rFonts w:ascii="Arial" w:hAnsi="Arial" w:cs="Arial"/>
                <w:sz w:val="18"/>
                <w:szCs w:val="18"/>
                <w:lang w:val="hy-AM"/>
              </w:rPr>
              <w:t>Աղ, կերակրի</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12%</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25%</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37%</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46%</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pt-BR"/>
              </w:rPr>
            </w:pPr>
            <w:r w:rsidRPr="00814300">
              <w:rPr>
                <w:rFonts w:ascii="GHEA Grapalat" w:hAnsi="GHEA Grapalat" w:cs="Arial"/>
                <w:sz w:val="18"/>
                <w:szCs w:val="18"/>
                <w:lang w:val="ru-RU"/>
              </w:rPr>
              <w:t>68</w:t>
            </w:r>
            <w:r w:rsidRPr="00814300">
              <w:rPr>
                <w:rFonts w:ascii="GHEA Grapalat" w:hAnsi="GHEA Grapalat" w:cs="Arial"/>
                <w:sz w:val="18"/>
                <w:szCs w:val="18"/>
                <w:lang w:val="pt-BR"/>
              </w:rPr>
              <w:t>%</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pt-BR"/>
              </w:rPr>
            </w:pPr>
            <w:r w:rsidRPr="00814300">
              <w:rPr>
                <w:rFonts w:ascii="GHEA Grapalat" w:hAnsi="GHEA Grapalat" w:cs="Arial"/>
                <w:sz w:val="18"/>
                <w:szCs w:val="18"/>
                <w:lang w:val="ru-RU"/>
              </w:rPr>
              <w:t>82</w:t>
            </w:r>
            <w:r w:rsidRPr="00814300">
              <w:rPr>
                <w:rFonts w:ascii="GHEA Grapalat" w:hAnsi="GHEA Grapalat" w:cs="Arial"/>
                <w:sz w:val="18"/>
                <w:szCs w:val="18"/>
                <w:lang w:val="pt-BR"/>
              </w:rPr>
              <w:t>%</w:t>
            </w:r>
          </w:p>
        </w:tc>
        <w:tc>
          <w:tcPr>
            <w:tcW w:w="5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7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837" w:type="dxa"/>
            <w:tcBorders>
              <w:top w:val="single" w:sz="4" w:space="0" w:color="auto"/>
              <w:left w:val="single" w:sz="4" w:space="0" w:color="auto"/>
              <w:bottom w:val="single" w:sz="4" w:space="0" w:color="auto"/>
              <w:right w:val="single" w:sz="4" w:space="0" w:color="auto"/>
            </w:tcBorders>
          </w:tcPr>
          <w:p w:rsidR="00FB5504" w:rsidRPr="00814300" w:rsidRDefault="00FB5504" w:rsidP="00814300">
            <w:pPr>
              <w:jc w:val="center"/>
              <w:rPr>
                <w:rFonts w:ascii="GHEA Grapalat" w:hAnsi="GHEA Grapalat"/>
                <w:b/>
                <w:sz w:val="20"/>
                <w:szCs w:val="20"/>
                <w:lang w:val="pt-BR"/>
              </w:rPr>
            </w:pPr>
            <w:r w:rsidRPr="00814300">
              <w:rPr>
                <w:rFonts w:ascii="GHEA Grapalat" w:hAnsi="GHEA Grapalat"/>
                <w:b/>
                <w:sz w:val="20"/>
                <w:szCs w:val="20"/>
                <w:lang w:val="pt-BR"/>
              </w:rPr>
              <w:t>100%</w:t>
            </w:r>
          </w:p>
        </w:tc>
      </w:tr>
    </w:tbl>
    <w:p w:rsidR="005F7428" w:rsidRDefault="005F7428" w:rsidP="006E5207">
      <w:pPr>
        <w:rPr>
          <w:rFonts w:ascii="GHEA Grapalat" w:hAnsi="GHEA Grapalat"/>
          <w:i/>
          <w:sz w:val="18"/>
          <w:szCs w:val="18"/>
          <w:lang w:val="ru-RU"/>
        </w:rPr>
      </w:pPr>
    </w:p>
    <w:p w:rsidR="005F7428" w:rsidRDefault="005F7428" w:rsidP="006E5207">
      <w:pPr>
        <w:rPr>
          <w:rFonts w:ascii="GHEA Grapalat" w:hAnsi="GHEA Grapalat"/>
          <w:i/>
          <w:sz w:val="18"/>
          <w:szCs w:val="18"/>
          <w:lang w:val="ru-RU"/>
        </w:rPr>
      </w:pPr>
    </w:p>
    <w:p w:rsidR="005F7428" w:rsidRDefault="005F7428" w:rsidP="006E5207">
      <w:pPr>
        <w:rPr>
          <w:rFonts w:ascii="GHEA Grapalat" w:hAnsi="GHEA Grapalat"/>
          <w:i/>
          <w:sz w:val="18"/>
          <w:szCs w:val="18"/>
          <w:lang w:val="ru-RU"/>
        </w:rPr>
      </w:pPr>
    </w:p>
    <w:p w:rsidR="005F7428" w:rsidRDefault="005F7428" w:rsidP="006E5207">
      <w:pPr>
        <w:rPr>
          <w:rFonts w:ascii="GHEA Grapalat" w:hAnsi="GHEA Grapalat"/>
          <w:i/>
          <w:sz w:val="18"/>
          <w:szCs w:val="18"/>
          <w:lang w:val="ru-RU"/>
        </w:rPr>
      </w:pPr>
    </w:p>
    <w:p w:rsidR="006E5207" w:rsidRPr="005F7428" w:rsidRDefault="005F7428" w:rsidP="006E5207">
      <w:pPr>
        <w:rPr>
          <w:rFonts w:ascii="GHEA Grapalat" w:hAnsi="GHEA Grapalat"/>
          <w:i/>
          <w:sz w:val="18"/>
          <w:szCs w:val="18"/>
          <w:lang w:val="ru-RU"/>
        </w:rPr>
      </w:pPr>
      <w:r>
        <w:rPr>
          <w:rFonts w:ascii="GHEA Grapalat" w:hAnsi="GHEA Grapalat"/>
          <w:i/>
          <w:sz w:val="18"/>
          <w:szCs w:val="18"/>
          <w:lang w:val="ru-RU"/>
        </w:rPr>
        <w:br w:type="textWrapping" w:clear="all"/>
      </w:r>
    </w:p>
    <w:p w:rsidR="006E5207" w:rsidRDefault="006E5207" w:rsidP="006E5207">
      <w:pPr>
        <w:rPr>
          <w:rFonts w:ascii="GHEA Grapalat" w:hAnsi="GHEA Grapalat" w:cs="Sylfaen"/>
          <w:i/>
          <w:sz w:val="18"/>
          <w:szCs w:val="18"/>
          <w:lang w:val="pt-BR"/>
        </w:rPr>
      </w:pPr>
      <w:r w:rsidRPr="005F7428">
        <w:rPr>
          <w:rFonts w:ascii="GHEA Grapalat" w:hAnsi="GHEA Grapalat"/>
          <w:i/>
          <w:sz w:val="18"/>
          <w:szCs w:val="18"/>
          <w:lang w:val="ru-RU"/>
        </w:rPr>
        <w:t xml:space="preserve">* </w:t>
      </w:r>
      <w:r>
        <w:rPr>
          <w:rFonts w:ascii="GHEA Grapalat" w:hAnsi="GHEA Grapalat" w:cs="Sylfaen"/>
          <w:i/>
          <w:sz w:val="18"/>
          <w:szCs w:val="18"/>
          <w:lang w:val="pt-BR"/>
        </w:rPr>
        <w:t>Վճարման</w:t>
      </w:r>
      <w:r>
        <w:rPr>
          <w:rFonts w:ascii="GHEA Grapalat" w:hAnsi="GHEA Grapalat" w:cs="Times Armenian"/>
          <w:i/>
          <w:sz w:val="18"/>
          <w:szCs w:val="18"/>
          <w:lang w:val="pt-BR"/>
        </w:rPr>
        <w:t xml:space="preserve"> </w:t>
      </w:r>
      <w:r>
        <w:rPr>
          <w:rFonts w:ascii="GHEA Grapalat" w:hAnsi="GHEA Grapalat" w:cs="Sylfaen"/>
          <w:i/>
          <w:sz w:val="18"/>
          <w:szCs w:val="18"/>
          <w:lang w:val="pt-BR"/>
        </w:rPr>
        <w:t>ենթակա</w:t>
      </w:r>
      <w:r>
        <w:rPr>
          <w:rFonts w:ascii="GHEA Grapalat" w:hAnsi="GHEA Grapalat" w:cs="Times Armenian"/>
          <w:i/>
          <w:sz w:val="18"/>
          <w:szCs w:val="18"/>
          <w:lang w:val="pt-BR"/>
        </w:rPr>
        <w:t xml:space="preserve"> </w:t>
      </w:r>
      <w:r>
        <w:rPr>
          <w:rFonts w:ascii="GHEA Grapalat" w:hAnsi="GHEA Grapalat" w:cs="Sylfaen"/>
          <w:i/>
          <w:sz w:val="18"/>
          <w:szCs w:val="18"/>
          <w:lang w:val="pt-BR"/>
        </w:rPr>
        <w:t>գումարները</w:t>
      </w:r>
      <w:r>
        <w:rPr>
          <w:rFonts w:ascii="GHEA Grapalat" w:hAnsi="GHEA Grapalat" w:cs="Times Armenian"/>
          <w:i/>
          <w:sz w:val="18"/>
          <w:szCs w:val="18"/>
          <w:lang w:val="pt-BR"/>
        </w:rPr>
        <w:t xml:space="preserve"> </w:t>
      </w:r>
      <w:r>
        <w:rPr>
          <w:rFonts w:ascii="GHEA Grapalat" w:hAnsi="GHEA Grapalat" w:cs="Sylfaen"/>
          <w:i/>
          <w:sz w:val="18"/>
          <w:szCs w:val="18"/>
          <w:lang w:val="pt-BR"/>
        </w:rPr>
        <w:t>ներկայացվում են աճողական</w:t>
      </w:r>
      <w:r>
        <w:rPr>
          <w:rFonts w:ascii="GHEA Grapalat" w:hAnsi="GHEA Grapalat" w:cs="Times Armenian"/>
          <w:i/>
          <w:sz w:val="18"/>
          <w:szCs w:val="18"/>
          <w:lang w:val="pt-BR"/>
        </w:rPr>
        <w:t xml:space="preserve"> </w:t>
      </w:r>
      <w:r>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6E5207" w:rsidRDefault="006E5207" w:rsidP="006E5207">
      <w:pPr>
        <w:rPr>
          <w:rFonts w:ascii="GHEA Grapalat" w:hAnsi="GHEA Grapalat"/>
          <w:i/>
          <w:sz w:val="18"/>
          <w:szCs w:val="18"/>
          <w:lang w:val="pt-BR"/>
        </w:rPr>
      </w:pPr>
      <w:r>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6E5207" w:rsidRDefault="006E5207" w:rsidP="006E5207">
      <w:pPr>
        <w:jc w:val="center"/>
        <w:rPr>
          <w:rFonts w:ascii="GHEA Grapalat" w:hAnsi="GHEA Grapalat"/>
          <w:sz w:val="20"/>
          <w:lang w:val="es-ES"/>
        </w:rPr>
      </w:pPr>
    </w:p>
    <w:p w:rsidR="0069073C" w:rsidRDefault="0069073C" w:rsidP="0069073C">
      <w:pPr>
        <w:ind w:firstLine="709"/>
        <w:jc w:val="both"/>
        <w:rPr>
          <w:rFonts w:ascii="GHEA Grapalat" w:hAnsi="GHEA Grapalat"/>
          <w:sz w:val="20"/>
          <w:lang w:val="hy-AM"/>
        </w:rPr>
      </w:pPr>
    </w:p>
    <w:tbl>
      <w:tblPr>
        <w:tblW w:w="9645" w:type="dxa"/>
        <w:tblInd w:w="1890" w:type="dxa"/>
        <w:tblLayout w:type="fixed"/>
        <w:tblLook w:val="04A0" w:firstRow="1" w:lastRow="0" w:firstColumn="1" w:lastColumn="0" w:noHBand="0" w:noVBand="1"/>
      </w:tblPr>
      <w:tblGrid>
        <w:gridCol w:w="4539"/>
        <w:gridCol w:w="760"/>
        <w:gridCol w:w="4346"/>
      </w:tblGrid>
      <w:tr w:rsidR="0069073C" w:rsidTr="005F7428">
        <w:tc>
          <w:tcPr>
            <w:tcW w:w="4539" w:type="dxa"/>
          </w:tcPr>
          <w:p w:rsidR="0069073C" w:rsidRDefault="0069073C" w:rsidP="0069073C">
            <w:pPr>
              <w:jc w:val="center"/>
              <w:rPr>
                <w:rFonts w:ascii="GHEA Grapalat" w:hAnsi="GHEA Grapalat" w:cs="Sylfaen"/>
                <w:b/>
                <w:bCs/>
                <w:lang w:val="nb-NO"/>
              </w:rPr>
            </w:pPr>
            <w:r>
              <w:rPr>
                <w:rFonts w:ascii="GHEA Grapalat" w:hAnsi="GHEA Grapalat" w:cs="Sylfaen"/>
                <w:b/>
                <w:bCs/>
                <w:lang w:val="nb-NO"/>
              </w:rPr>
              <w:t>ԳՆՈՐԴ</w:t>
            </w:r>
          </w:p>
          <w:p w:rsidR="0069073C" w:rsidRPr="0069073C" w:rsidRDefault="0069073C" w:rsidP="0069073C">
            <w:pPr>
              <w:spacing w:line="276" w:lineRule="auto"/>
              <w:rPr>
                <w:rFonts w:ascii="Sylfaen" w:hAnsi="Sylfaen" w:cs="Sylfaen"/>
                <w:color w:val="000000"/>
                <w:sz w:val="20"/>
                <w:szCs w:val="20"/>
                <w:lang w:val="hy-AM"/>
              </w:rPr>
            </w:pPr>
          </w:p>
          <w:p w:rsidR="00FB5504" w:rsidRPr="00693B3B" w:rsidRDefault="00FB5504" w:rsidP="00FB5504">
            <w:pPr>
              <w:rPr>
                <w:rFonts w:ascii="Sylfaen" w:hAnsi="Sylfaen"/>
                <w:sz w:val="20"/>
                <w:szCs w:val="20"/>
                <w:lang w:val="hy-AM"/>
              </w:rPr>
            </w:pPr>
            <w:r w:rsidRPr="00693B3B">
              <w:rPr>
                <w:rFonts w:ascii="Sylfaen" w:hAnsi="Sylfaen"/>
                <w:sz w:val="20"/>
                <w:szCs w:val="20"/>
                <w:lang w:val="hy-AM"/>
              </w:rPr>
              <w:t>,,</w:t>
            </w:r>
            <w:r w:rsidRPr="00693B3B">
              <w:rPr>
                <w:rFonts w:ascii="Sylfaen" w:hAnsi="Sylfaen" w:cs="Sylfaen"/>
                <w:bCs/>
                <w:sz w:val="20"/>
                <w:szCs w:val="20"/>
                <w:lang w:val="af-ZA"/>
              </w:rPr>
              <w:t xml:space="preserve">Դիմիտրովի </w:t>
            </w:r>
            <w:r w:rsidRPr="00693B3B">
              <w:rPr>
                <w:rFonts w:ascii="Sylfaen" w:hAnsi="Sylfaen"/>
                <w:bCs/>
                <w:sz w:val="20"/>
                <w:szCs w:val="20"/>
                <w:lang w:val="af-ZA"/>
              </w:rPr>
              <w:t xml:space="preserve"> </w:t>
            </w:r>
            <w:r w:rsidRPr="00693B3B">
              <w:rPr>
                <w:rFonts w:ascii="Sylfaen" w:hAnsi="Sylfaen" w:cs="Sylfaen"/>
                <w:bCs/>
                <w:sz w:val="20"/>
                <w:szCs w:val="20"/>
                <w:lang w:val="af-ZA"/>
              </w:rPr>
              <w:t>միջնակարգ</w:t>
            </w:r>
            <w:r w:rsidRPr="00693B3B">
              <w:rPr>
                <w:rFonts w:ascii="Sylfaen" w:hAnsi="Sylfaen"/>
                <w:bCs/>
                <w:sz w:val="20"/>
                <w:szCs w:val="20"/>
                <w:lang w:val="hy-AM"/>
              </w:rPr>
              <w:t xml:space="preserve">  </w:t>
            </w:r>
            <w:r w:rsidRPr="00693B3B">
              <w:rPr>
                <w:rFonts w:ascii="Sylfaen" w:hAnsi="Sylfaen" w:cs="Sylfaen"/>
                <w:bCs/>
                <w:sz w:val="20"/>
                <w:szCs w:val="20"/>
                <w:lang w:val="hy-AM"/>
              </w:rPr>
              <w:t>դպրոց,,</w:t>
            </w:r>
            <w:r w:rsidRPr="00693B3B">
              <w:rPr>
                <w:rFonts w:ascii="Sylfaen" w:hAnsi="Sylfaen"/>
                <w:sz w:val="20"/>
                <w:szCs w:val="20"/>
                <w:lang w:val="hy-AM"/>
              </w:rPr>
              <w:t xml:space="preserve"> </w:t>
            </w:r>
            <w:r w:rsidRPr="00693B3B">
              <w:rPr>
                <w:rFonts w:ascii="Sylfaen" w:hAnsi="Sylfaen" w:cs="Sylfaen"/>
                <w:sz w:val="20"/>
                <w:szCs w:val="20"/>
                <w:lang w:val="hy-AM"/>
              </w:rPr>
              <w:t>ՊՈԱԿ</w:t>
            </w:r>
          </w:p>
          <w:p w:rsidR="00FB5504" w:rsidRPr="00693B3B" w:rsidRDefault="00FB5504" w:rsidP="00FB5504">
            <w:pPr>
              <w:rPr>
                <w:rFonts w:ascii="Sylfaen" w:hAnsi="Sylfaen"/>
                <w:sz w:val="20"/>
                <w:szCs w:val="20"/>
                <w:lang w:val="hy-AM"/>
              </w:rPr>
            </w:pPr>
            <w:r w:rsidRPr="00693B3B">
              <w:rPr>
                <w:rFonts w:ascii="Sylfaen" w:hAnsi="Sylfaen" w:cs="Sylfaen"/>
                <w:sz w:val="20"/>
                <w:szCs w:val="20"/>
                <w:lang w:val="hy-AM"/>
              </w:rPr>
              <w:t>Արարատի</w:t>
            </w:r>
            <w:r w:rsidRPr="00693B3B">
              <w:rPr>
                <w:rFonts w:ascii="Sylfaen" w:hAnsi="Sylfaen"/>
                <w:sz w:val="20"/>
                <w:szCs w:val="20"/>
                <w:lang w:val="hy-AM"/>
              </w:rPr>
              <w:t xml:space="preserve"> </w:t>
            </w:r>
            <w:r w:rsidRPr="00693B3B">
              <w:rPr>
                <w:rFonts w:ascii="Sylfaen" w:hAnsi="Sylfaen" w:cs="Sylfaen"/>
                <w:sz w:val="20"/>
                <w:szCs w:val="20"/>
                <w:lang w:val="hy-AM"/>
              </w:rPr>
              <w:t>մարզ</w:t>
            </w:r>
            <w:r w:rsidRPr="00693B3B">
              <w:rPr>
                <w:rFonts w:ascii="Sylfaen" w:hAnsi="Sylfaen"/>
                <w:sz w:val="20"/>
                <w:szCs w:val="20"/>
                <w:lang w:val="hy-AM"/>
              </w:rPr>
              <w:t xml:space="preserve">, </w:t>
            </w:r>
            <w:r w:rsidRPr="00693B3B">
              <w:rPr>
                <w:rFonts w:ascii="Sylfaen" w:hAnsi="Sylfaen" w:cs="Sylfaen"/>
                <w:sz w:val="20"/>
                <w:szCs w:val="20"/>
                <w:lang w:val="hy-AM"/>
              </w:rPr>
              <w:t>գյուղ Դիմիտրով</w:t>
            </w:r>
            <w:r w:rsidRPr="00693B3B">
              <w:rPr>
                <w:rFonts w:ascii="Sylfaen" w:hAnsi="Sylfaen"/>
                <w:sz w:val="20"/>
                <w:szCs w:val="20"/>
                <w:lang w:val="hy-AM"/>
              </w:rPr>
              <w:t xml:space="preserve"> </w:t>
            </w:r>
          </w:p>
          <w:p w:rsidR="00FB5504" w:rsidRPr="00693B3B" w:rsidRDefault="00FB5504" w:rsidP="00FB5504">
            <w:pPr>
              <w:rPr>
                <w:rFonts w:ascii="Sylfaen" w:hAnsi="Sylfaen"/>
                <w:sz w:val="20"/>
                <w:szCs w:val="20"/>
                <w:lang w:val="hy-AM"/>
              </w:rPr>
            </w:pPr>
            <w:r w:rsidRPr="00693B3B">
              <w:rPr>
                <w:rFonts w:ascii="Sylfaen" w:hAnsi="Sylfaen"/>
                <w:sz w:val="20"/>
                <w:szCs w:val="20"/>
                <w:lang w:val="hy-AM"/>
              </w:rPr>
              <w:lastRenderedPageBreak/>
              <w:t xml:space="preserve">ՀՀ կենտրոնական գանձապետարան </w:t>
            </w:r>
          </w:p>
          <w:p w:rsidR="00FB5504" w:rsidRPr="00693B3B" w:rsidRDefault="00FB5504" w:rsidP="00FB5504">
            <w:pPr>
              <w:rPr>
                <w:rFonts w:ascii="Sylfaen" w:hAnsi="Sylfaen"/>
                <w:sz w:val="20"/>
                <w:szCs w:val="20"/>
                <w:lang w:val="hy-AM"/>
              </w:rPr>
            </w:pPr>
            <w:r w:rsidRPr="00693B3B">
              <w:rPr>
                <w:rFonts w:ascii="Sylfaen" w:hAnsi="Sylfaen" w:cs="Sylfaen"/>
                <w:sz w:val="20"/>
                <w:szCs w:val="20"/>
                <w:lang w:val="hy-AM"/>
              </w:rPr>
              <w:t>ՀՀ</w:t>
            </w:r>
            <w:r w:rsidRPr="00693B3B">
              <w:rPr>
                <w:rFonts w:ascii="Sylfaen" w:hAnsi="Sylfaen"/>
                <w:sz w:val="20"/>
                <w:szCs w:val="20"/>
                <w:lang w:val="hy-AM"/>
              </w:rPr>
              <w:t xml:space="preserve">  900418000338</w:t>
            </w:r>
          </w:p>
          <w:p w:rsidR="00FB5504" w:rsidRPr="00693B3B" w:rsidRDefault="00FB5504" w:rsidP="00FB5504">
            <w:pPr>
              <w:rPr>
                <w:rFonts w:ascii="Sylfaen" w:hAnsi="Sylfaen"/>
                <w:sz w:val="20"/>
                <w:szCs w:val="20"/>
                <w:lang w:val="hy-AM"/>
              </w:rPr>
            </w:pPr>
            <w:r w:rsidRPr="00693B3B">
              <w:rPr>
                <w:rFonts w:ascii="Sylfaen" w:hAnsi="Sylfaen" w:cs="Sylfaen"/>
                <w:sz w:val="20"/>
                <w:szCs w:val="20"/>
                <w:lang w:val="hy-AM"/>
              </w:rPr>
              <w:t>ՀՎՀՀ</w:t>
            </w:r>
            <w:r w:rsidRPr="00693B3B">
              <w:rPr>
                <w:rFonts w:ascii="Sylfaen" w:hAnsi="Sylfaen"/>
                <w:sz w:val="20"/>
                <w:szCs w:val="20"/>
                <w:lang w:val="hy-AM"/>
              </w:rPr>
              <w:t xml:space="preserve">   04206226</w:t>
            </w:r>
          </w:p>
          <w:p w:rsidR="0069073C" w:rsidRPr="0069073C" w:rsidRDefault="0069073C" w:rsidP="0069073C">
            <w:pPr>
              <w:spacing w:line="276" w:lineRule="auto"/>
              <w:rPr>
                <w:rFonts w:ascii="Sylfaen" w:hAnsi="Sylfaen"/>
                <w:color w:val="000000"/>
                <w:sz w:val="20"/>
                <w:szCs w:val="20"/>
                <w:lang w:val="hy-AM"/>
              </w:rPr>
            </w:pPr>
          </w:p>
          <w:p w:rsidR="0069073C" w:rsidRPr="00FB5504" w:rsidRDefault="0069073C" w:rsidP="0069073C">
            <w:pPr>
              <w:jc w:val="center"/>
              <w:rPr>
                <w:rFonts w:asciiTheme="minorHAnsi" w:hAnsiTheme="minorHAnsi" w:cs="Sylfaen"/>
                <w:sz w:val="20"/>
                <w:szCs w:val="20"/>
                <w:lang w:val="af-ZA"/>
              </w:rPr>
            </w:pPr>
            <w:r w:rsidRPr="0069073C">
              <w:rPr>
                <w:rFonts w:ascii="GHEA Grapalat" w:hAnsi="GHEA Grapalat"/>
                <w:color w:val="000000"/>
                <w:sz w:val="20"/>
                <w:szCs w:val="20"/>
                <w:lang w:val="hy-AM"/>
              </w:rPr>
              <w:t xml:space="preserve">Տնօրեն՝      </w:t>
            </w:r>
            <w:r w:rsidR="00C349D9">
              <w:rPr>
                <w:rFonts w:ascii="GHEA Grapalat" w:hAnsi="GHEA Grapalat"/>
                <w:color w:val="000000"/>
                <w:sz w:val="20"/>
                <w:szCs w:val="20"/>
                <w:lang w:val="hy-AM"/>
              </w:rPr>
              <w:t xml:space="preserve">                           Ք.</w:t>
            </w:r>
            <w:r w:rsidR="00FB5504">
              <w:rPr>
                <w:rFonts w:asciiTheme="minorHAnsi" w:hAnsiTheme="minorHAnsi"/>
                <w:color w:val="000000"/>
                <w:sz w:val="20"/>
                <w:szCs w:val="20"/>
                <w:lang w:val="hy-AM"/>
              </w:rPr>
              <w:t>Հարությունյան</w:t>
            </w:r>
          </w:p>
          <w:p w:rsidR="0069073C" w:rsidRPr="0069073C" w:rsidRDefault="0069073C" w:rsidP="0069073C">
            <w:pPr>
              <w:jc w:val="center"/>
              <w:rPr>
                <w:rFonts w:ascii="GHEA Grapalat" w:hAnsi="GHEA Grapalat"/>
                <w:lang w:val="hy-AM"/>
              </w:rPr>
            </w:pPr>
            <w:r w:rsidRPr="0069073C">
              <w:rPr>
                <w:rFonts w:ascii="GHEA Grapalat" w:hAnsi="GHEA Grapalat"/>
                <w:lang w:val="hy-AM"/>
              </w:rPr>
              <w:t>---------------------------------</w:t>
            </w:r>
          </w:p>
          <w:p w:rsidR="0069073C" w:rsidRPr="0069073C" w:rsidRDefault="0069073C" w:rsidP="0069073C">
            <w:pPr>
              <w:jc w:val="center"/>
              <w:rPr>
                <w:rFonts w:ascii="GHEA Grapalat" w:hAnsi="GHEA Grapalat"/>
                <w:sz w:val="18"/>
                <w:szCs w:val="18"/>
                <w:lang w:val="hy-AM"/>
              </w:rPr>
            </w:pPr>
            <w:r w:rsidRPr="0069073C">
              <w:rPr>
                <w:rFonts w:ascii="GHEA Grapalat" w:hAnsi="GHEA Grapalat"/>
                <w:sz w:val="18"/>
                <w:szCs w:val="18"/>
                <w:lang w:val="hy-AM"/>
              </w:rPr>
              <w:t>/</w:t>
            </w:r>
            <w:r w:rsidRPr="0069073C">
              <w:rPr>
                <w:rFonts w:ascii="GHEA Grapalat" w:hAnsi="GHEA Grapalat" w:cs="Sylfaen"/>
                <w:sz w:val="18"/>
                <w:szCs w:val="18"/>
                <w:lang w:val="hy-AM"/>
              </w:rPr>
              <w:t>ստորագրություն</w:t>
            </w:r>
            <w:r w:rsidRPr="0069073C">
              <w:rPr>
                <w:rFonts w:ascii="GHEA Grapalat" w:hAnsi="GHEA Grapalat"/>
                <w:sz w:val="18"/>
                <w:szCs w:val="18"/>
                <w:lang w:val="hy-AM"/>
              </w:rPr>
              <w:t>/</w:t>
            </w:r>
          </w:p>
          <w:p w:rsidR="0069073C" w:rsidRDefault="0069073C" w:rsidP="0069073C">
            <w:pPr>
              <w:jc w:val="center"/>
              <w:rPr>
                <w:rFonts w:ascii="GHEA Grapalat" w:hAnsi="GHEA Grapalat"/>
                <w:sz w:val="18"/>
                <w:szCs w:val="18"/>
                <w:lang w:val="hy-AM"/>
              </w:rPr>
            </w:pPr>
            <w:r w:rsidRPr="0069073C">
              <w:rPr>
                <w:rFonts w:ascii="GHEA Grapalat" w:hAnsi="GHEA Grapalat" w:cs="Sylfaen"/>
                <w:sz w:val="18"/>
                <w:szCs w:val="18"/>
                <w:lang w:val="hy-AM"/>
              </w:rPr>
              <w:t>Կ</w:t>
            </w:r>
            <w:r w:rsidRPr="0069073C">
              <w:rPr>
                <w:rFonts w:ascii="GHEA Grapalat" w:hAnsi="GHEA Grapalat"/>
                <w:sz w:val="18"/>
                <w:szCs w:val="18"/>
                <w:lang w:val="hy-AM"/>
              </w:rPr>
              <w:t>.</w:t>
            </w:r>
            <w:r w:rsidRPr="0069073C">
              <w:rPr>
                <w:rFonts w:ascii="GHEA Grapalat" w:hAnsi="GHEA Grapalat" w:cs="Sylfaen"/>
                <w:sz w:val="18"/>
                <w:szCs w:val="18"/>
                <w:lang w:val="hy-AM"/>
              </w:rPr>
              <w:t>Տ</w:t>
            </w:r>
          </w:p>
        </w:tc>
        <w:tc>
          <w:tcPr>
            <w:tcW w:w="760" w:type="dxa"/>
          </w:tcPr>
          <w:p w:rsidR="0069073C" w:rsidRDefault="0069073C" w:rsidP="0069073C">
            <w:pPr>
              <w:jc w:val="center"/>
              <w:rPr>
                <w:rFonts w:ascii="GHEA Grapalat" w:hAnsi="GHEA Grapalat"/>
                <w:lang w:val="hy-AM"/>
              </w:rPr>
            </w:pPr>
          </w:p>
        </w:tc>
        <w:tc>
          <w:tcPr>
            <w:tcW w:w="4346" w:type="dxa"/>
          </w:tcPr>
          <w:p w:rsidR="0069073C" w:rsidRDefault="0069073C" w:rsidP="0069073C">
            <w:pPr>
              <w:jc w:val="center"/>
              <w:rPr>
                <w:rFonts w:ascii="GHEA Grapalat" w:hAnsi="GHEA Grapalat" w:cs="Sylfaen"/>
                <w:b/>
                <w:bCs/>
                <w:lang w:val="hy-AM"/>
              </w:rPr>
            </w:pPr>
            <w:r>
              <w:rPr>
                <w:rFonts w:ascii="GHEA Grapalat" w:hAnsi="GHEA Grapalat" w:cs="Sylfaen"/>
                <w:b/>
                <w:bCs/>
                <w:lang w:val="hy-AM"/>
              </w:rPr>
              <w:t>ՎԱՃԱՌՈՂ</w:t>
            </w:r>
          </w:p>
          <w:p w:rsidR="0069073C" w:rsidRDefault="0069073C" w:rsidP="0069073C">
            <w:pPr>
              <w:jc w:val="center"/>
              <w:rPr>
                <w:rFonts w:ascii="GHEA Grapalat" w:hAnsi="GHEA Grapalat"/>
                <w:lang w:val="hy-AM"/>
              </w:rPr>
            </w:pPr>
          </w:p>
          <w:p w:rsidR="0069073C" w:rsidRDefault="0069073C" w:rsidP="0069073C">
            <w:pPr>
              <w:jc w:val="center"/>
              <w:rPr>
                <w:rFonts w:ascii="GHEA Grapalat" w:hAnsi="GHEA Grapalat"/>
                <w:lang w:val="hy-AM"/>
              </w:rPr>
            </w:pPr>
          </w:p>
          <w:p w:rsidR="0069073C" w:rsidRDefault="0069073C" w:rsidP="0069073C">
            <w:pPr>
              <w:jc w:val="center"/>
              <w:rPr>
                <w:rFonts w:ascii="GHEA Grapalat" w:hAnsi="GHEA Grapalat"/>
                <w:lang w:val="ru-RU"/>
              </w:rPr>
            </w:pPr>
          </w:p>
          <w:p w:rsidR="0069073C" w:rsidRDefault="0069073C" w:rsidP="0069073C">
            <w:pPr>
              <w:jc w:val="center"/>
              <w:rPr>
                <w:rFonts w:ascii="GHEA Grapalat" w:hAnsi="GHEA Grapalat"/>
                <w:lang w:val="ru-RU"/>
              </w:rPr>
            </w:pPr>
          </w:p>
          <w:p w:rsidR="0069073C" w:rsidRDefault="0069073C" w:rsidP="0069073C">
            <w:pPr>
              <w:jc w:val="center"/>
              <w:rPr>
                <w:rFonts w:ascii="GHEA Grapalat" w:hAnsi="GHEA Grapalat"/>
                <w:lang w:val="ru-RU"/>
              </w:rPr>
            </w:pPr>
          </w:p>
          <w:p w:rsidR="0069073C" w:rsidRDefault="0069073C" w:rsidP="0069073C">
            <w:pPr>
              <w:jc w:val="center"/>
              <w:rPr>
                <w:rFonts w:ascii="GHEA Grapalat" w:hAnsi="GHEA Grapalat"/>
                <w:lang w:val="ru-RU"/>
              </w:rPr>
            </w:pPr>
          </w:p>
          <w:p w:rsidR="0069073C" w:rsidRPr="00C349D9" w:rsidRDefault="0069073C" w:rsidP="00C349D9">
            <w:pPr>
              <w:rPr>
                <w:rFonts w:ascii="GHEA Grapalat" w:hAnsi="GHEA Grapalat"/>
              </w:rPr>
            </w:pPr>
          </w:p>
          <w:p w:rsidR="0069073C" w:rsidRDefault="0069073C" w:rsidP="0069073C">
            <w:pPr>
              <w:jc w:val="center"/>
              <w:rPr>
                <w:rFonts w:ascii="GHEA Grapalat" w:hAnsi="GHEA Grapalat"/>
                <w:lang w:val="hy-AM"/>
              </w:rPr>
            </w:pPr>
            <w:r>
              <w:rPr>
                <w:rFonts w:ascii="GHEA Grapalat" w:hAnsi="GHEA Grapalat"/>
                <w:lang w:val="hy-AM"/>
              </w:rPr>
              <w:t>---------------------------------</w:t>
            </w:r>
          </w:p>
          <w:p w:rsidR="0069073C" w:rsidRDefault="0069073C" w:rsidP="0069073C">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hy-AM"/>
              </w:rPr>
              <w:t>ստորագրություն</w:t>
            </w:r>
            <w:r>
              <w:rPr>
                <w:rFonts w:ascii="GHEA Grapalat" w:hAnsi="GHEA Grapalat"/>
                <w:sz w:val="18"/>
                <w:szCs w:val="18"/>
              </w:rPr>
              <w:t>/</w:t>
            </w:r>
          </w:p>
          <w:p w:rsidR="0069073C" w:rsidRDefault="0069073C" w:rsidP="0069073C">
            <w:pPr>
              <w:jc w:val="center"/>
              <w:rPr>
                <w:rFonts w:ascii="GHEA Grapalat" w:hAnsi="GHEA Grapalat"/>
                <w:sz w:val="22"/>
                <w:szCs w:val="22"/>
                <w:lang w:val="hy-AM"/>
              </w:rPr>
            </w:pPr>
            <w:r>
              <w:rPr>
                <w:rFonts w:ascii="GHEA Grapalat" w:hAnsi="GHEA Grapalat" w:cs="Sylfaen"/>
                <w:sz w:val="18"/>
                <w:szCs w:val="18"/>
                <w:lang w:val="hy-AM"/>
              </w:rPr>
              <w:t>Կ</w:t>
            </w:r>
            <w:r>
              <w:rPr>
                <w:rFonts w:ascii="GHEA Grapalat" w:hAnsi="GHEA Grapalat"/>
                <w:sz w:val="18"/>
                <w:szCs w:val="18"/>
                <w:lang w:val="hy-AM"/>
              </w:rPr>
              <w:t>.</w:t>
            </w:r>
            <w:r>
              <w:rPr>
                <w:rFonts w:ascii="GHEA Grapalat" w:hAnsi="GHEA Grapalat" w:cs="Sylfaen"/>
                <w:sz w:val="18"/>
                <w:szCs w:val="18"/>
                <w:lang w:val="hy-AM"/>
              </w:rPr>
              <w:t>Տ</w:t>
            </w:r>
          </w:p>
        </w:tc>
      </w:tr>
    </w:tbl>
    <w:p w:rsidR="006E5207" w:rsidRDefault="006E5207" w:rsidP="006E5207">
      <w:pPr>
        <w:jc w:val="right"/>
        <w:rPr>
          <w:rFonts w:ascii="GHEA Grapalat" w:hAnsi="GHEA Grapalat"/>
          <w:sz w:val="20"/>
          <w:lang w:val="es-ES"/>
        </w:rPr>
      </w:pPr>
    </w:p>
    <w:p w:rsidR="006E5207" w:rsidRDefault="006E5207" w:rsidP="006E5207">
      <w:pPr>
        <w:rPr>
          <w:rFonts w:ascii="GHEA Grapalat" w:hAnsi="GHEA Grapalat"/>
          <w:sz w:val="20"/>
          <w:lang w:val="ru-RU"/>
        </w:rPr>
        <w:sectPr w:rsidR="006E5207" w:rsidSect="006E5207">
          <w:footnotePr>
            <w:pos w:val="beneathText"/>
          </w:footnotePr>
          <w:pgSz w:w="16838" w:h="11906" w:orient="landscape"/>
          <w:pgMar w:top="662" w:right="533" w:bottom="45" w:left="720" w:header="562" w:footer="562" w:gutter="0"/>
          <w:cols w:space="720"/>
        </w:sectPr>
      </w:pPr>
    </w:p>
    <w:p w:rsidR="006E5207" w:rsidRDefault="006E5207" w:rsidP="006E5207">
      <w:pPr>
        <w:rPr>
          <w:rFonts w:ascii="GHEA Grapalat" w:hAnsi="GHEA Grapalat"/>
          <w:sz w:val="20"/>
          <w:lang w:val="ru-RU"/>
        </w:rPr>
      </w:pPr>
    </w:p>
    <w:p w:rsidR="006E5207" w:rsidRPr="006E5207" w:rsidRDefault="006E5207" w:rsidP="006E5207">
      <w:pPr>
        <w:jc w:val="right"/>
        <w:rPr>
          <w:rFonts w:ascii="GHEA Grapalat" w:hAnsi="GHEA Grapalat"/>
          <w:i/>
          <w:sz w:val="18"/>
          <w:lang w:val="ru-RU"/>
        </w:rPr>
      </w:pPr>
      <w:r>
        <w:rPr>
          <w:rFonts w:ascii="GHEA Grapalat" w:hAnsi="GHEA Grapalat"/>
          <w:i/>
          <w:sz w:val="18"/>
          <w:lang w:val="hy-AM"/>
        </w:rPr>
        <w:t xml:space="preserve">Հավելված N </w:t>
      </w:r>
      <w:r w:rsidRPr="006E5207">
        <w:rPr>
          <w:rFonts w:ascii="GHEA Grapalat" w:hAnsi="GHEA Grapalat"/>
          <w:i/>
          <w:sz w:val="18"/>
          <w:lang w:val="ru-RU"/>
        </w:rPr>
        <w:t>3</w:t>
      </w:r>
    </w:p>
    <w:p w:rsidR="006E5207" w:rsidRDefault="006E5207" w:rsidP="006E5207">
      <w:pPr>
        <w:jc w:val="right"/>
        <w:rPr>
          <w:rFonts w:ascii="GHEA Grapalat" w:hAnsi="GHEA Grapalat"/>
          <w:i/>
          <w:sz w:val="18"/>
          <w:lang w:val="hy-AM"/>
        </w:rPr>
      </w:pPr>
      <w:r>
        <w:rPr>
          <w:rFonts w:ascii="GHEA Grapalat" w:hAnsi="GHEA Grapalat"/>
          <w:i/>
          <w:sz w:val="18"/>
          <w:lang w:val="hy-AM"/>
        </w:rPr>
        <w:t xml:space="preserve">«         »              20  թ. կնքված </w:t>
      </w:r>
    </w:p>
    <w:p w:rsidR="006E5207" w:rsidRDefault="006E5207" w:rsidP="006E5207">
      <w:pPr>
        <w:jc w:val="right"/>
        <w:rPr>
          <w:rFonts w:ascii="GHEA Grapalat" w:hAnsi="GHEA Grapalat"/>
          <w:i/>
          <w:sz w:val="18"/>
          <w:lang w:val="hy-AM"/>
        </w:rPr>
      </w:pPr>
      <w:r>
        <w:rPr>
          <w:rFonts w:ascii="GHEA Grapalat" w:hAnsi="GHEA Grapalat"/>
          <w:i/>
          <w:sz w:val="18"/>
          <w:lang w:val="hy-AM"/>
        </w:rPr>
        <w:t xml:space="preserve">                      ծածկագրով պայմանագրի</w:t>
      </w:r>
    </w:p>
    <w:p w:rsidR="006E5207" w:rsidRPr="006E5207" w:rsidRDefault="006E5207" w:rsidP="006E5207">
      <w:pPr>
        <w:ind w:left="-142" w:firstLine="142"/>
        <w:jc w:val="center"/>
        <w:rPr>
          <w:rFonts w:ascii="GHEA Grapalat" w:hAnsi="GHEA Grapalat" w:cs="Sylfaen"/>
          <w:b/>
          <w:lang w:val="ru-RU"/>
        </w:rPr>
      </w:pPr>
    </w:p>
    <w:p w:rsidR="006E5207" w:rsidRPr="006E5207" w:rsidRDefault="006E5207" w:rsidP="006E5207">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586"/>
        <w:gridCol w:w="5164"/>
      </w:tblGrid>
      <w:tr w:rsidR="006E5207" w:rsidRPr="00761E13" w:rsidTr="006E5207">
        <w:trPr>
          <w:tblCellSpacing w:w="7" w:type="dxa"/>
          <w:jc w:val="center"/>
        </w:trPr>
        <w:tc>
          <w:tcPr>
            <w:tcW w:w="0" w:type="auto"/>
            <w:vAlign w:val="center"/>
            <w:hideMark/>
          </w:tcPr>
          <w:p w:rsidR="006E5207" w:rsidRDefault="006E5207">
            <w:pPr>
              <w:jc w:val="center"/>
              <w:rPr>
                <w:rFonts w:ascii="GHEA Grapalat" w:hAnsi="GHEA Grapalat"/>
                <w:iCs/>
                <w:color w:val="000000"/>
                <w:sz w:val="21"/>
                <w:szCs w:val="21"/>
                <w:lang w:val="pt-BR"/>
              </w:rPr>
            </w:pPr>
            <w:r>
              <w:rPr>
                <w:noProof/>
                <w:lang w:val="ru-RU" w:eastAsia="ru-RU"/>
              </w:rPr>
              <mc:AlternateContent>
                <mc:Choice Requires="wps">
                  <w:drawing>
                    <wp:anchor distT="0" distB="0" distL="114300" distR="114300" simplePos="0" relativeHeight="251658240" behindDoc="0" locked="0" layoutInCell="1" allowOverlap="1" wp14:anchorId="5C3430B8" wp14:editId="593DF87B">
                      <wp:simplePos x="0" y="0"/>
                      <wp:positionH relativeFrom="column">
                        <wp:posOffset>2400300</wp:posOffset>
                      </wp:positionH>
                      <wp:positionV relativeFrom="paragraph">
                        <wp:posOffset>167640</wp:posOffset>
                      </wp:positionV>
                      <wp:extent cx="114300" cy="102870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27AFDB" id="Прямоугольник 1"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" stroked="f"/>
                  </w:pict>
                </mc:Fallback>
              </mc:AlternateContent>
            </w:r>
            <w:r>
              <w:rPr>
                <w:rFonts w:ascii="GHEA Grapalat" w:hAnsi="GHEA Grapalat"/>
                <w:iCs/>
                <w:color w:val="000000"/>
                <w:sz w:val="21"/>
                <w:szCs w:val="21"/>
              </w:rPr>
              <w:t>Պայմանագրի</w:t>
            </w:r>
            <w:r>
              <w:rPr>
                <w:rFonts w:ascii="GHEA Grapalat" w:hAnsi="GHEA Grapalat"/>
                <w:iCs/>
                <w:color w:val="000000"/>
                <w:sz w:val="21"/>
                <w:szCs w:val="21"/>
                <w:lang w:val="pt-BR"/>
              </w:rPr>
              <w:t xml:space="preserve"> </w:t>
            </w:r>
            <w:r>
              <w:rPr>
                <w:rFonts w:ascii="GHEA Grapalat" w:hAnsi="GHEA Grapalat"/>
                <w:iCs/>
                <w:color w:val="000000"/>
                <w:sz w:val="21"/>
                <w:szCs w:val="21"/>
              </w:rPr>
              <w:t>կողմ</w:t>
            </w:r>
            <w:r>
              <w:rPr>
                <w:rFonts w:ascii="GHEA Grapalat" w:hAnsi="GHEA Grapalat"/>
                <w:iCs/>
                <w:color w:val="000000"/>
                <w:sz w:val="21"/>
                <w:szCs w:val="21"/>
                <w:lang w:val="pt-BR"/>
              </w:rPr>
              <w:t xml:space="preserve"> </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lang w:val="pt-BR"/>
              </w:rPr>
              <w:t>___________________________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lang w:val="pt-BR"/>
              </w:rPr>
              <w:t>___________________________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գտնվելու</w:t>
            </w:r>
            <w:r>
              <w:rPr>
                <w:rFonts w:ascii="GHEA Grapalat" w:hAnsi="GHEA Grapalat"/>
                <w:iCs/>
                <w:color w:val="000000"/>
                <w:sz w:val="21"/>
                <w:szCs w:val="21"/>
                <w:lang w:val="pt-BR"/>
              </w:rPr>
              <w:t xml:space="preserve"> </w:t>
            </w:r>
            <w:r>
              <w:rPr>
                <w:rFonts w:ascii="GHEA Grapalat" w:hAnsi="GHEA Grapalat"/>
                <w:iCs/>
                <w:color w:val="000000"/>
                <w:sz w:val="21"/>
                <w:szCs w:val="21"/>
              </w:rPr>
              <w:t>վայրը</w:t>
            </w:r>
            <w:r>
              <w:rPr>
                <w:rFonts w:ascii="GHEA Grapalat" w:hAnsi="GHEA Grapalat"/>
                <w:iCs/>
                <w:color w:val="000000"/>
                <w:sz w:val="21"/>
                <w:szCs w:val="21"/>
                <w:lang w:val="pt-BR"/>
              </w:rPr>
              <w:t xml:space="preserve"> 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հհ</w:t>
            </w:r>
            <w:r>
              <w:rPr>
                <w:rFonts w:ascii="GHEA Grapalat" w:hAnsi="GHEA Grapalat"/>
                <w:iCs/>
                <w:color w:val="000000"/>
                <w:sz w:val="21"/>
                <w:szCs w:val="21"/>
                <w:lang w:val="pt-BR"/>
              </w:rPr>
              <w:t xml:space="preserve"> _________________________ </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հվհհ</w:t>
            </w:r>
            <w:r>
              <w:rPr>
                <w:rFonts w:ascii="GHEA Grapalat" w:hAnsi="GHEA Grapalat"/>
                <w:iCs/>
                <w:color w:val="000000"/>
                <w:sz w:val="21"/>
                <w:szCs w:val="21"/>
                <w:lang w:val="pt-BR"/>
              </w:rPr>
              <w:t xml:space="preserve"> _______________________ </w:t>
            </w:r>
          </w:p>
        </w:tc>
        <w:tc>
          <w:tcPr>
            <w:tcW w:w="0" w:type="auto"/>
            <w:vAlign w:val="center"/>
            <w:hideMark/>
          </w:tcPr>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Պատվիրատու</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lang w:val="pt-BR"/>
              </w:rPr>
              <w:t>_____________________________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lang w:val="pt-BR"/>
              </w:rPr>
              <w:t>_____________________________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գտնվելու</w:t>
            </w:r>
            <w:r>
              <w:rPr>
                <w:rFonts w:ascii="GHEA Grapalat" w:hAnsi="GHEA Grapalat"/>
                <w:iCs/>
                <w:color w:val="000000"/>
                <w:sz w:val="21"/>
                <w:szCs w:val="21"/>
                <w:lang w:val="pt-BR"/>
              </w:rPr>
              <w:t xml:space="preserve"> </w:t>
            </w:r>
            <w:r>
              <w:rPr>
                <w:rFonts w:ascii="GHEA Grapalat" w:hAnsi="GHEA Grapalat"/>
                <w:iCs/>
                <w:color w:val="000000"/>
                <w:sz w:val="21"/>
                <w:szCs w:val="21"/>
              </w:rPr>
              <w:t>վայրը</w:t>
            </w:r>
            <w:r>
              <w:rPr>
                <w:rFonts w:ascii="GHEA Grapalat" w:hAnsi="GHEA Grapalat"/>
                <w:iCs/>
                <w:color w:val="000000"/>
                <w:sz w:val="21"/>
                <w:szCs w:val="21"/>
                <w:lang w:val="pt-BR"/>
              </w:rPr>
              <w:t xml:space="preserve"> _________________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հհ</w:t>
            </w:r>
            <w:r>
              <w:rPr>
                <w:rFonts w:ascii="GHEA Grapalat" w:hAnsi="GHEA Grapalat"/>
                <w:iCs/>
                <w:color w:val="000000"/>
                <w:sz w:val="21"/>
                <w:szCs w:val="21"/>
                <w:lang w:val="pt-BR"/>
              </w:rPr>
              <w:t>____________________________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հվհհ</w:t>
            </w:r>
            <w:r>
              <w:rPr>
                <w:rFonts w:ascii="GHEA Grapalat" w:hAnsi="GHEA Grapalat"/>
                <w:iCs/>
                <w:color w:val="000000"/>
                <w:sz w:val="21"/>
                <w:szCs w:val="21"/>
                <w:lang w:val="pt-BR"/>
              </w:rPr>
              <w:t>___________________________</w:t>
            </w:r>
          </w:p>
        </w:tc>
      </w:tr>
    </w:tbl>
    <w:p w:rsidR="006E5207" w:rsidRDefault="006E5207" w:rsidP="006E5207">
      <w:pPr>
        <w:ind w:firstLine="375"/>
        <w:rPr>
          <w:rFonts w:ascii="Arial" w:hAnsi="Arial" w:cs="Arial"/>
          <w:iCs/>
          <w:color w:val="000000"/>
          <w:sz w:val="21"/>
          <w:szCs w:val="21"/>
          <w:lang w:val="pt-BR"/>
        </w:rPr>
      </w:pPr>
      <w:r>
        <w:rPr>
          <w:rFonts w:ascii="Arial" w:hAnsi="Arial" w:cs="Arial"/>
          <w:iCs/>
          <w:color w:val="000000"/>
          <w:sz w:val="21"/>
          <w:szCs w:val="21"/>
          <w:lang w:val="pt-BR"/>
        </w:rPr>
        <w:t>  </w:t>
      </w:r>
    </w:p>
    <w:p w:rsidR="006E5207" w:rsidRDefault="006E5207" w:rsidP="006E5207">
      <w:pPr>
        <w:ind w:firstLine="375"/>
        <w:rPr>
          <w:rFonts w:ascii="GHEA Grapalat" w:hAnsi="GHEA Grapalat"/>
          <w:iCs/>
          <w:color w:val="000000"/>
          <w:sz w:val="15"/>
          <w:szCs w:val="21"/>
          <w:lang w:val="pt-BR"/>
        </w:rPr>
      </w:pPr>
    </w:p>
    <w:p w:rsidR="006E5207" w:rsidRDefault="006E5207" w:rsidP="006E5207">
      <w:pPr>
        <w:ind w:firstLine="375"/>
        <w:jc w:val="center"/>
        <w:rPr>
          <w:rFonts w:ascii="GHEA Grapalat" w:hAnsi="GHEA Grapalat"/>
          <w:iCs/>
          <w:color w:val="000000"/>
          <w:sz w:val="22"/>
          <w:szCs w:val="22"/>
          <w:lang w:val="pt-BR"/>
        </w:rPr>
      </w:pPr>
      <w:r>
        <w:rPr>
          <w:rFonts w:ascii="GHEA Grapalat" w:hAnsi="GHEA Grapalat"/>
          <w:b/>
          <w:bCs/>
          <w:iCs/>
          <w:color w:val="000000"/>
          <w:sz w:val="22"/>
          <w:szCs w:val="22"/>
        </w:rPr>
        <w:t>ԱՐՁԱՆԱԳՐՈՒԹՅՈՒՆ</w:t>
      </w:r>
      <w:r>
        <w:rPr>
          <w:rFonts w:ascii="GHEA Grapalat" w:hAnsi="GHEA Grapalat"/>
          <w:b/>
          <w:bCs/>
          <w:iCs/>
          <w:color w:val="000000"/>
          <w:sz w:val="22"/>
          <w:szCs w:val="22"/>
          <w:lang w:val="pt-BR"/>
        </w:rPr>
        <w:t xml:space="preserve"> N</w:t>
      </w:r>
    </w:p>
    <w:p w:rsidR="006E5207" w:rsidRDefault="006E5207" w:rsidP="006E5207">
      <w:pPr>
        <w:ind w:firstLine="375"/>
        <w:jc w:val="center"/>
        <w:rPr>
          <w:rFonts w:ascii="GHEA Grapalat" w:hAnsi="GHEA Grapalat"/>
          <w:b/>
          <w:bCs/>
          <w:iCs/>
          <w:color w:val="000000"/>
          <w:sz w:val="22"/>
          <w:szCs w:val="22"/>
          <w:lang w:val="pt-BR"/>
        </w:rPr>
      </w:pPr>
      <w:r>
        <w:rPr>
          <w:rFonts w:ascii="GHEA Grapalat" w:hAnsi="GHEA Grapalat"/>
          <w:b/>
          <w:bCs/>
          <w:iCs/>
          <w:color w:val="000000"/>
          <w:sz w:val="22"/>
          <w:szCs w:val="22"/>
        </w:rPr>
        <w:t>ՊԱՅՄԱՆԱԳՐԻ</w:t>
      </w:r>
      <w:r>
        <w:rPr>
          <w:rFonts w:ascii="GHEA Grapalat" w:hAnsi="GHEA Grapalat"/>
          <w:b/>
          <w:bCs/>
          <w:iCs/>
          <w:color w:val="000000"/>
          <w:sz w:val="22"/>
          <w:szCs w:val="22"/>
          <w:lang w:val="pt-BR"/>
        </w:rPr>
        <w:t xml:space="preserve"> </w:t>
      </w:r>
      <w:r>
        <w:rPr>
          <w:rFonts w:ascii="GHEA Grapalat" w:hAnsi="GHEA Grapalat"/>
          <w:b/>
          <w:bCs/>
          <w:iCs/>
          <w:color w:val="000000"/>
          <w:sz w:val="22"/>
          <w:szCs w:val="22"/>
        </w:rPr>
        <w:t>ԿԱՄ</w:t>
      </w:r>
      <w:r>
        <w:rPr>
          <w:rFonts w:ascii="GHEA Grapalat" w:hAnsi="GHEA Grapalat"/>
          <w:b/>
          <w:bCs/>
          <w:iCs/>
          <w:color w:val="000000"/>
          <w:sz w:val="22"/>
          <w:szCs w:val="22"/>
          <w:lang w:val="pt-BR"/>
        </w:rPr>
        <w:t xml:space="preserve"> </w:t>
      </w:r>
      <w:r>
        <w:rPr>
          <w:rFonts w:ascii="GHEA Grapalat" w:hAnsi="GHEA Grapalat"/>
          <w:b/>
          <w:bCs/>
          <w:iCs/>
          <w:color w:val="000000"/>
          <w:sz w:val="22"/>
          <w:szCs w:val="22"/>
        </w:rPr>
        <w:t>ԴՐԱ</w:t>
      </w:r>
      <w:r>
        <w:rPr>
          <w:rFonts w:ascii="GHEA Grapalat" w:hAnsi="GHEA Grapalat"/>
          <w:b/>
          <w:bCs/>
          <w:iCs/>
          <w:color w:val="000000"/>
          <w:sz w:val="22"/>
          <w:szCs w:val="22"/>
          <w:lang w:val="pt-BR"/>
        </w:rPr>
        <w:t xml:space="preserve"> </w:t>
      </w:r>
      <w:r>
        <w:rPr>
          <w:rFonts w:ascii="GHEA Grapalat" w:hAnsi="GHEA Grapalat"/>
          <w:b/>
          <w:bCs/>
          <w:iCs/>
          <w:color w:val="000000"/>
          <w:sz w:val="22"/>
          <w:szCs w:val="22"/>
        </w:rPr>
        <w:t>ՄԻ</w:t>
      </w:r>
      <w:r>
        <w:rPr>
          <w:rFonts w:ascii="GHEA Grapalat" w:hAnsi="GHEA Grapalat"/>
          <w:b/>
          <w:bCs/>
          <w:iCs/>
          <w:color w:val="000000"/>
          <w:sz w:val="22"/>
          <w:szCs w:val="22"/>
          <w:lang w:val="pt-BR"/>
        </w:rPr>
        <w:t xml:space="preserve"> </w:t>
      </w:r>
      <w:r>
        <w:rPr>
          <w:rFonts w:ascii="GHEA Grapalat" w:hAnsi="GHEA Grapalat"/>
          <w:b/>
          <w:bCs/>
          <w:iCs/>
          <w:color w:val="000000"/>
          <w:sz w:val="22"/>
          <w:szCs w:val="22"/>
        </w:rPr>
        <w:t>ՄԱՍԻ</w:t>
      </w:r>
      <w:r>
        <w:rPr>
          <w:rFonts w:ascii="GHEA Grapalat" w:hAnsi="GHEA Grapalat"/>
          <w:b/>
          <w:bCs/>
          <w:iCs/>
          <w:color w:val="000000"/>
          <w:sz w:val="22"/>
          <w:szCs w:val="22"/>
          <w:lang w:val="pt-BR"/>
        </w:rPr>
        <w:t xml:space="preserve"> ԿԱՏԱՐՄԱՆ ԱՐԴՅՈՒՆՔՆԵՐԻ </w:t>
      </w:r>
    </w:p>
    <w:p w:rsidR="006E5207" w:rsidRDefault="006E5207" w:rsidP="006E5207">
      <w:pPr>
        <w:ind w:firstLine="375"/>
        <w:jc w:val="center"/>
        <w:rPr>
          <w:rFonts w:ascii="Arial Unicode" w:hAnsi="Arial Unicode"/>
          <w:iCs/>
          <w:color w:val="000000"/>
          <w:sz w:val="22"/>
          <w:szCs w:val="22"/>
          <w:lang w:val="pt-BR"/>
        </w:rPr>
      </w:pPr>
      <w:r>
        <w:rPr>
          <w:rFonts w:ascii="GHEA Grapalat" w:hAnsi="GHEA Grapalat"/>
          <w:b/>
          <w:bCs/>
          <w:iCs/>
          <w:color w:val="000000"/>
          <w:sz w:val="22"/>
          <w:szCs w:val="22"/>
        </w:rPr>
        <w:t>ՀԱՆՁՆՄԱՆ</w:t>
      </w:r>
      <w:r>
        <w:rPr>
          <w:rFonts w:ascii="GHEA Grapalat" w:hAnsi="GHEA Grapalat"/>
          <w:b/>
          <w:bCs/>
          <w:iCs/>
          <w:color w:val="000000"/>
          <w:sz w:val="22"/>
          <w:szCs w:val="22"/>
          <w:lang w:val="pt-BR"/>
        </w:rPr>
        <w:t>-</w:t>
      </w:r>
      <w:r>
        <w:rPr>
          <w:rFonts w:ascii="GHEA Grapalat" w:hAnsi="GHEA Grapalat"/>
          <w:b/>
          <w:bCs/>
          <w:iCs/>
          <w:color w:val="000000"/>
          <w:sz w:val="22"/>
          <w:szCs w:val="22"/>
        </w:rPr>
        <w:t>ԸՆԴՈՒՆՄԱՆ</w:t>
      </w:r>
    </w:p>
    <w:p w:rsidR="006E5207" w:rsidRDefault="006E5207" w:rsidP="006E5207">
      <w:pPr>
        <w:pStyle w:val="af6"/>
        <w:spacing w:after="0" w:line="240" w:lineRule="auto"/>
        <w:ind w:firstLine="0"/>
        <w:jc w:val="center"/>
        <w:rPr>
          <w:rFonts w:cs="Times New Roman"/>
          <w:b/>
          <w:bCs/>
          <w:iCs/>
          <w:sz w:val="20"/>
          <w:szCs w:val="20"/>
          <w:lang w:val="es-ES"/>
        </w:rPr>
      </w:pPr>
    </w:p>
    <w:p w:rsidR="006E5207" w:rsidRDefault="006E5207" w:rsidP="006E5207">
      <w:pPr>
        <w:pStyle w:val="af6"/>
        <w:spacing w:after="0" w:line="240" w:lineRule="auto"/>
        <w:ind w:firstLine="540"/>
        <w:rPr>
          <w:rFonts w:cs="Times New Roman"/>
          <w:i w:val="0"/>
          <w:iCs/>
          <w:sz w:val="20"/>
          <w:lang w:val="es-ES"/>
        </w:rPr>
      </w:pPr>
      <w:r>
        <w:rPr>
          <w:rFonts w:ascii="GHEA Grapalat" w:hAnsi="GHEA Grapalat" w:cs="Times New Roman"/>
          <w:i w:val="0"/>
          <w:color w:val="000000"/>
          <w:sz w:val="21"/>
          <w:szCs w:val="21"/>
          <w:lang w:val="es-ES" w:eastAsia="ru-RU"/>
        </w:rPr>
        <w:t>«      » «              »</w:t>
      </w:r>
      <w:r>
        <w:rPr>
          <w:rFonts w:cs="Times New Roman"/>
          <w:i w:val="0"/>
          <w:iCs/>
          <w:sz w:val="20"/>
          <w:lang w:val="es-ES"/>
        </w:rPr>
        <w:t xml:space="preserve">  </w:t>
      </w:r>
      <w:r>
        <w:rPr>
          <w:rFonts w:ascii="GHEA Grapalat" w:hAnsi="GHEA Grapalat" w:cs="Times New Roman"/>
          <w:i w:val="0"/>
          <w:color w:val="000000"/>
          <w:sz w:val="21"/>
          <w:szCs w:val="21"/>
          <w:lang w:val="es-ES" w:eastAsia="ru-RU"/>
        </w:rPr>
        <w:t xml:space="preserve">20    </w:t>
      </w:r>
      <w:r>
        <w:rPr>
          <w:rFonts w:ascii="GHEA Grapalat" w:hAnsi="GHEA Grapalat" w:cs="Times New Roman"/>
          <w:i w:val="0"/>
          <w:color w:val="000000"/>
          <w:sz w:val="21"/>
          <w:szCs w:val="21"/>
          <w:lang w:eastAsia="ru-RU"/>
        </w:rPr>
        <w:t>թ</w:t>
      </w:r>
      <w:r>
        <w:rPr>
          <w:rFonts w:ascii="GHEA Grapalat" w:hAnsi="GHEA Grapalat" w:cs="Times New Roman"/>
          <w:i w:val="0"/>
          <w:color w:val="000000"/>
          <w:sz w:val="21"/>
          <w:szCs w:val="21"/>
          <w:lang w:val="es-ES" w:eastAsia="ru-RU"/>
        </w:rPr>
        <w:t>.</w:t>
      </w:r>
    </w:p>
    <w:p w:rsidR="006E5207" w:rsidRDefault="006E5207" w:rsidP="006E5207">
      <w:pPr>
        <w:pStyle w:val="af6"/>
        <w:spacing w:after="0" w:line="240" w:lineRule="auto"/>
        <w:ind w:firstLine="0"/>
        <w:rPr>
          <w:rFonts w:cs="Times New Roman"/>
          <w:i w:val="0"/>
          <w:iCs/>
          <w:sz w:val="20"/>
          <w:lang w:val="es-ES"/>
        </w:rPr>
      </w:pPr>
    </w:p>
    <w:p w:rsidR="006E5207" w:rsidRDefault="006E5207" w:rsidP="006E5207">
      <w:pPr>
        <w:pStyle w:val="a5"/>
        <w:spacing w:before="0" w:beforeAutospacing="0" w:after="0" w:afterAutospacing="0"/>
        <w:rPr>
          <w:rFonts w:ascii="GHEA Grapalat" w:hAnsi="GHEA Grapalat"/>
          <w:color w:val="000000"/>
          <w:sz w:val="21"/>
          <w:szCs w:val="21"/>
          <w:lang w:val="es-ES"/>
        </w:rPr>
      </w:pPr>
      <w:r>
        <w:rPr>
          <w:rFonts w:ascii="GHEA Grapalat" w:hAnsi="GHEA Grapalat"/>
          <w:color w:val="000000"/>
          <w:sz w:val="21"/>
          <w:szCs w:val="21"/>
        </w:rPr>
        <w:t>Պայմանագրի</w:t>
      </w:r>
      <w:r>
        <w:rPr>
          <w:rFonts w:ascii="GHEA Grapalat" w:hAnsi="GHEA Grapalat"/>
          <w:color w:val="000000"/>
          <w:sz w:val="21"/>
          <w:szCs w:val="21"/>
          <w:lang w:val="es-ES"/>
        </w:rPr>
        <w:t xml:space="preserve"> /</w:t>
      </w:r>
      <w:r>
        <w:rPr>
          <w:rFonts w:ascii="GHEA Grapalat" w:hAnsi="GHEA Grapalat"/>
          <w:color w:val="000000"/>
          <w:sz w:val="21"/>
          <w:szCs w:val="21"/>
        </w:rPr>
        <w:t>այսուհետ</w:t>
      </w:r>
      <w:r>
        <w:rPr>
          <w:rFonts w:ascii="GHEA Grapalat" w:hAnsi="GHEA Grapalat"/>
          <w:color w:val="000000"/>
          <w:sz w:val="21"/>
          <w:szCs w:val="21"/>
          <w:lang w:val="es-ES"/>
        </w:rPr>
        <w:t xml:space="preserve">` </w:t>
      </w:r>
      <w:r>
        <w:rPr>
          <w:rFonts w:ascii="GHEA Grapalat" w:hAnsi="GHEA Grapalat"/>
          <w:color w:val="000000"/>
          <w:sz w:val="21"/>
          <w:szCs w:val="21"/>
        </w:rPr>
        <w:t>Պայմանագիր</w:t>
      </w:r>
      <w:r>
        <w:rPr>
          <w:rFonts w:ascii="GHEA Grapalat" w:hAnsi="GHEA Grapalat"/>
          <w:color w:val="000000"/>
          <w:sz w:val="21"/>
          <w:szCs w:val="21"/>
          <w:lang w:val="es-ES"/>
        </w:rPr>
        <w:t xml:space="preserve">/ </w:t>
      </w:r>
      <w:r>
        <w:rPr>
          <w:rFonts w:ascii="GHEA Grapalat" w:hAnsi="GHEA Grapalat"/>
          <w:color w:val="000000"/>
          <w:sz w:val="21"/>
          <w:szCs w:val="21"/>
        </w:rPr>
        <w:t>անվանումը</w:t>
      </w:r>
      <w:r>
        <w:rPr>
          <w:rFonts w:ascii="GHEA Grapalat" w:hAnsi="GHEA Grapalat"/>
          <w:color w:val="000000"/>
          <w:sz w:val="21"/>
          <w:szCs w:val="21"/>
          <w:lang w:val="es-ES"/>
        </w:rPr>
        <w:t>` ____________________________________________________________________________________________</w:t>
      </w:r>
    </w:p>
    <w:p w:rsidR="006E5207" w:rsidRDefault="006E5207" w:rsidP="006E5207">
      <w:pPr>
        <w:pStyle w:val="a5"/>
        <w:spacing w:before="0" w:beforeAutospacing="0" w:after="0" w:afterAutospacing="0"/>
        <w:rPr>
          <w:rFonts w:ascii="GHEA Grapalat" w:hAnsi="GHEA Grapalat"/>
          <w:color w:val="000000"/>
          <w:sz w:val="21"/>
          <w:szCs w:val="21"/>
          <w:lang w:val="es-ES"/>
        </w:rPr>
      </w:pPr>
      <w:r>
        <w:rPr>
          <w:rFonts w:ascii="GHEA Grapalat" w:hAnsi="GHEA Grapalat"/>
          <w:color w:val="000000"/>
          <w:sz w:val="21"/>
          <w:szCs w:val="21"/>
        </w:rPr>
        <w:t>Պայմանագրի</w:t>
      </w:r>
      <w:r>
        <w:rPr>
          <w:rFonts w:ascii="GHEA Grapalat" w:hAnsi="GHEA Grapalat"/>
          <w:color w:val="000000"/>
          <w:sz w:val="21"/>
          <w:szCs w:val="21"/>
          <w:lang w:val="es-ES"/>
        </w:rPr>
        <w:t xml:space="preserve"> </w:t>
      </w:r>
      <w:r>
        <w:rPr>
          <w:rFonts w:ascii="GHEA Grapalat" w:hAnsi="GHEA Grapalat"/>
          <w:color w:val="000000"/>
          <w:sz w:val="21"/>
          <w:szCs w:val="21"/>
        </w:rPr>
        <w:t>կնքման</w:t>
      </w:r>
      <w:r>
        <w:rPr>
          <w:rFonts w:ascii="GHEA Grapalat" w:hAnsi="GHEA Grapalat"/>
          <w:color w:val="000000"/>
          <w:sz w:val="21"/>
          <w:szCs w:val="21"/>
          <w:lang w:val="es-ES"/>
        </w:rPr>
        <w:t xml:space="preserve"> </w:t>
      </w:r>
      <w:r>
        <w:rPr>
          <w:rFonts w:ascii="GHEA Grapalat" w:hAnsi="GHEA Grapalat"/>
          <w:color w:val="000000"/>
          <w:sz w:val="21"/>
          <w:szCs w:val="21"/>
        </w:rPr>
        <w:t>ամսաթիվը</w:t>
      </w:r>
      <w:r>
        <w:rPr>
          <w:rFonts w:ascii="GHEA Grapalat" w:hAnsi="GHEA Grapalat"/>
          <w:color w:val="000000"/>
          <w:sz w:val="21"/>
          <w:szCs w:val="21"/>
          <w:lang w:val="es-ES"/>
        </w:rPr>
        <w:t xml:space="preserve">` «____» «__________________» 20 </w:t>
      </w:r>
      <w:r>
        <w:rPr>
          <w:rFonts w:ascii="GHEA Grapalat" w:hAnsi="GHEA Grapalat"/>
          <w:color w:val="000000"/>
          <w:sz w:val="21"/>
          <w:szCs w:val="21"/>
        </w:rPr>
        <w:t>թ</w:t>
      </w:r>
      <w:r>
        <w:rPr>
          <w:rFonts w:ascii="GHEA Grapalat" w:hAnsi="GHEA Grapalat"/>
          <w:color w:val="000000"/>
          <w:sz w:val="21"/>
          <w:szCs w:val="21"/>
          <w:lang w:val="es-ES"/>
        </w:rPr>
        <w:t>.</w:t>
      </w:r>
    </w:p>
    <w:p w:rsidR="006E5207" w:rsidRDefault="006E5207" w:rsidP="006E5207">
      <w:pPr>
        <w:pStyle w:val="a5"/>
        <w:spacing w:before="0" w:beforeAutospacing="0" w:after="0" w:afterAutospacing="0"/>
        <w:rPr>
          <w:rFonts w:ascii="GHEA Grapalat" w:hAnsi="GHEA Grapalat"/>
          <w:color w:val="000000"/>
          <w:sz w:val="21"/>
          <w:szCs w:val="21"/>
          <w:lang w:val="es-ES"/>
        </w:rPr>
      </w:pPr>
      <w:r>
        <w:rPr>
          <w:rFonts w:ascii="GHEA Grapalat" w:hAnsi="GHEA Grapalat"/>
          <w:color w:val="000000"/>
          <w:sz w:val="21"/>
          <w:szCs w:val="21"/>
        </w:rPr>
        <w:t>Պայմանագրի</w:t>
      </w:r>
      <w:r>
        <w:rPr>
          <w:rFonts w:ascii="GHEA Grapalat" w:hAnsi="GHEA Grapalat"/>
          <w:color w:val="000000"/>
          <w:sz w:val="21"/>
          <w:szCs w:val="21"/>
          <w:lang w:val="es-ES"/>
        </w:rPr>
        <w:t xml:space="preserve"> </w:t>
      </w:r>
      <w:r>
        <w:rPr>
          <w:rFonts w:ascii="GHEA Grapalat" w:hAnsi="GHEA Grapalat"/>
          <w:color w:val="000000"/>
          <w:sz w:val="21"/>
          <w:szCs w:val="21"/>
        </w:rPr>
        <w:t>համարը</w:t>
      </w:r>
      <w:r>
        <w:rPr>
          <w:rFonts w:ascii="GHEA Grapalat" w:hAnsi="GHEA Grapalat"/>
          <w:color w:val="000000"/>
          <w:sz w:val="21"/>
          <w:szCs w:val="21"/>
          <w:lang w:val="es-ES"/>
        </w:rPr>
        <w:t>`    __________</w:t>
      </w:r>
    </w:p>
    <w:p w:rsidR="006E5207" w:rsidRDefault="006E5207" w:rsidP="006E5207">
      <w:pPr>
        <w:jc w:val="both"/>
        <w:rPr>
          <w:rFonts w:ascii="GHEA Grapalat" w:hAnsi="GHEA Grapalat" w:cs="Sylfaen"/>
          <w:iCs/>
          <w:lang w:val="es-ES"/>
        </w:rPr>
      </w:pPr>
      <w:proofErr w:type="gramStart"/>
      <w:r>
        <w:rPr>
          <w:rFonts w:ascii="GHEA Grapalat" w:hAnsi="GHEA Grapalat"/>
          <w:iCs/>
          <w:color w:val="000000"/>
          <w:sz w:val="21"/>
          <w:szCs w:val="21"/>
        </w:rPr>
        <w:t>Պատվիրատուն</w:t>
      </w:r>
      <w:r>
        <w:rPr>
          <w:rFonts w:ascii="GHEA Grapalat" w:hAnsi="GHEA Grapalat"/>
          <w:iCs/>
          <w:color w:val="000000"/>
          <w:sz w:val="21"/>
          <w:szCs w:val="21"/>
          <w:lang w:val="es-ES"/>
        </w:rPr>
        <w:t xml:space="preserve">  </w:t>
      </w:r>
      <w:r>
        <w:rPr>
          <w:rFonts w:ascii="GHEA Grapalat" w:hAnsi="GHEA Grapalat"/>
          <w:iCs/>
          <w:color w:val="000000"/>
          <w:sz w:val="21"/>
          <w:szCs w:val="21"/>
        </w:rPr>
        <w:t>և</w:t>
      </w:r>
      <w:proofErr w:type="gramEnd"/>
      <w:r>
        <w:rPr>
          <w:rFonts w:ascii="GHEA Grapalat" w:hAnsi="GHEA Grapalat"/>
          <w:iCs/>
          <w:color w:val="000000"/>
          <w:sz w:val="21"/>
          <w:szCs w:val="21"/>
          <w:lang w:val="es-ES"/>
        </w:rPr>
        <w:t xml:space="preserve">  </w:t>
      </w:r>
      <w:r>
        <w:rPr>
          <w:rFonts w:ascii="GHEA Grapalat" w:hAnsi="GHEA Grapalat"/>
          <w:color w:val="000000"/>
          <w:sz w:val="21"/>
          <w:szCs w:val="21"/>
        </w:rPr>
        <w:t>Պայմանագրի</w:t>
      </w:r>
      <w:r>
        <w:rPr>
          <w:rFonts w:ascii="GHEA Grapalat" w:hAnsi="GHEA Grapalat"/>
          <w:color w:val="000000"/>
          <w:sz w:val="21"/>
          <w:szCs w:val="21"/>
          <w:lang w:val="es-ES"/>
        </w:rPr>
        <w:t xml:space="preserve"> </w:t>
      </w:r>
      <w:r>
        <w:rPr>
          <w:rFonts w:ascii="GHEA Grapalat" w:hAnsi="GHEA Grapalat"/>
          <w:color w:val="000000"/>
          <w:sz w:val="21"/>
          <w:szCs w:val="21"/>
        </w:rPr>
        <w:t>կողմը՝</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հիմք </w:t>
      </w:r>
      <w:r>
        <w:rPr>
          <w:rFonts w:ascii="GHEA Grapalat" w:hAnsi="GHEA Grapalat"/>
          <w:color w:val="000000"/>
          <w:sz w:val="21"/>
          <w:szCs w:val="21"/>
          <w:lang w:val="es-ES"/>
        </w:rPr>
        <w:t xml:space="preserve"> </w:t>
      </w:r>
      <w:r>
        <w:rPr>
          <w:rFonts w:ascii="GHEA Grapalat" w:hAnsi="GHEA Grapalat"/>
          <w:color w:val="000000"/>
          <w:sz w:val="21"/>
          <w:szCs w:val="21"/>
          <w:lang w:val="hy-AM"/>
        </w:rPr>
        <w:t>ընդունելով</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պայմանագրի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կատարման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վերաբերյալ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20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թ. դուրս գրված </w:t>
      </w:r>
      <w:r>
        <w:rPr>
          <w:rFonts w:ascii="GHEA Grapalat" w:hAnsi="GHEA Grapalat"/>
          <w:color w:val="000000"/>
          <w:sz w:val="21"/>
          <w:szCs w:val="21"/>
          <w:lang w:val="es-ES"/>
        </w:rPr>
        <w:t xml:space="preserve">N ___   </w:t>
      </w:r>
      <w:r>
        <w:rPr>
          <w:rFonts w:ascii="GHEA Grapalat" w:hAnsi="GHEA Grapalat"/>
          <w:color w:val="000000"/>
          <w:sz w:val="21"/>
          <w:szCs w:val="21"/>
          <w:lang w:val="hy-AM"/>
        </w:rPr>
        <w:t xml:space="preserve">հաշիվ ապրանքագիրը, </w:t>
      </w:r>
      <w:r>
        <w:rPr>
          <w:rFonts w:ascii="GHEA Grapalat" w:hAnsi="GHEA Grapalat"/>
          <w:color w:val="000000"/>
          <w:sz w:val="21"/>
          <w:szCs w:val="21"/>
          <w:lang w:val="es-ES"/>
        </w:rPr>
        <w:t>կազմեցին սույն արձանագրությունը հետևյալի մասին.</w:t>
      </w:r>
    </w:p>
    <w:p w:rsidR="006E5207" w:rsidRDefault="006E5207" w:rsidP="006E5207">
      <w:pPr>
        <w:jc w:val="both"/>
        <w:rPr>
          <w:rFonts w:ascii="GHEA Grapalat" w:hAnsi="GHEA Grapalat"/>
          <w:iCs/>
          <w:color w:val="000000"/>
          <w:sz w:val="21"/>
          <w:szCs w:val="21"/>
          <w:lang w:val="hy-AM"/>
        </w:rPr>
      </w:pPr>
      <w:r>
        <w:rPr>
          <w:rFonts w:ascii="GHEA Grapalat" w:hAnsi="GHEA Grapalat"/>
          <w:iCs/>
          <w:color w:val="000000"/>
          <w:sz w:val="21"/>
          <w:szCs w:val="21"/>
        </w:rPr>
        <w:t>Պայմանագրի</w:t>
      </w:r>
      <w:r>
        <w:rPr>
          <w:rFonts w:ascii="GHEA Grapalat" w:hAnsi="GHEA Grapalat"/>
          <w:iCs/>
          <w:color w:val="000000"/>
          <w:sz w:val="21"/>
          <w:szCs w:val="21"/>
          <w:lang w:val="es-ES"/>
        </w:rPr>
        <w:t xml:space="preserve"> </w:t>
      </w:r>
      <w:r>
        <w:rPr>
          <w:rFonts w:ascii="GHEA Grapalat" w:hAnsi="GHEA Grapalat"/>
          <w:iCs/>
          <w:color w:val="000000"/>
          <w:sz w:val="21"/>
          <w:szCs w:val="21"/>
        </w:rPr>
        <w:t>շրջանակներում</w:t>
      </w:r>
      <w:r>
        <w:rPr>
          <w:rFonts w:ascii="GHEA Grapalat" w:hAnsi="GHEA Grapalat"/>
          <w:iCs/>
          <w:color w:val="000000"/>
          <w:sz w:val="21"/>
          <w:szCs w:val="21"/>
          <w:lang w:val="es-ES"/>
        </w:rPr>
        <w:t xml:space="preserve"> </w:t>
      </w:r>
      <w:r>
        <w:rPr>
          <w:rFonts w:ascii="GHEA Grapalat" w:hAnsi="GHEA Grapalat"/>
          <w:iCs/>
          <w:snapToGrid w:val="0"/>
          <w:color w:val="000000"/>
          <w:sz w:val="21"/>
          <w:szCs w:val="21"/>
          <w:lang w:val="es-ES"/>
        </w:rPr>
        <w:t xml:space="preserve">Պայմանագրի </w:t>
      </w:r>
      <w:proofErr w:type="gramStart"/>
      <w:r>
        <w:rPr>
          <w:rFonts w:ascii="GHEA Grapalat" w:hAnsi="GHEA Grapalat"/>
          <w:iCs/>
          <w:snapToGrid w:val="0"/>
          <w:color w:val="000000"/>
          <w:sz w:val="21"/>
          <w:szCs w:val="21"/>
          <w:lang w:val="es-ES"/>
        </w:rPr>
        <w:t xml:space="preserve">կողմը  </w:t>
      </w:r>
      <w:r>
        <w:rPr>
          <w:rFonts w:ascii="GHEA Grapalat" w:hAnsi="GHEA Grapalat"/>
          <w:iCs/>
          <w:color w:val="000000"/>
          <w:sz w:val="21"/>
          <w:szCs w:val="21"/>
        </w:rPr>
        <w:t>մատակարարել</w:t>
      </w:r>
      <w:proofErr w:type="gramEnd"/>
      <w:r>
        <w:rPr>
          <w:rFonts w:ascii="GHEA Grapalat" w:hAnsi="GHEA Grapalat"/>
          <w:iCs/>
          <w:color w:val="000000"/>
          <w:sz w:val="21"/>
          <w:szCs w:val="21"/>
          <w:lang w:val="es-ES"/>
        </w:rPr>
        <w:t xml:space="preserve"> </w:t>
      </w:r>
      <w:r>
        <w:rPr>
          <w:rFonts w:ascii="GHEA Grapalat" w:hAnsi="GHEA Grapalat"/>
          <w:iCs/>
          <w:color w:val="000000"/>
          <w:sz w:val="21"/>
          <w:szCs w:val="21"/>
        </w:rPr>
        <w:t>է</w:t>
      </w:r>
      <w:r>
        <w:rPr>
          <w:rFonts w:ascii="GHEA Grapalat" w:hAnsi="GHEA Grapalat"/>
          <w:iCs/>
          <w:color w:val="000000"/>
          <w:sz w:val="21"/>
          <w:szCs w:val="21"/>
          <w:lang w:val="es-ES"/>
        </w:rPr>
        <w:t xml:space="preserve"> </w:t>
      </w:r>
      <w:r>
        <w:rPr>
          <w:rFonts w:ascii="GHEA Grapalat" w:hAnsi="GHEA Grapalat"/>
          <w:iCs/>
          <w:color w:val="000000"/>
          <w:sz w:val="21"/>
          <w:szCs w:val="21"/>
        </w:rPr>
        <w:t>հետևյալ</w:t>
      </w:r>
      <w:r>
        <w:rPr>
          <w:rFonts w:ascii="GHEA Grapalat" w:hAnsi="GHEA Grapalat"/>
          <w:iCs/>
          <w:color w:val="000000"/>
          <w:sz w:val="21"/>
          <w:szCs w:val="21"/>
          <w:lang w:val="es-ES"/>
        </w:rPr>
        <w:t xml:space="preserve"> </w:t>
      </w:r>
      <w:r>
        <w:rPr>
          <w:rFonts w:ascii="GHEA Grapalat" w:hAnsi="GHEA Grapalat"/>
          <w:iCs/>
          <w:color w:val="000000"/>
          <w:sz w:val="21"/>
          <w:szCs w:val="21"/>
        </w:rPr>
        <w:t>ապրանքները՝</w:t>
      </w:r>
    </w:p>
    <w:p w:rsidR="006E5207" w:rsidRDefault="006E5207" w:rsidP="006E5207">
      <w:pPr>
        <w:jc w:val="both"/>
        <w:rPr>
          <w:rFonts w:ascii="GHEA Grapalat" w:hAnsi="GHEA Grapalat"/>
          <w:iCs/>
          <w:color w:val="000000"/>
          <w:sz w:val="21"/>
          <w:szCs w:val="21"/>
          <w:lang w:val="hy-AM"/>
        </w:rPr>
      </w:pPr>
    </w:p>
    <w:tbl>
      <w:tblPr>
        <w:tblW w:w="107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
        <w:gridCol w:w="1173"/>
        <w:gridCol w:w="1441"/>
        <w:gridCol w:w="1801"/>
        <w:gridCol w:w="1117"/>
        <w:gridCol w:w="1843"/>
        <w:gridCol w:w="1135"/>
        <w:gridCol w:w="1169"/>
        <w:gridCol w:w="675"/>
      </w:tblGrid>
      <w:tr w:rsidR="006E5207" w:rsidTr="006E5207">
        <w:trPr>
          <w:jc w:val="right"/>
        </w:trPr>
        <w:tc>
          <w:tcPr>
            <w:tcW w:w="357"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a5"/>
              <w:spacing w:before="0" w:beforeAutospacing="0" w:after="0" w:afterAutospacing="0"/>
              <w:jc w:val="center"/>
              <w:rPr>
                <w:rFonts w:ascii="GHEA Grapalat" w:hAnsi="GHEA Grapalat"/>
                <w:sz w:val="18"/>
                <w:szCs w:val="18"/>
              </w:rPr>
            </w:pPr>
            <w:r>
              <w:rPr>
                <w:rFonts w:ascii="GHEA Grapalat" w:hAnsi="GHEA Grapalat"/>
                <w:sz w:val="18"/>
                <w:szCs w:val="18"/>
              </w:rPr>
              <w:t>N</w:t>
            </w:r>
          </w:p>
        </w:tc>
        <w:tc>
          <w:tcPr>
            <w:tcW w:w="10348" w:type="dxa"/>
            <w:gridSpan w:val="8"/>
            <w:tcBorders>
              <w:top w:val="single" w:sz="4" w:space="0" w:color="auto"/>
              <w:left w:val="single" w:sz="4" w:space="0" w:color="auto"/>
              <w:bottom w:val="single" w:sz="4" w:space="0" w:color="auto"/>
              <w:right w:val="single" w:sz="4" w:space="0" w:color="auto"/>
            </w:tcBorders>
            <w:vAlign w:val="center"/>
            <w:hideMark/>
          </w:tcPr>
          <w:p w:rsidR="006E5207" w:rsidRDefault="006E5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Pr>
                <w:rFonts w:ascii="GHEA Grapalat" w:hAnsi="GHEA Grapalat" w:cs="Sylfaen"/>
                <w:sz w:val="18"/>
                <w:szCs w:val="18"/>
              </w:rPr>
              <w:t>Մատակարարված</w:t>
            </w:r>
            <w:r>
              <w:rPr>
                <w:rFonts w:ascii="GHEA Grapalat" w:hAnsi="GHEA Grapalat" w:cs="Courier New"/>
                <w:sz w:val="18"/>
                <w:szCs w:val="18"/>
              </w:rPr>
              <w:t xml:space="preserve"> </w:t>
            </w:r>
            <w:r>
              <w:rPr>
                <w:rFonts w:ascii="GHEA Grapalat" w:hAnsi="GHEA Grapalat" w:cs="Sylfaen"/>
                <w:sz w:val="18"/>
                <w:szCs w:val="18"/>
              </w:rPr>
              <w:t>ապրանքների</w:t>
            </w:r>
          </w:p>
        </w:tc>
      </w:tr>
      <w:tr w:rsidR="006E5207" w:rsidRPr="006E5207" w:rsidTr="006E5207">
        <w:trPr>
          <w:jc w:val="right"/>
        </w:trPr>
        <w:tc>
          <w:tcPr>
            <w:tcW w:w="357"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szCs w:val="18"/>
              </w:rPr>
            </w:pPr>
          </w:p>
        </w:tc>
        <w:tc>
          <w:tcPr>
            <w:tcW w:w="1173"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a5"/>
              <w:spacing w:before="0" w:beforeAutospacing="0" w:after="0" w:afterAutospacing="0"/>
              <w:jc w:val="center"/>
              <w:rPr>
                <w:rFonts w:ascii="GHEA Grapalat" w:hAnsi="GHEA Grapalat"/>
                <w:sz w:val="18"/>
                <w:szCs w:val="18"/>
              </w:rPr>
            </w:pPr>
            <w:r>
              <w:rPr>
                <w:rFonts w:ascii="GHEA Grapalat" w:hAnsi="GHEA Grapalat"/>
                <w:sz w:val="18"/>
                <w:szCs w:val="18"/>
              </w:rPr>
              <w:t>անվանումը</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a5"/>
              <w:spacing w:before="0" w:beforeAutospacing="0" w:after="0" w:afterAutospacing="0"/>
              <w:jc w:val="center"/>
              <w:rPr>
                <w:rFonts w:ascii="GHEA Grapalat" w:hAnsi="GHEA Grapalat"/>
                <w:sz w:val="18"/>
                <w:szCs w:val="18"/>
              </w:rPr>
            </w:pPr>
            <w:r>
              <w:rPr>
                <w:rFonts w:ascii="GHEA Grapalat" w:hAnsi="GHEA Grapalat"/>
                <w:sz w:val="18"/>
                <w:szCs w:val="18"/>
              </w:rPr>
              <w:t>տեխնիկական  բնութագրի համառոտ շարադրանքը</w:t>
            </w:r>
          </w:p>
        </w:tc>
        <w:tc>
          <w:tcPr>
            <w:tcW w:w="2916" w:type="dxa"/>
            <w:gridSpan w:val="2"/>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a5"/>
              <w:spacing w:before="0" w:beforeAutospacing="0" w:after="0" w:afterAutospacing="0"/>
              <w:jc w:val="center"/>
              <w:rPr>
                <w:rFonts w:ascii="GHEA Grapalat" w:hAnsi="GHEA Grapalat"/>
                <w:sz w:val="18"/>
                <w:szCs w:val="18"/>
              </w:rPr>
            </w:pPr>
            <w:r>
              <w:rPr>
                <w:rFonts w:ascii="GHEA Grapalat" w:hAnsi="GHEA Grapalat"/>
                <w:sz w:val="18"/>
                <w:szCs w:val="18"/>
              </w:rPr>
              <w:t>քանակական ցուցանիշը</w:t>
            </w:r>
          </w:p>
        </w:tc>
        <w:tc>
          <w:tcPr>
            <w:tcW w:w="2976" w:type="dxa"/>
            <w:gridSpan w:val="2"/>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a5"/>
              <w:spacing w:before="0" w:beforeAutospacing="0" w:after="0" w:afterAutospacing="0"/>
              <w:jc w:val="center"/>
              <w:rPr>
                <w:rFonts w:ascii="GHEA Grapalat" w:hAnsi="GHEA Grapalat"/>
                <w:sz w:val="18"/>
                <w:szCs w:val="18"/>
              </w:rPr>
            </w:pPr>
            <w:r>
              <w:rPr>
                <w:rFonts w:ascii="GHEA Grapalat" w:hAnsi="GHEA Grapalat"/>
                <w:sz w:val="18"/>
                <w:szCs w:val="18"/>
              </w:rPr>
              <w:t>կատարման ժամկետը</w:t>
            </w:r>
          </w:p>
        </w:tc>
        <w:tc>
          <w:tcPr>
            <w:tcW w:w="1168"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a5"/>
              <w:spacing w:before="0" w:beforeAutospacing="0" w:after="0" w:afterAutospacing="0"/>
              <w:jc w:val="center"/>
              <w:rPr>
                <w:rFonts w:ascii="GHEA Grapalat" w:hAnsi="GHEA Grapalat"/>
                <w:sz w:val="18"/>
                <w:szCs w:val="18"/>
              </w:rPr>
            </w:pPr>
            <w:r>
              <w:rPr>
                <w:rFonts w:ascii="GHEA Grapalat" w:hAnsi="GHEA Grapalat"/>
                <w:sz w:val="18"/>
                <w:szCs w:val="18"/>
              </w:rPr>
              <w:t>Վճարման ենթակա գումարը /հազար դրամ/</w:t>
            </w:r>
          </w:p>
        </w:tc>
        <w:tc>
          <w:tcPr>
            <w:tcW w:w="675"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a5"/>
              <w:spacing w:before="0" w:beforeAutospacing="0" w:after="0" w:afterAutospacing="0"/>
              <w:jc w:val="center"/>
              <w:rPr>
                <w:rFonts w:ascii="GHEA Grapalat" w:hAnsi="GHEA Grapalat"/>
                <w:sz w:val="18"/>
                <w:szCs w:val="18"/>
              </w:rPr>
            </w:pPr>
            <w:r>
              <w:rPr>
                <w:rFonts w:ascii="GHEA Grapalat" w:hAnsi="GHEA Grapalat"/>
                <w:sz w:val="18"/>
                <w:szCs w:val="18"/>
              </w:rPr>
              <w:t>Վճարման ժամկետը /ըստ վճարման ժամանակացույցի/</w:t>
            </w:r>
          </w:p>
        </w:tc>
      </w:tr>
      <w:tr w:rsidR="006E5207" w:rsidTr="006E5207">
        <w:trPr>
          <w:trHeight w:val="1105"/>
          <w:jc w:val="right"/>
        </w:trPr>
        <w:tc>
          <w:tcPr>
            <w:tcW w:w="357"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szCs w:val="18"/>
              </w:rPr>
            </w:pPr>
          </w:p>
        </w:tc>
        <w:tc>
          <w:tcPr>
            <w:tcW w:w="10348"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szCs w:val="18"/>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a5"/>
              <w:spacing w:before="0" w:beforeAutospacing="0" w:after="0" w:afterAutospacing="0"/>
              <w:jc w:val="center"/>
              <w:rPr>
                <w:rFonts w:ascii="GHEA Grapalat" w:hAnsi="GHEA Grapalat"/>
                <w:sz w:val="18"/>
                <w:szCs w:val="18"/>
              </w:rPr>
            </w:pPr>
            <w:r>
              <w:rPr>
                <w:rFonts w:ascii="GHEA Grapalat" w:hAnsi="GHEA Grapalat"/>
                <w:sz w:val="18"/>
                <w:szCs w:val="18"/>
              </w:rPr>
              <w:t>ըստ պայմանագրով հաստատված գնման ժամանակացույցի</w:t>
            </w:r>
          </w:p>
        </w:tc>
        <w:tc>
          <w:tcPr>
            <w:tcW w:w="1116"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a5"/>
              <w:spacing w:before="0" w:beforeAutospacing="0" w:after="0" w:afterAutospacing="0"/>
              <w:jc w:val="center"/>
              <w:rPr>
                <w:rFonts w:ascii="GHEA Grapalat" w:hAnsi="GHEA Grapalat"/>
                <w:sz w:val="18"/>
                <w:szCs w:val="18"/>
              </w:rPr>
            </w:pPr>
            <w:r>
              <w:rPr>
                <w:rFonts w:ascii="GHEA Grapalat" w:hAnsi="GHEA Grapalat"/>
                <w:sz w:val="18"/>
                <w:szCs w:val="18"/>
              </w:rPr>
              <w:t>փաստացի</w:t>
            </w:r>
          </w:p>
        </w:tc>
        <w:tc>
          <w:tcPr>
            <w:tcW w:w="1842"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a5"/>
              <w:spacing w:before="0" w:beforeAutospacing="0" w:after="0" w:afterAutospacing="0"/>
              <w:jc w:val="center"/>
              <w:rPr>
                <w:rFonts w:ascii="GHEA Grapalat" w:hAnsi="GHEA Grapalat"/>
                <w:sz w:val="18"/>
                <w:szCs w:val="18"/>
              </w:rPr>
            </w:pPr>
            <w:r>
              <w:rPr>
                <w:rFonts w:ascii="GHEA Grapalat" w:hAnsi="GHEA Grapalat"/>
                <w:sz w:val="18"/>
                <w:szCs w:val="18"/>
              </w:rPr>
              <w:t>ըստ պայմանագրով հաստատված գնման ժամանակացույցի</w:t>
            </w:r>
          </w:p>
        </w:tc>
        <w:tc>
          <w:tcPr>
            <w:tcW w:w="1134"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a5"/>
              <w:spacing w:before="0" w:beforeAutospacing="0" w:after="0" w:afterAutospacing="0"/>
              <w:jc w:val="center"/>
              <w:rPr>
                <w:rFonts w:ascii="GHEA Grapalat" w:hAnsi="GHEA Grapalat"/>
                <w:sz w:val="18"/>
                <w:szCs w:val="18"/>
              </w:rPr>
            </w:pPr>
            <w:r>
              <w:rPr>
                <w:rFonts w:ascii="GHEA Grapalat" w:hAnsi="GHEA Grapalat"/>
                <w:sz w:val="18"/>
                <w:szCs w:val="18"/>
              </w:rPr>
              <w:t>փաստացի</w:t>
            </w:r>
          </w:p>
        </w:tc>
        <w:tc>
          <w:tcPr>
            <w:tcW w:w="1168"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szCs w:val="18"/>
              </w:rPr>
            </w:pPr>
          </w:p>
        </w:tc>
        <w:tc>
          <w:tcPr>
            <w:tcW w:w="675"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szCs w:val="18"/>
              </w:rPr>
            </w:pPr>
          </w:p>
        </w:tc>
      </w:tr>
      <w:tr w:rsidR="006E5207" w:rsidTr="006E5207">
        <w:trPr>
          <w:jc w:val="right"/>
        </w:trPr>
        <w:tc>
          <w:tcPr>
            <w:tcW w:w="357"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a5"/>
              <w:spacing w:before="0" w:beforeAutospacing="0" w:after="0" w:afterAutospacing="0"/>
              <w:jc w:val="center"/>
              <w:rPr>
                <w:rFonts w:ascii="GHEA Grapalat" w:hAnsi="GHEA Grapalat"/>
                <w:sz w:val="18"/>
                <w:szCs w:val="18"/>
              </w:rPr>
            </w:pPr>
          </w:p>
        </w:tc>
        <w:tc>
          <w:tcPr>
            <w:tcW w:w="1173"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a5"/>
              <w:spacing w:before="0" w:beforeAutospacing="0" w:after="0" w:afterAutospacing="0"/>
              <w:jc w:val="center"/>
              <w:rPr>
                <w:rFonts w:ascii="GHEA Grapalat" w:hAnsi="GHEA Grapalat"/>
                <w:sz w:val="18"/>
                <w:szCs w:val="18"/>
              </w:rPr>
            </w:pPr>
          </w:p>
        </w:tc>
        <w:tc>
          <w:tcPr>
            <w:tcW w:w="144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a5"/>
              <w:spacing w:before="0" w:beforeAutospacing="0" w:after="0" w:afterAutospacing="0"/>
              <w:jc w:val="center"/>
              <w:rPr>
                <w:rFonts w:ascii="GHEA Grapalat" w:hAnsi="GHEA Grapalat"/>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a5"/>
              <w:spacing w:before="0" w:beforeAutospacing="0" w:after="0" w:afterAutospacing="0"/>
              <w:jc w:val="center"/>
              <w:rPr>
                <w:rFonts w:ascii="GHEA Grapalat" w:hAnsi="GHEA Grapalat"/>
                <w:sz w:val="18"/>
                <w:szCs w:val="18"/>
              </w:rPr>
            </w:pPr>
          </w:p>
        </w:tc>
        <w:tc>
          <w:tcPr>
            <w:tcW w:w="1116"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a5"/>
              <w:spacing w:before="0" w:beforeAutospacing="0" w:after="0" w:afterAutospacing="0"/>
              <w:jc w:val="center"/>
              <w:rPr>
                <w:rFonts w:ascii="GHEA Grapalat" w:hAnsi="GHEA Grapalat"/>
                <w:sz w:val="18"/>
                <w:szCs w:val="18"/>
              </w:rPr>
            </w:pPr>
          </w:p>
        </w:tc>
        <w:tc>
          <w:tcPr>
            <w:tcW w:w="1842"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a5"/>
              <w:spacing w:before="0" w:beforeAutospacing="0" w:after="0" w:afterAutospacing="0"/>
              <w:jc w:val="center"/>
              <w:rPr>
                <w:rFonts w:ascii="GHEA Grapalat" w:hAnsi="GHEA Grapalat"/>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a5"/>
              <w:spacing w:before="0" w:beforeAutospacing="0" w:after="0" w:afterAutospacing="0"/>
              <w:jc w:val="center"/>
              <w:rPr>
                <w:rFonts w:ascii="GHEA Grapalat" w:hAnsi="GHEA Grapalat"/>
                <w:sz w:val="18"/>
                <w:szCs w:val="18"/>
              </w:rPr>
            </w:pPr>
          </w:p>
        </w:tc>
        <w:tc>
          <w:tcPr>
            <w:tcW w:w="1168"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a5"/>
              <w:spacing w:before="0" w:beforeAutospacing="0" w:after="0" w:afterAutospacing="0"/>
              <w:jc w:val="center"/>
              <w:rPr>
                <w:rFonts w:ascii="GHEA Grapalat" w:hAnsi="GHEA Grapalat"/>
                <w:sz w:val="18"/>
                <w:szCs w:val="18"/>
              </w:rPr>
            </w:pPr>
          </w:p>
        </w:tc>
        <w:tc>
          <w:tcPr>
            <w:tcW w:w="675"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a5"/>
              <w:spacing w:before="0" w:beforeAutospacing="0" w:after="0" w:afterAutospacing="0"/>
              <w:jc w:val="center"/>
              <w:rPr>
                <w:rFonts w:ascii="GHEA Grapalat" w:hAnsi="GHEA Grapalat"/>
                <w:sz w:val="18"/>
                <w:szCs w:val="18"/>
              </w:rPr>
            </w:pPr>
          </w:p>
        </w:tc>
      </w:tr>
      <w:tr w:rsidR="006E5207" w:rsidTr="006E5207">
        <w:trPr>
          <w:jc w:val="right"/>
        </w:trPr>
        <w:tc>
          <w:tcPr>
            <w:tcW w:w="357" w:type="dxa"/>
            <w:tcBorders>
              <w:top w:val="single" w:sz="4" w:space="0" w:color="auto"/>
              <w:left w:val="single" w:sz="4" w:space="0" w:color="auto"/>
              <w:bottom w:val="single" w:sz="4" w:space="0" w:color="auto"/>
              <w:right w:val="single" w:sz="4" w:space="0" w:color="auto"/>
            </w:tcBorders>
          </w:tcPr>
          <w:p w:rsidR="006E5207" w:rsidRDefault="006E5207">
            <w:pPr>
              <w:pStyle w:val="a5"/>
              <w:spacing w:before="0" w:beforeAutospacing="0" w:after="0" w:afterAutospacing="0"/>
              <w:jc w:val="center"/>
              <w:rPr>
                <w:rFonts w:ascii="GHEA Grapalat" w:hAnsi="GHEA Grapalat"/>
              </w:rPr>
            </w:pPr>
          </w:p>
        </w:tc>
        <w:tc>
          <w:tcPr>
            <w:tcW w:w="1173" w:type="dxa"/>
            <w:tcBorders>
              <w:top w:val="single" w:sz="4" w:space="0" w:color="auto"/>
              <w:left w:val="single" w:sz="4" w:space="0" w:color="auto"/>
              <w:bottom w:val="single" w:sz="4" w:space="0" w:color="auto"/>
              <w:right w:val="single" w:sz="4" w:space="0" w:color="auto"/>
            </w:tcBorders>
          </w:tcPr>
          <w:p w:rsidR="006E5207" w:rsidRDefault="006E5207">
            <w:pPr>
              <w:pStyle w:val="a5"/>
              <w:spacing w:before="0" w:beforeAutospacing="0" w:after="0" w:afterAutospacing="0"/>
              <w:jc w:val="center"/>
              <w:rPr>
                <w:rFonts w:ascii="GHEA Grapalat" w:hAnsi="GHEA Grapalat"/>
              </w:rPr>
            </w:pPr>
          </w:p>
        </w:tc>
        <w:tc>
          <w:tcPr>
            <w:tcW w:w="1440" w:type="dxa"/>
            <w:tcBorders>
              <w:top w:val="single" w:sz="4" w:space="0" w:color="auto"/>
              <w:left w:val="single" w:sz="4" w:space="0" w:color="auto"/>
              <w:bottom w:val="single" w:sz="4" w:space="0" w:color="auto"/>
              <w:right w:val="single" w:sz="4" w:space="0" w:color="auto"/>
            </w:tcBorders>
          </w:tcPr>
          <w:p w:rsidR="006E5207" w:rsidRDefault="006E5207">
            <w:pPr>
              <w:pStyle w:val="a5"/>
              <w:spacing w:before="0" w:beforeAutospacing="0" w:after="0" w:afterAutospacing="0"/>
              <w:jc w:val="center"/>
              <w:rPr>
                <w:rFonts w:ascii="GHEA Grapalat" w:hAnsi="GHEA Grapalat"/>
              </w:rPr>
            </w:pPr>
          </w:p>
        </w:tc>
        <w:tc>
          <w:tcPr>
            <w:tcW w:w="1800" w:type="dxa"/>
            <w:tcBorders>
              <w:top w:val="single" w:sz="4" w:space="0" w:color="auto"/>
              <w:left w:val="single" w:sz="4" w:space="0" w:color="auto"/>
              <w:bottom w:val="single" w:sz="4" w:space="0" w:color="auto"/>
              <w:right w:val="single" w:sz="4" w:space="0" w:color="auto"/>
            </w:tcBorders>
          </w:tcPr>
          <w:p w:rsidR="006E5207" w:rsidRDefault="006E5207">
            <w:pPr>
              <w:pStyle w:val="a5"/>
              <w:spacing w:before="0" w:beforeAutospacing="0" w:after="0" w:afterAutospacing="0"/>
              <w:jc w:val="center"/>
              <w:rPr>
                <w:rFonts w:ascii="GHEA Grapalat" w:hAnsi="GHEA Grapalat"/>
              </w:rPr>
            </w:pPr>
          </w:p>
        </w:tc>
        <w:tc>
          <w:tcPr>
            <w:tcW w:w="1116" w:type="dxa"/>
            <w:tcBorders>
              <w:top w:val="single" w:sz="4" w:space="0" w:color="auto"/>
              <w:left w:val="single" w:sz="4" w:space="0" w:color="auto"/>
              <w:bottom w:val="single" w:sz="4" w:space="0" w:color="auto"/>
              <w:right w:val="single" w:sz="4" w:space="0" w:color="auto"/>
            </w:tcBorders>
          </w:tcPr>
          <w:p w:rsidR="006E5207" w:rsidRDefault="006E5207">
            <w:pPr>
              <w:pStyle w:val="a5"/>
              <w:spacing w:before="0" w:beforeAutospacing="0" w:after="0" w:afterAutospacing="0"/>
              <w:jc w:val="center"/>
              <w:rPr>
                <w:rFonts w:ascii="GHEA Grapalat" w:hAnsi="GHEA Grapalat"/>
              </w:rPr>
            </w:pPr>
          </w:p>
        </w:tc>
        <w:tc>
          <w:tcPr>
            <w:tcW w:w="1842" w:type="dxa"/>
            <w:tcBorders>
              <w:top w:val="single" w:sz="4" w:space="0" w:color="auto"/>
              <w:left w:val="single" w:sz="4" w:space="0" w:color="auto"/>
              <w:bottom w:val="single" w:sz="4" w:space="0" w:color="auto"/>
              <w:right w:val="single" w:sz="4" w:space="0" w:color="auto"/>
            </w:tcBorders>
          </w:tcPr>
          <w:p w:rsidR="006E5207" w:rsidRDefault="006E5207">
            <w:pPr>
              <w:pStyle w:val="a5"/>
              <w:spacing w:before="0" w:beforeAutospacing="0" w:after="0" w:afterAutospacing="0"/>
              <w:jc w:val="center"/>
              <w:rPr>
                <w:rFonts w:ascii="GHEA Grapalat" w:hAnsi="GHEA Grapalat"/>
              </w:rPr>
            </w:pPr>
          </w:p>
        </w:tc>
        <w:tc>
          <w:tcPr>
            <w:tcW w:w="1134" w:type="dxa"/>
            <w:tcBorders>
              <w:top w:val="single" w:sz="4" w:space="0" w:color="auto"/>
              <w:left w:val="single" w:sz="4" w:space="0" w:color="auto"/>
              <w:bottom w:val="single" w:sz="4" w:space="0" w:color="auto"/>
              <w:right w:val="single" w:sz="4" w:space="0" w:color="auto"/>
            </w:tcBorders>
          </w:tcPr>
          <w:p w:rsidR="006E5207" w:rsidRDefault="006E5207">
            <w:pPr>
              <w:pStyle w:val="a5"/>
              <w:spacing w:before="0" w:beforeAutospacing="0" w:after="0" w:afterAutospacing="0"/>
              <w:jc w:val="center"/>
              <w:rPr>
                <w:rFonts w:ascii="GHEA Grapalat" w:hAnsi="GHEA Grapalat"/>
              </w:rPr>
            </w:pPr>
          </w:p>
        </w:tc>
        <w:tc>
          <w:tcPr>
            <w:tcW w:w="1168" w:type="dxa"/>
            <w:tcBorders>
              <w:top w:val="single" w:sz="4" w:space="0" w:color="auto"/>
              <w:left w:val="single" w:sz="4" w:space="0" w:color="auto"/>
              <w:bottom w:val="single" w:sz="4" w:space="0" w:color="auto"/>
              <w:right w:val="single" w:sz="4" w:space="0" w:color="auto"/>
            </w:tcBorders>
          </w:tcPr>
          <w:p w:rsidR="006E5207" w:rsidRDefault="006E5207">
            <w:pPr>
              <w:pStyle w:val="a5"/>
              <w:spacing w:before="0" w:beforeAutospacing="0" w:after="0" w:afterAutospacing="0"/>
              <w:jc w:val="center"/>
              <w:rPr>
                <w:rFonts w:ascii="GHEA Grapalat" w:hAnsi="GHEA Grapalat"/>
              </w:rPr>
            </w:pPr>
          </w:p>
        </w:tc>
        <w:tc>
          <w:tcPr>
            <w:tcW w:w="675" w:type="dxa"/>
            <w:tcBorders>
              <w:top w:val="single" w:sz="4" w:space="0" w:color="auto"/>
              <w:left w:val="single" w:sz="4" w:space="0" w:color="auto"/>
              <w:bottom w:val="single" w:sz="4" w:space="0" w:color="auto"/>
              <w:right w:val="single" w:sz="4" w:space="0" w:color="auto"/>
            </w:tcBorders>
          </w:tcPr>
          <w:p w:rsidR="006E5207" w:rsidRDefault="006E5207">
            <w:pPr>
              <w:pStyle w:val="a5"/>
              <w:spacing w:before="0" w:beforeAutospacing="0" w:after="0" w:afterAutospacing="0"/>
              <w:jc w:val="center"/>
              <w:rPr>
                <w:rFonts w:ascii="GHEA Grapalat" w:hAnsi="GHEA Grapalat"/>
              </w:rPr>
            </w:pPr>
          </w:p>
        </w:tc>
      </w:tr>
    </w:tbl>
    <w:p w:rsidR="006E5207" w:rsidRDefault="006E5207" w:rsidP="006E5207">
      <w:pPr>
        <w:ind w:firstLine="375"/>
        <w:jc w:val="both"/>
        <w:rPr>
          <w:rFonts w:ascii="Arial" w:hAnsi="Arial" w:cs="Arial"/>
          <w:iCs/>
          <w:color w:val="000000"/>
          <w:sz w:val="21"/>
          <w:szCs w:val="21"/>
          <w:lang w:val="es-ES"/>
        </w:rPr>
      </w:pPr>
      <w:r>
        <w:rPr>
          <w:rFonts w:ascii="Arial" w:hAnsi="Arial" w:cs="Arial"/>
          <w:iCs/>
          <w:color w:val="000000"/>
          <w:sz w:val="21"/>
          <w:szCs w:val="21"/>
          <w:lang w:val="es-ES"/>
        </w:rPr>
        <w:t> </w:t>
      </w:r>
    </w:p>
    <w:p w:rsidR="006E5207" w:rsidRDefault="006E5207" w:rsidP="006E5207">
      <w:pPr>
        <w:ind w:firstLine="375"/>
        <w:jc w:val="both"/>
        <w:rPr>
          <w:rFonts w:ascii="GHEA Grapalat" w:hAnsi="GHEA Grapalat"/>
          <w:iCs/>
          <w:snapToGrid w:val="0"/>
          <w:color w:val="000000"/>
          <w:sz w:val="21"/>
          <w:szCs w:val="21"/>
          <w:lang w:val="es-ES"/>
        </w:rPr>
      </w:pPr>
      <w:r>
        <w:rPr>
          <w:rFonts w:ascii="Arial" w:hAnsi="Arial" w:cs="Arial"/>
          <w:iCs/>
          <w:color w:val="000000"/>
          <w:sz w:val="21"/>
          <w:szCs w:val="21"/>
          <w:lang w:val="es-ES"/>
        </w:rPr>
        <w:t> </w:t>
      </w:r>
      <w:r>
        <w:rPr>
          <w:rFonts w:ascii="GHEA Grapalat" w:hAnsi="GHEA Grapalat"/>
          <w:iCs/>
          <w:snapToGrid w:val="0"/>
          <w:color w:val="000000"/>
          <w:sz w:val="21"/>
          <w:szCs w:val="21"/>
          <w:lang w:val="hy-AM"/>
        </w:rPr>
        <w:t xml:space="preserve">Սույն </w:t>
      </w:r>
      <w:r>
        <w:rPr>
          <w:rFonts w:ascii="GHEA Grapalat" w:hAnsi="GHEA Grapalat"/>
          <w:iCs/>
          <w:snapToGrid w:val="0"/>
          <w:color w:val="000000"/>
          <w:sz w:val="21"/>
          <w:szCs w:val="21"/>
        </w:rPr>
        <w:t>արձանագրության</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երկկողմ</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հաստատման համար հիմք հանդիսացած</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հաշիվ</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ապրանքագիրը</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և</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 xml:space="preserve">դրական </w:t>
      </w:r>
      <w:r>
        <w:rPr>
          <w:rFonts w:ascii="GHEA Grapalat" w:hAnsi="GHEA Grapalat"/>
          <w:color w:val="000000"/>
          <w:sz w:val="21"/>
          <w:szCs w:val="21"/>
          <w:lang w:val="es-ES"/>
        </w:rPr>
        <w:t>եզրակացությունը</w:t>
      </w:r>
      <w:r>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6E5207" w:rsidRDefault="006E5207" w:rsidP="006E5207">
      <w:pPr>
        <w:ind w:firstLine="375"/>
        <w:jc w:val="both"/>
        <w:rPr>
          <w:rFonts w:ascii="GHEA Grapalat" w:hAnsi="GHEA Grapalat"/>
          <w:iCs/>
          <w:snapToGrid w:val="0"/>
          <w:color w:val="000000"/>
          <w:sz w:val="21"/>
          <w:szCs w:val="21"/>
          <w:lang w:val="es-ES"/>
        </w:rPr>
      </w:pPr>
    </w:p>
    <w:p w:rsidR="006E5207" w:rsidRDefault="006E5207" w:rsidP="006E5207">
      <w:pPr>
        <w:ind w:firstLine="375"/>
        <w:jc w:val="both"/>
        <w:rPr>
          <w:rFonts w:ascii="GHEA Grapalat" w:hAnsi="GHEA Grapalat"/>
          <w:iCs/>
          <w:snapToGrid w:val="0"/>
          <w:color w:val="000000"/>
          <w:sz w:val="2"/>
          <w:szCs w:val="21"/>
          <w:lang w:val="es-ES"/>
        </w:rPr>
      </w:pPr>
    </w:p>
    <w:p w:rsidR="006E5207" w:rsidRDefault="006E5207" w:rsidP="006E5207">
      <w:pPr>
        <w:ind w:firstLine="375"/>
        <w:rPr>
          <w:rFonts w:ascii="GHEA Grapalat" w:hAnsi="GHEA Grapalat"/>
          <w:iCs/>
          <w:snapToGrid w:val="0"/>
          <w:color w:val="000000"/>
          <w:sz w:val="2"/>
          <w:szCs w:val="21"/>
          <w:lang w:val="es-ES"/>
        </w:rPr>
      </w:pPr>
      <w:r>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6E5207" w:rsidTr="006E5207">
        <w:trPr>
          <w:trHeight w:val="266"/>
          <w:tblCellSpacing w:w="7" w:type="dxa"/>
          <w:jc w:val="center"/>
        </w:trPr>
        <w:tc>
          <w:tcPr>
            <w:tcW w:w="0" w:type="auto"/>
            <w:vAlign w:val="center"/>
            <w:hideMark/>
          </w:tcPr>
          <w:p w:rsidR="006E5207" w:rsidRDefault="006E5207">
            <w:pPr>
              <w:jc w:val="center"/>
              <w:rPr>
                <w:rFonts w:ascii="GHEA Grapalat" w:hAnsi="GHEA Grapalat"/>
                <w:iCs/>
                <w:color w:val="000000"/>
                <w:sz w:val="21"/>
                <w:szCs w:val="21"/>
              </w:rPr>
            </w:pPr>
            <w:r>
              <w:rPr>
                <w:rFonts w:ascii="GHEA Grapalat" w:hAnsi="GHEA Grapalat"/>
                <w:iCs/>
                <w:color w:val="000000"/>
                <w:sz w:val="21"/>
                <w:szCs w:val="21"/>
              </w:rPr>
              <w:t xml:space="preserve">Ապրանքը հանձնեց </w:t>
            </w:r>
          </w:p>
        </w:tc>
        <w:tc>
          <w:tcPr>
            <w:tcW w:w="0" w:type="auto"/>
            <w:vAlign w:val="center"/>
            <w:hideMark/>
          </w:tcPr>
          <w:p w:rsidR="006E5207" w:rsidRDefault="006E5207">
            <w:pPr>
              <w:jc w:val="center"/>
              <w:rPr>
                <w:rFonts w:ascii="GHEA Grapalat" w:hAnsi="GHEA Grapalat"/>
                <w:iCs/>
                <w:color w:val="000000"/>
                <w:sz w:val="21"/>
                <w:szCs w:val="21"/>
              </w:rPr>
            </w:pPr>
            <w:r>
              <w:rPr>
                <w:rFonts w:ascii="GHEA Grapalat" w:hAnsi="GHEA Grapalat"/>
                <w:iCs/>
                <w:color w:val="000000"/>
                <w:sz w:val="21"/>
                <w:szCs w:val="21"/>
              </w:rPr>
              <w:t>Ապրանքը ընդունեց</w:t>
            </w:r>
          </w:p>
        </w:tc>
      </w:tr>
      <w:tr w:rsidR="006E5207" w:rsidTr="006E5207">
        <w:trPr>
          <w:trHeight w:val="473"/>
          <w:tblCellSpacing w:w="7" w:type="dxa"/>
          <w:jc w:val="center"/>
        </w:trPr>
        <w:tc>
          <w:tcPr>
            <w:tcW w:w="0" w:type="auto"/>
            <w:vAlign w:val="center"/>
            <w:hideMark/>
          </w:tcPr>
          <w:p w:rsidR="006E5207" w:rsidRDefault="006E5207">
            <w:pPr>
              <w:jc w:val="center"/>
              <w:rPr>
                <w:rFonts w:ascii="GHEA Grapalat" w:hAnsi="GHEA Grapalat"/>
                <w:iCs/>
                <w:sz w:val="21"/>
                <w:szCs w:val="21"/>
              </w:rPr>
            </w:pPr>
            <w:r>
              <w:rPr>
                <w:rFonts w:ascii="GHEA Grapalat" w:hAnsi="GHEA Grapalat"/>
                <w:iCs/>
                <w:sz w:val="21"/>
                <w:szCs w:val="21"/>
              </w:rPr>
              <w:t xml:space="preserve">___________________________ </w:t>
            </w:r>
          </w:p>
          <w:p w:rsidR="006E5207" w:rsidRDefault="006E5207">
            <w:pPr>
              <w:jc w:val="center"/>
              <w:rPr>
                <w:rFonts w:ascii="GHEA Grapalat" w:hAnsi="GHEA Grapalat"/>
                <w:iCs/>
                <w:sz w:val="21"/>
                <w:szCs w:val="21"/>
              </w:rPr>
            </w:pPr>
            <w:r>
              <w:rPr>
                <w:rFonts w:ascii="GHEA Grapalat" w:hAnsi="GHEA Grapalat"/>
                <w:iCs/>
                <w:sz w:val="15"/>
                <w:szCs w:val="15"/>
              </w:rPr>
              <w:t xml:space="preserve">ստորագրություն </w:t>
            </w:r>
          </w:p>
        </w:tc>
        <w:tc>
          <w:tcPr>
            <w:tcW w:w="0" w:type="auto"/>
            <w:vAlign w:val="center"/>
            <w:hideMark/>
          </w:tcPr>
          <w:p w:rsidR="006E5207" w:rsidRDefault="006E5207">
            <w:pPr>
              <w:jc w:val="center"/>
              <w:rPr>
                <w:rFonts w:ascii="GHEA Grapalat" w:hAnsi="GHEA Grapalat"/>
                <w:iCs/>
                <w:sz w:val="21"/>
                <w:szCs w:val="21"/>
              </w:rPr>
            </w:pPr>
            <w:r>
              <w:rPr>
                <w:rFonts w:ascii="GHEA Grapalat" w:hAnsi="GHEA Grapalat"/>
                <w:iCs/>
                <w:sz w:val="21"/>
                <w:szCs w:val="21"/>
              </w:rPr>
              <w:t>___________________________</w:t>
            </w:r>
          </w:p>
          <w:p w:rsidR="006E5207" w:rsidRDefault="006E5207">
            <w:pPr>
              <w:jc w:val="center"/>
              <w:rPr>
                <w:rFonts w:ascii="GHEA Grapalat" w:hAnsi="GHEA Grapalat"/>
                <w:iCs/>
                <w:sz w:val="21"/>
                <w:szCs w:val="21"/>
              </w:rPr>
            </w:pPr>
            <w:r>
              <w:rPr>
                <w:rFonts w:ascii="GHEA Grapalat" w:hAnsi="GHEA Grapalat"/>
                <w:iCs/>
                <w:sz w:val="15"/>
                <w:szCs w:val="15"/>
              </w:rPr>
              <w:t xml:space="preserve">ստորագրություն </w:t>
            </w:r>
          </w:p>
        </w:tc>
      </w:tr>
      <w:tr w:rsidR="006E5207" w:rsidTr="006E5207">
        <w:trPr>
          <w:trHeight w:val="503"/>
          <w:tblCellSpacing w:w="7" w:type="dxa"/>
          <w:jc w:val="center"/>
        </w:trPr>
        <w:tc>
          <w:tcPr>
            <w:tcW w:w="0" w:type="auto"/>
            <w:vAlign w:val="center"/>
            <w:hideMark/>
          </w:tcPr>
          <w:p w:rsidR="006E5207" w:rsidRDefault="006E5207">
            <w:pPr>
              <w:jc w:val="center"/>
              <w:rPr>
                <w:rFonts w:ascii="GHEA Grapalat" w:hAnsi="GHEA Grapalat"/>
                <w:iCs/>
                <w:sz w:val="21"/>
                <w:szCs w:val="21"/>
              </w:rPr>
            </w:pPr>
            <w:r>
              <w:rPr>
                <w:rFonts w:ascii="GHEA Grapalat" w:hAnsi="GHEA Grapalat"/>
                <w:iCs/>
                <w:sz w:val="21"/>
                <w:szCs w:val="21"/>
              </w:rPr>
              <w:t xml:space="preserve">___________________________ </w:t>
            </w:r>
          </w:p>
          <w:p w:rsidR="006E5207" w:rsidRDefault="006E5207">
            <w:pPr>
              <w:jc w:val="center"/>
              <w:rPr>
                <w:rFonts w:ascii="GHEA Grapalat" w:hAnsi="GHEA Grapalat"/>
                <w:iCs/>
                <w:sz w:val="21"/>
                <w:szCs w:val="21"/>
              </w:rPr>
            </w:pPr>
            <w:r>
              <w:rPr>
                <w:rFonts w:ascii="GHEA Grapalat" w:hAnsi="GHEA Grapalat"/>
                <w:iCs/>
                <w:sz w:val="15"/>
                <w:szCs w:val="15"/>
              </w:rPr>
              <w:t>ազգանուն, անուն</w:t>
            </w:r>
          </w:p>
        </w:tc>
        <w:tc>
          <w:tcPr>
            <w:tcW w:w="0" w:type="auto"/>
            <w:vAlign w:val="center"/>
            <w:hideMark/>
          </w:tcPr>
          <w:p w:rsidR="006E5207" w:rsidRDefault="006E5207">
            <w:pPr>
              <w:jc w:val="center"/>
              <w:rPr>
                <w:rFonts w:ascii="GHEA Grapalat" w:hAnsi="GHEA Grapalat"/>
                <w:iCs/>
                <w:sz w:val="21"/>
                <w:szCs w:val="21"/>
              </w:rPr>
            </w:pPr>
            <w:r>
              <w:rPr>
                <w:rFonts w:ascii="GHEA Grapalat" w:hAnsi="GHEA Grapalat"/>
                <w:iCs/>
                <w:sz w:val="21"/>
                <w:szCs w:val="21"/>
              </w:rPr>
              <w:t>___________________________</w:t>
            </w:r>
          </w:p>
          <w:p w:rsidR="006E5207" w:rsidRDefault="006E5207">
            <w:pPr>
              <w:jc w:val="center"/>
              <w:rPr>
                <w:rFonts w:ascii="GHEA Grapalat" w:hAnsi="GHEA Grapalat"/>
                <w:iCs/>
                <w:sz w:val="21"/>
                <w:szCs w:val="21"/>
              </w:rPr>
            </w:pPr>
            <w:r>
              <w:rPr>
                <w:rFonts w:ascii="GHEA Grapalat" w:hAnsi="GHEA Grapalat"/>
                <w:iCs/>
                <w:sz w:val="15"/>
                <w:szCs w:val="15"/>
              </w:rPr>
              <w:t>ազգանուն, անուն</w:t>
            </w:r>
          </w:p>
        </w:tc>
      </w:tr>
      <w:tr w:rsidR="006E5207" w:rsidTr="006E5207">
        <w:trPr>
          <w:trHeight w:val="281"/>
          <w:tblCellSpacing w:w="7" w:type="dxa"/>
          <w:jc w:val="center"/>
        </w:trPr>
        <w:tc>
          <w:tcPr>
            <w:tcW w:w="0" w:type="auto"/>
            <w:vAlign w:val="center"/>
            <w:hideMark/>
          </w:tcPr>
          <w:p w:rsidR="006E5207" w:rsidRDefault="006E5207">
            <w:pPr>
              <w:rPr>
                <w:rFonts w:ascii="GHEA Grapalat" w:hAnsi="GHEA Grapalat"/>
                <w:iCs/>
                <w:color w:val="000000"/>
                <w:sz w:val="21"/>
                <w:szCs w:val="21"/>
              </w:rPr>
            </w:pPr>
            <w:r>
              <w:rPr>
                <w:rFonts w:ascii="GHEA Grapalat" w:hAnsi="GHEA Grapalat"/>
                <w:iCs/>
                <w:color w:val="000000"/>
                <w:sz w:val="21"/>
                <w:szCs w:val="21"/>
              </w:rPr>
              <w:t xml:space="preserve">                              Կ.Տ.</w:t>
            </w:r>
            <w:r>
              <w:rPr>
                <w:rFonts w:ascii="Arial" w:hAnsi="Arial" w:cs="Arial"/>
                <w:iCs/>
                <w:color w:val="000000"/>
                <w:sz w:val="21"/>
                <w:szCs w:val="21"/>
              </w:rPr>
              <w:t xml:space="preserve">                                                                                 </w:t>
            </w:r>
          </w:p>
        </w:tc>
        <w:tc>
          <w:tcPr>
            <w:tcW w:w="0" w:type="auto"/>
            <w:vAlign w:val="center"/>
            <w:hideMark/>
          </w:tcPr>
          <w:p w:rsidR="006E5207" w:rsidRDefault="006E5207">
            <w:pPr>
              <w:rPr>
                <w:rFonts w:ascii="GHEA Grapalat" w:hAnsi="GHEA Grapalat"/>
                <w:iCs/>
                <w:color w:val="000000"/>
                <w:sz w:val="21"/>
                <w:szCs w:val="21"/>
              </w:rPr>
            </w:pPr>
            <w:r>
              <w:rPr>
                <w:rFonts w:ascii="Arial" w:hAnsi="Arial" w:cs="Arial"/>
                <w:iCs/>
                <w:color w:val="000000"/>
                <w:sz w:val="21"/>
                <w:szCs w:val="21"/>
              </w:rPr>
              <w:t xml:space="preserve">                                     </w:t>
            </w:r>
            <w:r>
              <w:rPr>
                <w:rFonts w:ascii="GHEA Grapalat" w:hAnsi="GHEA Grapalat"/>
                <w:iCs/>
                <w:color w:val="000000"/>
                <w:sz w:val="21"/>
                <w:szCs w:val="21"/>
              </w:rPr>
              <w:t>Կ.Տ.</w:t>
            </w:r>
          </w:p>
        </w:tc>
      </w:tr>
    </w:tbl>
    <w:p w:rsidR="006E5207" w:rsidRDefault="006E5207" w:rsidP="006E5207">
      <w:pPr>
        <w:ind w:left="-142" w:firstLine="142"/>
        <w:jc w:val="center"/>
        <w:rPr>
          <w:rFonts w:ascii="GHEA Grapalat" w:hAnsi="GHEA Grapalat" w:cs="Sylfaen"/>
          <w:b/>
        </w:rPr>
      </w:pPr>
    </w:p>
    <w:p w:rsidR="006E5207" w:rsidRDefault="006E5207" w:rsidP="006E5207">
      <w:pPr>
        <w:ind w:left="-142" w:firstLine="142"/>
        <w:jc w:val="center"/>
        <w:rPr>
          <w:rFonts w:ascii="GHEA Grapalat" w:hAnsi="GHEA Grapalat" w:cs="Sylfaen"/>
          <w:b/>
        </w:rPr>
      </w:pPr>
    </w:p>
    <w:p w:rsidR="006E5207" w:rsidRDefault="006E5207" w:rsidP="006E5207">
      <w:pPr>
        <w:ind w:left="-142" w:firstLine="142"/>
        <w:jc w:val="center"/>
        <w:rPr>
          <w:rFonts w:ascii="GHEA Grapalat" w:hAnsi="GHEA Grapalat" w:cs="Sylfaen"/>
          <w:b/>
        </w:rPr>
      </w:pPr>
    </w:p>
    <w:p w:rsidR="006E5207" w:rsidRDefault="006E5207" w:rsidP="006E5207">
      <w:pPr>
        <w:jc w:val="right"/>
        <w:rPr>
          <w:rFonts w:ascii="GHEA Grapalat" w:hAnsi="GHEA Grapalat" w:cs="Sylfaen"/>
          <w:i/>
          <w:sz w:val="20"/>
          <w:lang w:val="pt-BR"/>
        </w:rPr>
      </w:pPr>
    </w:p>
    <w:p w:rsidR="006E5207" w:rsidRPr="006E5207" w:rsidRDefault="006E5207" w:rsidP="006E5207">
      <w:pPr>
        <w:jc w:val="right"/>
        <w:rPr>
          <w:rFonts w:ascii="GHEA Grapalat" w:hAnsi="GHEA Grapalat" w:cs="Sylfaen"/>
          <w:i/>
          <w:sz w:val="20"/>
          <w:lang w:val="pt-BR"/>
        </w:rPr>
      </w:pPr>
      <w:r>
        <w:rPr>
          <w:rFonts w:ascii="GHEA Grapalat" w:hAnsi="GHEA Grapalat" w:cs="Sylfaen"/>
          <w:i/>
          <w:sz w:val="20"/>
          <w:lang w:val="pt-BR"/>
        </w:rPr>
        <w:t xml:space="preserve">Հավելված </w:t>
      </w:r>
      <w:r w:rsidRPr="006E5207">
        <w:rPr>
          <w:rFonts w:ascii="GHEA Grapalat" w:hAnsi="GHEA Grapalat" w:cs="Sylfaen"/>
          <w:i/>
          <w:sz w:val="20"/>
          <w:lang w:val="pt-BR"/>
        </w:rPr>
        <w:t>3.1</w:t>
      </w:r>
    </w:p>
    <w:p w:rsidR="006E5207" w:rsidRDefault="006E5207" w:rsidP="006E5207">
      <w:pPr>
        <w:jc w:val="right"/>
        <w:rPr>
          <w:rFonts w:ascii="GHEA Grapalat" w:hAnsi="GHEA Grapalat" w:cs="Sylfaen"/>
          <w:i/>
          <w:sz w:val="20"/>
          <w:lang w:val="pt-BR"/>
        </w:rPr>
      </w:pPr>
      <w:r>
        <w:rPr>
          <w:rFonts w:ascii="GHEA Grapalat" w:hAnsi="GHEA Grapalat" w:cs="Sylfaen"/>
          <w:i/>
          <w:sz w:val="20"/>
          <w:lang w:val="pt-BR"/>
        </w:rPr>
        <w:t xml:space="preserve">«         »              20  թ. կնքված </w:t>
      </w:r>
    </w:p>
    <w:p w:rsidR="006E5207" w:rsidRDefault="006E5207" w:rsidP="006E5207">
      <w:pPr>
        <w:jc w:val="right"/>
        <w:rPr>
          <w:rFonts w:ascii="GHEA Grapalat" w:hAnsi="GHEA Grapalat" w:cs="Sylfaen"/>
          <w:i/>
          <w:sz w:val="20"/>
          <w:lang w:val="pt-BR"/>
        </w:rPr>
      </w:pPr>
      <w:r>
        <w:rPr>
          <w:rFonts w:ascii="GHEA Grapalat" w:hAnsi="GHEA Grapalat" w:cs="Sylfaen"/>
          <w:i/>
          <w:sz w:val="20"/>
          <w:lang w:val="pt-BR"/>
        </w:rPr>
        <w:t xml:space="preserve">                      ծածկագրով պայմանագրի</w:t>
      </w:r>
    </w:p>
    <w:p w:rsidR="006E5207" w:rsidRPr="006E5207" w:rsidRDefault="006E5207" w:rsidP="006E5207">
      <w:pPr>
        <w:tabs>
          <w:tab w:val="left" w:pos="360"/>
          <w:tab w:val="left" w:pos="540"/>
        </w:tabs>
        <w:jc w:val="center"/>
        <w:rPr>
          <w:rFonts w:ascii="Sylfaen" w:hAnsi="Sylfaen" w:cs="Sylfaen"/>
          <w:b/>
          <w:bCs/>
          <w:lang w:val="pt-BR"/>
        </w:rPr>
      </w:pPr>
    </w:p>
    <w:p w:rsidR="006E5207" w:rsidRPr="006E5207" w:rsidRDefault="006E5207" w:rsidP="006E5207">
      <w:pPr>
        <w:tabs>
          <w:tab w:val="left" w:pos="360"/>
          <w:tab w:val="left" w:pos="540"/>
        </w:tabs>
        <w:jc w:val="center"/>
        <w:rPr>
          <w:rFonts w:ascii="Sylfaen" w:hAnsi="Sylfaen" w:cs="Sylfaen"/>
          <w:b/>
          <w:bCs/>
          <w:lang w:val="pt-BR"/>
        </w:rPr>
      </w:pPr>
    </w:p>
    <w:p w:rsidR="006E5207" w:rsidRPr="006E5207" w:rsidRDefault="006E5207" w:rsidP="006E5207">
      <w:pPr>
        <w:ind w:left="-142" w:firstLine="142"/>
        <w:jc w:val="center"/>
        <w:rPr>
          <w:rFonts w:ascii="GHEA Grapalat" w:hAnsi="GHEA Grapalat" w:cs="Sylfaen"/>
          <w:lang w:val="pt-BR"/>
        </w:rPr>
      </w:pPr>
    </w:p>
    <w:p w:rsidR="006E5207" w:rsidRPr="006E5207" w:rsidRDefault="006E5207" w:rsidP="006E5207">
      <w:pPr>
        <w:jc w:val="center"/>
        <w:rPr>
          <w:rFonts w:ascii="GHEA Grapalat" w:hAnsi="GHEA Grapalat" w:cs="Sylfaen"/>
          <w:bCs/>
          <w:sz w:val="18"/>
          <w:szCs w:val="18"/>
          <w:lang w:val="pt-BR"/>
        </w:rPr>
      </w:pPr>
      <w:r>
        <w:rPr>
          <w:rFonts w:ascii="GHEA Grapalat" w:hAnsi="GHEA Grapalat" w:cs="Sylfaen"/>
          <w:bCs/>
          <w:sz w:val="18"/>
          <w:szCs w:val="18"/>
        </w:rPr>
        <w:t>ԱԿՏ</w:t>
      </w:r>
      <w:r w:rsidRPr="006E5207">
        <w:rPr>
          <w:rFonts w:ascii="GHEA Grapalat" w:hAnsi="GHEA Grapalat" w:cs="Sylfaen"/>
          <w:bCs/>
          <w:sz w:val="18"/>
          <w:szCs w:val="18"/>
          <w:lang w:val="pt-BR"/>
        </w:rPr>
        <w:t xml:space="preserve">    N </w:t>
      </w:r>
      <w:r w:rsidRPr="006E5207">
        <w:rPr>
          <w:rFonts w:ascii="GHEA Grapalat" w:hAnsi="GHEA Grapalat" w:cs="Sylfaen"/>
          <w:bCs/>
          <w:sz w:val="18"/>
          <w:szCs w:val="18"/>
          <w:u w:val="single"/>
          <w:lang w:val="pt-BR"/>
        </w:rPr>
        <w:tab/>
      </w:r>
      <w:r w:rsidRPr="006E5207">
        <w:rPr>
          <w:rFonts w:ascii="GHEA Grapalat" w:hAnsi="GHEA Grapalat" w:cs="Sylfaen"/>
          <w:bCs/>
          <w:sz w:val="18"/>
          <w:szCs w:val="18"/>
          <w:lang w:val="pt-BR"/>
        </w:rPr>
        <w:t xml:space="preserve">           </w:t>
      </w:r>
    </w:p>
    <w:p w:rsidR="006E5207" w:rsidRPr="006E5207" w:rsidRDefault="006E5207" w:rsidP="006E5207">
      <w:pPr>
        <w:tabs>
          <w:tab w:val="left" w:pos="360"/>
          <w:tab w:val="left" w:pos="540"/>
          <w:tab w:val="left" w:pos="2250"/>
        </w:tabs>
        <w:jc w:val="center"/>
        <w:rPr>
          <w:rFonts w:ascii="GHEA Grapalat" w:hAnsi="GHEA Grapalat" w:cs="Sylfaen"/>
          <w:bCs/>
          <w:sz w:val="18"/>
          <w:szCs w:val="18"/>
          <w:lang w:val="pt-BR"/>
        </w:rPr>
      </w:pPr>
      <w:proofErr w:type="gramStart"/>
      <w:r>
        <w:rPr>
          <w:rFonts w:ascii="GHEA Grapalat" w:hAnsi="GHEA Grapalat" w:cs="Sylfaen"/>
          <w:bCs/>
          <w:sz w:val="18"/>
          <w:szCs w:val="18"/>
        </w:rPr>
        <w:t>պայմանագրի</w:t>
      </w:r>
      <w:proofErr w:type="gramEnd"/>
      <w:r w:rsidRPr="006E5207">
        <w:rPr>
          <w:rFonts w:ascii="GHEA Grapalat" w:hAnsi="GHEA Grapalat" w:cs="Sylfaen"/>
          <w:bCs/>
          <w:sz w:val="18"/>
          <w:szCs w:val="18"/>
          <w:lang w:val="pt-BR"/>
        </w:rPr>
        <w:t xml:space="preserve"> </w:t>
      </w:r>
      <w:r>
        <w:rPr>
          <w:rFonts w:ascii="GHEA Grapalat" w:hAnsi="GHEA Grapalat" w:cs="Sylfaen"/>
          <w:bCs/>
          <w:sz w:val="18"/>
          <w:szCs w:val="18"/>
        </w:rPr>
        <w:t>արդյունքը</w:t>
      </w:r>
      <w:r w:rsidRPr="006E5207">
        <w:rPr>
          <w:rFonts w:ascii="GHEA Grapalat" w:hAnsi="GHEA Grapalat" w:cs="Sylfaen"/>
          <w:bCs/>
          <w:sz w:val="18"/>
          <w:szCs w:val="18"/>
          <w:lang w:val="pt-BR"/>
        </w:rPr>
        <w:t xml:space="preserve"> </w:t>
      </w:r>
      <w:r>
        <w:rPr>
          <w:rFonts w:ascii="GHEA Grapalat" w:hAnsi="GHEA Grapalat" w:cs="Sylfaen"/>
          <w:bCs/>
          <w:sz w:val="18"/>
          <w:szCs w:val="18"/>
        </w:rPr>
        <w:t>Գնորդին</w:t>
      </w:r>
      <w:r w:rsidRPr="006E5207">
        <w:rPr>
          <w:rFonts w:ascii="GHEA Grapalat" w:hAnsi="GHEA Grapalat" w:cs="Sylfaen"/>
          <w:bCs/>
          <w:sz w:val="18"/>
          <w:szCs w:val="18"/>
          <w:lang w:val="pt-BR"/>
        </w:rPr>
        <w:t xml:space="preserve"> </w:t>
      </w:r>
      <w:r>
        <w:rPr>
          <w:rFonts w:ascii="GHEA Grapalat" w:hAnsi="GHEA Grapalat" w:cs="Sylfaen"/>
          <w:bCs/>
          <w:sz w:val="18"/>
          <w:szCs w:val="18"/>
        </w:rPr>
        <w:t>հանձնելու</w:t>
      </w:r>
      <w:r w:rsidRPr="006E5207">
        <w:rPr>
          <w:rFonts w:ascii="GHEA Grapalat" w:hAnsi="GHEA Grapalat" w:cs="Sylfaen"/>
          <w:bCs/>
          <w:sz w:val="18"/>
          <w:szCs w:val="18"/>
          <w:lang w:val="pt-BR"/>
        </w:rPr>
        <w:t xml:space="preserve"> </w:t>
      </w:r>
      <w:r>
        <w:rPr>
          <w:rFonts w:ascii="GHEA Grapalat" w:hAnsi="GHEA Grapalat" w:cs="Sylfaen"/>
          <w:bCs/>
          <w:sz w:val="18"/>
          <w:szCs w:val="18"/>
        </w:rPr>
        <w:t>փաստը</w:t>
      </w:r>
      <w:r w:rsidRPr="006E5207">
        <w:rPr>
          <w:rFonts w:ascii="GHEA Grapalat" w:hAnsi="GHEA Grapalat" w:cs="Sylfaen"/>
          <w:bCs/>
          <w:sz w:val="18"/>
          <w:szCs w:val="18"/>
          <w:lang w:val="pt-BR"/>
        </w:rPr>
        <w:t xml:space="preserve"> </w:t>
      </w:r>
      <w:r>
        <w:rPr>
          <w:rFonts w:ascii="GHEA Grapalat" w:hAnsi="GHEA Grapalat" w:cs="Sylfaen"/>
          <w:bCs/>
          <w:sz w:val="18"/>
          <w:szCs w:val="18"/>
        </w:rPr>
        <w:t>ֆիքսելու</w:t>
      </w:r>
      <w:r w:rsidRPr="006E5207">
        <w:rPr>
          <w:rFonts w:ascii="GHEA Grapalat" w:hAnsi="GHEA Grapalat" w:cs="Sylfaen"/>
          <w:bCs/>
          <w:sz w:val="18"/>
          <w:szCs w:val="18"/>
          <w:lang w:val="pt-BR"/>
        </w:rPr>
        <w:t xml:space="preserve"> </w:t>
      </w:r>
      <w:r>
        <w:rPr>
          <w:rFonts w:ascii="GHEA Grapalat" w:hAnsi="GHEA Grapalat" w:cs="Sylfaen"/>
          <w:bCs/>
          <w:sz w:val="18"/>
          <w:szCs w:val="18"/>
        </w:rPr>
        <w:t>վերաբերյալ</w:t>
      </w:r>
      <w:r w:rsidRPr="006E5207">
        <w:rPr>
          <w:rFonts w:ascii="GHEA Grapalat" w:hAnsi="GHEA Grapalat" w:cs="Sylfaen"/>
          <w:bCs/>
          <w:sz w:val="18"/>
          <w:szCs w:val="18"/>
          <w:lang w:val="pt-BR"/>
        </w:rPr>
        <w:t xml:space="preserve">                                                                                                                               </w:t>
      </w:r>
    </w:p>
    <w:p w:rsidR="006E5207" w:rsidRPr="006E5207" w:rsidRDefault="006E5207" w:rsidP="006E5207">
      <w:pPr>
        <w:jc w:val="center"/>
        <w:rPr>
          <w:rFonts w:ascii="GHEA Grapalat" w:hAnsi="GHEA Grapalat" w:cs="Sylfaen"/>
          <w:b/>
          <w:bCs/>
          <w:sz w:val="18"/>
          <w:szCs w:val="18"/>
          <w:lang w:val="pt-BR"/>
        </w:rPr>
      </w:pPr>
      <w:r w:rsidRPr="006E5207">
        <w:rPr>
          <w:rFonts w:ascii="GHEA Grapalat" w:hAnsi="GHEA Grapalat" w:cs="Sylfaen"/>
          <w:bCs/>
          <w:sz w:val="18"/>
          <w:szCs w:val="18"/>
          <w:lang w:val="pt-BR"/>
        </w:rPr>
        <w:t xml:space="preserve">                                                                                                                        </w:t>
      </w:r>
    </w:p>
    <w:p w:rsidR="006E5207" w:rsidRPr="006E5207" w:rsidRDefault="006E5207" w:rsidP="006E5207">
      <w:pPr>
        <w:tabs>
          <w:tab w:val="left" w:pos="360"/>
          <w:tab w:val="left" w:pos="540"/>
        </w:tabs>
        <w:rPr>
          <w:rFonts w:ascii="GHEA Grapalat" w:hAnsi="GHEA Grapalat" w:cs="Sylfaen"/>
          <w:sz w:val="18"/>
          <w:szCs w:val="22"/>
          <w:lang w:val="pt-BR"/>
        </w:rPr>
      </w:pPr>
    </w:p>
    <w:p w:rsidR="006E5207" w:rsidRPr="006E5207" w:rsidRDefault="006E5207" w:rsidP="006E5207">
      <w:pPr>
        <w:tabs>
          <w:tab w:val="left" w:pos="360"/>
          <w:tab w:val="left" w:pos="540"/>
        </w:tabs>
        <w:ind w:left="-540" w:firstLine="180"/>
        <w:jc w:val="both"/>
        <w:rPr>
          <w:rFonts w:ascii="GHEA Grapalat" w:hAnsi="GHEA Grapalat" w:cs="Sylfaen"/>
          <w:sz w:val="20"/>
          <w:lang w:val="pt-BR"/>
        </w:rPr>
      </w:pPr>
      <w:r w:rsidRPr="006E5207">
        <w:rPr>
          <w:rFonts w:ascii="GHEA Grapalat" w:hAnsi="GHEA Grapalat" w:cs="Sylfaen"/>
          <w:sz w:val="20"/>
          <w:lang w:val="pt-BR"/>
        </w:rPr>
        <w:tab/>
      </w:r>
      <w:r>
        <w:rPr>
          <w:rFonts w:ascii="GHEA Grapalat" w:hAnsi="GHEA Grapalat" w:cs="Sylfaen"/>
          <w:sz w:val="20"/>
          <w:lang w:val="hy-AM"/>
        </w:rPr>
        <w:t xml:space="preserve">Սույնով </w:t>
      </w:r>
      <w:r>
        <w:rPr>
          <w:rFonts w:ascii="GHEA Grapalat" w:hAnsi="GHEA Grapalat" w:cs="Sylfaen"/>
          <w:sz w:val="20"/>
        </w:rPr>
        <w:t>արձանագրվում</w:t>
      </w:r>
      <w:r w:rsidRPr="006E5207">
        <w:rPr>
          <w:rFonts w:ascii="GHEA Grapalat" w:hAnsi="GHEA Grapalat" w:cs="Sylfaen"/>
          <w:sz w:val="20"/>
          <w:lang w:val="pt-BR"/>
        </w:rPr>
        <w:t xml:space="preserve"> </w:t>
      </w:r>
      <w:r>
        <w:rPr>
          <w:rFonts w:ascii="GHEA Grapalat" w:hAnsi="GHEA Grapalat" w:cs="Sylfaen"/>
          <w:sz w:val="20"/>
        </w:rPr>
        <w:t>է</w:t>
      </w:r>
      <w:r>
        <w:rPr>
          <w:rFonts w:ascii="GHEA Grapalat" w:hAnsi="GHEA Grapalat" w:cs="Sylfaen"/>
          <w:sz w:val="20"/>
          <w:lang w:val="hy-AM"/>
        </w:rPr>
        <w:t xml:space="preserve">, որ </w:t>
      </w:r>
      <w:r w:rsidRPr="006E5207">
        <w:rPr>
          <w:rFonts w:ascii="GHEA Grapalat" w:hAnsi="GHEA Grapalat" w:cs="Sylfaen"/>
          <w:sz w:val="20"/>
          <w:u w:val="single"/>
          <w:lang w:val="pt-BR"/>
        </w:rPr>
        <w:tab/>
      </w:r>
      <w:r w:rsidRPr="006E5207">
        <w:rPr>
          <w:rFonts w:ascii="GHEA Grapalat" w:hAnsi="GHEA Grapalat" w:cs="Sylfaen"/>
          <w:sz w:val="20"/>
          <w:u w:val="single"/>
          <w:lang w:val="pt-BR"/>
        </w:rPr>
        <w:tab/>
        <w:t xml:space="preserve">        </w:t>
      </w:r>
      <w:r w:rsidRPr="006E5207">
        <w:rPr>
          <w:rFonts w:ascii="GHEA Grapalat" w:hAnsi="GHEA Grapalat" w:cs="Sylfaen"/>
          <w:sz w:val="20"/>
          <w:lang w:val="pt-BR"/>
        </w:rPr>
        <w:t>-</w:t>
      </w:r>
      <w:r>
        <w:rPr>
          <w:rFonts w:ascii="GHEA Grapalat" w:hAnsi="GHEA Grapalat" w:cs="Sylfaen"/>
          <w:sz w:val="20"/>
        </w:rPr>
        <w:t>ի</w:t>
      </w:r>
      <w:r w:rsidRPr="006E5207">
        <w:rPr>
          <w:rFonts w:ascii="GHEA Grapalat" w:hAnsi="GHEA Grapalat" w:cs="Sylfaen"/>
          <w:sz w:val="20"/>
          <w:lang w:val="pt-BR"/>
        </w:rPr>
        <w:t xml:space="preserve"> (</w:t>
      </w:r>
      <w:r>
        <w:rPr>
          <w:rFonts w:ascii="GHEA Grapalat" w:hAnsi="GHEA Grapalat" w:cs="Sylfaen"/>
          <w:sz w:val="20"/>
        </w:rPr>
        <w:t>այսուհետ</w:t>
      </w:r>
      <w:r w:rsidRPr="006E5207">
        <w:rPr>
          <w:rFonts w:ascii="GHEA Grapalat" w:hAnsi="GHEA Grapalat" w:cs="Sylfaen"/>
          <w:sz w:val="20"/>
          <w:lang w:val="pt-BR"/>
        </w:rPr>
        <w:t xml:space="preserve">` </w:t>
      </w:r>
      <w:r>
        <w:rPr>
          <w:rFonts w:ascii="GHEA Grapalat" w:hAnsi="GHEA Grapalat" w:cs="Sylfaen"/>
          <w:sz w:val="20"/>
        </w:rPr>
        <w:t>Գնորդ</w:t>
      </w:r>
      <w:r w:rsidRPr="006E5207">
        <w:rPr>
          <w:rFonts w:ascii="GHEA Grapalat" w:hAnsi="GHEA Grapalat" w:cs="Sylfaen"/>
          <w:sz w:val="20"/>
          <w:lang w:val="pt-BR"/>
        </w:rPr>
        <w:t xml:space="preserve">) </w:t>
      </w:r>
      <w:r>
        <w:rPr>
          <w:rFonts w:ascii="GHEA Grapalat" w:hAnsi="GHEA Grapalat" w:cs="Sylfaen"/>
          <w:sz w:val="20"/>
          <w:lang w:val="hy-AM"/>
        </w:rPr>
        <w:t xml:space="preserve">և  </w:t>
      </w:r>
      <w:r w:rsidRPr="006E5207">
        <w:rPr>
          <w:rFonts w:ascii="GHEA Grapalat" w:hAnsi="GHEA Grapalat" w:cs="Sylfaen"/>
          <w:sz w:val="20"/>
          <w:u w:val="single"/>
          <w:lang w:val="pt-BR"/>
        </w:rPr>
        <w:tab/>
      </w:r>
      <w:r w:rsidRPr="006E5207">
        <w:rPr>
          <w:rFonts w:ascii="GHEA Grapalat" w:hAnsi="GHEA Grapalat" w:cs="Sylfaen"/>
          <w:sz w:val="20"/>
          <w:u w:val="single"/>
          <w:lang w:val="pt-BR"/>
        </w:rPr>
        <w:tab/>
      </w:r>
      <w:r w:rsidRPr="006E5207">
        <w:rPr>
          <w:rFonts w:ascii="GHEA Grapalat" w:hAnsi="GHEA Grapalat" w:cs="Sylfaen"/>
          <w:sz w:val="20"/>
          <w:u w:val="single"/>
          <w:lang w:val="pt-BR"/>
        </w:rPr>
        <w:tab/>
      </w:r>
      <w:r w:rsidRPr="006E5207">
        <w:rPr>
          <w:rFonts w:ascii="GHEA Grapalat" w:hAnsi="GHEA Grapalat" w:cs="Sylfaen"/>
          <w:sz w:val="20"/>
          <w:u w:val="single"/>
          <w:lang w:val="pt-BR"/>
        </w:rPr>
        <w:tab/>
      </w:r>
    </w:p>
    <w:p w:rsidR="006E5207" w:rsidRPr="00521ECD" w:rsidRDefault="006E5207" w:rsidP="006E5207">
      <w:pPr>
        <w:tabs>
          <w:tab w:val="left" w:pos="360"/>
          <w:tab w:val="left" w:pos="540"/>
        </w:tabs>
        <w:ind w:left="-540" w:firstLine="180"/>
        <w:jc w:val="both"/>
        <w:rPr>
          <w:rFonts w:ascii="GHEA Grapalat" w:hAnsi="GHEA Grapalat" w:cs="Sylfaen"/>
          <w:sz w:val="12"/>
          <w:szCs w:val="16"/>
          <w:lang w:val="pt-BR"/>
        </w:rPr>
      </w:pPr>
      <w:r w:rsidRPr="006E5207">
        <w:rPr>
          <w:rFonts w:ascii="GHEA Grapalat" w:hAnsi="GHEA Grapalat" w:cs="Sylfaen"/>
          <w:sz w:val="20"/>
          <w:lang w:val="pt-BR"/>
        </w:rPr>
        <w:tab/>
      </w:r>
      <w:r w:rsidRPr="006E5207">
        <w:rPr>
          <w:rFonts w:ascii="GHEA Grapalat" w:hAnsi="GHEA Grapalat" w:cs="Sylfaen"/>
          <w:sz w:val="20"/>
          <w:lang w:val="pt-BR"/>
        </w:rPr>
        <w:tab/>
      </w:r>
      <w:r w:rsidRPr="006E5207">
        <w:rPr>
          <w:rFonts w:ascii="GHEA Grapalat" w:hAnsi="GHEA Grapalat" w:cs="Sylfaen"/>
          <w:sz w:val="20"/>
          <w:lang w:val="pt-BR"/>
        </w:rPr>
        <w:tab/>
      </w:r>
      <w:r w:rsidRPr="006E5207">
        <w:rPr>
          <w:rFonts w:ascii="GHEA Grapalat" w:hAnsi="GHEA Grapalat" w:cs="Sylfaen"/>
          <w:sz w:val="20"/>
          <w:lang w:val="pt-BR"/>
        </w:rPr>
        <w:tab/>
      </w:r>
      <w:r w:rsidRPr="006E5207">
        <w:rPr>
          <w:rFonts w:ascii="GHEA Grapalat" w:hAnsi="GHEA Grapalat" w:cs="Sylfaen"/>
          <w:sz w:val="20"/>
          <w:lang w:val="pt-BR"/>
        </w:rPr>
        <w:tab/>
      </w:r>
      <w:r w:rsidRPr="006E5207">
        <w:rPr>
          <w:rFonts w:ascii="GHEA Grapalat" w:hAnsi="GHEA Grapalat" w:cs="Sylfaen"/>
          <w:sz w:val="20"/>
          <w:lang w:val="pt-BR"/>
        </w:rPr>
        <w:tab/>
        <w:t xml:space="preserve">        </w:t>
      </w:r>
      <w:r>
        <w:rPr>
          <w:rFonts w:ascii="GHEA Grapalat" w:hAnsi="GHEA Grapalat" w:cs="Sylfaen"/>
          <w:sz w:val="12"/>
          <w:szCs w:val="16"/>
        </w:rPr>
        <w:t>Գնորդի</w:t>
      </w:r>
      <w:r w:rsidRPr="00521ECD">
        <w:rPr>
          <w:rFonts w:ascii="GHEA Grapalat" w:hAnsi="GHEA Grapalat" w:cs="Sylfaen"/>
          <w:sz w:val="12"/>
          <w:szCs w:val="16"/>
          <w:lang w:val="pt-BR"/>
        </w:rPr>
        <w:t xml:space="preserve"> </w:t>
      </w:r>
      <w:r>
        <w:rPr>
          <w:rFonts w:ascii="GHEA Grapalat" w:hAnsi="GHEA Grapalat" w:cs="Sylfaen"/>
          <w:sz w:val="12"/>
          <w:szCs w:val="16"/>
        </w:rPr>
        <w:t>անվանումը</w:t>
      </w:r>
      <w:r w:rsidRPr="00521ECD">
        <w:rPr>
          <w:rFonts w:ascii="GHEA Grapalat" w:hAnsi="GHEA Grapalat" w:cs="Sylfaen"/>
          <w:sz w:val="12"/>
          <w:szCs w:val="16"/>
          <w:lang w:val="pt-BR"/>
        </w:rPr>
        <w:t xml:space="preserve">     </w:t>
      </w:r>
      <w:r w:rsidRPr="00521ECD">
        <w:rPr>
          <w:rFonts w:ascii="GHEA Grapalat" w:hAnsi="GHEA Grapalat" w:cs="Sylfaen"/>
          <w:sz w:val="12"/>
          <w:szCs w:val="16"/>
          <w:lang w:val="pt-BR"/>
        </w:rPr>
        <w:tab/>
      </w:r>
      <w:r w:rsidRPr="00521ECD">
        <w:rPr>
          <w:rFonts w:ascii="GHEA Grapalat" w:hAnsi="GHEA Grapalat" w:cs="Sylfaen"/>
          <w:sz w:val="12"/>
          <w:szCs w:val="16"/>
          <w:lang w:val="pt-BR"/>
        </w:rPr>
        <w:tab/>
      </w:r>
      <w:r w:rsidRPr="00521ECD">
        <w:rPr>
          <w:rFonts w:ascii="GHEA Grapalat" w:hAnsi="GHEA Grapalat" w:cs="Sylfaen"/>
          <w:sz w:val="12"/>
          <w:szCs w:val="16"/>
          <w:lang w:val="pt-BR"/>
        </w:rPr>
        <w:tab/>
      </w:r>
      <w:r w:rsidRPr="00521ECD">
        <w:rPr>
          <w:rFonts w:ascii="GHEA Grapalat" w:hAnsi="GHEA Grapalat" w:cs="Sylfaen"/>
          <w:sz w:val="12"/>
          <w:szCs w:val="16"/>
          <w:lang w:val="pt-BR"/>
        </w:rPr>
        <w:tab/>
        <w:t xml:space="preserve">            </w:t>
      </w:r>
      <w:r>
        <w:rPr>
          <w:rFonts w:ascii="GHEA Grapalat" w:hAnsi="GHEA Grapalat" w:cs="Sylfaen"/>
          <w:sz w:val="12"/>
          <w:szCs w:val="16"/>
        </w:rPr>
        <w:t>Վաճառողի</w:t>
      </w:r>
      <w:r w:rsidRPr="00521ECD">
        <w:rPr>
          <w:rFonts w:ascii="GHEA Grapalat" w:hAnsi="GHEA Grapalat" w:cs="Sylfaen"/>
          <w:sz w:val="12"/>
          <w:szCs w:val="16"/>
          <w:lang w:val="pt-BR"/>
        </w:rPr>
        <w:t xml:space="preserve"> </w:t>
      </w:r>
      <w:r>
        <w:rPr>
          <w:rFonts w:ascii="GHEA Grapalat" w:hAnsi="GHEA Grapalat" w:cs="Sylfaen"/>
          <w:sz w:val="12"/>
          <w:szCs w:val="16"/>
        </w:rPr>
        <w:t>անվանումը</w:t>
      </w:r>
      <w:r w:rsidRPr="00521ECD">
        <w:rPr>
          <w:rFonts w:ascii="GHEA Grapalat" w:hAnsi="GHEA Grapalat" w:cs="Sylfaen"/>
          <w:sz w:val="12"/>
          <w:szCs w:val="16"/>
          <w:lang w:val="pt-BR"/>
        </w:rPr>
        <w:tab/>
      </w:r>
    </w:p>
    <w:p w:rsidR="006E5207" w:rsidRDefault="006E5207" w:rsidP="006E5207">
      <w:pPr>
        <w:tabs>
          <w:tab w:val="left" w:pos="360"/>
          <w:tab w:val="left" w:pos="540"/>
        </w:tabs>
        <w:ind w:right="-360"/>
        <w:jc w:val="both"/>
        <w:rPr>
          <w:rFonts w:ascii="GHEA Grapalat" w:hAnsi="GHEA Grapalat" w:cs="Sylfaen"/>
          <w:sz w:val="20"/>
          <w:u w:val="single"/>
          <w:lang w:val="hy-AM"/>
        </w:rPr>
      </w:pPr>
      <w:r>
        <w:rPr>
          <w:rFonts w:ascii="GHEA Grapalat" w:hAnsi="GHEA Grapalat" w:cs="Sylfaen"/>
          <w:sz w:val="20"/>
          <w:lang w:val="hy-AM"/>
        </w:rPr>
        <w:t xml:space="preserve">(այսուհետ` </w:t>
      </w:r>
      <w:r>
        <w:rPr>
          <w:rFonts w:ascii="GHEA Grapalat" w:hAnsi="GHEA Grapalat" w:cs="Sylfaen"/>
          <w:sz w:val="20"/>
        </w:rPr>
        <w:t>Վաճառող</w:t>
      </w:r>
      <w:r>
        <w:rPr>
          <w:rFonts w:ascii="GHEA Grapalat" w:hAnsi="GHEA Grapalat" w:cs="Sylfaen"/>
          <w:sz w:val="20"/>
          <w:lang w:val="hy-AM"/>
        </w:rPr>
        <w:t>)</w:t>
      </w:r>
      <w:r w:rsidRPr="00521ECD">
        <w:rPr>
          <w:rFonts w:ascii="GHEA Grapalat" w:hAnsi="GHEA Grapalat" w:cs="Sylfaen"/>
          <w:sz w:val="20"/>
          <w:lang w:val="pt-BR"/>
        </w:rPr>
        <w:t xml:space="preserve"> </w:t>
      </w:r>
      <w:r>
        <w:rPr>
          <w:rFonts w:ascii="GHEA Grapalat" w:hAnsi="GHEA Grapalat" w:cs="Sylfaen"/>
          <w:sz w:val="20"/>
        </w:rPr>
        <w:t>միջև</w:t>
      </w:r>
      <w:r w:rsidRPr="00521ECD">
        <w:rPr>
          <w:rFonts w:ascii="GHEA Grapalat" w:hAnsi="GHEA Grapalat" w:cs="Sylfaen"/>
          <w:sz w:val="20"/>
          <w:lang w:val="pt-BR"/>
        </w:rPr>
        <w:t xml:space="preserve"> 20     </w:t>
      </w:r>
      <w:r>
        <w:rPr>
          <w:rFonts w:ascii="GHEA Grapalat" w:hAnsi="GHEA Grapalat" w:cs="Sylfaen"/>
          <w:sz w:val="20"/>
        </w:rPr>
        <w:t>թ</w:t>
      </w:r>
      <w:r w:rsidRPr="00521ECD">
        <w:rPr>
          <w:rFonts w:ascii="GHEA Grapalat" w:hAnsi="GHEA Grapalat" w:cs="Sylfaen"/>
          <w:sz w:val="20"/>
          <w:lang w:val="pt-BR"/>
        </w:rPr>
        <w:t xml:space="preserve">. </w:t>
      </w:r>
      <w:r w:rsidRPr="00521ECD">
        <w:rPr>
          <w:rFonts w:ascii="GHEA Grapalat" w:hAnsi="GHEA Grapalat" w:cs="Sylfaen"/>
          <w:sz w:val="20"/>
          <w:u w:val="single"/>
          <w:lang w:val="pt-BR"/>
        </w:rPr>
        <w:tab/>
      </w:r>
      <w:r w:rsidRPr="00521ECD">
        <w:rPr>
          <w:rFonts w:ascii="GHEA Grapalat" w:hAnsi="GHEA Grapalat" w:cs="Sylfaen"/>
          <w:sz w:val="20"/>
          <w:u w:val="single"/>
          <w:lang w:val="pt-BR"/>
        </w:rPr>
        <w:tab/>
      </w:r>
      <w:r w:rsidRPr="00521ECD">
        <w:rPr>
          <w:rFonts w:ascii="GHEA Grapalat" w:hAnsi="GHEA Grapalat" w:cs="Sylfaen"/>
          <w:sz w:val="20"/>
          <w:u w:val="single"/>
          <w:lang w:val="pt-BR"/>
        </w:rPr>
        <w:tab/>
      </w:r>
      <w:r w:rsidRPr="00521ECD">
        <w:rPr>
          <w:rFonts w:ascii="GHEA Grapalat" w:hAnsi="GHEA Grapalat" w:cs="Sylfaen"/>
          <w:sz w:val="20"/>
          <w:u w:val="single"/>
          <w:lang w:val="pt-BR"/>
        </w:rPr>
        <w:tab/>
      </w:r>
      <w:r>
        <w:rPr>
          <w:rFonts w:ascii="GHEA Grapalat" w:hAnsi="GHEA Grapalat" w:cs="Sylfaen"/>
          <w:sz w:val="20"/>
          <w:lang w:val="hy-AM"/>
        </w:rPr>
        <w:t xml:space="preserve"> -ին կնքված N </w:t>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u w:val="single"/>
          <w:lang w:val="hy-AM"/>
        </w:rPr>
        <w:tab/>
      </w:r>
    </w:p>
    <w:p w:rsidR="006E5207" w:rsidRDefault="006E5207" w:rsidP="006E5207">
      <w:pPr>
        <w:tabs>
          <w:tab w:val="left" w:pos="360"/>
          <w:tab w:val="left" w:pos="540"/>
        </w:tabs>
        <w:ind w:right="-360"/>
        <w:jc w:val="both"/>
        <w:rPr>
          <w:rFonts w:ascii="GHEA Grapalat" w:hAnsi="GHEA Grapalat" w:cs="Sylfaen"/>
          <w:sz w:val="12"/>
          <w:szCs w:val="16"/>
          <w:lang w:val="hy-AM"/>
        </w:rPr>
      </w:pP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t>պայմանագրի կնքման ամսաթիվը</w:t>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t xml:space="preserve">      պայմանագրի համարը</w:t>
      </w:r>
      <w:r>
        <w:rPr>
          <w:rFonts w:ascii="GHEA Grapalat" w:hAnsi="GHEA Grapalat" w:cs="Sylfaen"/>
          <w:sz w:val="12"/>
          <w:szCs w:val="16"/>
          <w:lang w:val="hy-AM"/>
        </w:rPr>
        <w:tab/>
      </w:r>
      <w:r>
        <w:rPr>
          <w:rFonts w:ascii="GHEA Grapalat" w:hAnsi="GHEA Grapalat" w:cs="Sylfaen"/>
          <w:sz w:val="12"/>
          <w:szCs w:val="16"/>
          <w:lang w:val="hy-AM"/>
        </w:rPr>
        <w:tab/>
      </w:r>
    </w:p>
    <w:p w:rsidR="006E5207" w:rsidRDefault="006E5207" w:rsidP="006E5207">
      <w:pPr>
        <w:tabs>
          <w:tab w:val="left" w:pos="360"/>
          <w:tab w:val="left" w:pos="540"/>
        </w:tabs>
        <w:jc w:val="both"/>
        <w:rPr>
          <w:rFonts w:ascii="GHEA Grapalat" w:hAnsi="GHEA Grapalat" w:cs="Sylfaen"/>
          <w:sz w:val="20"/>
          <w:lang w:val="hy-AM"/>
        </w:rPr>
      </w:pPr>
      <w:r>
        <w:rPr>
          <w:rFonts w:ascii="GHEA Grapalat" w:hAnsi="GHEA Grapalat" w:cs="Sylfaen"/>
          <w:sz w:val="20"/>
          <w:lang w:val="hy-AM"/>
        </w:rPr>
        <w:t xml:space="preserve">պայմանագրի շրջանակներում Վաճառողը  20  թ. </w:t>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lang w:val="hy-AM"/>
        </w:rPr>
        <w:t>-ին հանձնման-ընդունման նպատակով Գնորդին հանձնեց ստորև նշված ապրանքները.</w:t>
      </w:r>
    </w:p>
    <w:p w:rsidR="006E5207" w:rsidRDefault="006E5207" w:rsidP="006E5207">
      <w:pPr>
        <w:tabs>
          <w:tab w:val="left" w:pos="2972"/>
        </w:tabs>
        <w:jc w:val="both"/>
        <w:rPr>
          <w:rFonts w:ascii="GHEA Grapalat" w:hAnsi="GHEA Grapalat" w:cs="Sylfaen"/>
          <w:sz w:val="20"/>
          <w:lang w:val="hy-AM"/>
        </w:rPr>
      </w:pPr>
      <w:r>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6E5207" w:rsidTr="006E5207">
        <w:trPr>
          <w:trHeight w:val="273"/>
        </w:trPr>
        <w:tc>
          <w:tcPr>
            <w:tcW w:w="7698" w:type="dxa"/>
            <w:gridSpan w:val="3"/>
            <w:tcBorders>
              <w:top w:val="single" w:sz="4" w:space="0" w:color="000000"/>
              <w:left w:val="single" w:sz="4" w:space="0" w:color="000000"/>
              <w:bottom w:val="single" w:sz="4" w:space="0" w:color="000000"/>
              <w:right w:val="single" w:sz="4" w:space="0" w:color="000000"/>
            </w:tcBorders>
            <w:hideMark/>
          </w:tcPr>
          <w:p w:rsidR="006E5207" w:rsidRDefault="006E5207">
            <w:pPr>
              <w:jc w:val="center"/>
              <w:rPr>
                <w:rFonts w:ascii="GHEA Grapalat" w:hAnsi="GHEA Grapalat" w:cs="Sylfaen"/>
                <w:bCs/>
                <w:sz w:val="18"/>
                <w:szCs w:val="18"/>
                <w:lang w:eastAsia="ru-RU"/>
              </w:rPr>
            </w:pPr>
            <w:r>
              <w:rPr>
                <w:rFonts w:ascii="GHEA Grapalat" w:hAnsi="GHEA Grapalat" w:cs="Sylfaen"/>
                <w:bCs/>
                <w:sz w:val="18"/>
                <w:szCs w:val="18"/>
                <w:lang w:eastAsia="ru-RU"/>
              </w:rPr>
              <w:t>Ապրանքի</w:t>
            </w:r>
          </w:p>
        </w:tc>
      </w:tr>
      <w:tr w:rsidR="006E5207" w:rsidTr="006E5207">
        <w:trPr>
          <w:trHeight w:val="273"/>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6E5207" w:rsidRDefault="006E5207">
            <w:pPr>
              <w:jc w:val="center"/>
              <w:rPr>
                <w:rFonts w:ascii="GHEA Grapalat" w:hAnsi="GHEA Grapalat"/>
                <w:sz w:val="18"/>
                <w:szCs w:val="18"/>
              </w:rPr>
            </w:pPr>
            <w:r>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6E5207" w:rsidRDefault="006E5207">
            <w:pPr>
              <w:jc w:val="center"/>
              <w:rPr>
                <w:rFonts w:ascii="GHEA Grapalat" w:hAnsi="GHEA Grapalat"/>
                <w:sz w:val="18"/>
                <w:szCs w:val="18"/>
              </w:rPr>
            </w:pPr>
            <w:r>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6E5207" w:rsidRDefault="006E5207">
            <w:pPr>
              <w:jc w:val="center"/>
              <w:rPr>
                <w:rFonts w:ascii="GHEA Grapalat" w:hAnsi="GHEA Grapalat"/>
                <w:sz w:val="18"/>
                <w:szCs w:val="18"/>
              </w:rPr>
            </w:pPr>
            <w:r>
              <w:rPr>
                <w:rFonts w:ascii="GHEA Grapalat" w:hAnsi="GHEA Grapalat" w:cs="Sylfaen"/>
                <w:sz w:val="18"/>
                <w:szCs w:val="18"/>
              </w:rPr>
              <w:t>քանակը</w:t>
            </w:r>
            <w:r>
              <w:rPr>
                <w:rFonts w:ascii="GHEA Grapalat" w:hAnsi="GHEA Grapalat"/>
                <w:sz w:val="18"/>
                <w:szCs w:val="18"/>
              </w:rPr>
              <w:t xml:space="preserve"> (</w:t>
            </w:r>
            <w:r>
              <w:rPr>
                <w:rFonts w:ascii="GHEA Grapalat" w:hAnsi="GHEA Grapalat" w:cs="Sylfaen"/>
                <w:sz w:val="18"/>
                <w:szCs w:val="18"/>
              </w:rPr>
              <w:t>փաստացի</w:t>
            </w:r>
            <w:r>
              <w:rPr>
                <w:rFonts w:ascii="GHEA Grapalat" w:hAnsi="GHEA Grapalat"/>
                <w:sz w:val="18"/>
                <w:szCs w:val="18"/>
              </w:rPr>
              <w:t>)</w:t>
            </w:r>
          </w:p>
        </w:tc>
      </w:tr>
      <w:tr w:rsidR="006E5207" w:rsidTr="006E520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6E5207" w:rsidRDefault="006E5207">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E5207" w:rsidRDefault="006E5207">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E5207" w:rsidRDefault="006E5207">
            <w:pPr>
              <w:jc w:val="center"/>
              <w:rPr>
                <w:rFonts w:ascii="GHEA Grapalat" w:hAnsi="GHEA Grapalat" w:cs="Sylfaen"/>
                <w:sz w:val="18"/>
                <w:szCs w:val="18"/>
                <w:lang w:val="ru-RU" w:eastAsia="ru-RU"/>
              </w:rPr>
            </w:pPr>
          </w:p>
        </w:tc>
      </w:tr>
      <w:tr w:rsidR="006E5207" w:rsidTr="006E520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6E5207" w:rsidRDefault="006E5207">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E5207" w:rsidRDefault="006E5207">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E5207" w:rsidRDefault="006E5207">
            <w:pPr>
              <w:jc w:val="center"/>
              <w:rPr>
                <w:rFonts w:ascii="GHEA Grapalat" w:hAnsi="GHEA Grapalat" w:cs="Sylfaen"/>
                <w:sz w:val="18"/>
                <w:szCs w:val="18"/>
                <w:lang w:val="ru-RU" w:eastAsia="ru-RU"/>
              </w:rPr>
            </w:pPr>
          </w:p>
        </w:tc>
      </w:tr>
    </w:tbl>
    <w:p w:rsidR="006E5207" w:rsidRDefault="006E5207" w:rsidP="006E5207">
      <w:pPr>
        <w:tabs>
          <w:tab w:val="left" w:pos="360"/>
          <w:tab w:val="left" w:pos="540"/>
        </w:tabs>
        <w:jc w:val="both"/>
        <w:rPr>
          <w:rFonts w:ascii="GHEA Grapalat" w:hAnsi="GHEA Grapalat" w:cs="Sylfaen"/>
          <w:lang w:eastAsia="ru-RU"/>
        </w:rPr>
      </w:pPr>
    </w:p>
    <w:p w:rsidR="006E5207" w:rsidRDefault="006E5207" w:rsidP="006E5207">
      <w:pPr>
        <w:tabs>
          <w:tab w:val="left" w:pos="360"/>
          <w:tab w:val="left" w:pos="540"/>
        </w:tabs>
        <w:jc w:val="both"/>
        <w:rPr>
          <w:rFonts w:ascii="GHEA Grapalat" w:hAnsi="GHEA Grapalat" w:cs="Sylfaen"/>
          <w:sz w:val="20"/>
        </w:rPr>
      </w:pPr>
      <w:r>
        <w:rPr>
          <w:rFonts w:ascii="GHEA Grapalat" w:hAnsi="GHEA Grapalat" w:cs="Sylfaen"/>
          <w:sz w:val="20"/>
        </w:rPr>
        <w:t>Սույն ակտը կազմված է 2 օրինակից, յուրաքանչյուր կողմին տրամադրվում է մեկական օրինակ:</w:t>
      </w:r>
    </w:p>
    <w:p w:rsidR="006E5207" w:rsidRDefault="006E5207" w:rsidP="006E5207">
      <w:pPr>
        <w:tabs>
          <w:tab w:val="left" w:pos="360"/>
          <w:tab w:val="left" w:pos="540"/>
        </w:tabs>
        <w:rPr>
          <w:rFonts w:ascii="GHEA Grapalat" w:hAnsi="GHEA Grapalat" w:cs="Sylfaen"/>
          <w:sz w:val="22"/>
          <w:szCs w:val="22"/>
          <w:lang w:val="hy-AM"/>
        </w:rPr>
      </w:pPr>
    </w:p>
    <w:p w:rsidR="006E5207" w:rsidRDefault="006E5207" w:rsidP="006E5207">
      <w:pPr>
        <w:jc w:val="center"/>
        <w:rPr>
          <w:rFonts w:ascii="GHEA Grapalat" w:hAnsi="GHEA Grapalat" w:cs="Sylfaen"/>
          <w:sz w:val="22"/>
          <w:szCs w:val="22"/>
          <w:lang w:val="hy-AM"/>
        </w:rPr>
      </w:pPr>
    </w:p>
    <w:p w:rsidR="006E5207" w:rsidRDefault="006E5207" w:rsidP="006E5207">
      <w:pPr>
        <w:jc w:val="center"/>
        <w:rPr>
          <w:rFonts w:ascii="GHEA Grapalat" w:hAnsi="GHEA Grapalat" w:cs="Sylfaen"/>
          <w:sz w:val="14"/>
          <w:szCs w:val="14"/>
          <w:lang w:val="hy-AM"/>
        </w:rPr>
      </w:pPr>
    </w:p>
    <w:p w:rsidR="006E5207" w:rsidRDefault="006E5207" w:rsidP="006E5207">
      <w:pPr>
        <w:jc w:val="center"/>
        <w:rPr>
          <w:rFonts w:ascii="GHEA Grapalat" w:hAnsi="GHEA Grapalat" w:cs="Sylfaen"/>
          <w:sz w:val="22"/>
          <w:szCs w:val="22"/>
          <w:lang w:val="hy-AM"/>
        </w:rPr>
      </w:pPr>
    </w:p>
    <w:p w:rsidR="006E5207" w:rsidRDefault="006E5207" w:rsidP="006E5207">
      <w:pPr>
        <w:jc w:val="center"/>
        <w:rPr>
          <w:rFonts w:ascii="GHEA Grapalat" w:hAnsi="GHEA Grapalat" w:cs="Sylfaen"/>
          <w:sz w:val="22"/>
          <w:szCs w:val="22"/>
        </w:rPr>
      </w:pPr>
      <w:r>
        <w:rPr>
          <w:rFonts w:ascii="GHEA Grapalat" w:hAnsi="GHEA Grapalat" w:cs="Sylfaen"/>
          <w:sz w:val="22"/>
          <w:szCs w:val="22"/>
        </w:rPr>
        <w:t>ԿՈՂՄԵՐԸ</w:t>
      </w:r>
    </w:p>
    <w:p w:rsidR="006E5207" w:rsidRDefault="006E5207" w:rsidP="006E5207">
      <w:pPr>
        <w:jc w:val="center"/>
        <w:rPr>
          <w:rFonts w:ascii="GHEA Grapalat" w:hAnsi="GHEA Grapalat" w:cs="Sylfaen"/>
          <w:sz w:val="22"/>
          <w:szCs w:val="22"/>
        </w:rPr>
      </w:pPr>
    </w:p>
    <w:p w:rsidR="006E5207" w:rsidRDefault="006E5207" w:rsidP="006E5207">
      <w:pPr>
        <w:tabs>
          <w:tab w:val="left" w:pos="360"/>
          <w:tab w:val="left" w:pos="540"/>
        </w:tabs>
        <w:rPr>
          <w:rFonts w:ascii="GHEA Grapalat" w:hAnsi="GHEA Grapalat" w:cs="Sylfaen"/>
          <w:sz w:val="22"/>
          <w:szCs w:val="22"/>
        </w:rPr>
      </w:pPr>
    </w:p>
    <w:p w:rsidR="006E5207" w:rsidRDefault="006E5207" w:rsidP="006E5207">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577"/>
        <w:gridCol w:w="4994"/>
      </w:tblGrid>
      <w:tr w:rsidR="006E5207" w:rsidTr="006E5207">
        <w:tc>
          <w:tcPr>
            <w:tcW w:w="4785" w:type="dxa"/>
            <w:hideMark/>
          </w:tcPr>
          <w:p w:rsidR="006E5207" w:rsidRDefault="006E5207">
            <w:pPr>
              <w:tabs>
                <w:tab w:val="left" w:pos="360"/>
                <w:tab w:val="left" w:pos="540"/>
              </w:tabs>
              <w:jc w:val="center"/>
              <w:rPr>
                <w:rFonts w:ascii="GHEA Grapalat" w:hAnsi="GHEA Grapalat" w:cs="Sylfaen"/>
                <w:b/>
                <w:bCs/>
                <w:sz w:val="22"/>
                <w:szCs w:val="22"/>
                <w:lang w:eastAsia="ru-RU"/>
              </w:rPr>
            </w:pPr>
            <w:r>
              <w:rPr>
                <w:rFonts w:ascii="GHEA Grapalat" w:hAnsi="GHEA Grapalat" w:cs="Sylfaen"/>
                <w:b/>
                <w:bCs/>
                <w:sz w:val="22"/>
                <w:szCs w:val="22"/>
              </w:rPr>
              <w:t>Հանձնեց</w:t>
            </w:r>
          </w:p>
        </w:tc>
        <w:tc>
          <w:tcPr>
            <w:tcW w:w="5223" w:type="dxa"/>
            <w:hideMark/>
          </w:tcPr>
          <w:p w:rsidR="006E5207" w:rsidRDefault="006E5207">
            <w:pPr>
              <w:tabs>
                <w:tab w:val="left" w:pos="360"/>
                <w:tab w:val="left" w:pos="540"/>
              </w:tabs>
              <w:jc w:val="center"/>
              <w:rPr>
                <w:rFonts w:ascii="GHEA Grapalat" w:hAnsi="GHEA Grapalat" w:cs="Sylfaen"/>
                <w:b/>
                <w:bCs/>
                <w:sz w:val="22"/>
                <w:szCs w:val="22"/>
                <w:lang w:eastAsia="ru-RU"/>
              </w:rPr>
            </w:pPr>
            <w:r>
              <w:rPr>
                <w:rFonts w:ascii="GHEA Grapalat" w:hAnsi="GHEA Grapalat" w:cs="Sylfaen"/>
                <w:b/>
                <w:bCs/>
                <w:sz w:val="22"/>
                <w:szCs w:val="22"/>
              </w:rPr>
              <w:t xml:space="preserve">        Ընդունեց</w:t>
            </w:r>
          </w:p>
        </w:tc>
      </w:tr>
    </w:tbl>
    <w:p w:rsidR="006E5207" w:rsidRDefault="006E5207" w:rsidP="006E5207">
      <w:pPr>
        <w:tabs>
          <w:tab w:val="left" w:pos="360"/>
          <w:tab w:val="left" w:pos="540"/>
        </w:tabs>
        <w:rPr>
          <w:rFonts w:ascii="GHEA Grapalat" w:hAnsi="GHEA Grapalat" w:cs="Sylfaen"/>
          <w:sz w:val="20"/>
          <w:szCs w:val="20"/>
          <w:lang w:eastAsia="ru-RU"/>
        </w:rPr>
      </w:pPr>
      <w:r>
        <w:rPr>
          <w:rFonts w:ascii="GHEA Grapalat" w:hAnsi="GHEA Grapalat" w:cs="Sylfaen"/>
          <w:sz w:val="20"/>
          <w:szCs w:val="20"/>
          <w:lang w:eastAsia="ru-RU"/>
        </w:rPr>
        <w:t xml:space="preserve">                                                                                                  </w:t>
      </w:r>
      <w:proofErr w:type="gramStart"/>
      <w:r>
        <w:rPr>
          <w:rFonts w:ascii="GHEA Grapalat" w:hAnsi="GHEA Grapalat" w:cs="Sylfaen"/>
          <w:sz w:val="20"/>
          <w:szCs w:val="20"/>
          <w:lang w:eastAsia="ru-RU"/>
        </w:rPr>
        <w:t>հայտը</w:t>
      </w:r>
      <w:proofErr w:type="gramEnd"/>
      <w:r>
        <w:rPr>
          <w:rFonts w:ascii="GHEA Grapalat" w:hAnsi="GHEA Grapalat" w:cs="Sylfaen"/>
          <w:sz w:val="20"/>
          <w:szCs w:val="20"/>
          <w:lang w:eastAsia="ru-RU"/>
        </w:rPr>
        <w:t xml:space="preserve"> նախագծած ներկայացուցիչ`</w:t>
      </w:r>
    </w:p>
    <w:p w:rsidR="006E5207" w:rsidRDefault="006E5207" w:rsidP="006E5207">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6E5207" w:rsidTr="006E5207">
        <w:trPr>
          <w:tblCellSpacing w:w="7" w:type="dxa"/>
          <w:jc w:val="center"/>
        </w:trPr>
        <w:tc>
          <w:tcPr>
            <w:tcW w:w="0" w:type="auto"/>
            <w:vAlign w:val="center"/>
            <w:hideMark/>
          </w:tcPr>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 xml:space="preserve">___________________________ </w:t>
            </w:r>
          </w:p>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15"/>
                <w:szCs w:val="15"/>
              </w:rPr>
              <w:t>ազգանուն, անուն</w:t>
            </w:r>
          </w:p>
        </w:tc>
        <w:tc>
          <w:tcPr>
            <w:tcW w:w="0" w:type="auto"/>
            <w:vAlign w:val="center"/>
            <w:hideMark/>
          </w:tcPr>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___________________________</w:t>
            </w:r>
          </w:p>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15"/>
                <w:szCs w:val="15"/>
              </w:rPr>
              <w:t>ազգանուն, անուն</w:t>
            </w:r>
          </w:p>
        </w:tc>
      </w:tr>
      <w:tr w:rsidR="006E5207" w:rsidTr="006E5207">
        <w:trPr>
          <w:tblCellSpacing w:w="7" w:type="dxa"/>
          <w:jc w:val="center"/>
        </w:trPr>
        <w:tc>
          <w:tcPr>
            <w:tcW w:w="0" w:type="auto"/>
            <w:vAlign w:val="center"/>
            <w:hideMark/>
          </w:tcPr>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 xml:space="preserve">___________________________ </w:t>
            </w:r>
          </w:p>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15"/>
                <w:szCs w:val="15"/>
              </w:rPr>
              <w:t>Ստորագրություն</w:t>
            </w:r>
          </w:p>
        </w:tc>
        <w:tc>
          <w:tcPr>
            <w:tcW w:w="0" w:type="auto"/>
            <w:vAlign w:val="center"/>
            <w:hideMark/>
          </w:tcPr>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___________________________</w:t>
            </w:r>
          </w:p>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15"/>
                <w:szCs w:val="15"/>
              </w:rPr>
              <w:t>ստորագրություն</w:t>
            </w:r>
          </w:p>
        </w:tc>
      </w:tr>
      <w:tr w:rsidR="006E5207" w:rsidTr="006E5207">
        <w:trPr>
          <w:tblCellSpacing w:w="7" w:type="dxa"/>
          <w:jc w:val="center"/>
        </w:trPr>
        <w:tc>
          <w:tcPr>
            <w:tcW w:w="0" w:type="auto"/>
            <w:vAlign w:val="center"/>
            <w:hideMark/>
          </w:tcPr>
          <w:p w:rsidR="006E5207" w:rsidRDefault="006E5207">
            <w:pPr>
              <w:rPr>
                <w:rFonts w:ascii="GHEA Grapalat" w:hAnsi="GHEA Grapalat" w:cs="GHEA Grapalat"/>
                <w:color w:val="000000"/>
                <w:sz w:val="21"/>
                <w:szCs w:val="21"/>
                <w:lang w:val="ru-RU" w:eastAsia="ru-RU"/>
              </w:rPr>
            </w:pPr>
            <w:r>
              <w:rPr>
                <w:rFonts w:ascii="GHEA Grapalat" w:hAnsi="GHEA Grapalat" w:cs="GHEA Grapalat"/>
                <w:color w:val="000000"/>
                <w:sz w:val="21"/>
                <w:szCs w:val="21"/>
              </w:rPr>
              <w:t xml:space="preserve">                              </w:t>
            </w:r>
          </w:p>
        </w:tc>
        <w:tc>
          <w:tcPr>
            <w:tcW w:w="0" w:type="auto"/>
            <w:vAlign w:val="center"/>
          </w:tcPr>
          <w:p w:rsidR="006E5207" w:rsidRDefault="006E5207">
            <w:pPr>
              <w:rPr>
                <w:rFonts w:ascii="GHEA Grapalat" w:hAnsi="GHEA Grapalat" w:cs="GHEA Grapalat"/>
                <w:color w:val="000000"/>
                <w:sz w:val="21"/>
                <w:szCs w:val="21"/>
                <w:lang w:val="ru-RU" w:eastAsia="ru-RU"/>
              </w:rPr>
            </w:pPr>
          </w:p>
        </w:tc>
      </w:tr>
    </w:tbl>
    <w:p w:rsidR="00823F0D" w:rsidRDefault="00823F0D"/>
    <w:sectPr w:rsidR="00823F0D" w:rsidSect="005F7428">
      <w:pgSz w:w="11906" w:h="16838"/>
      <w:pgMar w:top="0"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2A47" w:rsidRDefault="00AD2A47" w:rsidP="006E5207">
      <w:r>
        <w:separator/>
      </w:r>
    </w:p>
  </w:endnote>
  <w:endnote w:type="continuationSeparator" w:id="0">
    <w:p w:rsidR="00AD2A47" w:rsidRDefault="00AD2A47" w:rsidP="006E5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Arial"/>
    <w:panose1 w:val="00000000000000000000"/>
    <w:charset w:val="00"/>
    <w:family w:val="modern"/>
    <w:notTrueType/>
    <w:pitch w:val="variable"/>
    <w:sig w:usb0="00000001"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w:panose1 w:val="020B0604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Arm">
    <w:panose1 w:val="00000000000000000000"/>
    <w:charset w:val="00"/>
    <w:family w:val="auto"/>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GHEA Mariam">
    <w:altName w:val="Arial"/>
    <w:panose1 w:val="00000000000000000000"/>
    <w:charset w:val="00"/>
    <w:family w:val="modern"/>
    <w:notTrueType/>
    <w:pitch w:val="variable"/>
    <w:sig w:usb0="00000001" w:usb1="5000204B"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Arial AM">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2A47" w:rsidRDefault="00AD2A47" w:rsidP="006E5207">
      <w:r>
        <w:separator/>
      </w:r>
    </w:p>
  </w:footnote>
  <w:footnote w:type="continuationSeparator" w:id="0">
    <w:p w:rsidR="00AD2A47" w:rsidRDefault="00AD2A47" w:rsidP="006E5207">
      <w:r>
        <w:continuationSeparator/>
      </w:r>
    </w:p>
  </w:footnote>
  <w:footnote w:id="1">
    <w:p w:rsidR="00F228B0" w:rsidRDefault="00F228B0"/>
    <w:p w:rsidR="00F228B0" w:rsidRPr="006B258B" w:rsidRDefault="00F228B0" w:rsidP="006E5207">
      <w:pPr>
        <w:pStyle w:val="a6"/>
        <w:jc w:val="both"/>
        <w:rPr>
          <w:del w:id="2" w:author="Vahe Mahtesyan" w:date="2018-02-14T10:15:00Z"/>
          <w:rFonts w:ascii="GHEA Grapalat" w:hAnsi="GHEA Grapalat"/>
          <w:b/>
          <w:bCs/>
          <w:i/>
          <w:sz w:val="16"/>
          <w:szCs w:val="16"/>
          <w:lang w:val="af-ZA"/>
        </w:rPr>
      </w:pPr>
    </w:p>
  </w:footnote>
  <w:footnote w:id="2">
    <w:p w:rsidR="00F228B0" w:rsidRPr="00D45C73" w:rsidRDefault="00F228B0" w:rsidP="006E5207">
      <w:pPr>
        <w:jc w:val="both"/>
        <w:rPr>
          <w:rFonts w:ascii="GHEA Grapalat" w:hAnsi="GHEA Grapalat" w:cs="Sylfaen"/>
          <w:i/>
          <w:sz w:val="16"/>
          <w:szCs w:val="16"/>
          <w:lang w:val="af-ZA" w:eastAsia="ru-RU"/>
        </w:rPr>
      </w:pPr>
      <w:r w:rsidRPr="00D45C73">
        <w:rPr>
          <w:rFonts w:ascii="GHEA Grapalat" w:hAnsi="GHEA Grapalat" w:cs="Sylfaen"/>
          <w:i/>
          <w:sz w:val="16"/>
          <w:szCs w:val="16"/>
          <w:vertAlign w:val="superscript"/>
          <w:lang w:val="af-ZA" w:eastAsia="ru-RU"/>
        </w:rPr>
        <w:t>5</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Եթե</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գնումն</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իրականացվում</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հրատապության</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հիմքով</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պայմանավորված</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անձից</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գնման</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ձևով</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ապա՝</w:t>
      </w:r>
    </w:p>
    <w:p w:rsidR="00F228B0" w:rsidRDefault="00F228B0" w:rsidP="006E5207">
      <w:pPr>
        <w:jc w:val="both"/>
        <w:rPr>
          <w:rFonts w:ascii="GHEA Grapalat" w:hAnsi="GHEA Grapalat"/>
          <w:i/>
          <w:sz w:val="16"/>
          <w:szCs w:val="16"/>
          <w:lang w:val="af-ZA"/>
        </w:rPr>
      </w:pPr>
      <w:r w:rsidRPr="00FA1819">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sidRPr="00FA1819">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շարադրվում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հետևյալ</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խմբագրությամբ՝</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Մասնակիցն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իրավունք</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ունի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պահանջելու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Ընդ</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որում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կարող</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պահանջվել</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մինչև</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կետում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նշված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ժամը</w:t>
      </w:r>
      <w:r w:rsidRPr="00FA1819">
        <w:rPr>
          <w:rFonts w:ascii="GHEA Grapalat" w:hAnsi="GHEA Grapalat" w:cs="Sylfaen"/>
          <w:i/>
          <w:sz w:val="16"/>
          <w:szCs w:val="16"/>
          <w:lang w:val="af-ZA" w:eastAsia="ru-RU"/>
        </w:rPr>
        <w:t xml:space="preserve"> 17:00-</w:t>
      </w:r>
      <w:r>
        <w:rPr>
          <w:rFonts w:ascii="GHEA Grapalat" w:hAnsi="GHEA Grapalat" w:cs="Sylfaen"/>
          <w:i/>
          <w:sz w:val="16"/>
          <w:szCs w:val="16"/>
          <w:lang w:eastAsia="ru-RU"/>
        </w:rPr>
        <w:t>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ժամանակով</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մասնակցին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տրամադրում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ստանալու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հաջորդող</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ընթացքում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բայց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ոչ</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ուշ</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քան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ընթացակարգի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sidRPr="00FA1819">
        <w:rPr>
          <w:rFonts w:ascii="GHEA Grapalat" w:hAnsi="GHEA Grapalat" w:cs="Sylfaen"/>
          <w:i/>
          <w:sz w:val="16"/>
          <w:szCs w:val="16"/>
          <w:lang w:val="af-ZA" w:eastAsia="ru-RU"/>
        </w:rPr>
        <w:t xml:space="preserve"> 3 </w:t>
      </w:r>
      <w:r>
        <w:rPr>
          <w:rFonts w:ascii="GHEA Grapalat" w:hAnsi="GHEA Grapalat" w:cs="Sylfaen"/>
          <w:i/>
          <w:sz w:val="16"/>
          <w:szCs w:val="16"/>
          <w:lang w:eastAsia="ru-RU"/>
        </w:rPr>
        <w:t>ժամ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կետում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նշված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մասնակիցը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ներկայացնում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քարտուղարի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ուղարկելու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միջոցով</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Հարցման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ուղարկվում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քարտուղարի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հրավերով</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նախատեսված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մասնակցի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ստացված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ուղարկելու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միջոցով</w:t>
      </w:r>
      <w:r w:rsidRPr="00FA1819">
        <w:rPr>
          <w:rFonts w:ascii="GHEA Grapalat" w:hAnsi="GHEA Grapalat" w:cs="Sylfaen"/>
          <w:i/>
          <w:sz w:val="16"/>
          <w:szCs w:val="16"/>
          <w:lang w:val="af-ZA" w:eastAsia="ru-RU"/>
        </w:rPr>
        <w:t>:</w:t>
      </w:r>
      <w:r>
        <w:rPr>
          <w:rFonts w:ascii="GHEA Grapalat" w:hAnsi="GHEA Grapalat"/>
          <w:i/>
          <w:sz w:val="16"/>
          <w:szCs w:val="16"/>
          <w:lang w:val="af-ZA"/>
        </w:rPr>
        <w:t>».</w:t>
      </w:r>
    </w:p>
    <w:p w:rsidR="00F228B0" w:rsidRDefault="00F228B0" w:rsidP="006E5207">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Pr>
          <w:rFonts w:ascii="GHEA Grapalat" w:hAnsi="GHEA Grapalat" w:cs="Sylfaen"/>
          <w:i/>
          <w:sz w:val="16"/>
          <w:szCs w:val="16"/>
          <w:lang w:val="af-ZA" w:eastAsia="ru-RU"/>
        </w:rPr>
        <w:t xml:space="preserve">«3.4 </w:t>
      </w:r>
      <w:r>
        <w:rPr>
          <w:rFonts w:ascii="GHEA Grapalat" w:hAnsi="GHEA Grapalat" w:cs="Sylfaen"/>
          <w:i/>
          <w:sz w:val="16"/>
          <w:szCs w:val="16"/>
          <w:lang w:eastAsia="ru-RU"/>
        </w:rPr>
        <w:t>Հայտերի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կարող</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են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կատարվել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հայտարարություն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հրապարակվում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տեղեկագրում</w:t>
      </w:r>
      <w:r>
        <w:rPr>
          <w:rFonts w:ascii="GHEA Grapalat" w:hAnsi="GHEA Grapalat" w:cs="Sylfaen"/>
          <w:i/>
          <w:sz w:val="16"/>
          <w:szCs w:val="16"/>
          <w:lang w:val="af-ZA" w:eastAsia="ru-RU"/>
        </w:rPr>
        <w:t>:</w:t>
      </w:r>
      <w:r>
        <w:rPr>
          <w:rFonts w:ascii="GHEA Grapalat" w:hAnsi="GHEA Grapalat"/>
          <w:i/>
          <w:sz w:val="16"/>
          <w:szCs w:val="16"/>
          <w:lang w:val="af-ZA"/>
        </w:rPr>
        <w:t>».</w:t>
      </w:r>
    </w:p>
    <w:p w:rsidR="00F228B0" w:rsidRDefault="00F228B0" w:rsidP="006E5207">
      <w:pPr>
        <w:jc w:val="both"/>
        <w:rPr>
          <w:rFonts w:ascii="GHEA Grapalat" w:hAnsi="GHEA Grapalat" w:cs="Sylfaen"/>
          <w:i/>
          <w:sz w:val="16"/>
          <w:szCs w:val="16"/>
          <w:lang w:eastAsia="ru-RU"/>
        </w:rPr>
      </w:pPr>
      <w:r>
        <w:rPr>
          <w:rFonts w:ascii="GHEA Grapalat" w:hAnsi="GHEA Grapalat" w:cs="Sylfaen"/>
          <w:i/>
          <w:sz w:val="16"/>
          <w:szCs w:val="16"/>
          <w:lang w:val="af-ZA" w:eastAsia="ru-RU"/>
        </w:rPr>
        <w:t xml:space="preserve">- 3.6 </w:t>
      </w:r>
      <w:r>
        <w:rPr>
          <w:rFonts w:ascii="GHEA Grapalat" w:hAnsi="GHEA Grapalat" w:cs="Sylfaen"/>
          <w:i/>
          <w:sz w:val="16"/>
          <w:szCs w:val="16"/>
          <w:lang w:eastAsia="ru-RU"/>
        </w:rPr>
        <w:t>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շարադրվում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հետևյալ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խմբագրությամբ՝</w:t>
      </w:r>
      <w:r>
        <w:rPr>
          <w:rFonts w:ascii="GHEA Grapalat" w:hAnsi="GHEA Grapalat" w:cs="Sylfaen"/>
          <w:i/>
          <w:sz w:val="16"/>
          <w:szCs w:val="16"/>
          <w:lang w:val="af-ZA" w:eastAsia="ru-RU"/>
        </w:rPr>
        <w:t xml:space="preserve">  «3.6 </w:t>
      </w:r>
      <w:r>
        <w:rPr>
          <w:rFonts w:ascii="GHEA Grapalat" w:hAnsi="GHEA Grapalat" w:cs="Sylfaen"/>
          <w:i/>
          <w:sz w:val="16"/>
          <w:szCs w:val="16"/>
          <w:lang w:eastAsia="ru-RU"/>
        </w:rPr>
        <w:t>Հրավերում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կատարվելու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դեպքում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ներկայացնելու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հաշվվում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այդ</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տեղեկագրում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հայտարարության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հրապարակման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օրվանից։</w:t>
      </w:r>
      <w:r>
        <w:rPr>
          <w:rFonts w:ascii="GHEA Grapalat" w:hAnsi="GHEA Grapalat"/>
          <w:i/>
          <w:sz w:val="16"/>
          <w:szCs w:val="16"/>
          <w:lang w:val="af-ZA"/>
        </w:rPr>
        <w:t>»</w:t>
      </w:r>
      <w:r>
        <w:rPr>
          <w:rFonts w:ascii="GHEA Grapalat" w:hAnsi="GHEA Grapalat" w:cs="Sylfaen"/>
          <w:i/>
          <w:sz w:val="16"/>
          <w:szCs w:val="16"/>
          <w:lang w:eastAsia="ru-RU"/>
        </w:rPr>
        <w:t xml:space="preserve"> </w:t>
      </w:r>
    </w:p>
    <w:p w:rsidR="00F228B0" w:rsidRDefault="00F228B0" w:rsidP="006E5207">
      <w:pPr>
        <w:pStyle w:val="a6"/>
        <w:jc w:val="both"/>
        <w:rPr>
          <w:rFonts w:ascii="GHEA Grapalat" w:hAnsi="GHEA Grapalat" w:cs="Sylfaen"/>
          <w:i/>
          <w:sz w:val="16"/>
          <w:szCs w:val="16"/>
          <w:lang w:val="en-US"/>
        </w:rPr>
      </w:pPr>
      <w:r>
        <w:rPr>
          <w:vertAlign w:val="superscript"/>
          <w:lang w:val="en-US"/>
        </w:rPr>
        <w:t>6</w:t>
      </w:r>
      <w:r>
        <w:rPr>
          <w:rStyle w:val="aff1"/>
          <w:color w:val="FFFFFF"/>
        </w:rPr>
        <w:footnoteRef/>
      </w:r>
      <w:r>
        <w:t xml:space="preserve"> </w:t>
      </w:r>
      <w:r>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rsidR="00F228B0" w:rsidRDefault="00F228B0" w:rsidP="006E5207">
      <w:pPr>
        <w:pStyle w:val="a6"/>
        <w:jc w:val="both"/>
        <w:rPr>
          <w:rFonts w:ascii="GHEA Grapalat" w:hAnsi="GHEA Grapalat" w:cs="Sylfaen"/>
          <w:i/>
          <w:sz w:val="16"/>
          <w:szCs w:val="16"/>
          <w:lang w:val="en-US"/>
        </w:rPr>
      </w:pPr>
      <w:r>
        <w:rPr>
          <w:rFonts w:ascii="GHEA Grapalat" w:hAnsi="GHEA Grapalat" w:cs="Sylfaen"/>
          <w:i/>
          <w:sz w:val="16"/>
          <w:szCs w:val="16"/>
          <w:lang w:val="en-US"/>
        </w:rPr>
        <w:t xml:space="preserve">- </w:t>
      </w:r>
      <w:proofErr w:type="gramStart"/>
      <w:r>
        <w:rPr>
          <w:rFonts w:ascii="GHEA Grapalat" w:hAnsi="GHEA Grapalat" w:cs="Sylfaen"/>
          <w:i/>
          <w:sz w:val="16"/>
          <w:szCs w:val="16"/>
          <w:lang w:val="en-US"/>
        </w:rPr>
        <w:t>ընթացակարգը</w:t>
      </w:r>
      <w:proofErr w:type="gramEnd"/>
      <w:r>
        <w:rPr>
          <w:rFonts w:ascii="GHEA Grapalat" w:hAnsi="GHEA Grapalat" w:cs="Sylfaen"/>
          <w:i/>
          <w:sz w:val="16"/>
          <w:szCs w:val="16"/>
          <w:lang w:val="en-US"/>
        </w:rPr>
        <w:t xml:space="preserve"> կազմակերպվում է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w:t>
      </w:r>
      <w:r>
        <w:rPr>
          <w:rFonts w:ascii="GHEA Grapalat" w:hAnsi="GHEA Grapalat" w:cs="Sylfaen"/>
          <w:i/>
          <w:sz w:val="16"/>
          <w:szCs w:val="16"/>
          <w:lang w:val="hy-AM"/>
        </w:rPr>
        <w:t>10</w:t>
      </w:r>
      <w:r>
        <w:rPr>
          <w:rFonts w:ascii="GHEA Grapalat" w:hAnsi="GHEA Grapalat" w:cs="Sylfaen"/>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F228B0" w:rsidRDefault="00F228B0" w:rsidP="006E5207">
      <w:pPr>
        <w:pStyle w:val="a6"/>
        <w:jc w:val="both"/>
        <w:rPr>
          <w:lang w:val="en-US"/>
        </w:rPr>
      </w:pPr>
      <w:r>
        <w:rPr>
          <w:rFonts w:ascii="GHEA Grapalat" w:hAnsi="GHEA Grapalat" w:cs="Sylfaen"/>
          <w:i/>
          <w:sz w:val="16"/>
          <w:szCs w:val="16"/>
          <w:lang w:val="en-US"/>
        </w:rPr>
        <w:t xml:space="preserve"> - </w:t>
      </w:r>
      <w:proofErr w:type="gramStart"/>
      <w:r>
        <w:rPr>
          <w:rFonts w:ascii="GHEA Grapalat" w:hAnsi="GHEA Grapalat" w:cs="Sylfaen"/>
          <w:i/>
          <w:sz w:val="16"/>
          <w:szCs w:val="16"/>
          <w:lang w:val="en-US"/>
        </w:rPr>
        <w:t>գնման</w:t>
      </w:r>
      <w:proofErr w:type="gramEnd"/>
      <w:r>
        <w:rPr>
          <w:rFonts w:ascii="GHEA Grapalat" w:hAnsi="GHEA Grapalat" w:cs="Sylfaen"/>
          <w:i/>
          <w:sz w:val="16"/>
          <w:szCs w:val="16"/>
          <w:lang w:val="en-US"/>
        </w:rPr>
        <w:t xml:space="preserve"> հայտով տվյալ ընթացակարգի շրջանակում գնվելիք ապրանքի գինը չի գերազանցում 10 մլն. ՀՀ դրամը</w:t>
      </w:r>
    </w:p>
  </w:footnote>
  <w:footnote w:id="3">
    <w:p w:rsidR="00F228B0" w:rsidRDefault="00F228B0" w:rsidP="006E5207">
      <w:pPr>
        <w:pStyle w:val="a6"/>
        <w:jc w:val="both"/>
        <w:rPr>
          <w:lang w:val="en-US"/>
        </w:rPr>
      </w:pPr>
      <w:r>
        <w:rPr>
          <w:rFonts w:ascii="GHEA Grapalat" w:hAnsi="GHEA Grapalat"/>
          <w:i/>
          <w:sz w:val="16"/>
          <w:szCs w:val="16"/>
          <w:vertAlign w:val="superscript"/>
          <w:lang w:val="af-ZA" w:eastAsia="en-US"/>
        </w:rPr>
        <w:t xml:space="preserve">7 </w:t>
      </w:r>
      <w:r>
        <w:rPr>
          <w:rFonts w:ascii="GHEA Grapalat" w:hAnsi="GHEA Grapalat"/>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ծագման երկրի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 » բառերը:</w:t>
      </w:r>
    </w:p>
  </w:footnote>
  <w:footnote w:id="4">
    <w:p w:rsidR="00F228B0" w:rsidRDefault="00F228B0" w:rsidP="006E5207">
      <w:pPr>
        <w:pStyle w:val="a6"/>
        <w:rPr>
          <w:rFonts w:ascii="Sylfaen" w:hAnsi="Sylfaen"/>
          <w:lang w:val="en-US"/>
        </w:rPr>
      </w:pPr>
      <w:r>
        <w:rPr>
          <w:rFonts w:ascii="GHEA Grapalat" w:hAnsi="GHEA Grapalat" w:cs="Sylfaen"/>
          <w:i/>
          <w:color w:val="FFFFFF"/>
          <w:sz w:val="16"/>
          <w:szCs w:val="16"/>
          <w:vertAlign w:val="superscript"/>
        </w:rPr>
        <w:footnoteRef/>
      </w:r>
      <w:r>
        <w:rPr>
          <w:rFonts w:ascii="GHEA Grapalat" w:hAnsi="GHEA Grapalat" w:cs="Sylfaen"/>
          <w:i/>
          <w:sz w:val="16"/>
          <w:szCs w:val="16"/>
        </w:rPr>
        <w:t xml:space="preserve"> </w:t>
      </w:r>
      <w:r>
        <w:rPr>
          <w:rFonts w:ascii="GHEA Grapalat" w:hAnsi="GHEA Grapalat" w:cs="Sylfaen"/>
          <w:i/>
          <w:sz w:val="16"/>
          <w:szCs w:val="16"/>
          <w:vertAlign w:val="superscript"/>
          <w:lang w:val="en-US"/>
        </w:rPr>
        <w:t>1 1</w:t>
      </w:r>
      <w:r>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rsidR="00F228B0" w:rsidRDefault="00F228B0" w:rsidP="006E5207">
      <w:pPr>
        <w:pStyle w:val="a6"/>
        <w:rPr>
          <w:rFonts w:ascii="GHEA Grapalat" w:hAnsi="GHEA Grapalat" w:cs="Sylfaen"/>
          <w:i/>
          <w:sz w:val="16"/>
          <w:szCs w:val="16"/>
          <w:lang w:val="en-US"/>
        </w:rPr>
      </w:pPr>
      <w:r>
        <w:rPr>
          <w:rStyle w:val="aff1"/>
        </w:rPr>
        <w:footnoteRef/>
      </w:r>
      <w:r>
        <w:t xml:space="preserve"> </w:t>
      </w:r>
      <w:r>
        <w:rPr>
          <w:rFonts w:ascii="GHEA Grapalat" w:hAnsi="GHEA Grapalat" w:cs="Sylfaen"/>
          <w:i/>
          <w:sz w:val="16"/>
          <w:szCs w:val="16"/>
          <w:lang w:val="en-US"/>
        </w:rPr>
        <w:t>Եթե գնման հայտով գնվելիք ապրանքի գինը չի գերազանցում 10 մլն. ՀՀ դրամը, ապա</w:t>
      </w:r>
      <w:r>
        <w:rPr>
          <w:rFonts w:ascii="Times New Roman" w:hAnsi="Times New Roman"/>
          <w:lang w:val="en-US"/>
        </w:rPr>
        <w:t xml:space="preserve"> </w:t>
      </w:r>
      <w:r>
        <w:rPr>
          <w:rFonts w:ascii="GHEA Grapalat" w:hAnsi="GHEA Grapalat" w:cs="Sylfaen"/>
          <w:i/>
          <w:sz w:val="16"/>
          <w:szCs w:val="16"/>
          <w:lang w:val="en-US"/>
        </w:rPr>
        <w:t>“բանկային երաշխիքի ձևով (հավելված 4)” բառերը փոխարիվում են “միակողմանի հաստատված հայտարարության՝ տուժանքի (հավելված 4.1) կամ կանխիկ փողի ձևով” բառերով</w:t>
      </w:r>
    </w:p>
    <w:p w:rsidR="00F228B0" w:rsidRDefault="00F228B0" w:rsidP="006E5207">
      <w:pPr>
        <w:pStyle w:val="a6"/>
        <w:rPr>
          <w:rFonts w:ascii="GHEA Grapalat" w:hAnsi="GHEA Grapalat" w:cs="Sylfaen"/>
          <w:i/>
          <w:sz w:val="16"/>
          <w:szCs w:val="16"/>
          <w:lang w:val="en-US"/>
        </w:rPr>
      </w:pPr>
      <w:proofErr w:type="gramStart"/>
      <w:r>
        <w:rPr>
          <w:rFonts w:ascii="GHEA Grapalat" w:hAnsi="GHEA Grapalat" w:cs="Sylfaen"/>
          <w:i/>
          <w:sz w:val="16"/>
          <w:szCs w:val="16"/>
          <w:vertAlign w:val="superscript"/>
          <w:lang w:val="en-US"/>
        </w:rPr>
        <w:t xml:space="preserve">13 </w:t>
      </w:r>
      <w:r>
        <w:rPr>
          <w:rFonts w:ascii="GHEA Grapalat" w:hAnsi="GHEA Grapalat" w:cs="Sylfaen"/>
          <w:i/>
          <w:sz w:val="16"/>
          <w:szCs w:val="16"/>
          <w:lang w:val="en-US"/>
        </w:rPr>
        <w:t>Եթե</w:t>
      </w:r>
      <w:proofErr w:type="gramEnd"/>
      <w:r>
        <w:rPr>
          <w:rFonts w:ascii="GHEA Grapalat" w:hAnsi="GHEA Grapalat" w:cs="Sylfaen"/>
          <w:i/>
          <w:sz w:val="16"/>
          <w:szCs w:val="16"/>
          <w:lang w:val="en-US"/>
        </w:rPr>
        <w:t xml:space="preserve"> գնման հայտով գնվելիք ապրանքի գինը չի գերազանցում 10 մլն. ՀՀ դրամը, ապա</w:t>
      </w:r>
      <w:r>
        <w:rPr>
          <w:rFonts w:ascii="Times New Roman" w:hAnsi="Times New Roman"/>
          <w:lang w:val="en-US"/>
        </w:rPr>
        <w:t xml:space="preserve"> </w:t>
      </w:r>
      <w:r>
        <w:rPr>
          <w:rFonts w:ascii="GHEA Grapalat" w:hAnsi="GHEA Grapalat" w:cs="Sylfaen"/>
          <w:i/>
          <w:sz w:val="16"/>
          <w:szCs w:val="16"/>
          <w:lang w:val="en-US"/>
        </w:rPr>
        <w:t>“բանկային երաշխիքի կա կանխիկ փողի ձևով” բառերը փոխարիվում են “միակողմանի հաստատված հայտարարության՝ տուժանքի (հավելված 5.1) կամ կանխիկ փողի ձևով” բառերով</w:t>
      </w:r>
    </w:p>
    <w:p w:rsidR="00F228B0" w:rsidRDefault="00F228B0" w:rsidP="006E5207">
      <w:pPr>
        <w:pStyle w:val="a6"/>
        <w:rPr>
          <w:rFonts w:ascii="Times New Roman" w:hAnsi="Times New Roman"/>
          <w:vertAlign w:val="superscript"/>
          <w:lang w:val="en-US"/>
        </w:rPr>
      </w:pPr>
    </w:p>
  </w:footnote>
  <w:footnote w:id="6">
    <w:p w:rsidR="00F228B0" w:rsidRDefault="00F228B0" w:rsidP="006E5207">
      <w:pPr>
        <w:pStyle w:val="a6"/>
        <w:rPr>
          <w:rFonts w:ascii="GHEA Grapalat" w:hAnsi="GHEA Grapalat"/>
          <w:lang w:val="en-US"/>
        </w:rPr>
      </w:pPr>
      <w:r>
        <w:rPr>
          <w:rFonts w:ascii="GHEA Grapalat" w:hAnsi="GHEA Grapalat" w:cs="Sylfaen"/>
          <w:i/>
          <w:sz w:val="16"/>
          <w:szCs w:val="16"/>
          <w:vertAlign w:val="superscript"/>
          <w:lang w:val="en-US"/>
        </w:rPr>
        <w:t xml:space="preserve">14 </w:t>
      </w:r>
      <w:r>
        <w:rPr>
          <w:rFonts w:ascii="GHEA Grapalat" w:hAnsi="GHEA Grapalat" w:cs="Sylfaen"/>
          <w:i/>
          <w:sz w:val="16"/>
          <w:szCs w:val="16"/>
        </w:rPr>
        <w:t xml:space="preserve">Սույն կետը խմբագրվում է ըստ համապատասխան </w:t>
      </w:r>
      <w:r>
        <w:rPr>
          <w:rFonts w:ascii="GHEA Grapalat" w:hAnsi="GHEA Grapalat" w:cs="Sylfaen"/>
          <w:i/>
          <w:sz w:val="16"/>
          <w:szCs w:val="16"/>
          <w:lang w:val="en-US"/>
        </w:rPr>
        <w:t>պ</w:t>
      </w:r>
      <w:r>
        <w:rPr>
          <w:rFonts w:ascii="GHEA Grapalat" w:hAnsi="GHEA Grapalat" w:cs="Sylfaen"/>
          <w:i/>
          <w:sz w:val="16"/>
          <w:szCs w:val="16"/>
        </w:rPr>
        <w:t>ատվիրատուի:</w:t>
      </w:r>
      <w:r>
        <w:rPr>
          <w:rFonts w:ascii="GHEA Grapalat" w:hAnsi="GHEA Grapalat"/>
          <w:lang w:val="en-US"/>
        </w:rPr>
        <w:t xml:space="preserve"> </w:t>
      </w:r>
    </w:p>
  </w:footnote>
  <w:footnote w:id="7">
    <w:p w:rsidR="00F228B0" w:rsidRDefault="00F228B0" w:rsidP="006E5207">
      <w:pPr>
        <w:pStyle w:val="a6"/>
        <w:jc w:val="both"/>
        <w:rPr>
          <w:rFonts w:ascii="Sylfaen" w:hAnsi="Sylfaen" w:cs="Sylfaen"/>
          <w:lang w:val="af-ZA"/>
        </w:rPr>
      </w:pPr>
      <w:r>
        <w:rPr>
          <w:rFonts w:ascii="GHEA Grapalat" w:hAnsi="GHEA Grapalat" w:cs="Sylfaen"/>
          <w:i/>
          <w:sz w:val="16"/>
          <w:szCs w:val="16"/>
          <w:vertAlign w:val="superscript"/>
          <w:lang w:val="es-ES" w:eastAsia="en-US"/>
        </w:rPr>
        <w:t xml:space="preserve">15 </w:t>
      </w:r>
      <w:r>
        <w:rPr>
          <w:rFonts w:ascii="GHEA Grapalat" w:hAnsi="GHEA Grapalat" w:cs="Sylfaen"/>
          <w:i/>
          <w:sz w:val="16"/>
          <w:szCs w:val="16"/>
          <w:lang w:val="es-ES" w:eastAsia="en-US"/>
        </w:rPr>
        <w:t xml:space="preserve">Համատեղ </w:t>
      </w:r>
      <w:r>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8">
    <w:p w:rsidR="00F228B0" w:rsidRDefault="00F228B0" w:rsidP="006E5207">
      <w:pPr>
        <w:pStyle w:val="a6"/>
        <w:rPr>
          <w:rFonts w:ascii="GHEA Grapalat" w:hAnsi="GHEA Grapalat"/>
          <w:i/>
          <w:sz w:val="16"/>
          <w:szCs w:val="16"/>
          <w:lang w:val="af-ZA"/>
        </w:rPr>
      </w:pPr>
      <w:r>
        <w:rPr>
          <w:rFonts w:ascii="GHEA Grapalat" w:hAnsi="GHEA Grapalat"/>
          <w:i/>
          <w:sz w:val="16"/>
          <w:szCs w:val="16"/>
          <w:lang w:val="hy-AM"/>
        </w:rPr>
        <w:t>*</w:t>
      </w:r>
      <w:r>
        <w:rPr>
          <w:rFonts w:ascii="GHEA Grapalat" w:hAnsi="GHEA Grapalat"/>
          <w:i/>
          <w:sz w:val="16"/>
          <w:szCs w:val="16"/>
          <w:lang w:val="en-US"/>
        </w:rPr>
        <w:t>լրացվում</w:t>
      </w:r>
      <w:r>
        <w:rPr>
          <w:rFonts w:ascii="GHEA Grapalat" w:hAnsi="GHEA Grapalat"/>
          <w:i/>
          <w:sz w:val="16"/>
          <w:szCs w:val="16"/>
          <w:lang w:val="af-ZA"/>
        </w:rPr>
        <w:t xml:space="preserve"> </w:t>
      </w:r>
      <w:r>
        <w:rPr>
          <w:rFonts w:ascii="GHEA Grapalat" w:hAnsi="GHEA Grapalat"/>
          <w:i/>
          <w:sz w:val="16"/>
          <w:szCs w:val="16"/>
          <w:lang w:val="en-US"/>
        </w:rPr>
        <w:t>է</w:t>
      </w:r>
      <w:r>
        <w:rPr>
          <w:rFonts w:ascii="GHEA Grapalat" w:hAnsi="GHEA Grapalat"/>
          <w:i/>
          <w:sz w:val="16"/>
          <w:szCs w:val="16"/>
          <w:lang w:val="af-ZA"/>
        </w:rPr>
        <w:t xml:space="preserve"> </w:t>
      </w:r>
      <w:r>
        <w:rPr>
          <w:rFonts w:ascii="GHEA Grapalat" w:hAnsi="GHEA Grapalat"/>
          <w:i/>
          <w:sz w:val="16"/>
          <w:szCs w:val="16"/>
          <w:lang w:val="en-US"/>
        </w:rPr>
        <w:t>հանձնաժողովի</w:t>
      </w:r>
      <w:r>
        <w:rPr>
          <w:rFonts w:ascii="GHEA Grapalat" w:hAnsi="GHEA Grapalat"/>
          <w:i/>
          <w:sz w:val="16"/>
          <w:szCs w:val="16"/>
          <w:lang w:val="af-ZA"/>
        </w:rPr>
        <w:t xml:space="preserve"> </w:t>
      </w:r>
      <w:r>
        <w:rPr>
          <w:rFonts w:ascii="GHEA Grapalat" w:hAnsi="GHEA Grapalat"/>
          <w:i/>
          <w:sz w:val="16"/>
          <w:szCs w:val="16"/>
          <w:lang w:val="en-US"/>
        </w:rPr>
        <w:t>քարտուղարի</w:t>
      </w:r>
      <w:r>
        <w:rPr>
          <w:rFonts w:ascii="GHEA Grapalat" w:hAnsi="GHEA Grapalat"/>
          <w:i/>
          <w:sz w:val="16"/>
          <w:szCs w:val="16"/>
          <w:lang w:val="af-ZA"/>
        </w:rPr>
        <w:t xml:space="preserve"> </w:t>
      </w:r>
      <w:r>
        <w:rPr>
          <w:rFonts w:ascii="GHEA Grapalat" w:hAnsi="GHEA Grapalat"/>
          <w:i/>
          <w:sz w:val="16"/>
          <w:szCs w:val="16"/>
          <w:lang w:val="en-US"/>
        </w:rPr>
        <w:t>կողմից</w:t>
      </w:r>
      <w:r>
        <w:rPr>
          <w:rFonts w:ascii="GHEA Grapalat" w:hAnsi="GHEA Grapalat"/>
          <w:i/>
          <w:sz w:val="16"/>
          <w:szCs w:val="16"/>
          <w:lang w:val="af-ZA"/>
        </w:rPr>
        <w:t xml:space="preserve">` </w:t>
      </w:r>
      <w:r>
        <w:rPr>
          <w:rFonts w:ascii="GHEA Grapalat" w:hAnsi="GHEA Grapalat"/>
          <w:i/>
          <w:sz w:val="16"/>
          <w:szCs w:val="16"/>
          <w:lang w:val="en-US"/>
        </w:rPr>
        <w:t>մինչև</w:t>
      </w:r>
      <w:r>
        <w:rPr>
          <w:rFonts w:ascii="GHEA Grapalat" w:hAnsi="GHEA Grapalat"/>
          <w:i/>
          <w:sz w:val="16"/>
          <w:szCs w:val="16"/>
          <w:lang w:val="af-ZA"/>
        </w:rPr>
        <w:t xml:space="preserve"> </w:t>
      </w:r>
      <w:r>
        <w:rPr>
          <w:rFonts w:ascii="GHEA Grapalat" w:hAnsi="GHEA Grapalat"/>
          <w:i/>
          <w:sz w:val="16"/>
          <w:szCs w:val="16"/>
          <w:lang w:val="en-US"/>
        </w:rPr>
        <w:t>հրավերը</w:t>
      </w:r>
      <w:r>
        <w:rPr>
          <w:rFonts w:ascii="GHEA Grapalat" w:hAnsi="GHEA Grapalat"/>
          <w:i/>
          <w:sz w:val="16"/>
          <w:szCs w:val="16"/>
          <w:lang w:val="af-ZA"/>
        </w:rPr>
        <w:t xml:space="preserve"> </w:t>
      </w:r>
      <w:r>
        <w:rPr>
          <w:rFonts w:ascii="GHEA Grapalat" w:hAnsi="GHEA Grapalat"/>
          <w:i/>
          <w:sz w:val="16"/>
          <w:szCs w:val="16"/>
          <w:lang w:val="en-US"/>
        </w:rPr>
        <w:t>տեղեկագրում</w:t>
      </w:r>
      <w:r>
        <w:rPr>
          <w:rFonts w:ascii="GHEA Grapalat" w:hAnsi="GHEA Grapalat"/>
          <w:i/>
          <w:sz w:val="16"/>
          <w:szCs w:val="16"/>
          <w:lang w:val="af-ZA"/>
        </w:rPr>
        <w:t xml:space="preserve"> </w:t>
      </w:r>
      <w:r>
        <w:rPr>
          <w:rFonts w:ascii="GHEA Grapalat" w:hAnsi="GHEA Grapalat"/>
          <w:i/>
          <w:sz w:val="16"/>
          <w:szCs w:val="16"/>
          <w:lang w:val="en-US"/>
        </w:rPr>
        <w:t>հրապարակելը</w:t>
      </w:r>
      <w:r>
        <w:rPr>
          <w:rFonts w:ascii="GHEA Grapalat" w:hAnsi="GHEA Grapalat"/>
          <w:i/>
          <w:sz w:val="16"/>
          <w:szCs w:val="16"/>
          <w:lang w:val="hy-AM"/>
        </w:rPr>
        <w:t>:</w:t>
      </w:r>
    </w:p>
    <w:p w:rsidR="00F228B0" w:rsidRDefault="00F228B0" w:rsidP="006E5207">
      <w:pPr>
        <w:jc w:val="both"/>
        <w:rPr>
          <w:del w:id="12" w:author="User" w:date="2019-05-26T09:52:00Z"/>
          <w:rFonts w:ascii="GHEA Grapalat" w:hAnsi="GHEA Grapalat" w:cs="Sylfaen"/>
          <w:sz w:val="20"/>
          <w:lang w:val="af-ZA"/>
        </w:rPr>
      </w:pPr>
      <w:r>
        <w:rPr>
          <w:rFonts w:ascii="GHEA Grapalat" w:hAnsi="GHEA Grapalat"/>
          <w:i/>
          <w:sz w:val="16"/>
          <w:szCs w:val="16"/>
          <w:lang w:val="af-ZA"/>
        </w:rPr>
        <w:t xml:space="preserve">** </w:t>
      </w:r>
      <w:r>
        <w:rPr>
          <w:rFonts w:ascii="GHEA Grapalat" w:hAnsi="GHEA Grapalat"/>
          <w:i/>
          <w:sz w:val="16"/>
          <w:szCs w:val="16"/>
          <w:lang w:val="hy-AM" w:eastAsia="ru-RU"/>
        </w:rPr>
        <w:t xml:space="preserve">Սույն ենթակետում նշված անձանց բացակայության դեպքում ներկայացվում է </w:t>
      </w:r>
      <w:r>
        <w:rPr>
          <w:rFonts w:ascii="GHEA Grapalat" w:hAnsi="GHEA Grapalat"/>
          <w:i/>
          <w:sz w:val="16"/>
          <w:szCs w:val="16"/>
          <w:lang w:eastAsia="ru-RU"/>
        </w:rPr>
        <w:t>մասնակցի</w:t>
      </w:r>
      <w:r>
        <w:rPr>
          <w:rFonts w:ascii="GHEA Grapalat" w:hAnsi="GHEA Grapalat"/>
          <w:i/>
          <w:sz w:val="16"/>
          <w:szCs w:val="16"/>
          <w:lang w:val="af-ZA" w:eastAsia="ru-RU"/>
        </w:rPr>
        <w:t xml:space="preserve"> </w:t>
      </w:r>
      <w:r>
        <w:rPr>
          <w:rFonts w:ascii="GHEA Grapalat" w:hAnsi="GHEA Grapalat"/>
          <w:i/>
          <w:sz w:val="16"/>
          <w:szCs w:val="16"/>
          <w:lang w:val="hy-AM" w:eastAsia="ru-RU"/>
        </w:rPr>
        <w:t xml:space="preserve">գործադիր մարմնի ղեկավարի և անդամների տվյալները: </w:t>
      </w:r>
    </w:p>
  </w:footnote>
  <w:footnote w:id="9">
    <w:p w:rsidR="00F228B0" w:rsidRDefault="00F228B0" w:rsidP="006E5207">
      <w:pPr>
        <w:pStyle w:val="33"/>
        <w:rPr>
          <w:rFonts w:ascii="GHEA Grapalat" w:hAnsi="GHEA Grapalat" w:cs="Sylfaen"/>
          <w:i/>
          <w:sz w:val="16"/>
          <w:szCs w:val="16"/>
          <w:lang w:val="af-ZA" w:eastAsia="ru-RU"/>
        </w:rPr>
      </w:pPr>
      <w:r>
        <w:rPr>
          <w:rFonts w:cs="Sylfaen"/>
          <w:lang w:val="hy-AM" w:eastAsia="ru-RU"/>
        </w:rPr>
        <w:t>*</w:t>
      </w:r>
      <w:r>
        <w:rPr>
          <w:lang w:val="af-ZA"/>
        </w:rPr>
        <w:t xml:space="preserve"> </w:t>
      </w:r>
      <w:r>
        <w:rPr>
          <w:rFonts w:ascii="Sylfaen" w:hAnsi="Sylfaen" w:cs="Sylfaen"/>
        </w:rPr>
        <w:t>լրացվում</w:t>
      </w:r>
      <w:r>
        <w:rPr>
          <w:lang w:val="af-ZA"/>
        </w:rPr>
        <w:t xml:space="preserve"> </w:t>
      </w:r>
      <w:r>
        <w:rPr>
          <w:rFonts w:ascii="Sylfaen" w:hAnsi="Sylfaen" w:cs="Sylfaen"/>
        </w:rPr>
        <w:t>է</w:t>
      </w:r>
      <w:r>
        <w:rPr>
          <w:lang w:val="af-ZA"/>
        </w:rPr>
        <w:t xml:space="preserve"> </w:t>
      </w:r>
      <w:r>
        <w:rPr>
          <w:rFonts w:ascii="Sylfaen" w:hAnsi="Sylfaen" w:cs="Sylfaen"/>
        </w:rPr>
        <w:t>հանձնաժողովի</w:t>
      </w:r>
      <w:r>
        <w:rPr>
          <w:lang w:val="af-ZA"/>
        </w:rPr>
        <w:t xml:space="preserve"> </w:t>
      </w:r>
      <w:r>
        <w:rPr>
          <w:rFonts w:ascii="Sylfaen" w:hAnsi="Sylfaen" w:cs="Sylfaen"/>
        </w:rPr>
        <w:t>քարտուղարի</w:t>
      </w:r>
      <w:r>
        <w:rPr>
          <w:lang w:val="af-ZA"/>
        </w:rPr>
        <w:t xml:space="preserve"> </w:t>
      </w:r>
      <w:r>
        <w:rPr>
          <w:rFonts w:ascii="Sylfaen" w:hAnsi="Sylfaen" w:cs="Sylfaen"/>
        </w:rPr>
        <w:t>կողմից</w:t>
      </w:r>
      <w:r>
        <w:rPr>
          <w:lang w:val="af-ZA"/>
        </w:rPr>
        <w:t xml:space="preserve">` </w:t>
      </w:r>
      <w:r>
        <w:rPr>
          <w:rFonts w:ascii="Sylfaen" w:hAnsi="Sylfaen" w:cs="Sylfaen"/>
        </w:rPr>
        <w:t>մինչև</w:t>
      </w:r>
      <w:r>
        <w:rPr>
          <w:lang w:val="af-ZA"/>
        </w:rPr>
        <w:t xml:space="preserve"> </w:t>
      </w:r>
      <w:r>
        <w:rPr>
          <w:rFonts w:ascii="Sylfaen" w:hAnsi="Sylfaen" w:cs="Sylfaen"/>
        </w:rPr>
        <w:t>հրավերը</w:t>
      </w:r>
      <w:r>
        <w:rPr>
          <w:lang w:val="af-ZA"/>
        </w:rPr>
        <w:t xml:space="preserve"> </w:t>
      </w:r>
      <w:r>
        <w:rPr>
          <w:rFonts w:ascii="Sylfaen" w:hAnsi="Sylfaen" w:cs="Sylfaen"/>
        </w:rPr>
        <w:t>տեղեկագրում</w:t>
      </w:r>
      <w:r>
        <w:rPr>
          <w:lang w:val="af-ZA"/>
        </w:rPr>
        <w:t xml:space="preserve"> </w:t>
      </w:r>
      <w:r>
        <w:rPr>
          <w:rFonts w:ascii="Sylfaen" w:hAnsi="Sylfaen" w:cs="Sylfaen"/>
        </w:rPr>
        <w:t>հրապարակելը</w:t>
      </w:r>
      <w:r>
        <w:rPr>
          <w:lang w:val="hy-AM"/>
        </w:rPr>
        <w:t>:</w:t>
      </w:r>
    </w:p>
    <w:p w:rsidR="00F228B0" w:rsidRDefault="00F228B0" w:rsidP="006E5207">
      <w:pPr>
        <w:ind w:right="309"/>
        <w:jc w:val="both"/>
        <w:rPr>
          <w:rFonts w:ascii="GHEA Grapalat" w:hAnsi="GHEA Grapalat"/>
          <w:bCs/>
          <w:i/>
          <w:iCs/>
          <w:sz w:val="20"/>
          <w:lang w:val="es-ES"/>
        </w:rPr>
      </w:pPr>
      <w:r>
        <w:rPr>
          <w:rFonts w:ascii="GHEA Grapalat" w:hAnsi="GHEA Grapalat"/>
          <w:bCs/>
          <w:i/>
          <w:sz w:val="18"/>
          <w:szCs w:val="18"/>
          <w:lang w:val="es-ES"/>
        </w:rPr>
        <w:t>**</w:t>
      </w:r>
      <w:r>
        <w:rPr>
          <w:rFonts w:ascii="GHEA Grapalat" w:hAnsi="GHEA Grapalat"/>
          <w:i/>
          <w:sz w:val="16"/>
          <w:szCs w:val="16"/>
        </w:rPr>
        <w:t>եթե</w:t>
      </w:r>
      <w:r>
        <w:rPr>
          <w:rFonts w:ascii="GHEA Grapalat" w:hAnsi="GHEA Grapalat"/>
          <w:i/>
          <w:sz w:val="16"/>
          <w:szCs w:val="16"/>
          <w:lang w:val="af-ZA"/>
        </w:rPr>
        <w:t xml:space="preserve"> </w:t>
      </w:r>
      <w:r>
        <w:rPr>
          <w:rFonts w:ascii="GHEA Grapalat" w:hAnsi="GHEA Grapalat"/>
          <w:i/>
          <w:sz w:val="16"/>
          <w:szCs w:val="16"/>
        </w:rPr>
        <w:t>մասնակիցն</w:t>
      </w:r>
      <w:r>
        <w:rPr>
          <w:rFonts w:ascii="GHEA Grapalat" w:hAnsi="GHEA Grapalat"/>
          <w:i/>
          <w:sz w:val="16"/>
          <w:szCs w:val="16"/>
          <w:lang w:val="af-ZA"/>
        </w:rPr>
        <w:t xml:space="preserve"> </w:t>
      </w:r>
      <w:r>
        <w:rPr>
          <w:rFonts w:ascii="GHEA Grapalat" w:hAnsi="GHEA Grapalat"/>
          <w:i/>
          <w:sz w:val="16"/>
          <w:szCs w:val="16"/>
        </w:rPr>
        <w:t>ավելացված</w:t>
      </w:r>
      <w:r>
        <w:rPr>
          <w:rFonts w:ascii="GHEA Grapalat" w:hAnsi="GHEA Grapalat"/>
          <w:i/>
          <w:sz w:val="16"/>
          <w:szCs w:val="16"/>
          <w:lang w:val="af-ZA"/>
        </w:rPr>
        <w:t xml:space="preserve"> </w:t>
      </w:r>
      <w:r>
        <w:rPr>
          <w:rFonts w:ascii="GHEA Grapalat" w:hAnsi="GHEA Grapalat"/>
          <w:i/>
          <w:sz w:val="16"/>
          <w:szCs w:val="16"/>
        </w:rPr>
        <w:t>արժեքի</w:t>
      </w:r>
      <w:r>
        <w:rPr>
          <w:rFonts w:ascii="GHEA Grapalat" w:hAnsi="GHEA Grapalat"/>
          <w:i/>
          <w:sz w:val="16"/>
          <w:szCs w:val="16"/>
          <w:lang w:val="af-ZA"/>
        </w:rPr>
        <w:t xml:space="preserve"> </w:t>
      </w:r>
      <w:r>
        <w:rPr>
          <w:rFonts w:ascii="GHEA Grapalat" w:hAnsi="GHEA Grapalat"/>
          <w:i/>
          <w:sz w:val="16"/>
          <w:szCs w:val="16"/>
        </w:rPr>
        <w:t>հարկ</w:t>
      </w:r>
      <w:r>
        <w:rPr>
          <w:rFonts w:ascii="GHEA Grapalat" w:hAnsi="GHEA Grapalat"/>
          <w:i/>
          <w:sz w:val="16"/>
          <w:szCs w:val="16"/>
          <w:lang w:val="af-ZA"/>
        </w:rPr>
        <w:t xml:space="preserve"> </w:t>
      </w:r>
      <w:r>
        <w:rPr>
          <w:rFonts w:ascii="GHEA Grapalat" w:hAnsi="GHEA Grapalat"/>
          <w:i/>
          <w:sz w:val="16"/>
          <w:szCs w:val="16"/>
        </w:rPr>
        <w:t>վճարող</w:t>
      </w:r>
      <w:r>
        <w:rPr>
          <w:rFonts w:ascii="GHEA Grapalat" w:hAnsi="GHEA Grapalat"/>
          <w:i/>
          <w:sz w:val="16"/>
          <w:szCs w:val="16"/>
          <w:lang w:val="af-ZA"/>
        </w:rPr>
        <w:t xml:space="preserve"> </w:t>
      </w:r>
      <w:r>
        <w:rPr>
          <w:rFonts w:ascii="GHEA Grapalat" w:hAnsi="GHEA Grapalat"/>
          <w:i/>
          <w:sz w:val="16"/>
          <w:szCs w:val="16"/>
        </w:rPr>
        <w:t>է</w:t>
      </w:r>
      <w:r>
        <w:rPr>
          <w:rFonts w:ascii="GHEA Grapalat" w:hAnsi="GHEA Grapalat"/>
          <w:i/>
          <w:sz w:val="16"/>
          <w:szCs w:val="16"/>
          <w:lang w:val="af-ZA"/>
        </w:rPr>
        <w:t xml:space="preserve">, </w:t>
      </w:r>
      <w:r>
        <w:rPr>
          <w:rFonts w:ascii="GHEA Grapalat" w:hAnsi="GHEA Grapalat"/>
          <w:i/>
          <w:sz w:val="16"/>
          <w:szCs w:val="16"/>
        </w:rPr>
        <w:t>ապա</w:t>
      </w:r>
      <w:r>
        <w:rPr>
          <w:rFonts w:ascii="GHEA Grapalat" w:hAnsi="GHEA Grapalat"/>
          <w:i/>
          <w:sz w:val="16"/>
          <w:szCs w:val="16"/>
          <w:lang w:val="af-ZA"/>
        </w:rPr>
        <w:t xml:space="preserve"> </w:t>
      </w:r>
      <w:r>
        <w:rPr>
          <w:rFonts w:ascii="GHEA Grapalat" w:hAnsi="GHEA Grapalat"/>
          <w:i/>
          <w:sz w:val="16"/>
          <w:szCs w:val="16"/>
        </w:rPr>
        <w:t>տվյալ</w:t>
      </w:r>
      <w:r>
        <w:rPr>
          <w:rFonts w:ascii="GHEA Grapalat" w:hAnsi="GHEA Grapalat"/>
          <w:i/>
          <w:sz w:val="16"/>
          <w:szCs w:val="16"/>
          <w:lang w:val="af-ZA"/>
        </w:rPr>
        <w:t xml:space="preserve"> </w:t>
      </w:r>
      <w:r>
        <w:rPr>
          <w:rFonts w:ascii="GHEA Grapalat" w:hAnsi="GHEA Grapalat"/>
          <w:i/>
          <w:sz w:val="16"/>
          <w:szCs w:val="16"/>
        </w:rPr>
        <w:t>պայմանագրի</w:t>
      </w:r>
      <w:r>
        <w:rPr>
          <w:rFonts w:ascii="GHEA Grapalat" w:hAnsi="GHEA Grapalat"/>
          <w:i/>
          <w:sz w:val="16"/>
          <w:szCs w:val="16"/>
          <w:lang w:val="af-ZA"/>
        </w:rPr>
        <w:t xml:space="preserve"> </w:t>
      </w:r>
      <w:r>
        <w:rPr>
          <w:rFonts w:ascii="GHEA Grapalat" w:hAnsi="GHEA Grapalat"/>
          <w:i/>
          <w:sz w:val="16"/>
          <w:szCs w:val="16"/>
        </w:rPr>
        <w:t>գծով</w:t>
      </w:r>
      <w:r>
        <w:rPr>
          <w:rFonts w:ascii="GHEA Grapalat" w:hAnsi="GHEA Grapalat"/>
          <w:i/>
          <w:sz w:val="16"/>
          <w:szCs w:val="16"/>
          <w:lang w:val="af-ZA"/>
        </w:rPr>
        <w:t xml:space="preserve"> </w:t>
      </w:r>
      <w:r>
        <w:rPr>
          <w:rFonts w:ascii="GHEA Grapalat" w:hAnsi="GHEA Grapalat"/>
          <w:i/>
          <w:sz w:val="16"/>
          <w:szCs w:val="16"/>
        </w:rPr>
        <w:t>Հայաստանի</w:t>
      </w:r>
      <w:r>
        <w:rPr>
          <w:rFonts w:ascii="GHEA Grapalat" w:hAnsi="GHEA Grapalat"/>
          <w:i/>
          <w:sz w:val="16"/>
          <w:szCs w:val="16"/>
          <w:lang w:val="af-ZA"/>
        </w:rPr>
        <w:t xml:space="preserve"> </w:t>
      </w:r>
      <w:r>
        <w:rPr>
          <w:rFonts w:ascii="GHEA Grapalat" w:hAnsi="GHEA Grapalat"/>
          <w:i/>
          <w:sz w:val="16"/>
          <w:szCs w:val="16"/>
        </w:rPr>
        <w:t>Հանրապետության</w:t>
      </w:r>
      <w:r>
        <w:rPr>
          <w:rFonts w:ascii="GHEA Grapalat" w:hAnsi="GHEA Grapalat"/>
          <w:i/>
          <w:sz w:val="16"/>
          <w:szCs w:val="16"/>
          <w:lang w:val="af-ZA"/>
        </w:rPr>
        <w:t xml:space="preserve"> </w:t>
      </w:r>
      <w:r>
        <w:rPr>
          <w:rFonts w:ascii="GHEA Grapalat" w:hAnsi="GHEA Grapalat"/>
          <w:i/>
          <w:sz w:val="16"/>
          <w:szCs w:val="16"/>
        </w:rPr>
        <w:t>պետական</w:t>
      </w:r>
      <w:r>
        <w:rPr>
          <w:rFonts w:ascii="GHEA Grapalat" w:hAnsi="GHEA Grapalat"/>
          <w:i/>
          <w:sz w:val="16"/>
          <w:szCs w:val="16"/>
          <w:lang w:val="af-ZA"/>
        </w:rPr>
        <w:t xml:space="preserve"> </w:t>
      </w:r>
      <w:r>
        <w:rPr>
          <w:rFonts w:ascii="GHEA Grapalat" w:hAnsi="GHEA Grapalat"/>
          <w:i/>
          <w:sz w:val="16"/>
          <w:szCs w:val="16"/>
        </w:rPr>
        <w:t>բյուջե</w:t>
      </w:r>
      <w:r>
        <w:rPr>
          <w:rFonts w:ascii="GHEA Grapalat" w:hAnsi="GHEA Grapalat"/>
          <w:i/>
          <w:sz w:val="16"/>
          <w:szCs w:val="16"/>
          <w:lang w:val="af-ZA"/>
        </w:rPr>
        <w:t xml:space="preserve"> </w:t>
      </w:r>
      <w:r>
        <w:rPr>
          <w:rFonts w:ascii="GHEA Grapalat" w:hAnsi="GHEA Grapalat"/>
          <w:i/>
          <w:sz w:val="16"/>
          <w:szCs w:val="16"/>
        </w:rPr>
        <w:t>վճարվելիք</w:t>
      </w:r>
      <w:r>
        <w:rPr>
          <w:rFonts w:ascii="GHEA Grapalat" w:hAnsi="GHEA Grapalat"/>
          <w:i/>
          <w:sz w:val="16"/>
          <w:szCs w:val="16"/>
          <w:lang w:val="af-ZA"/>
        </w:rPr>
        <w:t xml:space="preserve"> </w:t>
      </w:r>
      <w:r>
        <w:rPr>
          <w:rFonts w:ascii="GHEA Grapalat" w:hAnsi="GHEA Grapalat"/>
          <w:i/>
          <w:sz w:val="16"/>
          <w:szCs w:val="16"/>
        </w:rPr>
        <w:t>ավելացված</w:t>
      </w:r>
      <w:r>
        <w:rPr>
          <w:rFonts w:ascii="GHEA Grapalat" w:hAnsi="GHEA Grapalat"/>
          <w:i/>
          <w:sz w:val="16"/>
          <w:szCs w:val="16"/>
          <w:lang w:val="af-ZA"/>
        </w:rPr>
        <w:t xml:space="preserve"> </w:t>
      </w:r>
      <w:r>
        <w:rPr>
          <w:rFonts w:ascii="GHEA Grapalat" w:hAnsi="GHEA Grapalat"/>
          <w:i/>
          <w:sz w:val="16"/>
          <w:szCs w:val="16"/>
        </w:rPr>
        <w:t>արժեքի</w:t>
      </w:r>
      <w:r>
        <w:rPr>
          <w:rFonts w:ascii="GHEA Grapalat" w:hAnsi="GHEA Grapalat"/>
          <w:i/>
          <w:sz w:val="16"/>
          <w:szCs w:val="16"/>
          <w:lang w:val="af-ZA"/>
        </w:rPr>
        <w:t xml:space="preserve"> </w:t>
      </w:r>
      <w:r>
        <w:rPr>
          <w:rFonts w:ascii="GHEA Grapalat" w:hAnsi="GHEA Grapalat"/>
          <w:i/>
          <w:sz w:val="16"/>
          <w:szCs w:val="16"/>
        </w:rPr>
        <w:t>հարկի</w:t>
      </w:r>
      <w:r>
        <w:rPr>
          <w:rFonts w:ascii="GHEA Grapalat" w:hAnsi="GHEA Grapalat"/>
          <w:i/>
          <w:sz w:val="16"/>
          <w:szCs w:val="16"/>
          <w:lang w:val="af-ZA"/>
        </w:rPr>
        <w:t xml:space="preserve"> </w:t>
      </w:r>
      <w:r>
        <w:rPr>
          <w:rFonts w:ascii="GHEA Grapalat" w:hAnsi="GHEA Grapalat"/>
          <w:i/>
          <w:sz w:val="16"/>
          <w:szCs w:val="16"/>
        </w:rPr>
        <w:t>գումարը</w:t>
      </w:r>
      <w:r>
        <w:rPr>
          <w:rFonts w:ascii="GHEA Grapalat" w:hAnsi="GHEA Grapalat"/>
          <w:i/>
          <w:sz w:val="16"/>
          <w:szCs w:val="16"/>
          <w:lang w:val="af-ZA"/>
        </w:rPr>
        <w:t xml:space="preserve"> </w:t>
      </w:r>
      <w:r>
        <w:rPr>
          <w:rFonts w:ascii="GHEA Grapalat" w:hAnsi="GHEA Grapalat"/>
          <w:i/>
          <w:sz w:val="16"/>
          <w:szCs w:val="16"/>
        </w:rPr>
        <w:t>նշվում</w:t>
      </w:r>
      <w:r>
        <w:rPr>
          <w:rFonts w:ascii="GHEA Grapalat" w:hAnsi="GHEA Grapalat"/>
          <w:i/>
          <w:sz w:val="16"/>
          <w:szCs w:val="16"/>
          <w:lang w:val="af-ZA"/>
        </w:rPr>
        <w:t xml:space="preserve"> </w:t>
      </w:r>
      <w:r>
        <w:rPr>
          <w:rFonts w:ascii="GHEA Grapalat" w:hAnsi="GHEA Grapalat"/>
          <w:i/>
          <w:sz w:val="16"/>
          <w:szCs w:val="16"/>
        </w:rPr>
        <w:t>է</w:t>
      </w:r>
      <w:r>
        <w:rPr>
          <w:rFonts w:ascii="GHEA Grapalat" w:hAnsi="GHEA Grapalat"/>
          <w:i/>
          <w:sz w:val="16"/>
          <w:szCs w:val="16"/>
          <w:lang w:val="af-ZA"/>
        </w:rPr>
        <w:t xml:space="preserve"> 5-</w:t>
      </w:r>
      <w:r>
        <w:rPr>
          <w:rFonts w:ascii="GHEA Grapalat" w:hAnsi="GHEA Grapalat"/>
          <w:i/>
          <w:sz w:val="16"/>
          <w:szCs w:val="16"/>
        </w:rPr>
        <w:t>րդ</w:t>
      </w:r>
      <w:r>
        <w:rPr>
          <w:rFonts w:ascii="GHEA Grapalat" w:hAnsi="GHEA Grapalat"/>
          <w:i/>
          <w:sz w:val="16"/>
          <w:szCs w:val="16"/>
          <w:lang w:val="af-ZA"/>
        </w:rPr>
        <w:t xml:space="preserve"> </w:t>
      </w:r>
      <w:r>
        <w:rPr>
          <w:rFonts w:ascii="GHEA Grapalat" w:hAnsi="GHEA Grapalat"/>
          <w:i/>
          <w:sz w:val="16"/>
          <w:szCs w:val="16"/>
        </w:rPr>
        <w:t>սյունակում։</w:t>
      </w:r>
    </w:p>
    <w:p w:rsidR="00F228B0" w:rsidRDefault="00F228B0" w:rsidP="006E5207">
      <w:pPr>
        <w:pStyle w:val="a6"/>
        <w:rPr>
          <w:del w:id="14" w:author="User" w:date="2019-05-26T09:57:00Z"/>
          <w:i/>
          <w:lang w:val="af-ZA"/>
        </w:rPr>
      </w:pPr>
    </w:p>
  </w:footnote>
  <w:footnote w:id="10">
    <w:p w:rsidR="00F228B0" w:rsidRPr="0069073C" w:rsidRDefault="00F228B0" w:rsidP="006E5207">
      <w:pPr>
        <w:pStyle w:val="a6"/>
        <w:rPr>
          <w:del w:id="15" w:author="User" w:date="2019-05-26T10:01:00Z"/>
          <w:rFonts w:ascii="GHEA Grapalat" w:hAnsi="GHEA Grapalat"/>
          <w:i/>
          <w:sz w:val="16"/>
          <w:szCs w:val="16"/>
          <w:lang w:val="af-ZA"/>
        </w:rPr>
      </w:pPr>
      <w:r w:rsidRPr="0069073C">
        <w:rPr>
          <w:rFonts w:ascii="GHEA Grapalat" w:hAnsi="GHEA Grapalat"/>
          <w:i/>
          <w:color w:val="FFFFFF"/>
          <w:sz w:val="16"/>
          <w:szCs w:val="16"/>
          <w:vertAlign w:val="superscript"/>
          <w:lang w:val="af-ZA"/>
        </w:rPr>
        <w:t>29</w:t>
      </w:r>
      <w:r w:rsidRPr="0069073C">
        <w:rPr>
          <w:rFonts w:ascii="GHEA Grapalat" w:hAnsi="GHEA Grapalat"/>
          <w:i/>
          <w:sz w:val="16"/>
          <w:szCs w:val="16"/>
          <w:vertAlign w:val="superscript"/>
          <w:lang w:val="af-ZA"/>
        </w:rPr>
        <w:t xml:space="preserve"> 17</w:t>
      </w:r>
      <w:r w:rsidRPr="0069073C">
        <w:rPr>
          <w:rFonts w:ascii="GHEA Grapalat" w:hAnsi="GHEA Grapalat" w:cs="Sylfaen"/>
          <w:i/>
          <w:sz w:val="16"/>
          <w:szCs w:val="16"/>
          <w:lang w:val="hy-AM"/>
        </w:rPr>
        <w:t>Եթե</w:t>
      </w:r>
      <w:r w:rsidRPr="0069073C">
        <w:rPr>
          <w:rFonts w:ascii="GHEA Grapalat" w:hAnsi="GHEA Grapalat"/>
          <w:i/>
          <w:sz w:val="16"/>
          <w:szCs w:val="16"/>
          <w:lang w:val="hy-AM"/>
        </w:rPr>
        <w:t xml:space="preserve"> </w:t>
      </w:r>
      <w:r w:rsidRPr="0069073C">
        <w:rPr>
          <w:rFonts w:ascii="GHEA Grapalat" w:hAnsi="GHEA Grapalat" w:cs="Sylfaen"/>
          <w:i/>
          <w:sz w:val="16"/>
          <w:szCs w:val="16"/>
        </w:rPr>
        <w:t>Վ</w:t>
      </w:r>
      <w:r w:rsidRPr="0069073C">
        <w:rPr>
          <w:rFonts w:ascii="GHEA Grapalat" w:hAnsi="GHEA Grapalat" w:cs="Sylfaen"/>
          <w:i/>
          <w:sz w:val="16"/>
          <w:szCs w:val="16"/>
          <w:lang w:val="hy-AM"/>
        </w:rPr>
        <w:t>աճառողի</w:t>
      </w:r>
      <w:r w:rsidRPr="0069073C">
        <w:rPr>
          <w:rFonts w:ascii="GHEA Grapalat" w:hAnsi="GHEA Grapalat"/>
          <w:i/>
          <w:sz w:val="16"/>
          <w:szCs w:val="16"/>
          <w:lang w:val="hy-AM"/>
        </w:rPr>
        <w:t xml:space="preserve"> </w:t>
      </w:r>
      <w:r w:rsidRPr="0069073C">
        <w:rPr>
          <w:rFonts w:ascii="GHEA Grapalat" w:hAnsi="GHEA Grapalat" w:cs="Sylfaen"/>
          <w:i/>
          <w:sz w:val="16"/>
          <w:szCs w:val="16"/>
          <w:lang w:val="hy-AM"/>
        </w:rPr>
        <w:t>կողմից</w:t>
      </w:r>
      <w:r w:rsidRPr="0069073C">
        <w:rPr>
          <w:rFonts w:ascii="GHEA Grapalat" w:hAnsi="GHEA Grapalat"/>
          <w:i/>
          <w:sz w:val="16"/>
          <w:szCs w:val="16"/>
          <w:lang w:val="hy-AM"/>
        </w:rPr>
        <w:t xml:space="preserve"> </w:t>
      </w:r>
      <w:r w:rsidRPr="0069073C">
        <w:rPr>
          <w:rFonts w:ascii="GHEA Grapalat" w:hAnsi="GHEA Grapalat" w:cs="Sylfaen"/>
          <w:i/>
          <w:sz w:val="16"/>
          <w:szCs w:val="16"/>
          <w:lang w:val="hy-AM"/>
        </w:rPr>
        <w:t>գնային</w:t>
      </w:r>
      <w:r w:rsidRPr="0069073C">
        <w:rPr>
          <w:rFonts w:ascii="GHEA Grapalat" w:hAnsi="GHEA Grapalat"/>
          <w:i/>
          <w:sz w:val="16"/>
          <w:szCs w:val="16"/>
          <w:lang w:val="hy-AM"/>
        </w:rPr>
        <w:t xml:space="preserve"> </w:t>
      </w:r>
      <w:r w:rsidRPr="0069073C">
        <w:rPr>
          <w:rFonts w:ascii="GHEA Grapalat" w:hAnsi="GHEA Grapalat" w:cs="Sylfaen"/>
          <w:i/>
          <w:sz w:val="16"/>
          <w:szCs w:val="16"/>
          <w:lang w:val="hy-AM"/>
        </w:rPr>
        <w:t>ա</w:t>
      </w:r>
      <w:r w:rsidRPr="0069073C">
        <w:rPr>
          <w:rFonts w:ascii="GHEA Grapalat" w:hAnsi="GHEA Grapalat" w:cs="Sylfaen"/>
          <w:i/>
          <w:sz w:val="16"/>
          <w:szCs w:val="16"/>
        </w:rPr>
        <w:t>ռաջարկը</w:t>
      </w:r>
      <w:r w:rsidRPr="0069073C">
        <w:rPr>
          <w:rFonts w:ascii="GHEA Grapalat" w:hAnsi="GHEA Grapalat"/>
          <w:i/>
          <w:sz w:val="16"/>
          <w:szCs w:val="16"/>
          <w:lang w:val="af-ZA"/>
        </w:rPr>
        <w:t xml:space="preserve"> </w:t>
      </w:r>
      <w:r w:rsidRPr="0069073C">
        <w:rPr>
          <w:rFonts w:ascii="GHEA Grapalat" w:hAnsi="GHEA Grapalat" w:cs="Sylfaen"/>
          <w:i/>
          <w:sz w:val="16"/>
          <w:szCs w:val="16"/>
        </w:rPr>
        <w:t>ներկայացվել</w:t>
      </w:r>
      <w:r w:rsidRPr="0069073C">
        <w:rPr>
          <w:rFonts w:ascii="GHEA Grapalat" w:hAnsi="GHEA Grapalat"/>
          <w:i/>
          <w:sz w:val="16"/>
          <w:szCs w:val="16"/>
          <w:lang w:val="af-ZA"/>
        </w:rPr>
        <w:t xml:space="preserve"> </w:t>
      </w:r>
      <w:r w:rsidRPr="0069073C">
        <w:rPr>
          <w:rFonts w:ascii="GHEA Grapalat" w:hAnsi="GHEA Grapalat" w:cs="Sylfaen"/>
          <w:i/>
          <w:sz w:val="16"/>
          <w:szCs w:val="16"/>
        </w:rPr>
        <w:t>է</w:t>
      </w:r>
      <w:r w:rsidRPr="0069073C">
        <w:rPr>
          <w:rFonts w:ascii="GHEA Grapalat" w:hAnsi="GHEA Grapalat"/>
          <w:i/>
          <w:sz w:val="16"/>
          <w:szCs w:val="16"/>
          <w:lang w:val="af-ZA"/>
        </w:rPr>
        <w:t xml:space="preserve"> </w:t>
      </w:r>
      <w:r w:rsidRPr="0069073C">
        <w:rPr>
          <w:rFonts w:ascii="GHEA Grapalat" w:hAnsi="GHEA Grapalat" w:cs="Sylfaen"/>
          <w:i/>
          <w:sz w:val="16"/>
          <w:szCs w:val="16"/>
        </w:rPr>
        <w:t>առանց</w:t>
      </w:r>
      <w:r w:rsidRPr="0069073C">
        <w:rPr>
          <w:rFonts w:ascii="GHEA Grapalat" w:hAnsi="GHEA Grapalat"/>
          <w:i/>
          <w:sz w:val="16"/>
          <w:szCs w:val="16"/>
          <w:lang w:val="af-ZA"/>
        </w:rPr>
        <w:t xml:space="preserve"> </w:t>
      </w:r>
      <w:r w:rsidRPr="0069073C">
        <w:rPr>
          <w:rFonts w:ascii="GHEA Grapalat" w:hAnsi="GHEA Grapalat" w:cs="Sylfaen"/>
          <w:i/>
          <w:sz w:val="16"/>
          <w:szCs w:val="16"/>
        </w:rPr>
        <w:t>ԱԱՀ</w:t>
      </w:r>
      <w:r w:rsidRPr="0069073C">
        <w:rPr>
          <w:rFonts w:ascii="GHEA Grapalat" w:hAnsi="GHEA Grapalat"/>
          <w:i/>
          <w:sz w:val="16"/>
          <w:szCs w:val="16"/>
          <w:lang w:val="af-ZA"/>
        </w:rPr>
        <w:t>-</w:t>
      </w:r>
      <w:r w:rsidRPr="0069073C">
        <w:rPr>
          <w:rFonts w:ascii="GHEA Grapalat" w:hAnsi="GHEA Grapalat" w:cs="Sylfaen"/>
          <w:i/>
          <w:sz w:val="16"/>
          <w:szCs w:val="16"/>
        </w:rPr>
        <w:t>ի</w:t>
      </w:r>
      <w:r w:rsidRPr="0069073C">
        <w:rPr>
          <w:rFonts w:ascii="GHEA Grapalat" w:hAnsi="GHEA Grapalat"/>
          <w:i/>
          <w:sz w:val="16"/>
          <w:szCs w:val="16"/>
          <w:lang w:val="af-ZA"/>
        </w:rPr>
        <w:t xml:space="preserve">, </w:t>
      </w:r>
      <w:r w:rsidRPr="0069073C">
        <w:rPr>
          <w:rFonts w:ascii="GHEA Grapalat" w:hAnsi="GHEA Grapalat" w:cs="Sylfaen"/>
          <w:i/>
          <w:sz w:val="16"/>
          <w:szCs w:val="16"/>
        </w:rPr>
        <w:t>ապա</w:t>
      </w:r>
      <w:r w:rsidRPr="0069073C">
        <w:rPr>
          <w:rFonts w:ascii="GHEA Grapalat" w:hAnsi="GHEA Grapalat"/>
          <w:i/>
          <w:sz w:val="16"/>
          <w:szCs w:val="16"/>
          <w:lang w:val="af-ZA"/>
        </w:rPr>
        <w:t xml:space="preserve"> </w:t>
      </w:r>
      <w:r w:rsidRPr="0069073C">
        <w:rPr>
          <w:rFonts w:ascii="GHEA Grapalat" w:hAnsi="GHEA Grapalat" w:cs="Sylfaen"/>
          <w:i/>
          <w:sz w:val="16"/>
          <w:szCs w:val="16"/>
        </w:rPr>
        <w:t>պայմանագիրը</w:t>
      </w:r>
      <w:r w:rsidRPr="0069073C">
        <w:rPr>
          <w:rFonts w:ascii="GHEA Grapalat" w:hAnsi="GHEA Grapalat"/>
          <w:i/>
          <w:sz w:val="16"/>
          <w:szCs w:val="16"/>
          <w:lang w:val="af-ZA"/>
        </w:rPr>
        <w:t xml:space="preserve"> </w:t>
      </w:r>
      <w:r w:rsidRPr="0069073C">
        <w:rPr>
          <w:rFonts w:ascii="GHEA Grapalat" w:hAnsi="GHEA Grapalat" w:cs="Sylfaen"/>
          <w:i/>
          <w:sz w:val="16"/>
          <w:szCs w:val="16"/>
        </w:rPr>
        <w:t>կնքելիս</w:t>
      </w:r>
      <w:r w:rsidRPr="0069073C">
        <w:rPr>
          <w:rFonts w:ascii="GHEA Grapalat" w:hAnsi="GHEA Grapalat"/>
          <w:i/>
          <w:sz w:val="16"/>
          <w:szCs w:val="16"/>
          <w:lang w:val="af-ZA"/>
        </w:rPr>
        <w:t xml:space="preserve"> «</w:t>
      </w:r>
      <w:r w:rsidRPr="0069073C">
        <w:rPr>
          <w:rFonts w:ascii="GHEA Grapalat" w:hAnsi="GHEA Grapalat" w:cs="Sylfaen"/>
          <w:i/>
          <w:sz w:val="16"/>
          <w:szCs w:val="16"/>
        </w:rPr>
        <w:t>ներառյալ</w:t>
      </w:r>
      <w:r w:rsidRPr="0069073C">
        <w:rPr>
          <w:rFonts w:ascii="GHEA Grapalat" w:hAnsi="GHEA Grapalat"/>
          <w:i/>
          <w:sz w:val="16"/>
          <w:szCs w:val="16"/>
          <w:lang w:val="af-ZA"/>
        </w:rPr>
        <w:t xml:space="preserve"> </w:t>
      </w:r>
      <w:r w:rsidRPr="0069073C">
        <w:rPr>
          <w:rFonts w:ascii="GHEA Grapalat" w:hAnsi="GHEA Grapalat" w:cs="Sylfaen"/>
          <w:i/>
          <w:sz w:val="16"/>
          <w:szCs w:val="16"/>
        </w:rPr>
        <w:t>ԱԱՀ</w:t>
      </w:r>
      <w:r w:rsidRPr="0069073C">
        <w:rPr>
          <w:rFonts w:ascii="GHEA Grapalat" w:hAnsi="GHEA Grapalat"/>
          <w:i/>
          <w:sz w:val="16"/>
          <w:szCs w:val="16"/>
          <w:lang w:val="af-ZA"/>
        </w:rPr>
        <w:t>-</w:t>
      </w:r>
      <w:r w:rsidRPr="0069073C">
        <w:rPr>
          <w:rFonts w:ascii="GHEA Grapalat" w:hAnsi="GHEA Grapalat" w:cs="Sylfaen"/>
          <w:i/>
          <w:sz w:val="16"/>
          <w:szCs w:val="16"/>
        </w:rPr>
        <w:t>ն</w:t>
      </w:r>
      <w:r w:rsidRPr="0069073C">
        <w:rPr>
          <w:rFonts w:ascii="GHEA Grapalat" w:hAnsi="GHEA Grapalat"/>
          <w:i/>
          <w:sz w:val="16"/>
          <w:szCs w:val="16"/>
          <w:lang w:val="af-ZA"/>
        </w:rPr>
        <w:t xml:space="preserve">» </w:t>
      </w:r>
      <w:r w:rsidRPr="0069073C">
        <w:rPr>
          <w:rFonts w:ascii="GHEA Grapalat" w:hAnsi="GHEA Grapalat" w:cs="Sylfaen"/>
          <w:i/>
          <w:sz w:val="16"/>
          <w:szCs w:val="16"/>
        </w:rPr>
        <w:t>բառերը</w:t>
      </w:r>
      <w:r w:rsidRPr="0069073C">
        <w:rPr>
          <w:rFonts w:ascii="GHEA Grapalat" w:hAnsi="GHEA Grapalat"/>
          <w:i/>
          <w:sz w:val="16"/>
          <w:szCs w:val="16"/>
          <w:lang w:val="af-ZA"/>
        </w:rPr>
        <w:t xml:space="preserve"> </w:t>
      </w:r>
      <w:r w:rsidRPr="0069073C">
        <w:rPr>
          <w:rFonts w:ascii="GHEA Grapalat" w:hAnsi="GHEA Grapalat" w:cs="Sylfaen"/>
          <w:i/>
          <w:sz w:val="16"/>
          <w:szCs w:val="16"/>
        </w:rPr>
        <w:t>հանվում</w:t>
      </w:r>
      <w:r w:rsidRPr="0069073C">
        <w:rPr>
          <w:rFonts w:ascii="GHEA Grapalat" w:hAnsi="GHEA Grapalat"/>
          <w:i/>
          <w:sz w:val="16"/>
          <w:szCs w:val="16"/>
          <w:lang w:val="af-ZA"/>
        </w:rPr>
        <w:t xml:space="preserve"> </w:t>
      </w:r>
      <w:r w:rsidRPr="0069073C">
        <w:rPr>
          <w:rFonts w:ascii="GHEA Grapalat" w:hAnsi="GHEA Grapalat" w:cs="Sylfaen"/>
          <w:i/>
          <w:sz w:val="16"/>
          <w:szCs w:val="16"/>
        </w:rPr>
        <w:t>են</w:t>
      </w:r>
      <w:r w:rsidRPr="0069073C">
        <w:rPr>
          <w:rFonts w:ascii="GHEA Grapalat" w:hAnsi="GHEA Grapalat"/>
          <w:i/>
          <w:sz w:val="16"/>
          <w:szCs w:val="16"/>
          <w:lang w:val="af-ZA"/>
        </w:rPr>
        <w:t>:</w:t>
      </w:r>
    </w:p>
  </w:footnote>
  <w:footnote w:id="11">
    <w:p w:rsidR="00F228B0" w:rsidRPr="0069073C" w:rsidRDefault="00F228B0" w:rsidP="006E5207">
      <w:pPr>
        <w:pStyle w:val="a6"/>
        <w:jc w:val="both"/>
        <w:rPr>
          <w:del w:id="16" w:author="User" w:date="2019-05-26T10:01:00Z"/>
          <w:rFonts w:ascii="GHEA Grapalat" w:hAnsi="GHEA Grapalat"/>
          <w:i/>
          <w:sz w:val="16"/>
          <w:szCs w:val="16"/>
          <w:lang w:val="hy-AM"/>
        </w:rPr>
      </w:pPr>
      <w:r w:rsidRPr="0069073C">
        <w:rPr>
          <w:rFonts w:ascii="GHEA Grapalat" w:hAnsi="GHEA Grapalat"/>
          <w:i/>
          <w:color w:val="FFFFFF"/>
          <w:sz w:val="16"/>
          <w:szCs w:val="16"/>
          <w:vertAlign w:val="superscript"/>
          <w:lang w:val="af-ZA"/>
        </w:rPr>
        <w:t>30</w:t>
      </w:r>
      <w:r w:rsidRPr="0069073C">
        <w:rPr>
          <w:rFonts w:ascii="GHEA Grapalat" w:hAnsi="GHEA Grapalat"/>
          <w:i/>
          <w:sz w:val="16"/>
          <w:szCs w:val="16"/>
          <w:vertAlign w:val="superscript"/>
          <w:lang w:val="af-ZA"/>
        </w:rPr>
        <w:t xml:space="preserve"> 18</w:t>
      </w:r>
      <w:r w:rsidRPr="0069073C">
        <w:rPr>
          <w:rFonts w:ascii="GHEA Grapalat" w:hAnsi="GHEA Grapalat" w:cs="Sylfaen"/>
          <w:i/>
          <w:sz w:val="16"/>
          <w:szCs w:val="16"/>
        </w:rPr>
        <w:t>Վաճառողը</w:t>
      </w:r>
      <w:r w:rsidRPr="0069073C">
        <w:rPr>
          <w:rFonts w:ascii="GHEA Grapalat" w:hAnsi="GHEA Grapalat"/>
          <w:i/>
          <w:sz w:val="16"/>
          <w:szCs w:val="16"/>
        </w:rPr>
        <w:t xml:space="preserve"> </w:t>
      </w:r>
      <w:r w:rsidRPr="0069073C">
        <w:rPr>
          <w:rFonts w:ascii="GHEA Grapalat" w:hAnsi="GHEA Grapalat" w:cs="Sylfaen"/>
          <w:i/>
          <w:sz w:val="16"/>
          <w:szCs w:val="16"/>
        </w:rPr>
        <w:t>կարող</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հրաժարվել</w:t>
      </w:r>
      <w:r w:rsidRPr="0069073C">
        <w:rPr>
          <w:rFonts w:ascii="GHEA Grapalat" w:hAnsi="GHEA Grapalat"/>
          <w:i/>
          <w:sz w:val="16"/>
          <w:szCs w:val="16"/>
        </w:rPr>
        <w:t xml:space="preserve"> </w:t>
      </w:r>
      <w:r w:rsidRPr="0069073C">
        <w:rPr>
          <w:rFonts w:ascii="GHEA Grapalat" w:hAnsi="GHEA Grapalat" w:cs="Sylfaen"/>
          <w:i/>
          <w:sz w:val="16"/>
          <w:szCs w:val="16"/>
        </w:rPr>
        <w:t>առաջարկված</w:t>
      </w:r>
      <w:r w:rsidRPr="0069073C">
        <w:rPr>
          <w:rFonts w:ascii="GHEA Grapalat" w:hAnsi="GHEA Grapalat"/>
          <w:i/>
          <w:sz w:val="16"/>
          <w:szCs w:val="16"/>
        </w:rPr>
        <w:t xml:space="preserve"> </w:t>
      </w:r>
      <w:r w:rsidRPr="0069073C">
        <w:rPr>
          <w:rFonts w:ascii="GHEA Grapalat" w:hAnsi="GHEA Grapalat" w:cs="Sylfaen"/>
          <w:i/>
          <w:sz w:val="16"/>
          <w:szCs w:val="16"/>
        </w:rPr>
        <w:t>կանխավճարից</w:t>
      </w:r>
      <w:r w:rsidRPr="0069073C">
        <w:rPr>
          <w:rFonts w:ascii="GHEA Grapalat" w:hAnsi="GHEA Grapalat"/>
          <w:i/>
          <w:sz w:val="16"/>
          <w:szCs w:val="16"/>
        </w:rPr>
        <w:t xml:space="preserve"> </w:t>
      </w:r>
      <w:r w:rsidRPr="0069073C">
        <w:rPr>
          <w:rFonts w:ascii="GHEA Grapalat" w:hAnsi="GHEA Grapalat" w:cs="Sylfaen"/>
          <w:i/>
          <w:sz w:val="16"/>
          <w:szCs w:val="16"/>
        </w:rPr>
        <w:t>կամ</w:t>
      </w:r>
      <w:r w:rsidRPr="0069073C">
        <w:rPr>
          <w:rFonts w:ascii="GHEA Grapalat" w:hAnsi="GHEA Grapalat"/>
          <w:i/>
          <w:sz w:val="16"/>
          <w:szCs w:val="16"/>
        </w:rPr>
        <w:t xml:space="preserve"> </w:t>
      </w:r>
      <w:r w:rsidRPr="0069073C">
        <w:rPr>
          <w:rFonts w:ascii="GHEA Grapalat" w:hAnsi="GHEA Grapalat" w:cs="Sylfaen"/>
          <w:i/>
          <w:sz w:val="16"/>
          <w:szCs w:val="16"/>
        </w:rPr>
        <w:t>դրա</w:t>
      </w:r>
      <w:r w:rsidRPr="0069073C">
        <w:rPr>
          <w:rFonts w:ascii="GHEA Grapalat" w:hAnsi="GHEA Grapalat"/>
          <w:i/>
          <w:sz w:val="16"/>
          <w:szCs w:val="16"/>
        </w:rPr>
        <w:t xml:space="preserve"> </w:t>
      </w:r>
      <w:r w:rsidRPr="0069073C">
        <w:rPr>
          <w:rFonts w:ascii="GHEA Grapalat" w:hAnsi="GHEA Grapalat" w:cs="Sylfaen"/>
          <w:i/>
          <w:sz w:val="16"/>
          <w:szCs w:val="16"/>
        </w:rPr>
        <w:t>մի</w:t>
      </w:r>
      <w:r w:rsidRPr="0069073C">
        <w:rPr>
          <w:rFonts w:ascii="GHEA Grapalat" w:hAnsi="GHEA Grapalat"/>
          <w:i/>
          <w:sz w:val="16"/>
          <w:szCs w:val="16"/>
        </w:rPr>
        <w:t xml:space="preserve"> </w:t>
      </w:r>
      <w:r w:rsidRPr="0069073C">
        <w:rPr>
          <w:rFonts w:ascii="GHEA Grapalat" w:hAnsi="GHEA Grapalat" w:cs="Sylfaen"/>
          <w:i/>
          <w:sz w:val="16"/>
          <w:szCs w:val="16"/>
        </w:rPr>
        <w:t>մասից</w:t>
      </w:r>
      <w:r w:rsidRPr="0069073C">
        <w:rPr>
          <w:rFonts w:ascii="GHEA Grapalat" w:hAnsi="GHEA Grapalat"/>
          <w:i/>
          <w:sz w:val="16"/>
          <w:szCs w:val="16"/>
        </w:rPr>
        <w:t xml:space="preserve">: </w:t>
      </w:r>
      <w:r w:rsidRPr="0069073C">
        <w:rPr>
          <w:rFonts w:ascii="GHEA Grapalat" w:hAnsi="GHEA Grapalat" w:cs="Sylfaen"/>
          <w:i/>
          <w:sz w:val="16"/>
          <w:szCs w:val="16"/>
        </w:rPr>
        <w:t>Ընդ</w:t>
      </w:r>
      <w:r w:rsidRPr="0069073C">
        <w:rPr>
          <w:rFonts w:ascii="GHEA Grapalat" w:hAnsi="GHEA Grapalat"/>
          <w:i/>
          <w:sz w:val="16"/>
          <w:szCs w:val="16"/>
        </w:rPr>
        <w:t xml:space="preserve"> </w:t>
      </w:r>
      <w:r w:rsidRPr="0069073C">
        <w:rPr>
          <w:rFonts w:ascii="GHEA Grapalat" w:hAnsi="GHEA Grapalat" w:cs="Sylfaen"/>
          <w:i/>
          <w:sz w:val="16"/>
          <w:szCs w:val="16"/>
        </w:rPr>
        <w:t>որում</w:t>
      </w:r>
      <w:r w:rsidRPr="0069073C">
        <w:rPr>
          <w:rFonts w:ascii="GHEA Grapalat" w:hAnsi="GHEA Grapalat"/>
          <w:i/>
          <w:sz w:val="16"/>
          <w:szCs w:val="16"/>
        </w:rPr>
        <w:t xml:space="preserve"> </w:t>
      </w:r>
      <w:r w:rsidRPr="0069073C">
        <w:rPr>
          <w:rFonts w:ascii="GHEA Grapalat" w:hAnsi="GHEA Grapalat" w:cs="Sylfaen"/>
          <w:i/>
          <w:sz w:val="16"/>
          <w:szCs w:val="16"/>
        </w:rPr>
        <w:t>կնքվելիք</w:t>
      </w:r>
      <w:r w:rsidRPr="0069073C">
        <w:rPr>
          <w:rFonts w:ascii="GHEA Grapalat" w:hAnsi="GHEA Grapalat"/>
          <w:i/>
          <w:sz w:val="16"/>
          <w:szCs w:val="16"/>
          <w:lang w:val="af-ZA"/>
        </w:rPr>
        <w:t xml:space="preserve"> </w:t>
      </w:r>
      <w:r w:rsidRPr="0069073C">
        <w:rPr>
          <w:rFonts w:ascii="GHEA Grapalat" w:hAnsi="GHEA Grapalat" w:cs="Sylfaen"/>
          <w:i/>
          <w:sz w:val="16"/>
          <w:szCs w:val="16"/>
        </w:rPr>
        <w:t>պայմանագրում</w:t>
      </w:r>
      <w:r w:rsidRPr="0069073C">
        <w:rPr>
          <w:rFonts w:ascii="GHEA Grapalat" w:hAnsi="GHEA Grapalat"/>
          <w:i/>
          <w:sz w:val="16"/>
          <w:szCs w:val="16"/>
        </w:rPr>
        <w:t xml:space="preserve"> </w:t>
      </w:r>
      <w:r w:rsidRPr="0069073C">
        <w:rPr>
          <w:rFonts w:ascii="GHEA Grapalat" w:hAnsi="GHEA Grapalat" w:cs="Sylfaen"/>
          <w:i/>
          <w:sz w:val="16"/>
          <w:szCs w:val="16"/>
        </w:rPr>
        <w:t>կանխավճարը</w:t>
      </w:r>
      <w:r w:rsidRPr="0069073C">
        <w:rPr>
          <w:rFonts w:ascii="GHEA Grapalat" w:hAnsi="GHEA Grapalat"/>
          <w:i/>
          <w:sz w:val="16"/>
          <w:szCs w:val="16"/>
        </w:rPr>
        <w:t xml:space="preserve"> </w:t>
      </w:r>
      <w:r w:rsidRPr="0069073C">
        <w:rPr>
          <w:rFonts w:ascii="GHEA Grapalat" w:hAnsi="GHEA Grapalat" w:cs="Sylfaen"/>
          <w:i/>
          <w:sz w:val="16"/>
          <w:szCs w:val="16"/>
        </w:rPr>
        <w:t>սահմանվում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Գնորդի</w:t>
      </w:r>
      <w:r w:rsidRPr="0069073C">
        <w:rPr>
          <w:rFonts w:ascii="GHEA Grapalat" w:hAnsi="GHEA Grapalat"/>
          <w:i/>
          <w:sz w:val="16"/>
          <w:szCs w:val="16"/>
        </w:rPr>
        <w:t xml:space="preserve"> </w:t>
      </w:r>
      <w:r w:rsidRPr="0069073C">
        <w:rPr>
          <w:rFonts w:ascii="GHEA Grapalat" w:hAnsi="GHEA Grapalat" w:cs="Sylfaen"/>
          <w:i/>
          <w:sz w:val="16"/>
          <w:szCs w:val="16"/>
        </w:rPr>
        <w:t>և</w:t>
      </w:r>
      <w:r w:rsidRPr="0069073C">
        <w:rPr>
          <w:rFonts w:ascii="GHEA Grapalat" w:hAnsi="GHEA Grapalat"/>
          <w:i/>
          <w:sz w:val="16"/>
          <w:szCs w:val="16"/>
        </w:rPr>
        <w:t xml:space="preserve"> </w:t>
      </w:r>
      <w:r w:rsidRPr="0069073C">
        <w:rPr>
          <w:rFonts w:ascii="GHEA Grapalat" w:hAnsi="GHEA Grapalat" w:cs="Sylfaen"/>
          <w:i/>
          <w:sz w:val="16"/>
          <w:szCs w:val="16"/>
        </w:rPr>
        <w:t>Վաճառողի</w:t>
      </w:r>
      <w:r w:rsidRPr="0069073C">
        <w:rPr>
          <w:rFonts w:ascii="GHEA Grapalat" w:hAnsi="GHEA Grapalat"/>
          <w:i/>
          <w:sz w:val="16"/>
          <w:szCs w:val="16"/>
        </w:rPr>
        <w:t xml:space="preserve"> </w:t>
      </w:r>
      <w:r w:rsidRPr="0069073C">
        <w:rPr>
          <w:rFonts w:ascii="GHEA Grapalat" w:hAnsi="GHEA Grapalat" w:cs="Sylfaen"/>
          <w:i/>
          <w:sz w:val="16"/>
          <w:szCs w:val="16"/>
        </w:rPr>
        <w:t>միջև</w:t>
      </w:r>
      <w:r w:rsidRPr="0069073C">
        <w:rPr>
          <w:rFonts w:ascii="GHEA Grapalat" w:hAnsi="GHEA Grapalat"/>
          <w:i/>
          <w:sz w:val="16"/>
          <w:szCs w:val="16"/>
        </w:rPr>
        <w:t xml:space="preserve"> </w:t>
      </w:r>
      <w:r w:rsidRPr="0069073C">
        <w:rPr>
          <w:rFonts w:ascii="GHEA Grapalat" w:hAnsi="GHEA Grapalat" w:cs="Sylfaen"/>
          <w:i/>
          <w:sz w:val="16"/>
          <w:szCs w:val="16"/>
        </w:rPr>
        <w:t>համաձայնեցված</w:t>
      </w:r>
      <w:r w:rsidRPr="0069073C">
        <w:rPr>
          <w:rFonts w:ascii="GHEA Grapalat" w:hAnsi="GHEA Grapalat"/>
          <w:i/>
          <w:sz w:val="16"/>
          <w:szCs w:val="16"/>
        </w:rPr>
        <w:t xml:space="preserve"> </w:t>
      </w:r>
      <w:r w:rsidRPr="0069073C">
        <w:rPr>
          <w:rFonts w:ascii="GHEA Grapalat" w:hAnsi="GHEA Grapalat" w:cs="Sylfaen"/>
          <w:i/>
          <w:sz w:val="16"/>
          <w:szCs w:val="16"/>
        </w:rPr>
        <w:t>չափով</w:t>
      </w:r>
      <w:r w:rsidRPr="0069073C">
        <w:rPr>
          <w:rFonts w:ascii="GHEA Grapalat" w:hAnsi="GHEA Grapalat"/>
          <w:i/>
          <w:sz w:val="16"/>
          <w:szCs w:val="16"/>
        </w:rPr>
        <w:t>:</w:t>
      </w:r>
      <w:r w:rsidRPr="0069073C">
        <w:rPr>
          <w:rFonts w:ascii="GHEA Grapalat" w:hAnsi="GHEA Grapalat"/>
          <w:i/>
          <w:sz w:val="16"/>
          <w:szCs w:val="16"/>
          <w:lang w:val="af-ZA"/>
        </w:rPr>
        <w:t xml:space="preserve"> </w:t>
      </w:r>
      <w:r w:rsidRPr="0069073C">
        <w:rPr>
          <w:rFonts w:ascii="GHEA Grapalat" w:hAnsi="GHEA Grapalat" w:cs="Sylfaen"/>
          <w:i/>
          <w:sz w:val="16"/>
          <w:szCs w:val="16"/>
        </w:rPr>
        <w:t>Եթե</w:t>
      </w:r>
      <w:r w:rsidRPr="0069073C">
        <w:rPr>
          <w:rFonts w:ascii="GHEA Grapalat" w:hAnsi="GHEA Grapalat"/>
          <w:i/>
          <w:sz w:val="16"/>
          <w:szCs w:val="16"/>
          <w:lang w:val="af-ZA"/>
        </w:rPr>
        <w:t xml:space="preserve"> </w:t>
      </w:r>
      <w:r w:rsidRPr="0069073C">
        <w:rPr>
          <w:rFonts w:ascii="GHEA Grapalat" w:hAnsi="GHEA Grapalat" w:cs="Sylfaen"/>
          <w:i/>
          <w:sz w:val="16"/>
          <w:szCs w:val="16"/>
        </w:rPr>
        <w:t>պայմանագրով</w:t>
      </w:r>
      <w:r w:rsidRPr="0069073C">
        <w:rPr>
          <w:rFonts w:ascii="GHEA Grapalat" w:hAnsi="GHEA Grapalat"/>
          <w:i/>
          <w:sz w:val="16"/>
          <w:szCs w:val="16"/>
          <w:lang w:val="af-ZA"/>
        </w:rPr>
        <w:t xml:space="preserve"> </w:t>
      </w:r>
      <w:r w:rsidRPr="0069073C">
        <w:rPr>
          <w:rFonts w:ascii="GHEA Grapalat" w:hAnsi="GHEA Grapalat" w:cs="Sylfaen"/>
          <w:i/>
          <w:sz w:val="16"/>
          <w:szCs w:val="16"/>
        </w:rPr>
        <w:t>չի</w:t>
      </w:r>
      <w:r w:rsidRPr="0069073C">
        <w:rPr>
          <w:rFonts w:ascii="GHEA Grapalat" w:hAnsi="GHEA Grapalat"/>
          <w:i/>
          <w:sz w:val="16"/>
          <w:szCs w:val="16"/>
          <w:lang w:val="af-ZA"/>
        </w:rPr>
        <w:t xml:space="preserve"> </w:t>
      </w:r>
      <w:r w:rsidRPr="0069073C">
        <w:rPr>
          <w:rFonts w:ascii="GHEA Grapalat" w:hAnsi="GHEA Grapalat" w:cs="Sylfaen"/>
          <w:i/>
          <w:sz w:val="16"/>
          <w:szCs w:val="16"/>
        </w:rPr>
        <w:t>նախատեսվում</w:t>
      </w:r>
      <w:r w:rsidRPr="0069073C">
        <w:rPr>
          <w:rFonts w:ascii="GHEA Grapalat" w:hAnsi="GHEA Grapalat"/>
          <w:i/>
          <w:sz w:val="16"/>
          <w:szCs w:val="16"/>
          <w:lang w:val="af-ZA"/>
        </w:rPr>
        <w:t xml:space="preserve"> </w:t>
      </w:r>
      <w:r w:rsidRPr="0069073C">
        <w:rPr>
          <w:rFonts w:ascii="GHEA Grapalat" w:hAnsi="GHEA Grapalat" w:cs="Sylfaen"/>
          <w:i/>
          <w:sz w:val="16"/>
          <w:szCs w:val="16"/>
        </w:rPr>
        <w:t>կանխավճարի</w:t>
      </w:r>
      <w:r w:rsidRPr="0069073C">
        <w:rPr>
          <w:rFonts w:ascii="GHEA Grapalat" w:hAnsi="GHEA Grapalat"/>
          <w:i/>
          <w:sz w:val="16"/>
          <w:szCs w:val="16"/>
          <w:lang w:val="af-ZA"/>
        </w:rPr>
        <w:t xml:space="preserve"> </w:t>
      </w:r>
      <w:r w:rsidRPr="0069073C">
        <w:rPr>
          <w:rFonts w:ascii="GHEA Grapalat" w:hAnsi="GHEA Grapalat" w:cs="Sylfaen"/>
          <w:i/>
          <w:sz w:val="16"/>
          <w:szCs w:val="16"/>
        </w:rPr>
        <w:t>հատկացում</w:t>
      </w:r>
      <w:r w:rsidRPr="0069073C">
        <w:rPr>
          <w:rFonts w:ascii="GHEA Grapalat" w:hAnsi="GHEA Grapalat"/>
          <w:i/>
          <w:sz w:val="16"/>
          <w:szCs w:val="16"/>
          <w:lang w:val="af-ZA"/>
        </w:rPr>
        <w:t xml:space="preserve">, </w:t>
      </w:r>
      <w:r w:rsidRPr="0069073C">
        <w:rPr>
          <w:rFonts w:ascii="GHEA Grapalat" w:hAnsi="GHEA Grapalat" w:cs="Sylfaen"/>
          <w:i/>
          <w:sz w:val="16"/>
          <w:szCs w:val="16"/>
        </w:rPr>
        <w:t>ապա</w:t>
      </w:r>
      <w:r w:rsidRPr="0069073C">
        <w:rPr>
          <w:rFonts w:ascii="GHEA Grapalat" w:hAnsi="GHEA Grapalat"/>
          <w:i/>
          <w:sz w:val="16"/>
          <w:szCs w:val="16"/>
          <w:lang w:val="af-ZA"/>
        </w:rPr>
        <w:t xml:space="preserve"> </w:t>
      </w:r>
      <w:r w:rsidRPr="0069073C">
        <w:rPr>
          <w:rFonts w:ascii="GHEA Grapalat" w:hAnsi="GHEA Grapalat" w:cs="Sylfaen"/>
          <w:i/>
          <w:sz w:val="16"/>
          <w:szCs w:val="16"/>
        </w:rPr>
        <w:t>սույն</w:t>
      </w:r>
      <w:r w:rsidRPr="0069073C">
        <w:rPr>
          <w:rFonts w:ascii="GHEA Grapalat" w:hAnsi="GHEA Grapalat"/>
          <w:i/>
          <w:sz w:val="16"/>
          <w:szCs w:val="16"/>
          <w:lang w:val="af-ZA"/>
        </w:rPr>
        <w:t xml:space="preserve"> </w:t>
      </w:r>
      <w:r w:rsidRPr="0069073C">
        <w:rPr>
          <w:rFonts w:ascii="GHEA Grapalat" w:hAnsi="GHEA Grapalat" w:cs="Sylfaen"/>
          <w:i/>
          <w:sz w:val="16"/>
          <w:szCs w:val="16"/>
        </w:rPr>
        <w:t>կետը</w:t>
      </w:r>
      <w:r w:rsidRPr="0069073C">
        <w:rPr>
          <w:rFonts w:ascii="GHEA Grapalat" w:hAnsi="GHEA Grapalat"/>
          <w:i/>
          <w:sz w:val="16"/>
          <w:szCs w:val="16"/>
          <w:lang w:val="af-ZA"/>
        </w:rPr>
        <w:t xml:space="preserve"> </w:t>
      </w:r>
      <w:r w:rsidRPr="0069073C">
        <w:rPr>
          <w:rFonts w:ascii="GHEA Grapalat" w:hAnsi="GHEA Grapalat" w:cs="Sylfaen"/>
          <w:i/>
          <w:sz w:val="16"/>
          <w:szCs w:val="16"/>
        </w:rPr>
        <w:t>հանվում</w:t>
      </w:r>
      <w:r w:rsidRPr="0069073C">
        <w:rPr>
          <w:rFonts w:ascii="GHEA Grapalat" w:hAnsi="GHEA Grapalat"/>
          <w:i/>
          <w:sz w:val="16"/>
          <w:szCs w:val="16"/>
          <w:lang w:val="af-ZA"/>
        </w:rPr>
        <w:t xml:space="preserve"> </w:t>
      </w:r>
      <w:r w:rsidRPr="0069073C">
        <w:rPr>
          <w:rFonts w:ascii="GHEA Grapalat" w:hAnsi="GHEA Grapalat" w:cs="Sylfaen"/>
          <w:i/>
          <w:sz w:val="16"/>
          <w:szCs w:val="16"/>
        </w:rPr>
        <w:t>է</w:t>
      </w:r>
      <w:r w:rsidRPr="0069073C">
        <w:rPr>
          <w:rFonts w:ascii="GHEA Grapalat" w:hAnsi="GHEA Grapalat"/>
          <w:i/>
          <w:sz w:val="16"/>
          <w:szCs w:val="16"/>
          <w:lang w:val="af-ZA"/>
        </w:rPr>
        <w:t xml:space="preserve"> </w:t>
      </w:r>
      <w:r w:rsidRPr="0069073C">
        <w:rPr>
          <w:rFonts w:ascii="GHEA Grapalat" w:hAnsi="GHEA Grapalat" w:cs="Sylfaen"/>
          <w:i/>
          <w:sz w:val="16"/>
          <w:szCs w:val="16"/>
        </w:rPr>
        <w:t>նախագծից</w:t>
      </w:r>
      <w:r w:rsidRPr="0069073C">
        <w:rPr>
          <w:rFonts w:ascii="GHEA Grapalat" w:hAnsi="GHEA Grapalat"/>
          <w:i/>
          <w:sz w:val="16"/>
          <w:szCs w:val="16"/>
          <w:lang w:val="af-ZA"/>
        </w:rPr>
        <w:t>:</w:t>
      </w:r>
    </w:p>
  </w:footnote>
  <w:footnote w:id="12">
    <w:p w:rsidR="00F228B0" w:rsidRDefault="00F228B0" w:rsidP="006E5207">
      <w:pPr>
        <w:pStyle w:val="a6"/>
        <w:rPr>
          <w:del w:id="17" w:author="User" w:date="2019-05-26T10:02:00Z"/>
          <w:lang w:val="hy-AM"/>
        </w:rPr>
      </w:pPr>
      <w:r w:rsidRPr="0069073C">
        <w:rPr>
          <w:rFonts w:ascii="GHEA Grapalat" w:hAnsi="GHEA Grapalat"/>
          <w:i/>
          <w:color w:val="FFFFFF"/>
          <w:sz w:val="16"/>
          <w:szCs w:val="16"/>
          <w:vertAlign w:val="superscript"/>
        </w:rPr>
        <w:t>31</w:t>
      </w:r>
      <w:r w:rsidRPr="0069073C">
        <w:rPr>
          <w:rFonts w:ascii="GHEA Grapalat" w:hAnsi="GHEA Grapalat"/>
          <w:i/>
          <w:sz w:val="16"/>
          <w:szCs w:val="16"/>
          <w:vertAlign w:val="superscript"/>
        </w:rPr>
        <w:t xml:space="preserve"> 19</w:t>
      </w:r>
      <w:r w:rsidRPr="0069073C">
        <w:rPr>
          <w:rFonts w:ascii="GHEA Grapalat" w:hAnsi="GHEA Grapalat" w:cs="Sylfaen"/>
          <w:i/>
          <w:sz w:val="16"/>
          <w:szCs w:val="16"/>
        </w:rPr>
        <w:t>Սույն</w:t>
      </w:r>
      <w:r w:rsidRPr="0069073C">
        <w:rPr>
          <w:rFonts w:ascii="GHEA Grapalat" w:hAnsi="GHEA Grapalat"/>
          <w:i/>
          <w:sz w:val="16"/>
          <w:szCs w:val="16"/>
        </w:rPr>
        <w:t xml:space="preserve"> </w:t>
      </w:r>
      <w:r w:rsidRPr="0069073C">
        <w:rPr>
          <w:rFonts w:ascii="GHEA Grapalat" w:hAnsi="GHEA Grapalat" w:cs="Sylfaen"/>
          <w:i/>
          <w:sz w:val="16"/>
          <w:szCs w:val="16"/>
        </w:rPr>
        <w:t>կետը</w:t>
      </w:r>
      <w:r w:rsidRPr="0069073C">
        <w:rPr>
          <w:rFonts w:ascii="GHEA Grapalat" w:hAnsi="GHEA Grapalat"/>
          <w:i/>
          <w:sz w:val="16"/>
          <w:szCs w:val="16"/>
        </w:rPr>
        <w:t xml:space="preserve"> </w:t>
      </w:r>
      <w:r w:rsidRPr="0069073C">
        <w:rPr>
          <w:rFonts w:ascii="GHEA Grapalat" w:hAnsi="GHEA Grapalat" w:cs="Sylfaen"/>
          <w:i/>
          <w:sz w:val="16"/>
          <w:szCs w:val="16"/>
        </w:rPr>
        <w:t>հանվում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պայմանագրի</w:t>
      </w:r>
      <w:r w:rsidRPr="0069073C">
        <w:rPr>
          <w:rFonts w:ascii="GHEA Grapalat" w:hAnsi="GHEA Grapalat"/>
          <w:i/>
          <w:sz w:val="16"/>
          <w:szCs w:val="16"/>
        </w:rPr>
        <w:t xml:space="preserve"> </w:t>
      </w:r>
      <w:r w:rsidRPr="0069073C">
        <w:rPr>
          <w:rFonts w:ascii="GHEA Grapalat" w:hAnsi="GHEA Grapalat" w:cs="Sylfaen"/>
          <w:i/>
          <w:sz w:val="16"/>
          <w:szCs w:val="16"/>
        </w:rPr>
        <w:t>նախագծից</w:t>
      </w:r>
      <w:r w:rsidRPr="0069073C">
        <w:rPr>
          <w:rFonts w:ascii="GHEA Grapalat" w:hAnsi="GHEA Grapalat"/>
          <w:i/>
          <w:sz w:val="16"/>
          <w:szCs w:val="16"/>
        </w:rPr>
        <w:t xml:space="preserve">,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գնվելիք</w:t>
      </w:r>
      <w:r w:rsidRPr="0069073C">
        <w:rPr>
          <w:rFonts w:ascii="GHEA Grapalat" w:hAnsi="GHEA Grapalat"/>
          <w:i/>
          <w:sz w:val="16"/>
          <w:szCs w:val="16"/>
        </w:rPr>
        <w:t xml:space="preserve"> </w:t>
      </w:r>
      <w:r w:rsidRPr="0069073C">
        <w:rPr>
          <w:rFonts w:ascii="GHEA Grapalat" w:hAnsi="GHEA Grapalat" w:cs="Sylfaen"/>
          <w:i/>
          <w:sz w:val="16"/>
          <w:szCs w:val="16"/>
        </w:rPr>
        <w:t>ապրանքը</w:t>
      </w:r>
      <w:r w:rsidRPr="0069073C">
        <w:rPr>
          <w:rFonts w:ascii="GHEA Grapalat" w:hAnsi="GHEA Grapalat"/>
          <w:i/>
          <w:sz w:val="16"/>
          <w:szCs w:val="16"/>
        </w:rPr>
        <w:t xml:space="preserve"> </w:t>
      </w:r>
      <w:r w:rsidRPr="0069073C">
        <w:rPr>
          <w:rFonts w:ascii="GHEA Grapalat" w:hAnsi="GHEA Grapalat" w:cs="Sylfaen"/>
          <w:i/>
          <w:sz w:val="16"/>
          <w:szCs w:val="16"/>
        </w:rPr>
        <w:t>չի</w:t>
      </w:r>
      <w:r w:rsidRPr="0069073C">
        <w:rPr>
          <w:rFonts w:ascii="GHEA Grapalat" w:hAnsi="GHEA Grapalat"/>
          <w:i/>
          <w:sz w:val="16"/>
          <w:szCs w:val="16"/>
        </w:rPr>
        <w:t xml:space="preserve"> </w:t>
      </w:r>
      <w:r w:rsidRPr="0069073C">
        <w:rPr>
          <w:rFonts w:ascii="GHEA Grapalat" w:hAnsi="GHEA Grapalat" w:cs="Sylfaen"/>
          <w:i/>
          <w:sz w:val="16"/>
          <w:szCs w:val="16"/>
        </w:rPr>
        <w:t>հանդիսանում</w:t>
      </w:r>
      <w:r w:rsidRPr="0069073C">
        <w:rPr>
          <w:rFonts w:ascii="GHEA Grapalat" w:hAnsi="GHEA Grapalat"/>
          <w:i/>
          <w:sz w:val="16"/>
          <w:szCs w:val="16"/>
        </w:rPr>
        <w:t xml:space="preserve"> </w:t>
      </w:r>
      <w:r w:rsidRPr="0069073C">
        <w:rPr>
          <w:rFonts w:ascii="GHEA Grapalat" w:hAnsi="GHEA Grapalat" w:cs="Sylfaen"/>
          <w:i/>
          <w:sz w:val="16"/>
          <w:szCs w:val="16"/>
        </w:rPr>
        <w:t>հիմնական</w:t>
      </w:r>
      <w:r w:rsidRPr="0069073C">
        <w:rPr>
          <w:rFonts w:ascii="GHEA Grapalat" w:hAnsi="GHEA Grapalat"/>
          <w:i/>
          <w:sz w:val="16"/>
          <w:szCs w:val="16"/>
        </w:rPr>
        <w:t xml:space="preserve"> </w:t>
      </w:r>
      <w:r w:rsidRPr="0069073C">
        <w:rPr>
          <w:rFonts w:ascii="GHEA Grapalat" w:hAnsi="GHEA Grapalat" w:cs="Sylfaen"/>
          <w:i/>
          <w:sz w:val="16"/>
          <w:szCs w:val="16"/>
        </w:rPr>
        <w:t>միջոց</w:t>
      </w:r>
      <w:r w:rsidRPr="0069073C">
        <w:rPr>
          <w:rFonts w:ascii="GHEA Grapalat" w:hAnsi="GHEA Grapalat"/>
          <w:i/>
          <w:sz w:val="16"/>
          <w:szCs w:val="16"/>
        </w:rPr>
        <w:t>:</w:t>
      </w:r>
      <w:r w:rsidRPr="0069073C">
        <w:rPr>
          <w:rFonts w:ascii="GHEA Grapalat" w:hAnsi="GHEA Grapalat" w:cs="Sylfaen"/>
          <w:i/>
          <w:sz w:val="16"/>
          <w:szCs w:val="16"/>
        </w:rPr>
        <w:t>Իսկ</w:t>
      </w:r>
      <w:r w:rsidRPr="0069073C">
        <w:rPr>
          <w:rFonts w:ascii="GHEA Grapalat" w:hAnsi="GHEA Grapalat"/>
          <w:i/>
          <w:sz w:val="16"/>
          <w:szCs w:val="16"/>
        </w:rPr>
        <w:t xml:space="preserve">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գնվելիք</w:t>
      </w:r>
      <w:r w:rsidRPr="0069073C">
        <w:rPr>
          <w:rFonts w:ascii="GHEA Grapalat" w:hAnsi="GHEA Grapalat"/>
          <w:i/>
          <w:sz w:val="16"/>
          <w:szCs w:val="16"/>
        </w:rPr>
        <w:t xml:space="preserve"> </w:t>
      </w:r>
      <w:r w:rsidRPr="0069073C">
        <w:rPr>
          <w:rFonts w:ascii="GHEA Grapalat" w:hAnsi="GHEA Grapalat" w:cs="Sylfaen"/>
          <w:i/>
          <w:sz w:val="16"/>
          <w:szCs w:val="16"/>
        </w:rPr>
        <w:t>ապրանքը</w:t>
      </w:r>
      <w:r w:rsidRPr="0069073C">
        <w:rPr>
          <w:rFonts w:ascii="GHEA Grapalat" w:hAnsi="GHEA Grapalat"/>
          <w:i/>
          <w:sz w:val="16"/>
          <w:szCs w:val="16"/>
        </w:rPr>
        <w:t xml:space="preserve"> </w:t>
      </w:r>
      <w:r w:rsidRPr="0069073C">
        <w:rPr>
          <w:rFonts w:ascii="GHEA Grapalat" w:hAnsi="GHEA Grapalat" w:cs="Sylfaen"/>
          <w:i/>
          <w:sz w:val="16"/>
          <w:szCs w:val="16"/>
        </w:rPr>
        <w:t>հանդիսանում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հիմնական</w:t>
      </w:r>
      <w:r w:rsidRPr="0069073C">
        <w:rPr>
          <w:rFonts w:ascii="GHEA Grapalat" w:hAnsi="GHEA Grapalat"/>
          <w:i/>
          <w:sz w:val="16"/>
          <w:szCs w:val="16"/>
        </w:rPr>
        <w:t xml:space="preserve"> </w:t>
      </w:r>
      <w:r w:rsidRPr="0069073C">
        <w:rPr>
          <w:rFonts w:ascii="GHEA Grapalat" w:hAnsi="GHEA Grapalat" w:cs="Sylfaen"/>
          <w:i/>
          <w:sz w:val="16"/>
          <w:szCs w:val="16"/>
        </w:rPr>
        <w:t>միջոց</w:t>
      </w:r>
      <w:r w:rsidRPr="0069073C">
        <w:rPr>
          <w:rFonts w:ascii="GHEA Grapalat" w:hAnsi="GHEA Grapalat"/>
          <w:i/>
          <w:sz w:val="16"/>
          <w:szCs w:val="16"/>
        </w:rPr>
        <w:t xml:space="preserve">, </w:t>
      </w:r>
      <w:r w:rsidRPr="0069073C">
        <w:rPr>
          <w:rFonts w:ascii="GHEA Grapalat" w:hAnsi="GHEA Grapalat" w:cs="Sylfaen"/>
          <w:i/>
          <w:sz w:val="16"/>
          <w:szCs w:val="16"/>
        </w:rPr>
        <w:t>ապա</w:t>
      </w:r>
      <w:r w:rsidRPr="0069073C">
        <w:rPr>
          <w:rFonts w:ascii="GHEA Grapalat" w:hAnsi="GHEA Grapalat"/>
          <w:i/>
          <w:sz w:val="16"/>
          <w:szCs w:val="16"/>
        </w:rPr>
        <w:t xml:space="preserve"> </w:t>
      </w:r>
      <w:r w:rsidRPr="0069073C">
        <w:rPr>
          <w:rFonts w:ascii="GHEA Grapalat" w:hAnsi="GHEA Grapalat" w:cs="Sylfaen"/>
          <w:i/>
          <w:sz w:val="16"/>
          <w:szCs w:val="16"/>
        </w:rPr>
        <w:t>երաշխքային</w:t>
      </w:r>
      <w:r w:rsidRPr="0069073C">
        <w:rPr>
          <w:rFonts w:ascii="GHEA Grapalat" w:hAnsi="GHEA Grapalat"/>
          <w:i/>
          <w:sz w:val="16"/>
          <w:szCs w:val="16"/>
        </w:rPr>
        <w:t xml:space="preserve"> </w:t>
      </w:r>
      <w:r w:rsidRPr="0069073C">
        <w:rPr>
          <w:rFonts w:ascii="GHEA Grapalat" w:hAnsi="GHEA Grapalat" w:cs="Sylfaen"/>
          <w:i/>
          <w:sz w:val="16"/>
          <w:szCs w:val="16"/>
        </w:rPr>
        <w:t>ժամկետը</w:t>
      </w:r>
      <w:r w:rsidRPr="0069073C">
        <w:rPr>
          <w:rFonts w:ascii="GHEA Grapalat" w:hAnsi="GHEA Grapalat"/>
          <w:i/>
          <w:sz w:val="16"/>
          <w:szCs w:val="16"/>
        </w:rPr>
        <w:t xml:space="preserve"> </w:t>
      </w:r>
      <w:r w:rsidRPr="0069073C">
        <w:rPr>
          <w:rFonts w:ascii="GHEA Grapalat" w:hAnsi="GHEA Grapalat" w:cs="Sylfaen"/>
          <w:i/>
          <w:sz w:val="16"/>
          <w:szCs w:val="16"/>
        </w:rPr>
        <w:t>չպետք</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պակաս</w:t>
      </w:r>
      <w:r w:rsidRPr="0069073C">
        <w:rPr>
          <w:rFonts w:ascii="GHEA Grapalat" w:hAnsi="GHEA Grapalat"/>
          <w:i/>
          <w:sz w:val="16"/>
          <w:szCs w:val="16"/>
        </w:rPr>
        <w:t xml:space="preserve"> </w:t>
      </w:r>
      <w:r w:rsidRPr="0069073C">
        <w:rPr>
          <w:rFonts w:ascii="GHEA Grapalat" w:hAnsi="GHEA Grapalat" w:cs="Sylfaen"/>
          <w:i/>
          <w:sz w:val="16"/>
          <w:szCs w:val="16"/>
        </w:rPr>
        <w:t>լինի</w:t>
      </w:r>
      <w:r w:rsidRPr="0069073C">
        <w:rPr>
          <w:rFonts w:ascii="GHEA Grapalat" w:hAnsi="GHEA Grapalat"/>
          <w:i/>
          <w:sz w:val="16"/>
          <w:szCs w:val="16"/>
        </w:rPr>
        <w:t xml:space="preserve"> 365 </w:t>
      </w:r>
      <w:r w:rsidRPr="0069073C">
        <w:rPr>
          <w:rFonts w:ascii="GHEA Grapalat" w:hAnsi="GHEA Grapalat" w:cs="Sylfaen"/>
          <w:i/>
          <w:sz w:val="16"/>
          <w:szCs w:val="16"/>
        </w:rPr>
        <w:t>օրացուցային</w:t>
      </w:r>
      <w:r w:rsidRPr="0069073C">
        <w:rPr>
          <w:rFonts w:ascii="GHEA Grapalat" w:hAnsi="GHEA Grapalat"/>
          <w:i/>
          <w:sz w:val="16"/>
          <w:szCs w:val="16"/>
        </w:rPr>
        <w:t xml:space="preserve"> </w:t>
      </w:r>
      <w:r w:rsidRPr="0069073C">
        <w:rPr>
          <w:rFonts w:ascii="GHEA Grapalat" w:hAnsi="GHEA Grapalat" w:cs="Sylfaen"/>
          <w:i/>
          <w:sz w:val="16"/>
          <w:szCs w:val="16"/>
        </w:rPr>
        <w:t>օրից</w:t>
      </w:r>
    </w:p>
  </w:footnote>
  <w:footnote w:id="13">
    <w:p w:rsidR="00F228B0" w:rsidRPr="0069073C" w:rsidRDefault="00F228B0" w:rsidP="006E5207">
      <w:pPr>
        <w:pStyle w:val="a6"/>
        <w:jc w:val="both"/>
        <w:rPr>
          <w:rFonts w:ascii="GHEA Grapalat" w:hAnsi="GHEA Grapalat"/>
          <w:i/>
          <w:sz w:val="16"/>
          <w:szCs w:val="16"/>
          <w:lang w:val="hy-AM"/>
        </w:rPr>
      </w:pPr>
      <w:r w:rsidRPr="0069073C">
        <w:rPr>
          <w:rFonts w:ascii="GHEA Grapalat" w:hAnsi="GHEA Grapalat"/>
          <w:i/>
          <w:sz w:val="16"/>
          <w:szCs w:val="16"/>
          <w:vertAlign w:val="superscript"/>
        </w:rPr>
        <w:t xml:space="preserve">20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պայմանագիրը</w:t>
      </w:r>
      <w:r w:rsidRPr="0069073C">
        <w:rPr>
          <w:rFonts w:ascii="GHEA Grapalat" w:hAnsi="GHEA Grapalat"/>
          <w:i/>
          <w:sz w:val="16"/>
          <w:szCs w:val="16"/>
        </w:rPr>
        <w:t xml:space="preserve"> </w:t>
      </w:r>
      <w:r w:rsidRPr="0069073C">
        <w:rPr>
          <w:rFonts w:ascii="GHEA Grapalat" w:hAnsi="GHEA Grapalat" w:cs="Sylfaen"/>
          <w:i/>
          <w:sz w:val="16"/>
          <w:szCs w:val="16"/>
        </w:rPr>
        <w:t>կնքվել</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Times Armenian"/>
          <w:i/>
          <w:sz w:val="16"/>
          <w:szCs w:val="16"/>
        </w:rPr>
        <w:t>«</w:t>
      </w:r>
      <w:r w:rsidRPr="0069073C">
        <w:rPr>
          <w:rFonts w:ascii="GHEA Grapalat" w:hAnsi="GHEA Grapalat" w:cs="Sylfaen"/>
          <w:i/>
          <w:sz w:val="16"/>
          <w:szCs w:val="16"/>
        </w:rPr>
        <w:t>Գնումների</w:t>
      </w:r>
      <w:r w:rsidRPr="0069073C">
        <w:rPr>
          <w:rFonts w:ascii="GHEA Grapalat" w:hAnsi="GHEA Grapalat"/>
          <w:i/>
          <w:sz w:val="16"/>
          <w:szCs w:val="16"/>
        </w:rPr>
        <w:t xml:space="preserve"> </w:t>
      </w:r>
      <w:r w:rsidRPr="0069073C">
        <w:rPr>
          <w:rFonts w:ascii="GHEA Grapalat" w:hAnsi="GHEA Grapalat" w:cs="Sylfaen"/>
          <w:i/>
          <w:sz w:val="16"/>
          <w:szCs w:val="16"/>
        </w:rPr>
        <w:t>մասին</w:t>
      </w:r>
      <w:r w:rsidRPr="0069073C">
        <w:rPr>
          <w:rFonts w:ascii="GHEA Grapalat" w:hAnsi="GHEA Grapalat" w:cs="Times Armenian"/>
          <w:i/>
          <w:sz w:val="16"/>
          <w:szCs w:val="16"/>
        </w:rPr>
        <w:t>»</w:t>
      </w:r>
      <w:r w:rsidRPr="0069073C">
        <w:rPr>
          <w:rFonts w:ascii="GHEA Grapalat" w:hAnsi="GHEA Grapalat"/>
          <w:i/>
          <w:sz w:val="16"/>
          <w:szCs w:val="16"/>
        </w:rPr>
        <w:t xml:space="preserve"> </w:t>
      </w:r>
      <w:r w:rsidRPr="0069073C">
        <w:rPr>
          <w:rFonts w:ascii="GHEA Grapalat" w:hAnsi="GHEA Grapalat" w:cs="Sylfaen"/>
          <w:i/>
          <w:sz w:val="16"/>
          <w:szCs w:val="16"/>
        </w:rPr>
        <w:t>ՀՀ</w:t>
      </w:r>
      <w:r w:rsidRPr="0069073C">
        <w:rPr>
          <w:rFonts w:ascii="GHEA Grapalat" w:hAnsi="GHEA Grapalat"/>
          <w:i/>
          <w:sz w:val="16"/>
          <w:szCs w:val="16"/>
        </w:rPr>
        <w:t xml:space="preserve"> </w:t>
      </w:r>
      <w:r w:rsidRPr="0069073C">
        <w:rPr>
          <w:rFonts w:ascii="GHEA Grapalat" w:hAnsi="GHEA Grapalat" w:cs="Sylfaen"/>
          <w:i/>
          <w:sz w:val="16"/>
          <w:szCs w:val="16"/>
        </w:rPr>
        <w:t>օրենքի</w:t>
      </w:r>
      <w:r w:rsidRPr="0069073C">
        <w:rPr>
          <w:rFonts w:ascii="GHEA Grapalat" w:hAnsi="GHEA Grapalat"/>
          <w:i/>
          <w:sz w:val="16"/>
          <w:szCs w:val="16"/>
        </w:rPr>
        <w:t xml:space="preserve"> 15-</w:t>
      </w:r>
      <w:r w:rsidRPr="0069073C">
        <w:rPr>
          <w:rFonts w:ascii="GHEA Grapalat" w:hAnsi="GHEA Grapalat" w:cs="Sylfaen"/>
          <w:i/>
          <w:sz w:val="16"/>
          <w:szCs w:val="16"/>
        </w:rPr>
        <w:t>րդ</w:t>
      </w:r>
      <w:r w:rsidRPr="0069073C">
        <w:rPr>
          <w:rFonts w:ascii="GHEA Grapalat" w:hAnsi="GHEA Grapalat"/>
          <w:i/>
          <w:sz w:val="16"/>
          <w:szCs w:val="16"/>
        </w:rPr>
        <w:t xml:space="preserve"> </w:t>
      </w:r>
      <w:r w:rsidRPr="0069073C">
        <w:rPr>
          <w:rFonts w:ascii="GHEA Grapalat" w:hAnsi="GHEA Grapalat" w:cs="Sylfaen"/>
          <w:i/>
          <w:sz w:val="16"/>
          <w:szCs w:val="16"/>
        </w:rPr>
        <w:t>հոդվածի</w:t>
      </w:r>
      <w:r w:rsidRPr="0069073C">
        <w:rPr>
          <w:rFonts w:ascii="GHEA Grapalat" w:hAnsi="GHEA Grapalat"/>
          <w:i/>
          <w:sz w:val="16"/>
          <w:szCs w:val="16"/>
        </w:rPr>
        <w:t xml:space="preserve"> 6-</w:t>
      </w:r>
      <w:r w:rsidRPr="0069073C">
        <w:rPr>
          <w:rFonts w:ascii="GHEA Grapalat" w:hAnsi="GHEA Grapalat" w:cs="Sylfaen"/>
          <w:i/>
          <w:sz w:val="16"/>
          <w:szCs w:val="16"/>
        </w:rPr>
        <w:t>րդ</w:t>
      </w:r>
      <w:r w:rsidRPr="0069073C">
        <w:rPr>
          <w:rFonts w:ascii="GHEA Grapalat" w:hAnsi="GHEA Grapalat"/>
          <w:i/>
          <w:sz w:val="16"/>
          <w:szCs w:val="16"/>
        </w:rPr>
        <w:t xml:space="preserve"> </w:t>
      </w:r>
      <w:r w:rsidRPr="0069073C">
        <w:rPr>
          <w:rFonts w:ascii="GHEA Grapalat" w:hAnsi="GHEA Grapalat" w:cs="Sylfaen"/>
          <w:i/>
          <w:sz w:val="16"/>
          <w:szCs w:val="16"/>
        </w:rPr>
        <w:t>կետի</w:t>
      </w:r>
      <w:r w:rsidRPr="0069073C">
        <w:rPr>
          <w:rFonts w:ascii="GHEA Grapalat" w:hAnsi="GHEA Grapalat"/>
          <w:i/>
          <w:sz w:val="16"/>
          <w:szCs w:val="16"/>
        </w:rPr>
        <w:t xml:space="preserve"> </w:t>
      </w:r>
      <w:r w:rsidRPr="0069073C">
        <w:rPr>
          <w:rFonts w:ascii="GHEA Grapalat" w:hAnsi="GHEA Grapalat" w:cs="Sylfaen"/>
          <w:i/>
          <w:sz w:val="16"/>
          <w:szCs w:val="16"/>
        </w:rPr>
        <w:t>հիման</w:t>
      </w:r>
      <w:r w:rsidRPr="0069073C">
        <w:rPr>
          <w:rFonts w:ascii="GHEA Grapalat" w:hAnsi="GHEA Grapalat"/>
          <w:i/>
          <w:sz w:val="16"/>
          <w:szCs w:val="16"/>
        </w:rPr>
        <w:t xml:space="preserve"> </w:t>
      </w:r>
      <w:r w:rsidRPr="0069073C">
        <w:rPr>
          <w:rFonts w:ascii="GHEA Grapalat" w:hAnsi="GHEA Grapalat" w:cs="Sylfaen"/>
          <w:i/>
          <w:sz w:val="16"/>
          <w:szCs w:val="16"/>
        </w:rPr>
        <w:t>վրա</w:t>
      </w:r>
      <w:r w:rsidRPr="0069073C">
        <w:rPr>
          <w:rFonts w:ascii="GHEA Grapalat" w:hAnsi="GHEA Grapalat"/>
          <w:i/>
          <w:sz w:val="16"/>
          <w:szCs w:val="16"/>
        </w:rPr>
        <w:t xml:space="preserve">, </w:t>
      </w:r>
      <w:r w:rsidRPr="0069073C">
        <w:rPr>
          <w:rFonts w:ascii="GHEA Grapalat" w:hAnsi="GHEA Grapalat" w:cs="Sylfaen"/>
          <w:i/>
          <w:sz w:val="16"/>
          <w:szCs w:val="16"/>
        </w:rPr>
        <w:t>ապա</w:t>
      </w:r>
      <w:r w:rsidRPr="0069073C">
        <w:rPr>
          <w:rFonts w:ascii="GHEA Grapalat" w:hAnsi="GHEA Grapalat"/>
          <w:i/>
          <w:sz w:val="16"/>
          <w:szCs w:val="16"/>
        </w:rPr>
        <w:t xml:space="preserve"> </w:t>
      </w:r>
      <w:r w:rsidRPr="0069073C">
        <w:rPr>
          <w:rFonts w:ascii="GHEA Grapalat" w:hAnsi="GHEA Grapalat" w:cs="Sylfaen"/>
          <w:i/>
          <w:sz w:val="16"/>
          <w:szCs w:val="16"/>
        </w:rPr>
        <w:t>տուգանքը</w:t>
      </w:r>
      <w:r w:rsidRPr="0069073C">
        <w:rPr>
          <w:rFonts w:ascii="GHEA Grapalat" w:hAnsi="GHEA Grapalat"/>
          <w:i/>
          <w:sz w:val="16"/>
          <w:szCs w:val="16"/>
        </w:rPr>
        <w:t xml:space="preserve"> </w:t>
      </w:r>
      <w:r w:rsidRPr="0069073C">
        <w:rPr>
          <w:rFonts w:ascii="GHEA Grapalat" w:hAnsi="GHEA Grapalat" w:cs="Sylfaen"/>
          <w:i/>
          <w:sz w:val="16"/>
          <w:szCs w:val="16"/>
        </w:rPr>
        <w:t>հաշվարկվում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այն</w:t>
      </w:r>
      <w:r w:rsidRPr="0069073C">
        <w:rPr>
          <w:rFonts w:ascii="GHEA Grapalat" w:hAnsi="GHEA Grapalat"/>
          <w:i/>
          <w:sz w:val="16"/>
          <w:szCs w:val="16"/>
        </w:rPr>
        <w:t xml:space="preserve"> </w:t>
      </w:r>
      <w:r w:rsidRPr="0069073C">
        <w:rPr>
          <w:rFonts w:ascii="GHEA Grapalat" w:hAnsi="GHEA Grapalat" w:cs="Sylfaen"/>
          <w:i/>
          <w:sz w:val="16"/>
          <w:szCs w:val="16"/>
        </w:rPr>
        <w:t>համաձայնագրի</w:t>
      </w:r>
      <w:r w:rsidRPr="0069073C">
        <w:rPr>
          <w:rFonts w:ascii="GHEA Grapalat" w:hAnsi="GHEA Grapalat"/>
          <w:i/>
          <w:sz w:val="16"/>
          <w:szCs w:val="16"/>
        </w:rPr>
        <w:t xml:space="preserve"> </w:t>
      </w:r>
      <w:r w:rsidRPr="0069073C">
        <w:rPr>
          <w:rFonts w:ascii="GHEA Grapalat" w:hAnsi="GHEA Grapalat" w:cs="Sylfaen"/>
          <w:i/>
          <w:sz w:val="16"/>
          <w:szCs w:val="16"/>
        </w:rPr>
        <w:t>գնի</w:t>
      </w:r>
      <w:r w:rsidRPr="0069073C">
        <w:rPr>
          <w:rFonts w:ascii="GHEA Grapalat" w:hAnsi="GHEA Grapalat"/>
          <w:i/>
          <w:sz w:val="16"/>
          <w:szCs w:val="16"/>
        </w:rPr>
        <w:t xml:space="preserve"> </w:t>
      </w:r>
      <w:r w:rsidRPr="0069073C">
        <w:rPr>
          <w:rFonts w:ascii="GHEA Grapalat" w:hAnsi="GHEA Grapalat" w:cs="Sylfaen"/>
          <w:i/>
          <w:sz w:val="16"/>
          <w:szCs w:val="16"/>
        </w:rPr>
        <w:t>նկատմամբ</w:t>
      </w:r>
      <w:r w:rsidRPr="0069073C">
        <w:rPr>
          <w:rFonts w:ascii="GHEA Grapalat" w:hAnsi="GHEA Grapalat"/>
          <w:i/>
          <w:sz w:val="16"/>
          <w:szCs w:val="16"/>
        </w:rPr>
        <w:t xml:space="preserve">, </w:t>
      </w:r>
      <w:r w:rsidRPr="0069073C">
        <w:rPr>
          <w:rFonts w:ascii="GHEA Grapalat" w:hAnsi="GHEA Grapalat" w:cs="Sylfaen"/>
          <w:i/>
          <w:sz w:val="16"/>
          <w:szCs w:val="16"/>
        </w:rPr>
        <w:t>որի</w:t>
      </w:r>
      <w:r w:rsidRPr="0069073C">
        <w:rPr>
          <w:rFonts w:ascii="GHEA Grapalat" w:hAnsi="GHEA Grapalat"/>
          <w:i/>
          <w:sz w:val="16"/>
          <w:szCs w:val="16"/>
        </w:rPr>
        <w:t xml:space="preserve"> </w:t>
      </w:r>
      <w:r w:rsidRPr="0069073C">
        <w:rPr>
          <w:rFonts w:ascii="GHEA Grapalat" w:hAnsi="GHEA Grapalat" w:cs="Sylfaen"/>
          <w:i/>
          <w:sz w:val="16"/>
          <w:szCs w:val="16"/>
        </w:rPr>
        <w:t>շրջանակում</w:t>
      </w:r>
      <w:r w:rsidRPr="0069073C">
        <w:rPr>
          <w:rFonts w:ascii="GHEA Grapalat" w:hAnsi="GHEA Grapalat"/>
          <w:i/>
          <w:sz w:val="16"/>
          <w:szCs w:val="16"/>
        </w:rPr>
        <w:t xml:space="preserve"> </w:t>
      </w:r>
      <w:r w:rsidRPr="0069073C">
        <w:rPr>
          <w:rFonts w:ascii="GHEA Grapalat" w:hAnsi="GHEA Grapalat" w:cs="Sylfaen"/>
          <w:i/>
          <w:sz w:val="16"/>
          <w:szCs w:val="16"/>
        </w:rPr>
        <w:t>արձանագրվել</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ստանձնված</w:t>
      </w:r>
      <w:r w:rsidRPr="0069073C">
        <w:rPr>
          <w:rFonts w:ascii="GHEA Grapalat" w:hAnsi="GHEA Grapalat"/>
          <w:i/>
          <w:sz w:val="16"/>
          <w:szCs w:val="16"/>
        </w:rPr>
        <w:t xml:space="preserve"> </w:t>
      </w:r>
      <w:r w:rsidRPr="0069073C">
        <w:rPr>
          <w:rFonts w:ascii="GHEA Grapalat" w:hAnsi="GHEA Grapalat" w:cs="Sylfaen"/>
          <w:i/>
          <w:sz w:val="16"/>
          <w:szCs w:val="16"/>
        </w:rPr>
        <w:t>պարտավորությունների</w:t>
      </w:r>
      <w:r w:rsidRPr="0069073C">
        <w:rPr>
          <w:rFonts w:ascii="GHEA Grapalat" w:hAnsi="GHEA Grapalat"/>
          <w:i/>
          <w:sz w:val="16"/>
          <w:szCs w:val="16"/>
        </w:rPr>
        <w:t xml:space="preserve"> </w:t>
      </w:r>
      <w:r w:rsidRPr="0069073C">
        <w:rPr>
          <w:rFonts w:ascii="GHEA Grapalat" w:hAnsi="GHEA Grapalat" w:cs="Sylfaen"/>
          <w:i/>
          <w:sz w:val="16"/>
          <w:szCs w:val="16"/>
        </w:rPr>
        <w:t>չկատարման</w:t>
      </w:r>
      <w:r w:rsidRPr="0069073C">
        <w:rPr>
          <w:rFonts w:ascii="GHEA Grapalat" w:hAnsi="GHEA Grapalat"/>
          <w:i/>
          <w:sz w:val="16"/>
          <w:szCs w:val="16"/>
        </w:rPr>
        <w:t xml:space="preserve"> </w:t>
      </w:r>
      <w:r w:rsidRPr="0069073C">
        <w:rPr>
          <w:rFonts w:ascii="GHEA Grapalat" w:hAnsi="GHEA Grapalat" w:cs="Sylfaen"/>
          <w:i/>
          <w:sz w:val="16"/>
          <w:szCs w:val="16"/>
        </w:rPr>
        <w:t>կամ</w:t>
      </w:r>
      <w:r w:rsidRPr="0069073C">
        <w:rPr>
          <w:rFonts w:ascii="GHEA Grapalat" w:hAnsi="GHEA Grapalat"/>
          <w:i/>
          <w:sz w:val="16"/>
          <w:szCs w:val="16"/>
        </w:rPr>
        <w:t xml:space="preserve"> </w:t>
      </w:r>
      <w:r w:rsidRPr="0069073C">
        <w:rPr>
          <w:rFonts w:ascii="GHEA Grapalat" w:hAnsi="GHEA Grapalat" w:cs="Sylfaen"/>
          <w:i/>
          <w:sz w:val="16"/>
          <w:szCs w:val="16"/>
        </w:rPr>
        <w:t>ոչ</w:t>
      </w:r>
      <w:r w:rsidRPr="0069073C">
        <w:rPr>
          <w:rFonts w:ascii="GHEA Grapalat" w:hAnsi="GHEA Grapalat"/>
          <w:i/>
          <w:sz w:val="16"/>
          <w:szCs w:val="16"/>
        </w:rPr>
        <w:t xml:space="preserve"> </w:t>
      </w:r>
      <w:r w:rsidRPr="0069073C">
        <w:rPr>
          <w:rFonts w:ascii="GHEA Grapalat" w:hAnsi="GHEA Grapalat" w:cs="Sylfaen"/>
          <w:i/>
          <w:sz w:val="16"/>
          <w:szCs w:val="16"/>
        </w:rPr>
        <w:t>պատշաճ</w:t>
      </w:r>
      <w:r w:rsidRPr="0069073C">
        <w:rPr>
          <w:rFonts w:ascii="GHEA Grapalat" w:hAnsi="GHEA Grapalat"/>
          <w:i/>
          <w:sz w:val="16"/>
          <w:szCs w:val="16"/>
        </w:rPr>
        <w:t xml:space="preserve"> </w:t>
      </w:r>
      <w:r w:rsidRPr="0069073C">
        <w:rPr>
          <w:rFonts w:ascii="GHEA Grapalat" w:hAnsi="GHEA Grapalat" w:cs="Sylfaen"/>
          <w:i/>
          <w:sz w:val="16"/>
          <w:szCs w:val="16"/>
        </w:rPr>
        <w:t>կատարման</w:t>
      </w:r>
      <w:r w:rsidRPr="0069073C">
        <w:rPr>
          <w:rFonts w:ascii="GHEA Grapalat" w:hAnsi="GHEA Grapalat"/>
          <w:i/>
          <w:sz w:val="16"/>
          <w:szCs w:val="16"/>
        </w:rPr>
        <w:t xml:space="preserve"> </w:t>
      </w:r>
      <w:r w:rsidRPr="0069073C">
        <w:rPr>
          <w:rFonts w:ascii="GHEA Grapalat" w:hAnsi="GHEA Grapalat" w:cs="Sylfaen"/>
          <w:i/>
          <w:sz w:val="16"/>
          <w:szCs w:val="16"/>
        </w:rPr>
        <w:t>հանգամանքը</w:t>
      </w:r>
      <w:r w:rsidRPr="0069073C">
        <w:rPr>
          <w:rFonts w:ascii="GHEA Grapalat" w:hAnsi="GHEA Grapalat"/>
          <w:i/>
          <w:sz w:val="16"/>
          <w:szCs w:val="16"/>
        </w:rPr>
        <w:t xml:space="preserve">: </w:t>
      </w:r>
    </w:p>
    <w:p w:rsidR="00F228B0" w:rsidRPr="0069073C" w:rsidRDefault="00F228B0" w:rsidP="006E5207">
      <w:pPr>
        <w:pStyle w:val="a6"/>
        <w:jc w:val="both"/>
        <w:rPr>
          <w:del w:id="18" w:author="User" w:date="2019-05-26T10:03:00Z"/>
          <w:rFonts w:ascii="GHEA Grapalat" w:hAnsi="GHEA Grapalat"/>
          <w:i/>
          <w:sz w:val="16"/>
          <w:szCs w:val="16"/>
          <w:lang w:val="hy-AM"/>
        </w:rPr>
      </w:pPr>
      <w:r w:rsidRPr="0069073C">
        <w:rPr>
          <w:rFonts w:ascii="GHEA Grapalat" w:hAnsi="GHEA Grapalat"/>
          <w:i/>
          <w:sz w:val="16"/>
          <w:szCs w:val="16"/>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4">
    <w:p w:rsidR="00F228B0" w:rsidRDefault="00F228B0" w:rsidP="006E5207">
      <w:pPr>
        <w:pStyle w:val="a6"/>
        <w:jc w:val="both"/>
        <w:rPr>
          <w:del w:id="19" w:author="User" w:date="2019-05-26T10:04:00Z"/>
          <w:sz w:val="16"/>
          <w:szCs w:val="16"/>
          <w:lang w:val="hy-AM"/>
        </w:rPr>
      </w:pPr>
      <w:r w:rsidRPr="009E63E3">
        <w:rPr>
          <w:rFonts w:ascii="GHEA Grapalat" w:hAnsi="GHEA Grapalat"/>
          <w:i/>
          <w:sz w:val="16"/>
          <w:szCs w:val="16"/>
          <w:vertAlign w:val="superscript"/>
          <w:lang w:val="hy-AM"/>
        </w:rPr>
        <w:t xml:space="preserve">21 </w:t>
      </w:r>
      <w:r w:rsidRPr="009E63E3">
        <w:rPr>
          <w:rFonts w:ascii="GHEA Grapalat" w:hAnsi="GHEA Grapalat" w:cs="Sylfaen"/>
          <w:i/>
          <w:sz w:val="16"/>
          <w:szCs w:val="16"/>
          <w:lang w:val="hy-AM"/>
        </w:rPr>
        <w:t>Պետական</w:t>
      </w:r>
      <w:r w:rsidRPr="009E63E3">
        <w:rPr>
          <w:rFonts w:ascii="GHEA Grapalat" w:hAnsi="GHEA Grapalat"/>
          <w:i/>
          <w:sz w:val="16"/>
          <w:szCs w:val="16"/>
          <w:lang w:val="hy-AM"/>
        </w:rPr>
        <w:t xml:space="preserve"> </w:t>
      </w:r>
      <w:r w:rsidRPr="009E63E3">
        <w:rPr>
          <w:rFonts w:ascii="GHEA Grapalat" w:hAnsi="GHEA Grapalat" w:cs="Sylfaen"/>
          <w:i/>
          <w:sz w:val="16"/>
          <w:szCs w:val="16"/>
          <w:lang w:val="hy-AM"/>
        </w:rPr>
        <w:t>բյուջեի</w:t>
      </w:r>
      <w:r w:rsidRPr="009E63E3">
        <w:rPr>
          <w:rFonts w:ascii="GHEA Grapalat" w:hAnsi="GHEA Grapalat"/>
          <w:i/>
          <w:sz w:val="16"/>
          <w:szCs w:val="16"/>
          <w:lang w:val="hy-AM"/>
        </w:rPr>
        <w:t xml:space="preserve"> </w:t>
      </w:r>
      <w:r w:rsidRPr="009E63E3">
        <w:rPr>
          <w:rFonts w:ascii="GHEA Grapalat" w:hAnsi="GHEA Grapalat" w:cs="Sylfaen"/>
          <w:i/>
          <w:sz w:val="16"/>
          <w:szCs w:val="16"/>
          <w:lang w:val="hy-AM"/>
        </w:rPr>
        <w:t>միջոցների</w:t>
      </w:r>
      <w:r w:rsidRPr="009E63E3">
        <w:rPr>
          <w:rFonts w:ascii="GHEA Grapalat" w:hAnsi="GHEA Grapalat"/>
          <w:i/>
          <w:sz w:val="16"/>
          <w:szCs w:val="16"/>
          <w:lang w:val="hy-AM"/>
        </w:rPr>
        <w:t xml:space="preserve"> </w:t>
      </w:r>
      <w:r w:rsidRPr="009E63E3">
        <w:rPr>
          <w:rFonts w:ascii="GHEA Grapalat" w:hAnsi="GHEA Grapalat" w:cs="Sylfaen"/>
          <w:i/>
          <w:sz w:val="16"/>
          <w:szCs w:val="16"/>
          <w:lang w:val="hy-AM"/>
        </w:rPr>
        <w:t>հաշվին</w:t>
      </w:r>
      <w:r w:rsidRPr="009E63E3">
        <w:rPr>
          <w:rFonts w:ascii="GHEA Grapalat" w:hAnsi="GHEA Grapalat"/>
          <w:i/>
          <w:sz w:val="16"/>
          <w:szCs w:val="16"/>
          <w:lang w:val="hy-AM"/>
        </w:rPr>
        <w:t xml:space="preserve"> </w:t>
      </w:r>
      <w:r w:rsidRPr="009E63E3">
        <w:rPr>
          <w:rFonts w:ascii="GHEA Grapalat" w:hAnsi="GHEA Grapalat" w:cs="Sylfaen"/>
          <w:i/>
          <w:sz w:val="16"/>
          <w:szCs w:val="16"/>
          <w:lang w:val="hy-AM"/>
        </w:rPr>
        <w:t>պարտավորություններ</w:t>
      </w:r>
      <w:r w:rsidRPr="009E63E3">
        <w:rPr>
          <w:rFonts w:ascii="GHEA Grapalat" w:hAnsi="GHEA Grapalat"/>
          <w:i/>
          <w:sz w:val="16"/>
          <w:szCs w:val="16"/>
          <w:lang w:val="hy-AM"/>
        </w:rPr>
        <w:t xml:space="preserve"> </w:t>
      </w:r>
      <w:r w:rsidRPr="009E63E3">
        <w:rPr>
          <w:rFonts w:ascii="GHEA Grapalat" w:hAnsi="GHEA Grapalat" w:cs="Sylfaen"/>
          <w:i/>
          <w:sz w:val="16"/>
          <w:szCs w:val="16"/>
          <w:lang w:val="hy-AM"/>
        </w:rPr>
        <w:t>չառաջացնող</w:t>
      </w:r>
      <w:r w:rsidRPr="009E63E3">
        <w:rPr>
          <w:rFonts w:ascii="GHEA Grapalat" w:hAnsi="GHEA Grapalat"/>
          <w:i/>
          <w:sz w:val="16"/>
          <w:szCs w:val="16"/>
          <w:lang w:val="hy-AM"/>
        </w:rPr>
        <w:t xml:space="preserve"> </w:t>
      </w:r>
      <w:r w:rsidRPr="009E63E3">
        <w:rPr>
          <w:rFonts w:ascii="GHEA Grapalat" w:hAnsi="GHEA Grapalat" w:cs="Sylfaen"/>
          <w:i/>
          <w:sz w:val="16"/>
          <w:szCs w:val="16"/>
          <w:lang w:val="hy-AM"/>
        </w:rPr>
        <w:t>գնումների</w:t>
      </w:r>
      <w:r w:rsidRPr="009E63E3">
        <w:rPr>
          <w:rFonts w:ascii="GHEA Grapalat" w:hAnsi="GHEA Grapalat"/>
          <w:i/>
          <w:sz w:val="16"/>
          <w:szCs w:val="16"/>
          <w:lang w:val="hy-AM"/>
        </w:rPr>
        <w:t xml:space="preserve"> </w:t>
      </w:r>
      <w:r w:rsidRPr="009E63E3">
        <w:rPr>
          <w:rFonts w:ascii="GHEA Grapalat" w:hAnsi="GHEA Grapalat" w:cs="Sylfaen"/>
          <w:i/>
          <w:sz w:val="16"/>
          <w:szCs w:val="16"/>
          <w:lang w:val="hy-AM"/>
        </w:rPr>
        <w:t>դեպքում</w:t>
      </w:r>
      <w:r w:rsidRPr="009E63E3">
        <w:rPr>
          <w:rFonts w:ascii="GHEA Grapalat" w:hAnsi="GHEA Grapalat"/>
          <w:i/>
          <w:sz w:val="16"/>
          <w:szCs w:val="16"/>
          <w:lang w:val="hy-AM"/>
        </w:rPr>
        <w:t xml:space="preserve"> </w:t>
      </w:r>
      <w:r w:rsidRPr="009E63E3">
        <w:rPr>
          <w:rFonts w:ascii="GHEA Grapalat" w:hAnsi="GHEA Grapalat" w:cs="Sylfaen"/>
          <w:i/>
          <w:sz w:val="16"/>
          <w:szCs w:val="16"/>
          <w:lang w:val="hy-AM"/>
        </w:rPr>
        <w:t>սույն</w:t>
      </w:r>
      <w:r w:rsidRPr="009E63E3">
        <w:rPr>
          <w:rFonts w:ascii="GHEA Grapalat" w:hAnsi="GHEA Grapalat"/>
          <w:i/>
          <w:sz w:val="16"/>
          <w:szCs w:val="16"/>
          <w:lang w:val="hy-AM"/>
        </w:rPr>
        <w:t xml:space="preserve"> </w:t>
      </w:r>
      <w:r w:rsidRPr="009E63E3">
        <w:rPr>
          <w:rFonts w:ascii="GHEA Grapalat" w:hAnsi="GHEA Grapalat" w:cs="Sylfaen"/>
          <w:i/>
          <w:sz w:val="16"/>
          <w:szCs w:val="16"/>
          <w:lang w:val="hy-AM"/>
        </w:rPr>
        <w:t>նախադասությունը</w:t>
      </w:r>
      <w:r w:rsidRPr="009E63E3">
        <w:rPr>
          <w:rFonts w:ascii="GHEA Grapalat" w:hAnsi="GHEA Grapalat"/>
          <w:i/>
          <w:sz w:val="16"/>
          <w:szCs w:val="16"/>
          <w:lang w:val="hy-AM"/>
        </w:rPr>
        <w:t xml:space="preserve"> </w:t>
      </w:r>
      <w:r w:rsidRPr="009E63E3">
        <w:rPr>
          <w:rFonts w:ascii="GHEA Grapalat" w:hAnsi="GHEA Grapalat" w:cs="Sylfaen"/>
          <w:i/>
          <w:sz w:val="16"/>
          <w:szCs w:val="16"/>
          <w:lang w:val="hy-AM"/>
        </w:rPr>
        <w:t>պայմանագրից</w:t>
      </w:r>
      <w:r w:rsidRPr="009E63E3">
        <w:rPr>
          <w:rFonts w:ascii="GHEA Grapalat" w:hAnsi="GHEA Grapalat"/>
          <w:i/>
          <w:sz w:val="16"/>
          <w:szCs w:val="16"/>
          <w:lang w:val="hy-AM"/>
        </w:rPr>
        <w:t xml:space="preserve"> </w:t>
      </w:r>
      <w:r w:rsidRPr="009E63E3">
        <w:rPr>
          <w:rFonts w:ascii="GHEA Grapalat" w:hAnsi="GHEA Grapalat" w:cs="Sylfaen"/>
          <w:i/>
          <w:sz w:val="16"/>
          <w:szCs w:val="16"/>
          <w:lang w:val="hy-AM"/>
        </w:rPr>
        <w:t>հանվում</w:t>
      </w:r>
      <w:r w:rsidRPr="009E63E3">
        <w:rPr>
          <w:rFonts w:ascii="GHEA Grapalat" w:hAnsi="GHEA Grapalat"/>
          <w:i/>
          <w:sz w:val="16"/>
          <w:szCs w:val="16"/>
          <w:lang w:val="hy-AM"/>
        </w:rPr>
        <w:t xml:space="preserve"> </w:t>
      </w:r>
      <w:r w:rsidRPr="009E63E3">
        <w:rPr>
          <w:rFonts w:ascii="GHEA Grapalat" w:hAnsi="GHEA Grapalat" w:cs="Sylfaen"/>
          <w:i/>
          <w:sz w:val="16"/>
          <w:szCs w:val="16"/>
          <w:lang w:val="hy-AM"/>
        </w:rPr>
        <w:t>է</w:t>
      </w:r>
      <w:r w:rsidRPr="009E63E3">
        <w:rPr>
          <w:rFonts w:ascii="GHEA Grapalat" w:hAnsi="GHEA Grapalat"/>
          <w:i/>
          <w:sz w:val="16"/>
          <w:szCs w:val="16"/>
          <w:lang w:val="hy-AM"/>
        </w:rPr>
        <w:t>:</w:t>
      </w:r>
    </w:p>
  </w:footnote>
  <w:footnote w:id="15">
    <w:p w:rsidR="00F228B0" w:rsidRPr="0069073C" w:rsidRDefault="00F228B0" w:rsidP="006E5207">
      <w:pPr>
        <w:pStyle w:val="a6"/>
        <w:jc w:val="both"/>
        <w:rPr>
          <w:del w:id="20" w:author="User" w:date="2019-05-26T10:04:00Z"/>
          <w:rFonts w:ascii="GHEA Grapalat" w:hAnsi="GHEA Grapalat"/>
          <w:i/>
          <w:sz w:val="16"/>
          <w:szCs w:val="16"/>
          <w:lang w:val="hy-AM"/>
        </w:rPr>
      </w:pPr>
      <w:r w:rsidRPr="009E63E3">
        <w:rPr>
          <w:rFonts w:ascii="GHEA Grapalat" w:hAnsi="GHEA Grapalat"/>
          <w:i/>
          <w:sz w:val="16"/>
          <w:szCs w:val="16"/>
          <w:vertAlign w:val="superscript"/>
          <w:lang w:val="hy-AM"/>
        </w:rPr>
        <w:t xml:space="preserve">22 </w:t>
      </w:r>
      <w:r w:rsidRPr="009E63E3">
        <w:rPr>
          <w:rFonts w:ascii="GHEA Grapalat" w:hAnsi="GHEA Grapalat" w:cs="Sylfaen"/>
          <w:i/>
          <w:sz w:val="16"/>
          <w:szCs w:val="16"/>
          <w:lang w:val="hy-AM"/>
        </w:rPr>
        <w:t>Սույն</w:t>
      </w:r>
      <w:r w:rsidRPr="009E63E3">
        <w:rPr>
          <w:rFonts w:ascii="GHEA Grapalat" w:hAnsi="GHEA Grapalat"/>
          <w:i/>
          <w:sz w:val="16"/>
          <w:szCs w:val="16"/>
          <w:lang w:val="hy-AM"/>
        </w:rPr>
        <w:t xml:space="preserve"> </w:t>
      </w:r>
      <w:r w:rsidRPr="009E63E3">
        <w:rPr>
          <w:rFonts w:ascii="GHEA Grapalat" w:hAnsi="GHEA Grapalat" w:cs="Sylfaen"/>
          <w:i/>
          <w:sz w:val="16"/>
          <w:szCs w:val="16"/>
          <w:lang w:val="hy-AM"/>
        </w:rPr>
        <w:t>կետը</w:t>
      </w:r>
      <w:r w:rsidRPr="009E63E3">
        <w:rPr>
          <w:rFonts w:ascii="GHEA Grapalat" w:hAnsi="GHEA Grapalat"/>
          <w:i/>
          <w:sz w:val="16"/>
          <w:szCs w:val="16"/>
          <w:lang w:val="hy-AM"/>
        </w:rPr>
        <w:t xml:space="preserve"> </w:t>
      </w:r>
      <w:r w:rsidRPr="009E63E3">
        <w:rPr>
          <w:rFonts w:ascii="GHEA Grapalat" w:hAnsi="GHEA Grapalat" w:cs="Sylfaen"/>
          <w:i/>
          <w:sz w:val="16"/>
          <w:szCs w:val="16"/>
          <w:lang w:val="hy-AM"/>
        </w:rPr>
        <w:t>հանվում</w:t>
      </w:r>
      <w:r w:rsidRPr="009E63E3">
        <w:rPr>
          <w:rFonts w:ascii="GHEA Grapalat" w:hAnsi="GHEA Grapalat"/>
          <w:i/>
          <w:sz w:val="16"/>
          <w:szCs w:val="16"/>
          <w:lang w:val="hy-AM"/>
        </w:rPr>
        <w:t xml:space="preserve"> </w:t>
      </w:r>
      <w:r w:rsidRPr="009E63E3">
        <w:rPr>
          <w:rFonts w:ascii="GHEA Grapalat" w:hAnsi="GHEA Grapalat" w:cs="Sylfaen"/>
          <w:i/>
          <w:sz w:val="16"/>
          <w:szCs w:val="16"/>
          <w:lang w:val="hy-AM"/>
        </w:rPr>
        <w:t>է</w:t>
      </w:r>
      <w:r w:rsidRPr="009E63E3">
        <w:rPr>
          <w:rFonts w:ascii="GHEA Grapalat" w:hAnsi="GHEA Grapalat"/>
          <w:i/>
          <w:sz w:val="16"/>
          <w:szCs w:val="16"/>
          <w:lang w:val="hy-AM"/>
        </w:rPr>
        <w:t xml:space="preserve"> </w:t>
      </w:r>
      <w:r w:rsidRPr="009E63E3">
        <w:rPr>
          <w:rFonts w:ascii="GHEA Grapalat" w:hAnsi="GHEA Grapalat" w:cs="Sylfaen"/>
          <w:i/>
          <w:sz w:val="16"/>
          <w:szCs w:val="16"/>
          <w:lang w:val="hy-AM"/>
        </w:rPr>
        <w:t>պայմանագրից</w:t>
      </w:r>
      <w:r w:rsidRPr="009E63E3">
        <w:rPr>
          <w:rFonts w:ascii="GHEA Grapalat" w:hAnsi="GHEA Grapalat"/>
          <w:i/>
          <w:sz w:val="16"/>
          <w:szCs w:val="16"/>
          <w:lang w:val="hy-AM"/>
        </w:rPr>
        <w:t xml:space="preserve">, </w:t>
      </w:r>
      <w:r w:rsidRPr="009E63E3">
        <w:rPr>
          <w:rFonts w:ascii="GHEA Grapalat" w:hAnsi="GHEA Grapalat" w:cs="Sylfaen"/>
          <w:i/>
          <w:sz w:val="16"/>
          <w:szCs w:val="16"/>
          <w:lang w:val="hy-AM"/>
        </w:rPr>
        <w:t>եթե</w:t>
      </w:r>
      <w:r w:rsidRPr="009E63E3">
        <w:rPr>
          <w:rFonts w:ascii="GHEA Grapalat" w:hAnsi="GHEA Grapalat"/>
          <w:i/>
          <w:sz w:val="16"/>
          <w:szCs w:val="16"/>
          <w:lang w:val="hy-AM"/>
        </w:rPr>
        <w:t xml:space="preserve"> </w:t>
      </w:r>
      <w:r w:rsidRPr="009E63E3">
        <w:rPr>
          <w:rFonts w:ascii="GHEA Grapalat" w:hAnsi="GHEA Grapalat" w:cs="Sylfaen"/>
          <w:i/>
          <w:sz w:val="16"/>
          <w:szCs w:val="16"/>
          <w:lang w:val="hy-AM"/>
        </w:rPr>
        <w:t>պայմանագիրը</w:t>
      </w:r>
      <w:r w:rsidRPr="009E63E3">
        <w:rPr>
          <w:rFonts w:ascii="GHEA Grapalat" w:hAnsi="GHEA Grapalat"/>
          <w:i/>
          <w:sz w:val="16"/>
          <w:szCs w:val="16"/>
          <w:lang w:val="hy-AM"/>
        </w:rPr>
        <w:t xml:space="preserve"> </w:t>
      </w:r>
      <w:r w:rsidRPr="009E63E3">
        <w:rPr>
          <w:rFonts w:ascii="GHEA Grapalat" w:hAnsi="GHEA Grapalat" w:cs="Sylfaen"/>
          <w:i/>
          <w:sz w:val="16"/>
          <w:szCs w:val="16"/>
          <w:lang w:val="hy-AM"/>
        </w:rPr>
        <w:t>չի</w:t>
      </w:r>
      <w:r w:rsidRPr="009E63E3">
        <w:rPr>
          <w:rFonts w:ascii="GHEA Grapalat" w:hAnsi="GHEA Grapalat"/>
          <w:i/>
          <w:sz w:val="16"/>
          <w:szCs w:val="16"/>
          <w:lang w:val="hy-AM"/>
        </w:rPr>
        <w:t xml:space="preserve"> </w:t>
      </w:r>
      <w:r w:rsidRPr="009E63E3">
        <w:rPr>
          <w:rFonts w:ascii="GHEA Grapalat" w:hAnsi="GHEA Grapalat" w:cs="Sylfaen"/>
          <w:i/>
          <w:sz w:val="16"/>
          <w:szCs w:val="16"/>
          <w:lang w:val="hy-AM"/>
        </w:rPr>
        <w:t>իրականացվում</w:t>
      </w:r>
      <w:r w:rsidRPr="009E63E3">
        <w:rPr>
          <w:rFonts w:ascii="GHEA Grapalat" w:hAnsi="GHEA Grapalat"/>
          <w:i/>
          <w:sz w:val="16"/>
          <w:szCs w:val="16"/>
          <w:lang w:val="hy-AM"/>
        </w:rPr>
        <w:t xml:space="preserve"> </w:t>
      </w:r>
      <w:r w:rsidRPr="009E63E3">
        <w:rPr>
          <w:rFonts w:ascii="GHEA Grapalat" w:hAnsi="GHEA Grapalat" w:cs="Sylfaen"/>
          <w:i/>
          <w:sz w:val="16"/>
          <w:szCs w:val="16"/>
          <w:lang w:val="hy-AM"/>
        </w:rPr>
        <w:t>գործակալության</w:t>
      </w:r>
      <w:r w:rsidRPr="009E63E3">
        <w:rPr>
          <w:rFonts w:ascii="GHEA Grapalat" w:hAnsi="GHEA Grapalat"/>
          <w:i/>
          <w:sz w:val="16"/>
          <w:szCs w:val="16"/>
          <w:lang w:val="hy-AM"/>
        </w:rPr>
        <w:t xml:space="preserve"> </w:t>
      </w:r>
      <w:r w:rsidRPr="009E63E3">
        <w:rPr>
          <w:rFonts w:ascii="GHEA Grapalat" w:hAnsi="GHEA Grapalat" w:cs="Sylfaen"/>
          <w:i/>
          <w:sz w:val="16"/>
          <w:szCs w:val="16"/>
          <w:lang w:val="hy-AM"/>
        </w:rPr>
        <w:t>պայմանագիր</w:t>
      </w:r>
      <w:r w:rsidRPr="009E63E3">
        <w:rPr>
          <w:rFonts w:ascii="GHEA Grapalat" w:hAnsi="GHEA Grapalat"/>
          <w:i/>
          <w:sz w:val="16"/>
          <w:szCs w:val="16"/>
          <w:lang w:val="hy-AM"/>
        </w:rPr>
        <w:t xml:space="preserve"> </w:t>
      </w:r>
      <w:r w:rsidRPr="009E63E3">
        <w:rPr>
          <w:rFonts w:ascii="GHEA Grapalat" w:hAnsi="GHEA Grapalat" w:cs="Sylfaen"/>
          <w:i/>
          <w:sz w:val="16"/>
          <w:szCs w:val="16"/>
          <w:lang w:val="hy-AM"/>
        </w:rPr>
        <w:t>կնքելու</w:t>
      </w:r>
      <w:r w:rsidRPr="009E63E3">
        <w:rPr>
          <w:rFonts w:ascii="GHEA Grapalat" w:hAnsi="GHEA Grapalat"/>
          <w:i/>
          <w:sz w:val="16"/>
          <w:szCs w:val="16"/>
          <w:lang w:val="hy-AM"/>
        </w:rPr>
        <w:t xml:space="preserve"> </w:t>
      </w:r>
      <w:r w:rsidRPr="009E63E3">
        <w:rPr>
          <w:rFonts w:ascii="GHEA Grapalat" w:hAnsi="GHEA Grapalat" w:cs="Sylfaen"/>
          <w:i/>
          <w:sz w:val="16"/>
          <w:szCs w:val="16"/>
          <w:lang w:val="hy-AM"/>
        </w:rPr>
        <w:t>միջոցով</w:t>
      </w:r>
      <w:r w:rsidRPr="009E63E3">
        <w:rPr>
          <w:rFonts w:ascii="GHEA Grapalat" w:hAnsi="GHEA Grapalat"/>
          <w:i/>
          <w:sz w:val="16"/>
          <w:szCs w:val="16"/>
          <w:lang w:val="hy-AM"/>
        </w:rPr>
        <w:t>:</w:t>
      </w:r>
    </w:p>
  </w:footnote>
  <w:footnote w:id="16">
    <w:p w:rsidR="00F228B0" w:rsidRPr="0069073C" w:rsidRDefault="00F228B0" w:rsidP="006E5207">
      <w:pPr>
        <w:pStyle w:val="a6"/>
        <w:jc w:val="both"/>
        <w:rPr>
          <w:del w:id="21" w:author="User" w:date="2019-05-26T10:04:00Z"/>
          <w:rFonts w:ascii="GHEA Grapalat" w:hAnsi="GHEA Grapalat"/>
          <w:i/>
          <w:sz w:val="16"/>
          <w:szCs w:val="16"/>
          <w:lang w:val="hy-AM"/>
        </w:rPr>
      </w:pPr>
      <w:r w:rsidRPr="009E63E3">
        <w:rPr>
          <w:rFonts w:ascii="GHEA Grapalat" w:hAnsi="GHEA Grapalat"/>
          <w:i/>
          <w:sz w:val="16"/>
          <w:szCs w:val="16"/>
          <w:vertAlign w:val="superscript"/>
          <w:lang w:val="hy-AM"/>
        </w:rPr>
        <w:t xml:space="preserve">23 </w:t>
      </w:r>
      <w:r w:rsidRPr="009E63E3">
        <w:rPr>
          <w:rFonts w:ascii="GHEA Grapalat" w:hAnsi="GHEA Grapalat" w:cs="Sylfaen"/>
          <w:i/>
          <w:sz w:val="16"/>
          <w:szCs w:val="16"/>
          <w:lang w:val="hy-AM"/>
        </w:rPr>
        <w:t>Սույն</w:t>
      </w:r>
      <w:r w:rsidRPr="009E63E3">
        <w:rPr>
          <w:rFonts w:ascii="GHEA Grapalat" w:hAnsi="GHEA Grapalat"/>
          <w:i/>
          <w:sz w:val="16"/>
          <w:szCs w:val="16"/>
          <w:lang w:val="hy-AM"/>
        </w:rPr>
        <w:t xml:space="preserve"> </w:t>
      </w:r>
      <w:r w:rsidRPr="009E63E3">
        <w:rPr>
          <w:rFonts w:ascii="GHEA Grapalat" w:hAnsi="GHEA Grapalat" w:cs="Sylfaen"/>
          <w:i/>
          <w:sz w:val="16"/>
          <w:szCs w:val="16"/>
          <w:lang w:val="hy-AM"/>
        </w:rPr>
        <w:t>կետը</w:t>
      </w:r>
      <w:r w:rsidRPr="009E63E3">
        <w:rPr>
          <w:rFonts w:ascii="GHEA Grapalat" w:hAnsi="GHEA Grapalat"/>
          <w:i/>
          <w:sz w:val="16"/>
          <w:szCs w:val="16"/>
          <w:lang w:val="hy-AM"/>
        </w:rPr>
        <w:t xml:space="preserve"> </w:t>
      </w:r>
      <w:r w:rsidRPr="009E63E3">
        <w:rPr>
          <w:rFonts w:ascii="GHEA Grapalat" w:hAnsi="GHEA Grapalat" w:cs="Sylfaen"/>
          <w:i/>
          <w:sz w:val="16"/>
          <w:szCs w:val="16"/>
          <w:lang w:val="hy-AM"/>
        </w:rPr>
        <w:t>հանվում</w:t>
      </w:r>
      <w:r w:rsidRPr="009E63E3">
        <w:rPr>
          <w:rFonts w:ascii="GHEA Grapalat" w:hAnsi="GHEA Grapalat"/>
          <w:i/>
          <w:sz w:val="16"/>
          <w:szCs w:val="16"/>
          <w:lang w:val="hy-AM"/>
        </w:rPr>
        <w:t xml:space="preserve"> </w:t>
      </w:r>
      <w:r w:rsidRPr="009E63E3">
        <w:rPr>
          <w:rFonts w:ascii="GHEA Grapalat" w:hAnsi="GHEA Grapalat" w:cs="Sylfaen"/>
          <w:i/>
          <w:sz w:val="16"/>
          <w:szCs w:val="16"/>
          <w:lang w:val="hy-AM"/>
        </w:rPr>
        <w:t>է</w:t>
      </w:r>
      <w:r w:rsidRPr="009E63E3">
        <w:rPr>
          <w:rFonts w:ascii="GHEA Grapalat" w:hAnsi="GHEA Grapalat"/>
          <w:i/>
          <w:sz w:val="16"/>
          <w:szCs w:val="16"/>
          <w:lang w:val="hy-AM"/>
        </w:rPr>
        <w:t xml:space="preserve"> </w:t>
      </w:r>
      <w:r w:rsidRPr="009E63E3">
        <w:rPr>
          <w:rFonts w:ascii="GHEA Grapalat" w:hAnsi="GHEA Grapalat" w:cs="Sylfaen"/>
          <w:i/>
          <w:sz w:val="16"/>
          <w:szCs w:val="16"/>
          <w:lang w:val="hy-AM"/>
        </w:rPr>
        <w:t>պայմանագրից</w:t>
      </w:r>
      <w:r w:rsidRPr="009E63E3">
        <w:rPr>
          <w:rFonts w:ascii="GHEA Grapalat" w:hAnsi="GHEA Grapalat"/>
          <w:i/>
          <w:sz w:val="16"/>
          <w:szCs w:val="16"/>
          <w:lang w:val="hy-AM"/>
        </w:rPr>
        <w:t xml:space="preserve">, </w:t>
      </w:r>
      <w:r w:rsidRPr="009E63E3">
        <w:rPr>
          <w:rFonts w:ascii="GHEA Grapalat" w:hAnsi="GHEA Grapalat" w:cs="Sylfaen"/>
          <w:i/>
          <w:sz w:val="16"/>
          <w:szCs w:val="16"/>
          <w:lang w:val="hy-AM"/>
        </w:rPr>
        <w:t>եթե</w:t>
      </w:r>
      <w:r w:rsidRPr="009E63E3">
        <w:rPr>
          <w:rFonts w:ascii="GHEA Grapalat" w:hAnsi="GHEA Grapalat"/>
          <w:i/>
          <w:sz w:val="16"/>
          <w:szCs w:val="16"/>
          <w:lang w:val="hy-AM"/>
        </w:rPr>
        <w:t xml:space="preserve"> </w:t>
      </w:r>
      <w:r w:rsidRPr="009E63E3">
        <w:rPr>
          <w:rFonts w:ascii="GHEA Grapalat" w:hAnsi="GHEA Grapalat" w:cs="Sylfaen"/>
          <w:i/>
          <w:sz w:val="16"/>
          <w:szCs w:val="16"/>
          <w:lang w:val="hy-AM"/>
        </w:rPr>
        <w:t>պայմանագիրը</w:t>
      </w:r>
      <w:r w:rsidRPr="009E63E3">
        <w:rPr>
          <w:rFonts w:ascii="GHEA Grapalat" w:hAnsi="GHEA Grapalat"/>
          <w:i/>
          <w:sz w:val="16"/>
          <w:szCs w:val="16"/>
          <w:lang w:val="hy-AM"/>
        </w:rPr>
        <w:t xml:space="preserve"> </w:t>
      </w:r>
      <w:r w:rsidRPr="009E63E3">
        <w:rPr>
          <w:rFonts w:ascii="GHEA Grapalat" w:hAnsi="GHEA Grapalat" w:cs="Sylfaen"/>
          <w:i/>
          <w:sz w:val="16"/>
          <w:szCs w:val="16"/>
          <w:lang w:val="hy-AM"/>
        </w:rPr>
        <w:t>չի</w:t>
      </w:r>
      <w:r w:rsidRPr="009E63E3">
        <w:rPr>
          <w:rFonts w:ascii="GHEA Grapalat" w:hAnsi="GHEA Grapalat"/>
          <w:i/>
          <w:sz w:val="16"/>
          <w:szCs w:val="16"/>
          <w:lang w:val="hy-AM"/>
        </w:rPr>
        <w:t xml:space="preserve"> </w:t>
      </w:r>
      <w:r w:rsidRPr="009E63E3">
        <w:rPr>
          <w:rFonts w:ascii="GHEA Grapalat" w:hAnsi="GHEA Grapalat" w:cs="Sylfaen"/>
          <w:i/>
          <w:sz w:val="16"/>
          <w:szCs w:val="16"/>
          <w:lang w:val="hy-AM"/>
        </w:rPr>
        <w:t>իրականացվում</w:t>
      </w:r>
      <w:r w:rsidRPr="009E63E3">
        <w:rPr>
          <w:rFonts w:ascii="GHEA Grapalat" w:hAnsi="GHEA Grapalat"/>
          <w:i/>
          <w:sz w:val="16"/>
          <w:szCs w:val="16"/>
          <w:lang w:val="hy-AM"/>
        </w:rPr>
        <w:t xml:space="preserve"> </w:t>
      </w:r>
      <w:r w:rsidRPr="009E63E3">
        <w:rPr>
          <w:rFonts w:ascii="GHEA Grapalat" w:hAnsi="GHEA Grapalat" w:cs="Sylfaen"/>
          <w:i/>
          <w:sz w:val="16"/>
          <w:szCs w:val="16"/>
          <w:lang w:val="hy-AM"/>
        </w:rPr>
        <w:t>համատեղ</w:t>
      </w:r>
      <w:r w:rsidRPr="009E63E3">
        <w:rPr>
          <w:rFonts w:ascii="GHEA Grapalat" w:hAnsi="GHEA Grapalat"/>
          <w:i/>
          <w:sz w:val="16"/>
          <w:szCs w:val="16"/>
          <w:lang w:val="hy-AM"/>
        </w:rPr>
        <w:t xml:space="preserve"> </w:t>
      </w:r>
      <w:r w:rsidRPr="009E63E3">
        <w:rPr>
          <w:rFonts w:ascii="GHEA Grapalat" w:hAnsi="GHEA Grapalat" w:cs="Sylfaen"/>
          <w:i/>
          <w:sz w:val="16"/>
          <w:szCs w:val="16"/>
          <w:lang w:val="hy-AM"/>
        </w:rPr>
        <w:t>գործունեության</w:t>
      </w:r>
      <w:r w:rsidRPr="009E63E3">
        <w:rPr>
          <w:rFonts w:ascii="GHEA Grapalat" w:hAnsi="GHEA Grapalat"/>
          <w:i/>
          <w:sz w:val="16"/>
          <w:szCs w:val="16"/>
          <w:lang w:val="hy-AM"/>
        </w:rPr>
        <w:t xml:space="preserve"> (</w:t>
      </w:r>
      <w:r w:rsidRPr="009E63E3">
        <w:rPr>
          <w:rFonts w:ascii="GHEA Grapalat" w:hAnsi="GHEA Grapalat" w:cs="Sylfaen"/>
          <w:i/>
          <w:sz w:val="16"/>
          <w:szCs w:val="16"/>
          <w:lang w:val="hy-AM"/>
        </w:rPr>
        <w:t>կոնսորցիումի</w:t>
      </w:r>
      <w:r w:rsidRPr="009E63E3">
        <w:rPr>
          <w:rFonts w:ascii="GHEA Grapalat" w:hAnsi="GHEA Grapalat"/>
          <w:i/>
          <w:sz w:val="16"/>
          <w:szCs w:val="16"/>
          <w:lang w:val="hy-AM"/>
        </w:rPr>
        <w:t xml:space="preserve">) </w:t>
      </w:r>
      <w:r w:rsidRPr="009E63E3">
        <w:rPr>
          <w:rFonts w:ascii="GHEA Grapalat" w:hAnsi="GHEA Grapalat" w:cs="Sylfaen"/>
          <w:i/>
          <w:sz w:val="16"/>
          <w:szCs w:val="16"/>
          <w:lang w:val="hy-AM"/>
        </w:rPr>
        <w:t>պայմանագիր</w:t>
      </w:r>
      <w:r w:rsidRPr="009E63E3">
        <w:rPr>
          <w:rFonts w:ascii="GHEA Grapalat" w:hAnsi="GHEA Grapalat"/>
          <w:i/>
          <w:sz w:val="16"/>
          <w:szCs w:val="16"/>
          <w:lang w:val="hy-AM"/>
        </w:rPr>
        <w:t xml:space="preserve"> </w:t>
      </w:r>
      <w:r w:rsidRPr="009E63E3">
        <w:rPr>
          <w:rFonts w:ascii="GHEA Grapalat" w:hAnsi="GHEA Grapalat" w:cs="Sylfaen"/>
          <w:i/>
          <w:sz w:val="16"/>
          <w:szCs w:val="16"/>
          <w:lang w:val="hy-AM"/>
        </w:rPr>
        <w:t>կնքելու</w:t>
      </w:r>
      <w:r w:rsidRPr="009E63E3">
        <w:rPr>
          <w:rFonts w:ascii="GHEA Grapalat" w:hAnsi="GHEA Grapalat"/>
          <w:i/>
          <w:sz w:val="16"/>
          <w:szCs w:val="16"/>
          <w:lang w:val="hy-AM"/>
        </w:rPr>
        <w:t xml:space="preserve"> </w:t>
      </w:r>
      <w:r w:rsidRPr="009E63E3">
        <w:rPr>
          <w:rFonts w:ascii="GHEA Grapalat" w:hAnsi="GHEA Grapalat" w:cs="Sylfaen"/>
          <w:i/>
          <w:sz w:val="16"/>
          <w:szCs w:val="16"/>
          <w:lang w:val="hy-AM"/>
        </w:rPr>
        <w:t>միջոցով</w:t>
      </w:r>
      <w:r w:rsidRPr="009E63E3">
        <w:rPr>
          <w:rFonts w:ascii="GHEA Grapalat" w:hAnsi="GHEA Grapalat"/>
          <w:i/>
          <w:sz w:val="16"/>
          <w:szCs w:val="16"/>
          <w:lang w:val="hy-AM"/>
        </w:rPr>
        <w:t>:</w:t>
      </w:r>
    </w:p>
  </w:footnote>
  <w:footnote w:id="17">
    <w:p w:rsidR="00F228B0" w:rsidRPr="00FA1819" w:rsidRDefault="00F228B0">
      <w:pPr>
        <w:rPr>
          <w:lang w:val="hy-AM"/>
        </w:rPr>
      </w:pPr>
    </w:p>
    <w:p w:rsidR="00F228B0" w:rsidRPr="006E5207" w:rsidRDefault="00F228B0" w:rsidP="006E5207">
      <w:pPr>
        <w:rPr>
          <w:lang w:val="hy-AM" w:eastAsia="ru-RU"/>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2B734BE"/>
    <w:multiLevelType w:val="hybridMultilevel"/>
    <w:tmpl w:val="75628CC6"/>
    <w:lvl w:ilvl="0" w:tplc="5914E804">
      <w:start w:val="9"/>
      <w:numFmt w:val="decimal"/>
      <w:lvlText w:val="%1."/>
      <w:lvlJc w:val="left"/>
      <w:pPr>
        <w:ind w:left="795" w:hanging="435"/>
      </w:pPr>
      <w:rPr>
        <w:rFonts w:ascii="Sylfaen" w:hAnsi="Sylfaen" w:hint="default"/>
        <w:b w:val="0"/>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15:restartNumberingAfterBreak="0">
    <w:nsid w:val="19172A15"/>
    <w:multiLevelType w:val="multilevel"/>
    <w:tmpl w:val="27D439CE"/>
    <w:lvl w:ilvl="0">
      <w:start w:val="9"/>
      <w:numFmt w:val="decimal"/>
      <w:lvlText w:val="%1."/>
      <w:lvlJc w:val="left"/>
      <w:pPr>
        <w:ind w:left="435" w:hanging="435"/>
      </w:pPr>
      <w:rPr>
        <w:rFonts w:ascii="Sylfaen" w:hAnsi="Sylfaen" w:cs="Times New Roman" w:hint="default"/>
        <w:sz w:val="18"/>
      </w:rPr>
    </w:lvl>
    <w:lvl w:ilvl="1">
      <w:start w:val="15"/>
      <w:numFmt w:val="decimal"/>
      <w:lvlText w:val="%1.%2."/>
      <w:lvlJc w:val="left"/>
      <w:pPr>
        <w:ind w:left="435" w:hanging="435"/>
      </w:pPr>
      <w:rPr>
        <w:rFonts w:ascii="Sylfaen" w:hAnsi="Sylfaen" w:cs="Times New Roman" w:hint="default"/>
        <w:sz w:val="18"/>
      </w:rPr>
    </w:lvl>
    <w:lvl w:ilvl="2">
      <w:start w:val="1"/>
      <w:numFmt w:val="decimal"/>
      <w:lvlText w:val="%1.%2.%3."/>
      <w:lvlJc w:val="left"/>
      <w:pPr>
        <w:ind w:left="720" w:hanging="720"/>
      </w:pPr>
      <w:rPr>
        <w:rFonts w:ascii="Sylfaen" w:hAnsi="Sylfaen" w:cs="Times New Roman" w:hint="default"/>
        <w:sz w:val="18"/>
      </w:rPr>
    </w:lvl>
    <w:lvl w:ilvl="3">
      <w:start w:val="1"/>
      <w:numFmt w:val="decimal"/>
      <w:lvlText w:val="%1.%2.%3.%4."/>
      <w:lvlJc w:val="left"/>
      <w:pPr>
        <w:ind w:left="720" w:hanging="720"/>
      </w:pPr>
      <w:rPr>
        <w:rFonts w:ascii="Sylfaen" w:hAnsi="Sylfaen" w:cs="Times New Roman" w:hint="default"/>
        <w:sz w:val="18"/>
      </w:rPr>
    </w:lvl>
    <w:lvl w:ilvl="4">
      <w:start w:val="1"/>
      <w:numFmt w:val="decimal"/>
      <w:lvlText w:val="%1.%2.%3.%4.%5."/>
      <w:lvlJc w:val="left"/>
      <w:pPr>
        <w:ind w:left="1080" w:hanging="1080"/>
      </w:pPr>
      <w:rPr>
        <w:rFonts w:ascii="Sylfaen" w:hAnsi="Sylfaen" w:cs="Times New Roman" w:hint="default"/>
        <w:sz w:val="18"/>
      </w:rPr>
    </w:lvl>
    <w:lvl w:ilvl="5">
      <w:start w:val="1"/>
      <w:numFmt w:val="decimal"/>
      <w:lvlText w:val="%1.%2.%3.%4.%5.%6."/>
      <w:lvlJc w:val="left"/>
      <w:pPr>
        <w:ind w:left="1080" w:hanging="1080"/>
      </w:pPr>
      <w:rPr>
        <w:rFonts w:ascii="Sylfaen" w:hAnsi="Sylfaen" w:cs="Times New Roman" w:hint="default"/>
        <w:sz w:val="18"/>
      </w:rPr>
    </w:lvl>
    <w:lvl w:ilvl="6">
      <w:start w:val="1"/>
      <w:numFmt w:val="decimal"/>
      <w:lvlText w:val="%1.%2.%3.%4.%5.%6.%7."/>
      <w:lvlJc w:val="left"/>
      <w:pPr>
        <w:ind w:left="1440" w:hanging="1440"/>
      </w:pPr>
      <w:rPr>
        <w:rFonts w:ascii="Sylfaen" w:hAnsi="Sylfaen" w:cs="Times New Roman" w:hint="default"/>
        <w:sz w:val="18"/>
      </w:rPr>
    </w:lvl>
    <w:lvl w:ilvl="7">
      <w:start w:val="1"/>
      <w:numFmt w:val="decimal"/>
      <w:lvlText w:val="%1.%2.%3.%4.%5.%6.%7.%8."/>
      <w:lvlJc w:val="left"/>
      <w:pPr>
        <w:ind w:left="1440" w:hanging="1440"/>
      </w:pPr>
      <w:rPr>
        <w:rFonts w:ascii="Sylfaen" w:hAnsi="Sylfaen" w:cs="Times New Roman" w:hint="default"/>
        <w:sz w:val="18"/>
      </w:rPr>
    </w:lvl>
    <w:lvl w:ilvl="8">
      <w:start w:val="1"/>
      <w:numFmt w:val="decimal"/>
      <w:lvlText w:val="%1.%2.%3.%4.%5.%6.%7.%8.%9."/>
      <w:lvlJc w:val="left"/>
      <w:pPr>
        <w:ind w:left="1800" w:hanging="1800"/>
      </w:pPr>
      <w:rPr>
        <w:rFonts w:ascii="Sylfaen" w:hAnsi="Sylfaen" w:cs="Times New Roman" w:hint="default"/>
        <w:sz w:val="18"/>
      </w:rPr>
    </w:lvl>
  </w:abstractNum>
  <w:abstractNum w:abstractNumId="6" w15:restartNumberingAfterBreak="0">
    <w:nsid w:val="1C44238E"/>
    <w:multiLevelType w:val="hybridMultilevel"/>
    <w:tmpl w:val="898C2C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22225E"/>
    <w:multiLevelType w:val="multilevel"/>
    <w:tmpl w:val="2B4C5A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27B704E"/>
    <w:multiLevelType w:val="hybridMultilevel"/>
    <w:tmpl w:val="5CC2E918"/>
    <w:lvl w:ilvl="0" w:tplc="CE96062E">
      <w:start w:val="9"/>
      <w:numFmt w:val="decimal"/>
      <w:lvlText w:val="%1."/>
      <w:lvlJc w:val="left"/>
      <w:pPr>
        <w:ind w:left="4290" w:hanging="3930"/>
      </w:pPr>
      <w:rPr>
        <w:rFonts w:ascii="Sylfaen" w:hAnsi="Sylfaen" w:cs="Times New Roman" w:hint="default"/>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5F73468"/>
    <w:multiLevelType w:val="multilevel"/>
    <w:tmpl w:val="5C1864B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2E826437"/>
    <w:multiLevelType w:val="multilevel"/>
    <w:tmpl w:val="DD48D0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173418B"/>
    <w:multiLevelType w:val="hybridMultilevel"/>
    <w:tmpl w:val="9A24FAC6"/>
    <w:lvl w:ilvl="0" w:tplc="10B0A5E4">
      <w:start w:val="9"/>
      <w:numFmt w:val="decimal"/>
      <w:lvlText w:val="%1."/>
      <w:lvlJc w:val="left"/>
      <w:pPr>
        <w:ind w:left="720" w:hanging="360"/>
      </w:pPr>
      <w:rPr>
        <w:rFonts w:ascii="Sylfaen" w:hAnsi="Sylfaen" w:cs="Times New Roman" w:hint="default"/>
        <w:b w:val="0"/>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25B007F"/>
    <w:multiLevelType w:val="hybridMultilevel"/>
    <w:tmpl w:val="3490E46A"/>
    <w:lvl w:ilvl="0" w:tplc="D66C8956">
      <w:start w:val="9"/>
      <w:numFmt w:val="decimal"/>
      <w:lvlText w:val="%1."/>
      <w:lvlJc w:val="left"/>
      <w:pPr>
        <w:ind w:left="795" w:hanging="435"/>
      </w:pPr>
      <w:rPr>
        <w:rFonts w:ascii="Sylfaen" w:hAnsi="Sylfaen" w:cs="Times New Roman" w:hint="default"/>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5401416"/>
    <w:multiLevelType w:val="multilevel"/>
    <w:tmpl w:val="7DEA0B42"/>
    <w:lvl w:ilvl="0">
      <w:start w:val="1"/>
      <w:numFmt w:val="decimal"/>
      <w:lvlText w:val="%1"/>
      <w:lvlJc w:val="left"/>
      <w:pPr>
        <w:ind w:left="360" w:hanging="360"/>
      </w:pPr>
    </w:lvl>
    <w:lvl w:ilvl="1">
      <w:start w:val="5"/>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1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cs="Courier New" w:hint="default"/>
      </w:rPr>
    </w:lvl>
    <w:lvl w:ilvl="2" w:tplc="04090005">
      <w:start w:val="1"/>
      <w:numFmt w:val="bullet"/>
      <w:lvlText w:val=""/>
      <w:lvlJc w:val="left"/>
      <w:pPr>
        <w:ind w:left="2223" w:hanging="360"/>
      </w:pPr>
      <w:rPr>
        <w:rFonts w:ascii="Wingdings" w:hAnsi="Wingdings" w:hint="default"/>
      </w:rPr>
    </w:lvl>
    <w:lvl w:ilvl="3" w:tplc="04090001">
      <w:start w:val="1"/>
      <w:numFmt w:val="bullet"/>
      <w:lvlText w:val=""/>
      <w:lvlJc w:val="left"/>
      <w:pPr>
        <w:ind w:left="2943" w:hanging="360"/>
      </w:pPr>
      <w:rPr>
        <w:rFonts w:ascii="Symbol" w:hAnsi="Symbol" w:hint="default"/>
      </w:rPr>
    </w:lvl>
    <w:lvl w:ilvl="4" w:tplc="04090003">
      <w:start w:val="1"/>
      <w:numFmt w:val="bullet"/>
      <w:lvlText w:val="o"/>
      <w:lvlJc w:val="left"/>
      <w:pPr>
        <w:ind w:left="3663" w:hanging="360"/>
      </w:pPr>
      <w:rPr>
        <w:rFonts w:ascii="Courier New" w:hAnsi="Courier New" w:cs="Courier New" w:hint="default"/>
      </w:rPr>
    </w:lvl>
    <w:lvl w:ilvl="5" w:tplc="04090005">
      <w:start w:val="1"/>
      <w:numFmt w:val="bullet"/>
      <w:lvlText w:val=""/>
      <w:lvlJc w:val="left"/>
      <w:pPr>
        <w:ind w:left="4383" w:hanging="360"/>
      </w:pPr>
      <w:rPr>
        <w:rFonts w:ascii="Wingdings" w:hAnsi="Wingdings" w:hint="default"/>
      </w:rPr>
    </w:lvl>
    <w:lvl w:ilvl="6" w:tplc="04090001">
      <w:start w:val="1"/>
      <w:numFmt w:val="bullet"/>
      <w:lvlText w:val=""/>
      <w:lvlJc w:val="left"/>
      <w:pPr>
        <w:ind w:left="5103" w:hanging="360"/>
      </w:pPr>
      <w:rPr>
        <w:rFonts w:ascii="Symbol" w:hAnsi="Symbol" w:hint="default"/>
      </w:rPr>
    </w:lvl>
    <w:lvl w:ilvl="7" w:tplc="04090003">
      <w:start w:val="1"/>
      <w:numFmt w:val="bullet"/>
      <w:lvlText w:val="o"/>
      <w:lvlJc w:val="left"/>
      <w:pPr>
        <w:ind w:left="5823" w:hanging="360"/>
      </w:pPr>
      <w:rPr>
        <w:rFonts w:ascii="Courier New" w:hAnsi="Courier New" w:cs="Courier New" w:hint="default"/>
      </w:rPr>
    </w:lvl>
    <w:lvl w:ilvl="8" w:tplc="04090005">
      <w:start w:val="1"/>
      <w:numFmt w:val="bullet"/>
      <w:lvlText w:val=""/>
      <w:lvlJc w:val="left"/>
      <w:pPr>
        <w:ind w:left="6543" w:hanging="360"/>
      </w:pPr>
      <w:rPr>
        <w:rFonts w:ascii="Wingdings" w:hAnsi="Wingdings" w:hint="default"/>
      </w:rPr>
    </w:lvl>
  </w:abstractNum>
  <w:abstractNum w:abstractNumId="18" w15:restartNumberingAfterBreak="0">
    <w:nsid w:val="3ABE3CAF"/>
    <w:multiLevelType w:val="hybridMultilevel"/>
    <w:tmpl w:val="B9CE97FA"/>
    <w:lvl w:ilvl="0" w:tplc="992EFDF8">
      <w:start w:val="9"/>
      <w:numFmt w:val="decimal"/>
      <w:lvlText w:val="%1."/>
      <w:lvlJc w:val="left"/>
      <w:pPr>
        <w:ind w:left="4290" w:hanging="3930"/>
      </w:pPr>
      <w:rPr>
        <w:rFonts w:ascii="Sylfaen" w:hAnsi="Sylfaen" w:cs="Times New Roman" w:hint="default"/>
        <w:b w:val="0"/>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18569B"/>
    <w:multiLevelType w:val="multilevel"/>
    <w:tmpl w:val="E7D43E1C"/>
    <w:lvl w:ilvl="0">
      <w:start w:val="1"/>
      <w:numFmt w:val="decimal"/>
      <w:lvlText w:val="%1"/>
      <w:lvlJc w:val="left"/>
      <w:pPr>
        <w:ind w:left="1080" w:hanging="1080"/>
      </w:pPr>
    </w:lvl>
    <w:lvl w:ilvl="1">
      <w:start w:val="1"/>
      <w:numFmt w:val="decimal"/>
      <w:lvlText w:val="%1.%2"/>
      <w:lvlJc w:val="left"/>
      <w:pPr>
        <w:ind w:left="1788" w:hanging="1080"/>
      </w:pPr>
    </w:lvl>
    <w:lvl w:ilvl="2">
      <w:start w:val="1"/>
      <w:numFmt w:val="decimal"/>
      <w:lvlText w:val="%1.%2.%3"/>
      <w:lvlJc w:val="left"/>
      <w:pPr>
        <w:ind w:left="2496" w:hanging="108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620" w:hanging="1080"/>
      </w:pPr>
    </w:lvl>
    <w:lvl w:ilvl="6">
      <w:start w:val="1"/>
      <w:numFmt w:val="decimal"/>
      <w:lvlText w:val="%1.%2.%3.%4.%5.%6.%7"/>
      <w:lvlJc w:val="left"/>
      <w:pPr>
        <w:ind w:left="5688" w:hanging="1440"/>
      </w:pPr>
    </w:lvl>
    <w:lvl w:ilvl="7">
      <w:start w:val="1"/>
      <w:numFmt w:val="decimal"/>
      <w:lvlText w:val="%1.%2.%3.%4.%5.%6.%7.%8"/>
      <w:lvlJc w:val="left"/>
      <w:pPr>
        <w:ind w:left="6396" w:hanging="1440"/>
      </w:pPr>
    </w:lvl>
    <w:lvl w:ilvl="8">
      <w:start w:val="1"/>
      <w:numFmt w:val="decimal"/>
      <w:lvlText w:val="%1.%2.%3.%4.%5.%6.%7.%8.%9"/>
      <w:lvlJc w:val="left"/>
      <w:pPr>
        <w:ind w:left="7464" w:hanging="1800"/>
      </w:pPr>
    </w:lvl>
  </w:abstractNum>
  <w:abstractNum w:abstractNumId="20" w15:restartNumberingAfterBreak="0">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D581F5B"/>
    <w:multiLevelType w:val="multilevel"/>
    <w:tmpl w:val="38129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F891AE5"/>
    <w:multiLevelType w:val="hybridMultilevel"/>
    <w:tmpl w:val="C6F43A12"/>
    <w:lvl w:ilvl="0" w:tplc="9CACDEA4">
      <w:start w:val="9"/>
      <w:numFmt w:val="decimal"/>
      <w:lvlText w:val="%1."/>
      <w:lvlJc w:val="left"/>
      <w:pPr>
        <w:ind w:left="795" w:hanging="435"/>
      </w:pPr>
      <w:rPr>
        <w:rFonts w:ascii="Sylfaen" w:hAnsi="Sylfaen" w:hint="default"/>
        <w:b w:val="0"/>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5FE70BA"/>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EA97F7F"/>
    <w:multiLevelType w:val="multilevel"/>
    <w:tmpl w:val="0F9886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5D45D5E"/>
    <w:multiLevelType w:val="multilevel"/>
    <w:tmpl w:val="FEBAAB7C"/>
    <w:lvl w:ilvl="0">
      <w:start w:val="1"/>
      <w:numFmt w:val="decimal"/>
      <w:lvlText w:val="%1."/>
      <w:lvlJc w:val="left"/>
      <w:pPr>
        <w:tabs>
          <w:tab w:val="num" w:pos="720"/>
        </w:tabs>
        <w:ind w:left="720" w:hanging="360"/>
      </w:pPr>
      <w:rPr>
        <w:b w:val="0"/>
        <w:sz w:val="24"/>
        <w:szCs w:val="24"/>
      </w:rPr>
    </w:lvl>
    <w:lvl w:ilvl="1">
      <w:start w:val="2"/>
      <w:numFmt w:val="decimal"/>
      <w:isLgl/>
      <w:lvlText w:val="%1.%2"/>
      <w:lvlJc w:val="left"/>
      <w:pPr>
        <w:ind w:left="1065" w:hanging="360"/>
      </w:pPr>
      <w:rPr>
        <w:rFonts w:cs="Arial"/>
        <w:b w:val="0"/>
        <w:sz w:val="24"/>
      </w:rPr>
    </w:lvl>
    <w:lvl w:ilvl="2">
      <w:start w:val="1"/>
      <w:numFmt w:val="decimal"/>
      <w:isLgl/>
      <w:lvlText w:val="%1.%2.%3"/>
      <w:lvlJc w:val="left"/>
      <w:pPr>
        <w:ind w:left="1770" w:hanging="720"/>
      </w:pPr>
      <w:rPr>
        <w:rFonts w:cs="Arial"/>
        <w:b w:val="0"/>
        <w:sz w:val="24"/>
      </w:rPr>
    </w:lvl>
    <w:lvl w:ilvl="3">
      <w:start w:val="1"/>
      <w:numFmt w:val="decimal"/>
      <w:isLgl/>
      <w:lvlText w:val="%1.%2.%3.%4"/>
      <w:lvlJc w:val="left"/>
      <w:pPr>
        <w:ind w:left="2115" w:hanging="720"/>
      </w:pPr>
      <w:rPr>
        <w:rFonts w:cs="Arial"/>
        <w:b w:val="0"/>
        <w:sz w:val="24"/>
      </w:rPr>
    </w:lvl>
    <w:lvl w:ilvl="4">
      <w:start w:val="1"/>
      <w:numFmt w:val="decimal"/>
      <w:isLgl/>
      <w:lvlText w:val="%1.%2.%3.%4.%5"/>
      <w:lvlJc w:val="left"/>
      <w:pPr>
        <w:ind w:left="2820" w:hanging="1080"/>
      </w:pPr>
      <w:rPr>
        <w:rFonts w:cs="Arial"/>
        <w:b w:val="0"/>
        <w:sz w:val="24"/>
      </w:rPr>
    </w:lvl>
    <w:lvl w:ilvl="5">
      <w:start w:val="1"/>
      <w:numFmt w:val="decimal"/>
      <w:isLgl/>
      <w:lvlText w:val="%1.%2.%3.%4.%5.%6"/>
      <w:lvlJc w:val="left"/>
      <w:pPr>
        <w:ind w:left="3165" w:hanging="1080"/>
      </w:pPr>
      <w:rPr>
        <w:rFonts w:cs="Arial"/>
        <w:b w:val="0"/>
        <w:sz w:val="24"/>
      </w:rPr>
    </w:lvl>
    <w:lvl w:ilvl="6">
      <w:start w:val="1"/>
      <w:numFmt w:val="decimal"/>
      <w:isLgl/>
      <w:lvlText w:val="%1.%2.%3.%4.%5.%6.%7"/>
      <w:lvlJc w:val="left"/>
      <w:pPr>
        <w:ind w:left="3870" w:hanging="1440"/>
      </w:pPr>
      <w:rPr>
        <w:rFonts w:cs="Arial"/>
        <w:b w:val="0"/>
        <w:sz w:val="24"/>
      </w:rPr>
    </w:lvl>
    <w:lvl w:ilvl="7">
      <w:start w:val="1"/>
      <w:numFmt w:val="decimal"/>
      <w:isLgl/>
      <w:lvlText w:val="%1.%2.%3.%4.%5.%6.%7.%8"/>
      <w:lvlJc w:val="left"/>
      <w:pPr>
        <w:ind w:left="4215" w:hanging="1440"/>
      </w:pPr>
      <w:rPr>
        <w:rFonts w:cs="Arial"/>
        <w:b w:val="0"/>
        <w:sz w:val="24"/>
      </w:rPr>
    </w:lvl>
    <w:lvl w:ilvl="8">
      <w:start w:val="1"/>
      <w:numFmt w:val="decimal"/>
      <w:isLgl/>
      <w:lvlText w:val="%1.%2.%3.%4.%5.%6.%7.%8.%9"/>
      <w:lvlJc w:val="left"/>
      <w:pPr>
        <w:ind w:left="4920" w:hanging="1800"/>
      </w:pPr>
      <w:rPr>
        <w:rFonts w:cs="Arial"/>
        <w:b w:val="0"/>
        <w:sz w:val="24"/>
      </w:rPr>
    </w:lvl>
  </w:abstractNum>
  <w:abstractNum w:abstractNumId="27"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ind w:left="0" w:firstLine="0"/>
      </w:pPr>
    </w:lvl>
    <w:lvl w:ilvl="2" w:tplc="DCA4038A">
      <w:numFmt w:val="none"/>
      <w:lvlText w:val=""/>
      <w:lvlJc w:val="left"/>
      <w:pPr>
        <w:tabs>
          <w:tab w:val="num" w:pos="360"/>
        </w:tabs>
        <w:ind w:left="0" w:firstLine="0"/>
      </w:pPr>
    </w:lvl>
    <w:lvl w:ilvl="3" w:tplc="2F089352">
      <w:numFmt w:val="none"/>
      <w:lvlText w:val=""/>
      <w:lvlJc w:val="left"/>
      <w:pPr>
        <w:tabs>
          <w:tab w:val="num" w:pos="360"/>
        </w:tabs>
        <w:ind w:left="0" w:firstLine="0"/>
      </w:pPr>
    </w:lvl>
    <w:lvl w:ilvl="4" w:tplc="1F9E5ACA">
      <w:numFmt w:val="none"/>
      <w:lvlText w:val=""/>
      <w:lvlJc w:val="left"/>
      <w:pPr>
        <w:tabs>
          <w:tab w:val="num" w:pos="360"/>
        </w:tabs>
        <w:ind w:left="0" w:firstLine="0"/>
      </w:pPr>
    </w:lvl>
    <w:lvl w:ilvl="5" w:tplc="49128CC0">
      <w:numFmt w:val="none"/>
      <w:lvlText w:val=""/>
      <w:lvlJc w:val="left"/>
      <w:pPr>
        <w:tabs>
          <w:tab w:val="num" w:pos="360"/>
        </w:tabs>
        <w:ind w:left="0" w:firstLine="0"/>
      </w:pPr>
    </w:lvl>
    <w:lvl w:ilvl="6" w:tplc="4EA481AA">
      <w:numFmt w:val="none"/>
      <w:lvlText w:val=""/>
      <w:lvlJc w:val="left"/>
      <w:pPr>
        <w:tabs>
          <w:tab w:val="num" w:pos="360"/>
        </w:tabs>
        <w:ind w:left="0" w:firstLine="0"/>
      </w:pPr>
    </w:lvl>
    <w:lvl w:ilvl="7" w:tplc="B51ED7BA">
      <w:numFmt w:val="none"/>
      <w:lvlText w:val=""/>
      <w:lvlJc w:val="left"/>
      <w:pPr>
        <w:tabs>
          <w:tab w:val="num" w:pos="360"/>
        </w:tabs>
        <w:ind w:left="0" w:firstLine="0"/>
      </w:pPr>
    </w:lvl>
    <w:lvl w:ilvl="8" w:tplc="7C461A92">
      <w:numFmt w:val="none"/>
      <w:lvlText w:val=""/>
      <w:lvlJc w:val="left"/>
      <w:pPr>
        <w:tabs>
          <w:tab w:val="num" w:pos="360"/>
        </w:tabs>
        <w:ind w:left="0" w:firstLine="0"/>
      </w:pPr>
    </w:lvl>
  </w:abstractNum>
  <w:abstractNum w:abstractNumId="28" w15:restartNumberingAfterBreak="0">
    <w:nsid w:val="5F807242"/>
    <w:multiLevelType w:val="hybridMultilevel"/>
    <w:tmpl w:val="A560E05C"/>
    <w:lvl w:ilvl="0" w:tplc="1F1CF460">
      <w:start w:val="9"/>
      <w:numFmt w:val="decimal"/>
      <w:lvlText w:val="%1."/>
      <w:lvlJc w:val="left"/>
      <w:pPr>
        <w:ind w:left="4290" w:hanging="3930"/>
      </w:pPr>
      <w:rPr>
        <w:rFonts w:ascii="Sylfaen" w:hAnsi="Sylfaen" w:cs="Times New Roman" w:hint="default"/>
        <w:b w:val="0"/>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FF63269"/>
    <w:multiLevelType w:val="hybridMultilevel"/>
    <w:tmpl w:val="8E2A6FF0"/>
    <w:lvl w:ilvl="0" w:tplc="7B2CD7AC">
      <w:start w:val="9"/>
      <w:numFmt w:val="decimal"/>
      <w:lvlText w:val="%1."/>
      <w:lvlJc w:val="left"/>
      <w:pPr>
        <w:ind w:left="720" w:hanging="360"/>
      </w:pPr>
      <w:rPr>
        <w:rFonts w:ascii="Sylfaen" w:hAnsi="Sylfaen" w:hint="default"/>
        <w:b w:val="0"/>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0A265A9"/>
    <w:multiLevelType w:val="hybridMultilevel"/>
    <w:tmpl w:val="BE7C3600"/>
    <w:lvl w:ilvl="0" w:tplc="956A67AC">
      <w:start w:val="9"/>
      <w:numFmt w:val="decimal"/>
      <w:lvlText w:val="%1."/>
      <w:lvlJc w:val="left"/>
      <w:pPr>
        <w:ind w:left="720" w:hanging="360"/>
      </w:pPr>
      <w:rPr>
        <w:rFonts w:ascii="Sylfaen" w:hAnsi="Sylfaen" w:cs="Times New Roman" w:hint="default"/>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1B520D4"/>
    <w:multiLevelType w:val="hybridMultilevel"/>
    <w:tmpl w:val="BBA8A220"/>
    <w:lvl w:ilvl="0" w:tplc="0D2813F4">
      <w:start w:val="9"/>
      <w:numFmt w:val="decimal"/>
      <w:lvlText w:val="%1."/>
      <w:lvlJc w:val="left"/>
      <w:pPr>
        <w:ind w:left="1069" w:hanging="360"/>
      </w:pPr>
      <w:rPr>
        <w:rFonts w:ascii="Sylfaen" w:hAnsi="Sylfaen" w:cs="Times New Roman" w:hint="default"/>
        <w:b w:val="0"/>
        <w:sz w:val="1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B7224C"/>
    <w:multiLevelType w:val="hybridMultilevel"/>
    <w:tmpl w:val="AD2268F0"/>
    <w:lvl w:ilvl="0" w:tplc="FA4CCC92">
      <w:start w:val="9"/>
      <w:numFmt w:val="decimal"/>
      <w:lvlText w:val="%1."/>
      <w:lvlJc w:val="left"/>
      <w:pPr>
        <w:ind w:left="720" w:hanging="360"/>
      </w:pPr>
      <w:rPr>
        <w:rFonts w:ascii="Sylfaen" w:hAnsi="Sylfaen" w:hint="default"/>
        <w:b w:val="0"/>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97A30ED"/>
    <w:multiLevelType w:val="multilevel"/>
    <w:tmpl w:val="561E1F04"/>
    <w:lvl w:ilvl="0">
      <w:start w:val="9"/>
      <w:numFmt w:val="decimal"/>
      <w:lvlText w:val="%1"/>
      <w:lvlJc w:val="left"/>
      <w:pPr>
        <w:ind w:left="360" w:hanging="360"/>
      </w:pPr>
      <w:rPr>
        <w:rFonts w:ascii="Sylfaen" w:hAnsi="Sylfaen" w:hint="default"/>
        <w:sz w:val="18"/>
      </w:rPr>
    </w:lvl>
    <w:lvl w:ilvl="1">
      <w:start w:val="15"/>
      <w:numFmt w:val="decimal"/>
      <w:lvlText w:val="%1.%2"/>
      <w:lvlJc w:val="left"/>
      <w:pPr>
        <w:ind w:left="360" w:hanging="360"/>
      </w:pPr>
      <w:rPr>
        <w:rFonts w:ascii="Sylfaen" w:hAnsi="Sylfaen" w:hint="default"/>
        <w:sz w:val="18"/>
      </w:rPr>
    </w:lvl>
    <w:lvl w:ilvl="2">
      <w:start w:val="1"/>
      <w:numFmt w:val="decimal"/>
      <w:lvlText w:val="%1.%2.%3"/>
      <w:lvlJc w:val="left"/>
      <w:pPr>
        <w:ind w:left="720" w:hanging="720"/>
      </w:pPr>
      <w:rPr>
        <w:rFonts w:ascii="Sylfaen" w:hAnsi="Sylfaen" w:hint="default"/>
        <w:sz w:val="18"/>
      </w:rPr>
    </w:lvl>
    <w:lvl w:ilvl="3">
      <w:start w:val="1"/>
      <w:numFmt w:val="decimal"/>
      <w:lvlText w:val="%1.%2.%3.%4"/>
      <w:lvlJc w:val="left"/>
      <w:pPr>
        <w:ind w:left="720" w:hanging="720"/>
      </w:pPr>
      <w:rPr>
        <w:rFonts w:ascii="Sylfaen" w:hAnsi="Sylfaen" w:hint="default"/>
        <w:sz w:val="18"/>
      </w:rPr>
    </w:lvl>
    <w:lvl w:ilvl="4">
      <w:start w:val="1"/>
      <w:numFmt w:val="decimal"/>
      <w:lvlText w:val="%1.%2.%3.%4.%5"/>
      <w:lvlJc w:val="left"/>
      <w:pPr>
        <w:ind w:left="1080" w:hanging="1080"/>
      </w:pPr>
      <w:rPr>
        <w:rFonts w:ascii="Sylfaen" w:hAnsi="Sylfaen" w:hint="default"/>
        <w:sz w:val="18"/>
      </w:rPr>
    </w:lvl>
    <w:lvl w:ilvl="5">
      <w:start w:val="1"/>
      <w:numFmt w:val="decimal"/>
      <w:lvlText w:val="%1.%2.%3.%4.%5.%6"/>
      <w:lvlJc w:val="left"/>
      <w:pPr>
        <w:ind w:left="1080" w:hanging="1080"/>
      </w:pPr>
      <w:rPr>
        <w:rFonts w:ascii="Sylfaen" w:hAnsi="Sylfaen" w:hint="default"/>
        <w:sz w:val="18"/>
      </w:rPr>
    </w:lvl>
    <w:lvl w:ilvl="6">
      <w:start w:val="1"/>
      <w:numFmt w:val="decimal"/>
      <w:lvlText w:val="%1.%2.%3.%4.%5.%6.%7"/>
      <w:lvlJc w:val="left"/>
      <w:pPr>
        <w:ind w:left="1440" w:hanging="1440"/>
      </w:pPr>
      <w:rPr>
        <w:rFonts w:ascii="Sylfaen" w:hAnsi="Sylfaen" w:hint="default"/>
        <w:sz w:val="18"/>
      </w:rPr>
    </w:lvl>
    <w:lvl w:ilvl="7">
      <w:start w:val="1"/>
      <w:numFmt w:val="decimal"/>
      <w:lvlText w:val="%1.%2.%3.%4.%5.%6.%7.%8"/>
      <w:lvlJc w:val="left"/>
      <w:pPr>
        <w:ind w:left="1440" w:hanging="1440"/>
      </w:pPr>
      <w:rPr>
        <w:rFonts w:ascii="Sylfaen" w:hAnsi="Sylfaen" w:hint="default"/>
        <w:sz w:val="18"/>
      </w:rPr>
    </w:lvl>
    <w:lvl w:ilvl="8">
      <w:start w:val="1"/>
      <w:numFmt w:val="decimal"/>
      <w:lvlText w:val="%1.%2.%3.%4.%5.%6.%7.%8.%9"/>
      <w:lvlJc w:val="left"/>
      <w:pPr>
        <w:ind w:left="1800" w:hanging="1800"/>
      </w:pPr>
      <w:rPr>
        <w:rFonts w:ascii="Sylfaen" w:hAnsi="Sylfaen" w:hint="default"/>
        <w:sz w:val="18"/>
      </w:rPr>
    </w:lvl>
  </w:abstractNum>
  <w:abstractNum w:abstractNumId="35" w15:restartNumberingAfterBreak="0">
    <w:nsid w:val="6A994259"/>
    <w:multiLevelType w:val="multilevel"/>
    <w:tmpl w:val="3D0A3102"/>
    <w:lvl w:ilvl="0">
      <w:start w:val="1"/>
      <w:numFmt w:val="decimal"/>
      <w:lvlText w:val="%1."/>
      <w:lvlJc w:val="left"/>
      <w:pPr>
        <w:tabs>
          <w:tab w:val="num" w:pos="360"/>
        </w:tabs>
        <w:ind w:left="360" w:hanging="360"/>
      </w:pPr>
      <w:rPr>
        <w:rFonts w:hint="default"/>
        <w:b w:val="0"/>
        <w:sz w:val="24"/>
        <w:szCs w:val="24"/>
      </w:rPr>
    </w:lvl>
    <w:lvl w:ilvl="1">
      <w:start w:val="2"/>
      <w:numFmt w:val="decimal"/>
      <w:isLgl/>
      <w:lvlText w:val="%1.%2"/>
      <w:lvlJc w:val="left"/>
      <w:pPr>
        <w:ind w:left="705" w:hanging="360"/>
      </w:pPr>
      <w:rPr>
        <w:rFonts w:cs="Arial" w:hint="default"/>
        <w:b w:val="0"/>
        <w:sz w:val="20"/>
        <w:szCs w:val="20"/>
      </w:rPr>
    </w:lvl>
    <w:lvl w:ilvl="2">
      <w:start w:val="1"/>
      <w:numFmt w:val="decimal"/>
      <w:isLgl/>
      <w:lvlText w:val="%1.%2.%3"/>
      <w:lvlJc w:val="left"/>
      <w:pPr>
        <w:ind w:left="1410" w:hanging="720"/>
      </w:pPr>
      <w:rPr>
        <w:rFonts w:cs="Arial" w:hint="default"/>
        <w:b w:val="0"/>
        <w:sz w:val="24"/>
      </w:rPr>
    </w:lvl>
    <w:lvl w:ilvl="3">
      <w:start w:val="1"/>
      <w:numFmt w:val="decimal"/>
      <w:isLgl/>
      <w:lvlText w:val="%1.%2.%3.%4"/>
      <w:lvlJc w:val="left"/>
      <w:pPr>
        <w:ind w:left="1755" w:hanging="720"/>
      </w:pPr>
      <w:rPr>
        <w:rFonts w:cs="Arial" w:hint="default"/>
        <w:b w:val="0"/>
        <w:sz w:val="24"/>
      </w:rPr>
    </w:lvl>
    <w:lvl w:ilvl="4">
      <w:start w:val="1"/>
      <w:numFmt w:val="decimal"/>
      <w:isLgl/>
      <w:lvlText w:val="%1.%2.%3.%4.%5"/>
      <w:lvlJc w:val="left"/>
      <w:pPr>
        <w:ind w:left="2460" w:hanging="1080"/>
      </w:pPr>
      <w:rPr>
        <w:rFonts w:cs="Arial" w:hint="default"/>
        <w:b w:val="0"/>
        <w:sz w:val="24"/>
      </w:rPr>
    </w:lvl>
    <w:lvl w:ilvl="5">
      <w:start w:val="1"/>
      <w:numFmt w:val="decimal"/>
      <w:isLgl/>
      <w:lvlText w:val="%1.%2.%3.%4.%5.%6"/>
      <w:lvlJc w:val="left"/>
      <w:pPr>
        <w:ind w:left="2805" w:hanging="1080"/>
      </w:pPr>
      <w:rPr>
        <w:rFonts w:cs="Arial" w:hint="default"/>
        <w:b w:val="0"/>
        <w:sz w:val="24"/>
      </w:rPr>
    </w:lvl>
    <w:lvl w:ilvl="6">
      <w:start w:val="1"/>
      <w:numFmt w:val="decimal"/>
      <w:isLgl/>
      <w:lvlText w:val="%1.%2.%3.%4.%5.%6.%7"/>
      <w:lvlJc w:val="left"/>
      <w:pPr>
        <w:ind w:left="3510" w:hanging="1440"/>
      </w:pPr>
      <w:rPr>
        <w:rFonts w:cs="Arial" w:hint="default"/>
        <w:b w:val="0"/>
        <w:sz w:val="24"/>
      </w:rPr>
    </w:lvl>
    <w:lvl w:ilvl="7">
      <w:start w:val="1"/>
      <w:numFmt w:val="decimal"/>
      <w:isLgl/>
      <w:lvlText w:val="%1.%2.%3.%4.%5.%6.%7.%8"/>
      <w:lvlJc w:val="left"/>
      <w:pPr>
        <w:ind w:left="3855" w:hanging="1440"/>
      </w:pPr>
      <w:rPr>
        <w:rFonts w:cs="Arial" w:hint="default"/>
        <w:b w:val="0"/>
        <w:sz w:val="24"/>
      </w:rPr>
    </w:lvl>
    <w:lvl w:ilvl="8">
      <w:start w:val="1"/>
      <w:numFmt w:val="decimal"/>
      <w:isLgl/>
      <w:lvlText w:val="%1.%2.%3.%4.%5.%6.%7.%8.%9"/>
      <w:lvlJc w:val="left"/>
      <w:pPr>
        <w:ind w:left="4560" w:hanging="1800"/>
      </w:pPr>
      <w:rPr>
        <w:rFonts w:cs="Arial" w:hint="default"/>
        <w:b w:val="0"/>
        <w:sz w:val="24"/>
      </w:rPr>
    </w:lvl>
  </w:abstractNum>
  <w:abstractNum w:abstractNumId="3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7" w15:restartNumberingAfterBreak="0">
    <w:nsid w:val="6EA57028"/>
    <w:multiLevelType w:val="hybridMultilevel"/>
    <w:tmpl w:val="A3FEBC4C"/>
    <w:lvl w:ilvl="0" w:tplc="2FD8D952">
      <w:start w:val="9"/>
      <w:numFmt w:val="decimal"/>
      <w:lvlText w:val="%1."/>
      <w:lvlJc w:val="left"/>
      <w:pPr>
        <w:ind w:left="720" w:hanging="360"/>
      </w:pPr>
      <w:rPr>
        <w:rFonts w:ascii="Sylfaen" w:hAnsi="Sylfaen" w:hint="default"/>
        <w:b w:val="0"/>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34B47CC"/>
    <w:multiLevelType w:val="hybridMultilevel"/>
    <w:tmpl w:val="03DC87D8"/>
    <w:lvl w:ilvl="0" w:tplc="9D52DEAC">
      <w:start w:val="9"/>
      <w:numFmt w:val="decimal"/>
      <w:lvlText w:val="%1."/>
      <w:lvlJc w:val="left"/>
      <w:pPr>
        <w:ind w:left="720" w:hanging="360"/>
      </w:pPr>
      <w:rPr>
        <w:rFonts w:ascii="Sylfaen" w:hAnsi="Sylfaen" w:cs="Times New Roman" w:hint="default"/>
        <w:b w:val="0"/>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2"/>
  </w:num>
  <w:num w:numId="2">
    <w:abstractNumId w:val="26"/>
  </w:num>
  <w:num w:numId="3">
    <w:abstractNumId w:val="2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0"/>
  </w:num>
  <w:num w:numId="6">
    <w:abstractNumId w:val="17"/>
  </w:num>
  <w:num w:numId="7">
    <w:abstractNumId w:val="17"/>
  </w:num>
  <w:num w:numId="8">
    <w:abstractNumId w:val="21"/>
  </w:num>
  <w:num w:numId="9">
    <w:abstractNumId w:val="27"/>
  </w:num>
  <w:num w:numId="10">
    <w:abstractNumId w:val="27"/>
    <w:lvlOverride w:ilvl="0">
      <w:startOverride w:val="1"/>
    </w:lvlOverride>
    <w:lvlOverride w:ilvl="1"/>
    <w:lvlOverride w:ilvl="2"/>
    <w:lvlOverride w:ilvl="3"/>
    <w:lvlOverride w:ilvl="4"/>
    <w:lvlOverride w:ilvl="5"/>
    <w:lvlOverride w:ilvl="6"/>
    <w:lvlOverride w:ilvl="7"/>
    <w:lvlOverride w:ilvl="8"/>
  </w:num>
  <w:num w:numId="11">
    <w:abstractNumId w:val="19"/>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15"/>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2"/>
  </w:num>
  <w:num w:numId="17">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10"/>
  </w:num>
  <w:num w:numId="20">
    <w:abstractNumId w:val="23"/>
  </w:num>
  <w:num w:numId="21">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32"/>
  </w:num>
  <w:num w:numId="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1"/>
  </w:num>
  <w:num w:numId="27">
    <w:abstractNumId w:val="4"/>
  </w:num>
  <w:num w:numId="28">
    <w:abstractNumId w:val="40"/>
  </w:num>
  <w:num w:numId="29">
    <w:abstractNumId w:val="36"/>
  </w:num>
  <w:num w:numId="30">
    <w:abstractNumId w:val="11"/>
  </w:num>
  <w:num w:numId="31">
    <w:abstractNumId w:val="39"/>
  </w:num>
  <w:num w:numId="32">
    <w:abstractNumId w:val="16"/>
  </w:num>
  <w:num w:numId="33">
    <w:abstractNumId w:val="20"/>
  </w:num>
  <w:num w:numId="34">
    <w:abstractNumId w:val="35"/>
  </w:num>
  <w:num w:numId="35">
    <w:abstractNumId w:val="34"/>
  </w:num>
  <w:num w:numId="36">
    <w:abstractNumId w:val="33"/>
  </w:num>
  <w:num w:numId="37">
    <w:abstractNumId w:val="38"/>
  </w:num>
  <w:num w:numId="38">
    <w:abstractNumId w:val="29"/>
  </w:num>
  <w:num w:numId="39">
    <w:abstractNumId w:val="37"/>
  </w:num>
  <w:num w:numId="40">
    <w:abstractNumId w:val="13"/>
  </w:num>
  <w:num w:numId="41">
    <w:abstractNumId w:val="30"/>
  </w:num>
  <w:num w:numId="42">
    <w:abstractNumId w:val="18"/>
  </w:num>
  <w:num w:numId="43">
    <w:abstractNumId w:val="9"/>
  </w:num>
  <w:num w:numId="44">
    <w:abstractNumId w:val="28"/>
  </w:num>
  <w:num w:numId="45">
    <w:abstractNumId w:val="31"/>
  </w:num>
  <w:num w:numId="46">
    <w:abstractNumId w:val="5"/>
  </w:num>
  <w:num w:numId="47">
    <w:abstractNumId w:val="22"/>
  </w:num>
  <w:num w:numId="48">
    <w:abstractNumId w:val="3"/>
  </w:num>
  <w:num w:numId="49">
    <w:abstractNumId w:val="14"/>
  </w:num>
  <w:num w:numId="5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475"/>
    <w:rsid w:val="000248C2"/>
    <w:rsid w:val="000627CC"/>
    <w:rsid w:val="00065381"/>
    <w:rsid w:val="00065411"/>
    <w:rsid w:val="000A4DFB"/>
    <w:rsid w:val="000C30C4"/>
    <w:rsid w:val="00113FF3"/>
    <w:rsid w:val="00123979"/>
    <w:rsid w:val="0016164F"/>
    <w:rsid w:val="001713C1"/>
    <w:rsid w:val="00172822"/>
    <w:rsid w:val="0018201B"/>
    <w:rsid w:val="001A6352"/>
    <w:rsid w:val="001E4C61"/>
    <w:rsid w:val="002863C3"/>
    <w:rsid w:val="002B02DB"/>
    <w:rsid w:val="002B0D28"/>
    <w:rsid w:val="00336955"/>
    <w:rsid w:val="00367B17"/>
    <w:rsid w:val="004240EF"/>
    <w:rsid w:val="004564E8"/>
    <w:rsid w:val="00471F1E"/>
    <w:rsid w:val="004C5BE6"/>
    <w:rsid w:val="00521ECD"/>
    <w:rsid w:val="0055389C"/>
    <w:rsid w:val="00597205"/>
    <w:rsid w:val="005F7428"/>
    <w:rsid w:val="00651195"/>
    <w:rsid w:val="00667711"/>
    <w:rsid w:val="006850DE"/>
    <w:rsid w:val="0069073C"/>
    <w:rsid w:val="006B258B"/>
    <w:rsid w:val="006E5207"/>
    <w:rsid w:val="00761E13"/>
    <w:rsid w:val="007978AC"/>
    <w:rsid w:val="00797914"/>
    <w:rsid w:val="007E034A"/>
    <w:rsid w:val="00801D47"/>
    <w:rsid w:val="00814300"/>
    <w:rsid w:val="00823F0D"/>
    <w:rsid w:val="009E63E3"/>
    <w:rsid w:val="00A06869"/>
    <w:rsid w:val="00A25821"/>
    <w:rsid w:val="00A66775"/>
    <w:rsid w:val="00AD2A47"/>
    <w:rsid w:val="00B001A1"/>
    <w:rsid w:val="00B6266E"/>
    <w:rsid w:val="00B7063D"/>
    <w:rsid w:val="00C349D9"/>
    <w:rsid w:val="00C85921"/>
    <w:rsid w:val="00CB2E2E"/>
    <w:rsid w:val="00CB4C89"/>
    <w:rsid w:val="00CD11B9"/>
    <w:rsid w:val="00CE5475"/>
    <w:rsid w:val="00D01536"/>
    <w:rsid w:val="00D45C73"/>
    <w:rsid w:val="00D65FA1"/>
    <w:rsid w:val="00DD3FB8"/>
    <w:rsid w:val="00E257F1"/>
    <w:rsid w:val="00E375AE"/>
    <w:rsid w:val="00E5068F"/>
    <w:rsid w:val="00E66BF7"/>
    <w:rsid w:val="00EC64BC"/>
    <w:rsid w:val="00F228B0"/>
    <w:rsid w:val="00F4264E"/>
    <w:rsid w:val="00F762AF"/>
    <w:rsid w:val="00F76E9C"/>
    <w:rsid w:val="00FA1819"/>
    <w:rsid w:val="00FB55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6662F3EB"/>
  <w15:docId w15:val="{17FDEC78-91E7-492A-963C-A4FD335AA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5207"/>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6E5207"/>
    <w:pPr>
      <w:keepNext/>
      <w:jc w:val="center"/>
      <w:outlineLvl w:val="0"/>
    </w:pPr>
    <w:rPr>
      <w:rFonts w:ascii="Arial Armenian" w:hAnsi="Arial Armenian"/>
      <w:sz w:val="28"/>
      <w:szCs w:val="20"/>
      <w:lang w:eastAsia="ru-RU"/>
    </w:rPr>
  </w:style>
  <w:style w:type="paragraph" w:styleId="2">
    <w:name w:val="heading 2"/>
    <w:basedOn w:val="a"/>
    <w:next w:val="a"/>
    <w:link w:val="20"/>
    <w:unhideWhenUsed/>
    <w:qFormat/>
    <w:rsid w:val="006E5207"/>
    <w:pPr>
      <w:keepNext/>
      <w:jc w:val="both"/>
      <w:outlineLvl w:val="1"/>
    </w:pPr>
    <w:rPr>
      <w:rFonts w:ascii="Arial LatArm" w:hAnsi="Arial LatArm"/>
      <w:b/>
      <w:color w:val="0000FF"/>
      <w:sz w:val="20"/>
      <w:szCs w:val="20"/>
      <w:lang w:eastAsia="ru-RU"/>
    </w:rPr>
  </w:style>
  <w:style w:type="paragraph" w:styleId="3">
    <w:name w:val="heading 3"/>
    <w:basedOn w:val="a"/>
    <w:next w:val="a"/>
    <w:link w:val="30"/>
    <w:unhideWhenUsed/>
    <w:qFormat/>
    <w:rsid w:val="006E5207"/>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unhideWhenUsed/>
    <w:qFormat/>
    <w:rsid w:val="006E5207"/>
    <w:pPr>
      <w:keepNext/>
      <w:outlineLvl w:val="3"/>
    </w:pPr>
    <w:rPr>
      <w:rFonts w:ascii="Arial LatArm" w:hAnsi="Arial LatArm"/>
      <w:i/>
      <w:sz w:val="18"/>
      <w:szCs w:val="20"/>
    </w:rPr>
  </w:style>
  <w:style w:type="paragraph" w:styleId="5">
    <w:name w:val="heading 5"/>
    <w:basedOn w:val="a"/>
    <w:next w:val="a"/>
    <w:link w:val="50"/>
    <w:unhideWhenUsed/>
    <w:qFormat/>
    <w:rsid w:val="006E5207"/>
    <w:pPr>
      <w:keepNext/>
      <w:jc w:val="center"/>
      <w:outlineLvl w:val="4"/>
    </w:pPr>
    <w:rPr>
      <w:rFonts w:ascii="Arial LatArm" w:hAnsi="Arial LatArm"/>
      <w:b/>
      <w:sz w:val="26"/>
      <w:szCs w:val="20"/>
      <w:lang w:eastAsia="ru-RU"/>
    </w:rPr>
  </w:style>
  <w:style w:type="paragraph" w:styleId="6">
    <w:name w:val="heading 6"/>
    <w:basedOn w:val="a"/>
    <w:next w:val="a"/>
    <w:link w:val="60"/>
    <w:unhideWhenUsed/>
    <w:qFormat/>
    <w:rsid w:val="006E5207"/>
    <w:pPr>
      <w:keepNext/>
      <w:outlineLvl w:val="5"/>
    </w:pPr>
    <w:rPr>
      <w:rFonts w:ascii="Arial LatArm" w:hAnsi="Arial LatArm"/>
      <w:b/>
      <w:color w:val="000000"/>
      <w:sz w:val="22"/>
      <w:szCs w:val="20"/>
      <w:lang w:eastAsia="ru-RU"/>
    </w:rPr>
  </w:style>
  <w:style w:type="paragraph" w:styleId="7">
    <w:name w:val="heading 7"/>
    <w:basedOn w:val="a"/>
    <w:next w:val="a"/>
    <w:link w:val="70"/>
    <w:unhideWhenUsed/>
    <w:qFormat/>
    <w:rsid w:val="006E5207"/>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unhideWhenUsed/>
    <w:qFormat/>
    <w:rsid w:val="006E5207"/>
    <w:pPr>
      <w:keepNext/>
      <w:outlineLvl w:val="7"/>
    </w:pPr>
    <w:rPr>
      <w:rFonts w:ascii="Times Armenian" w:hAnsi="Times Armenian"/>
      <w:i/>
      <w:sz w:val="20"/>
      <w:szCs w:val="20"/>
      <w:lang w:val="nl-NL" w:eastAsia="x-none"/>
    </w:rPr>
  </w:style>
  <w:style w:type="paragraph" w:styleId="9">
    <w:name w:val="heading 9"/>
    <w:basedOn w:val="a"/>
    <w:next w:val="a"/>
    <w:link w:val="90"/>
    <w:unhideWhenUsed/>
    <w:qFormat/>
    <w:rsid w:val="006E5207"/>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E5207"/>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6E5207"/>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6E5207"/>
    <w:rPr>
      <w:rFonts w:ascii="Arial LatArm" w:eastAsia="Times New Roman" w:hAnsi="Arial LatArm" w:cs="Times New Roman"/>
      <w:i/>
      <w:sz w:val="20"/>
      <w:szCs w:val="20"/>
      <w:lang w:val="en-AU"/>
    </w:rPr>
  </w:style>
  <w:style w:type="character" w:customStyle="1" w:styleId="40">
    <w:name w:val="Заголовок 4 Знак"/>
    <w:basedOn w:val="a0"/>
    <w:link w:val="4"/>
    <w:rsid w:val="006E5207"/>
    <w:rPr>
      <w:rFonts w:ascii="Arial LatArm" w:eastAsia="Times New Roman" w:hAnsi="Arial LatArm" w:cs="Times New Roman"/>
      <w:i/>
      <w:sz w:val="18"/>
      <w:szCs w:val="20"/>
      <w:lang w:val="en-US"/>
    </w:rPr>
  </w:style>
  <w:style w:type="character" w:customStyle="1" w:styleId="50">
    <w:name w:val="Заголовок 5 Знак"/>
    <w:basedOn w:val="a0"/>
    <w:link w:val="5"/>
    <w:rsid w:val="006E5207"/>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6E5207"/>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6E5207"/>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6E5207"/>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6E5207"/>
    <w:rPr>
      <w:rFonts w:ascii="Times Armenian" w:eastAsia="Times New Roman" w:hAnsi="Times Armenian" w:cs="Times New Roman"/>
      <w:b/>
      <w:color w:val="000000"/>
      <w:szCs w:val="20"/>
      <w:lang w:val="pt-BR" w:eastAsia="ru-RU"/>
    </w:rPr>
  </w:style>
  <w:style w:type="character" w:styleId="a3">
    <w:name w:val="Hyperlink"/>
    <w:unhideWhenUsed/>
    <w:rsid w:val="006E5207"/>
    <w:rPr>
      <w:color w:val="0000FF"/>
      <w:u w:val="single"/>
    </w:rPr>
  </w:style>
  <w:style w:type="character" w:styleId="a4">
    <w:name w:val="FollowedHyperlink"/>
    <w:unhideWhenUsed/>
    <w:rsid w:val="006E5207"/>
    <w:rPr>
      <w:color w:val="800080"/>
      <w:u w:val="single"/>
    </w:rPr>
  </w:style>
  <w:style w:type="paragraph" w:styleId="a5">
    <w:name w:val="Normal (Web)"/>
    <w:basedOn w:val="a"/>
    <w:uiPriority w:val="99"/>
    <w:unhideWhenUsed/>
    <w:rsid w:val="006E5207"/>
    <w:pPr>
      <w:spacing w:before="100" w:beforeAutospacing="1" w:after="100" w:afterAutospacing="1"/>
    </w:pPr>
  </w:style>
  <w:style w:type="paragraph" w:styleId="11">
    <w:name w:val="index 1"/>
    <w:basedOn w:val="a"/>
    <w:next w:val="a"/>
    <w:autoRedefine/>
    <w:semiHidden/>
    <w:unhideWhenUsed/>
    <w:rsid w:val="006E5207"/>
    <w:pPr>
      <w:ind w:left="240" w:hanging="240"/>
    </w:pPr>
  </w:style>
  <w:style w:type="paragraph" w:styleId="a6">
    <w:name w:val="footnote text"/>
    <w:basedOn w:val="a"/>
    <w:link w:val="a7"/>
    <w:unhideWhenUsed/>
    <w:rsid w:val="006E5207"/>
    <w:rPr>
      <w:rFonts w:ascii="Times Armenian" w:hAnsi="Times Armenian"/>
      <w:sz w:val="20"/>
      <w:szCs w:val="20"/>
      <w:lang w:val="x-none" w:eastAsia="ru-RU"/>
    </w:rPr>
  </w:style>
  <w:style w:type="character" w:customStyle="1" w:styleId="a7">
    <w:name w:val="Текст сноски Знак"/>
    <w:basedOn w:val="a0"/>
    <w:link w:val="a6"/>
    <w:rsid w:val="006E5207"/>
    <w:rPr>
      <w:rFonts w:ascii="Times Armenian" w:eastAsia="Times New Roman" w:hAnsi="Times Armenian" w:cs="Times New Roman"/>
      <w:sz w:val="20"/>
      <w:szCs w:val="20"/>
      <w:lang w:val="x-none" w:eastAsia="ru-RU"/>
    </w:rPr>
  </w:style>
  <w:style w:type="paragraph" w:styleId="a8">
    <w:name w:val="annotation text"/>
    <w:basedOn w:val="a"/>
    <w:link w:val="a9"/>
    <w:semiHidden/>
    <w:unhideWhenUsed/>
    <w:rsid w:val="006E5207"/>
    <w:rPr>
      <w:rFonts w:ascii="Times Armenian" w:hAnsi="Times Armenian"/>
      <w:sz w:val="20"/>
      <w:szCs w:val="20"/>
      <w:lang w:eastAsia="ru-RU"/>
    </w:rPr>
  </w:style>
  <w:style w:type="character" w:customStyle="1" w:styleId="a9">
    <w:name w:val="Текст примечания Знак"/>
    <w:basedOn w:val="a0"/>
    <w:link w:val="a8"/>
    <w:semiHidden/>
    <w:rsid w:val="006E5207"/>
    <w:rPr>
      <w:rFonts w:ascii="Times Armenian" w:eastAsia="Times New Roman" w:hAnsi="Times Armenian" w:cs="Times New Roman"/>
      <w:sz w:val="20"/>
      <w:szCs w:val="20"/>
      <w:lang w:val="en-US" w:eastAsia="ru-RU"/>
    </w:rPr>
  </w:style>
  <w:style w:type="paragraph" w:styleId="aa">
    <w:name w:val="header"/>
    <w:basedOn w:val="a"/>
    <w:link w:val="ab"/>
    <w:unhideWhenUsed/>
    <w:rsid w:val="006E5207"/>
    <w:pPr>
      <w:tabs>
        <w:tab w:val="center" w:pos="4153"/>
        <w:tab w:val="right" w:pos="8306"/>
      </w:tabs>
    </w:pPr>
    <w:rPr>
      <w:sz w:val="20"/>
      <w:szCs w:val="20"/>
      <w:lang w:val="en-AU" w:eastAsia="ru-RU"/>
    </w:rPr>
  </w:style>
  <w:style w:type="character" w:customStyle="1" w:styleId="ab">
    <w:name w:val="Верхний колонтитул Знак"/>
    <w:basedOn w:val="a0"/>
    <w:link w:val="aa"/>
    <w:rsid w:val="006E5207"/>
    <w:rPr>
      <w:rFonts w:ascii="Times New Roman" w:eastAsia="Times New Roman" w:hAnsi="Times New Roman" w:cs="Times New Roman"/>
      <w:sz w:val="20"/>
      <w:szCs w:val="20"/>
      <w:lang w:val="en-AU" w:eastAsia="ru-RU"/>
    </w:rPr>
  </w:style>
  <w:style w:type="paragraph" w:styleId="ac">
    <w:name w:val="footer"/>
    <w:basedOn w:val="a"/>
    <w:link w:val="ad"/>
    <w:uiPriority w:val="99"/>
    <w:unhideWhenUsed/>
    <w:rsid w:val="006E5207"/>
    <w:pPr>
      <w:tabs>
        <w:tab w:val="center" w:pos="4320"/>
        <w:tab w:val="right" w:pos="8640"/>
      </w:tabs>
    </w:pPr>
    <w:rPr>
      <w:sz w:val="20"/>
      <w:szCs w:val="20"/>
    </w:rPr>
  </w:style>
  <w:style w:type="character" w:customStyle="1" w:styleId="ad">
    <w:name w:val="Нижний колонтитул Знак"/>
    <w:basedOn w:val="a0"/>
    <w:link w:val="ac"/>
    <w:uiPriority w:val="99"/>
    <w:rsid w:val="006E5207"/>
    <w:rPr>
      <w:rFonts w:ascii="Times New Roman" w:eastAsia="Times New Roman" w:hAnsi="Times New Roman" w:cs="Times New Roman"/>
      <w:sz w:val="20"/>
      <w:szCs w:val="20"/>
      <w:lang w:val="en-US"/>
    </w:rPr>
  </w:style>
  <w:style w:type="paragraph" w:styleId="ae">
    <w:name w:val="index heading"/>
    <w:basedOn w:val="a"/>
    <w:next w:val="11"/>
    <w:semiHidden/>
    <w:unhideWhenUsed/>
    <w:rsid w:val="006E5207"/>
    <w:rPr>
      <w:sz w:val="20"/>
      <w:szCs w:val="20"/>
      <w:lang w:val="en-AU" w:eastAsia="ru-RU"/>
    </w:rPr>
  </w:style>
  <w:style w:type="paragraph" w:styleId="af">
    <w:name w:val="endnote text"/>
    <w:basedOn w:val="a"/>
    <w:link w:val="af0"/>
    <w:semiHidden/>
    <w:unhideWhenUsed/>
    <w:rsid w:val="006E5207"/>
    <w:rPr>
      <w:rFonts w:ascii="Times Armenian" w:hAnsi="Times Armenian"/>
      <w:sz w:val="20"/>
      <w:szCs w:val="20"/>
      <w:lang w:eastAsia="ru-RU"/>
    </w:rPr>
  </w:style>
  <w:style w:type="character" w:customStyle="1" w:styleId="af0">
    <w:name w:val="Текст концевой сноски Знак"/>
    <w:basedOn w:val="a0"/>
    <w:link w:val="af"/>
    <w:uiPriority w:val="99"/>
    <w:semiHidden/>
    <w:rsid w:val="006E5207"/>
    <w:rPr>
      <w:rFonts w:ascii="Times Armenian" w:eastAsia="Times New Roman" w:hAnsi="Times Armenian" w:cs="Times New Roman"/>
      <w:sz w:val="20"/>
      <w:szCs w:val="20"/>
      <w:lang w:val="en-US" w:eastAsia="ru-RU"/>
    </w:rPr>
  </w:style>
  <w:style w:type="paragraph" w:styleId="af1">
    <w:name w:val="Title"/>
    <w:basedOn w:val="a"/>
    <w:link w:val="af2"/>
    <w:qFormat/>
    <w:rsid w:val="006E5207"/>
    <w:pPr>
      <w:jc w:val="center"/>
    </w:pPr>
    <w:rPr>
      <w:rFonts w:ascii="Arial Armenian" w:hAnsi="Arial Armenian"/>
      <w:szCs w:val="20"/>
    </w:rPr>
  </w:style>
  <w:style w:type="character" w:customStyle="1" w:styleId="af2">
    <w:name w:val="Заголовок Знак"/>
    <w:basedOn w:val="a0"/>
    <w:link w:val="af1"/>
    <w:rsid w:val="006E5207"/>
    <w:rPr>
      <w:rFonts w:ascii="Arial Armenian" w:eastAsia="Times New Roman" w:hAnsi="Arial Armenian" w:cs="Times New Roman"/>
      <w:sz w:val="24"/>
      <w:szCs w:val="20"/>
      <w:lang w:val="en-US"/>
    </w:rPr>
  </w:style>
  <w:style w:type="paragraph" w:styleId="af3">
    <w:name w:val="Body Text"/>
    <w:basedOn w:val="a"/>
    <w:link w:val="af4"/>
    <w:unhideWhenUsed/>
    <w:rsid w:val="006E5207"/>
    <w:pPr>
      <w:spacing w:after="120"/>
    </w:pPr>
  </w:style>
  <w:style w:type="character" w:customStyle="1" w:styleId="af4">
    <w:name w:val="Основной текст Знак"/>
    <w:basedOn w:val="a0"/>
    <w:link w:val="af3"/>
    <w:rsid w:val="006E5207"/>
    <w:rPr>
      <w:rFonts w:ascii="Times New Roman" w:eastAsia="Times New Roman" w:hAnsi="Times New Roman" w:cs="Times New Roman"/>
      <w:sz w:val="24"/>
      <w:szCs w:val="24"/>
      <w:lang w:val="en-US"/>
    </w:rPr>
  </w:style>
  <w:style w:type="character" w:customStyle="1" w:styleId="af5">
    <w:name w:val="Основной текст с отступом Знак"/>
    <w:aliases w:val="Char Знак, Char Знак, Char Char Char Char Знак,Char Char Char Char Знак"/>
    <w:basedOn w:val="a0"/>
    <w:link w:val="af6"/>
    <w:locked/>
    <w:rsid w:val="006E5207"/>
    <w:rPr>
      <w:rFonts w:ascii="Arial LatArm" w:hAnsi="Arial LatArm"/>
      <w:i/>
      <w:lang w:val="en-AU"/>
    </w:rPr>
  </w:style>
  <w:style w:type="paragraph" w:styleId="af6">
    <w:name w:val="Body Text Indent"/>
    <w:aliases w:val="Char, Char, Char Char Char Char,Char Char Char Char"/>
    <w:basedOn w:val="a"/>
    <w:link w:val="af5"/>
    <w:unhideWhenUsed/>
    <w:rsid w:val="006E5207"/>
    <w:pPr>
      <w:spacing w:after="160" w:line="360" w:lineRule="auto"/>
      <w:ind w:firstLine="709"/>
      <w:jc w:val="both"/>
    </w:pPr>
    <w:rPr>
      <w:rFonts w:ascii="Arial LatArm" w:eastAsiaTheme="minorHAnsi" w:hAnsi="Arial LatArm" w:cstheme="minorBidi"/>
      <w:i/>
      <w:sz w:val="22"/>
      <w:szCs w:val="22"/>
      <w:lang w:val="en-AU"/>
    </w:rPr>
  </w:style>
  <w:style w:type="character" w:customStyle="1" w:styleId="12">
    <w:name w:val="Основной текст с отступом Знак1"/>
    <w:aliases w:val="Char Знак1,Char Char Char Char Знак1"/>
    <w:basedOn w:val="a0"/>
    <w:semiHidden/>
    <w:rsid w:val="006E5207"/>
    <w:rPr>
      <w:rFonts w:ascii="Times New Roman" w:eastAsia="Times New Roman" w:hAnsi="Times New Roman" w:cs="Times New Roman"/>
      <w:sz w:val="24"/>
      <w:szCs w:val="24"/>
      <w:lang w:val="en-US"/>
    </w:rPr>
  </w:style>
  <w:style w:type="paragraph" w:styleId="21">
    <w:name w:val="Body Text 2"/>
    <w:basedOn w:val="a"/>
    <w:link w:val="22"/>
    <w:unhideWhenUsed/>
    <w:rsid w:val="006E5207"/>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6E5207"/>
    <w:rPr>
      <w:rFonts w:ascii="Arial LatArm" w:eastAsia="Times New Roman" w:hAnsi="Arial LatArm" w:cs="Times New Roman"/>
      <w:sz w:val="20"/>
      <w:szCs w:val="20"/>
      <w:lang w:val="en-US"/>
    </w:rPr>
  </w:style>
  <w:style w:type="paragraph" w:styleId="31">
    <w:name w:val="Body Text 3"/>
    <w:basedOn w:val="a"/>
    <w:link w:val="32"/>
    <w:unhideWhenUsed/>
    <w:rsid w:val="006E5207"/>
    <w:pPr>
      <w:jc w:val="both"/>
    </w:pPr>
    <w:rPr>
      <w:rFonts w:ascii="Arial LatArm" w:hAnsi="Arial LatArm"/>
      <w:sz w:val="20"/>
      <w:szCs w:val="20"/>
      <w:lang w:eastAsia="ru-RU"/>
    </w:rPr>
  </w:style>
  <w:style w:type="character" w:customStyle="1" w:styleId="32">
    <w:name w:val="Основной текст 3 Знак"/>
    <w:basedOn w:val="a0"/>
    <w:link w:val="31"/>
    <w:rsid w:val="006E5207"/>
    <w:rPr>
      <w:rFonts w:ascii="Arial LatArm" w:eastAsia="Times New Roman" w:hAnsi="Arial LatArm" w:cs="Times New Roman"/>
      <w:sz w:val="20"/>
      <w:szCs w:val="20"/>
      <w:lang w:val="en-US" w:eastAsia="ru-RU"/>
    </w:rPr>
  </w:style>
  <w:style w:type="paragraph" w:styleId="23">
    <w:name w:val="Body Text Indent 2"/>
    <w:basedOn w:val="a"/>
    <w:link w:val="24"/>
    <w:unhideWhenUsed/>
    <w:rsid w:val="006E5207"/>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6E5207"/>
    <w:rPr>
      <w:rFonts w:ascii="Baltica" w:eastAsia="Times New Roman" w:hAnsi="Baltica" w:cs="Times New Roman"/>
      <w:sz w:val="20"/>
      <w:szCs w:val="20"/>
      <w:lang w:val="af-ZA"/>
    </w:rPr>
  </w:style>
  <w:style w:type="paragraph" w:styleId="33">
    <w:name w:val="Body Text Indent 3"/>
    <w:basedOn w:val="a"/>
    <w:link w:val="34"/>
    <w:unhideWhenUsed/>
    <w:rsid w:val="006E5207"/>
    <w:pPr>
      <w:spacing w:line="360" w:lineRule="auto"/>
      <w:ind w:firstLine="567"/>
      <w:jc w:val="both"/>
    </w:pPr>
    <w:rPr>
      <w:rFonts w:ascii="Times Armenian" w:hAnsi="Times Armenian"/>
      <w:sz w:val="20"/>
      <w:szCs w:val="20"/>
    </w:rPr>
  </w:style>
  <w:style w:type="character" w:customStyle="1" w:styleId="34">
    <w:name w:val="Основной текст с отступом 3 Знак"/>
    <w:basedOn w:val="a0"/>
    <w:link w:val="33"/>
    <w:rsid w:val="006E5207"/>
    <w:rPr>
      <w:rFonts w:ascii="Times Armenian" w:eastAsia="Times New Roman" w:hAnsi="Times Armenian" w:cs="Times New Roman"/>
      <w:sz w:val="20"/>
      <w:szCs w:val="20"/>
      <w:lang w:val="en-US"/>
    </w:rPr>
  </w:style>
  <w:style w:type="paragraph" w:styleId="af7">
    <w:name w:val="Block Text"/>
    <w:basedOn w:val="a"/>
    <w:unhideWhenUsed/>
    <w:rsid w:val="006E5207"/>
    <w:pPr>
      <w:overflowPunct w:val="0"/>
      <w:autoSpaceDE w:val="0"/>
      <w:autoSpaceDN w:val="0"/>
      <w:adjustRightInd w:val="0"/>
      <w:ind w:left="4500" w:right="98"/>
      <w:jc w:val="right"/>
    </w:pPr>
    <w:rPr>
      <w:rFonts w:ascii="Arial Armenian" w:hAnsi="Arial Armenian"/>
      <w:sz w:val="28"/>
      <w:szCs w:val="20"/>
      <w:lang w:val="es-ES"/>
    </w:rPr>
  </w:style>
  <w:style w:type="paragraph" w:styleId="af8">
    <w:name w:val="Document Map"/>
    <w:basedOn w:val="a"/>
    <w:link w:val="af9"/>
    <w:semiHidden/>
    <w:unhideWhenUsed/>
    <w:rsid w:val="006E5207"/>
    <w:pPr>
      <w:shd w:val="clear" w:color="auto" w:fill="000080"/>
    </w:pPr>
    <w:rPr>
      <w:rFonts w:ascii="Tahoma" w:hAnsi="Tahoma" w:cs="Tahoma"/>
      <w:sz w:val="20"/>
      <w:szCs w:val="20"/>
      <w:lang w:eastAsia="ru-RU"/>
    </w:rPr>
  </w:style>
  <w:style w:type="character" w:customStyle="1" w:styleId="af9">
    <w:name w:val="Схема документа Знак"/>
    <w:basedOn w:val="a0"/>
    <w:link w:val="af8"/>
    <w:uiPriority w:val="99"/>
    <w:semiHidden/>
    <w:rsid w:val="006E5207"/>
    <w:rPr>
      <w:rFonts w:ascii="Tahoma" w:eastAsia="Times New Roman" w:hAnsi="Tahoma" w:cs="Tahoma"/>
      <w:sz w:val="20"/>
      <w:szCs w:val="20"/>
      <w:shd w:val="clear" w:color="auto" w:fill="000080"/>
      <w:lang w:val="en-US" w:eastAsia="ru-RU"/>
    </w:rPr>
  </w:style>
  <w:style w:type="paragraph" w:styleId="afa">
    <w:name w:val="annotation subject"/>
    <w:basedOn w:val="a8"/>
    <w:next w:val="a8"/>
    <w:link w:val="afb"/>
    <w:semiHidden/>
    <w:unhideWhenUsed/>
    <w:rsid w:val="006E5207"/>
    <w:rPr>
      <w:b/>
      <w:bCs/>
    </w:rPr>
  </w:style>
  <w:style w:type="character" w:customStyle="1" w:styleId="afb">
    <w:name w:val="Тема примечания Знак"/>
    <w:basedOn w:val="a9"/>
    <w:link w:val="afa"/>
    <w:uiPriority w:val="99"/>
    <w:semiHidden/>
    <w:rsid w:val="006E5207"/>
    <w:rPr>
      <w:rFonts w:ascii="Times Armenian" w:eastAsia="Times New Roman" w:hAnsi="Times Armenian" w:cs="Times New Roman"/>
      <w:b/>
      <w:bCs/>
      <w:sz w:val="20"/>
      <w:szCs w:val="20"/>
      <w:lang w:val="en-US" w:eastAsia="ru-RU"/>
    </w:rPr>
  </w:style>
  <w:style w:type="paragraph" w:styleId="afc">
    <w:name w:val="Balloon Text"/>
    <w:basedOn w:val="a"/>
    <w:link w:val="afd"/>
    <w:uiPriority w:val="99"/>
    <w:unhideWhenUsed/>
    <w:rsid w:val="006E5207"/>
    <w:rPr>
      <w:rFonts w:ascii="Tahoma" w:hAnsi="Tahoma"/>
      <w:sz w:val="16"/>
      <w:szCs w:val="16"/>
      <w:lang w:val="x-none" w:eastAsia="x-none"/>
    </w:rPr>
  </w:style>
  <w:style w:type="character" w:customStyle="1" w:styleId="afd">
    <w:name w:val="Текст выноски Знак"/>
    <w:basedOn w:val="a0"/>
    <w:link w:val="afc"/>
    <w:uiPriority w:val="99"/>
    <w:rsid w:val="006E5207"/>
    <w:rPr>
      <w:rFonts w:ascii="Tahoma" w:eastAsia="Times New Roman" w:hAnsi="Tahoma" w:cs="Times New Roman"/>
      <w:sz w:val="16"/>
      <w:szCs w:val="16"/>
      <w:lang w:val="x-none" w:eastAsia="x-none"/>
    </w:rPr>
  </w:style>
  <w:style w:type="paragraph" w:styleId="afe">
    <w:name w:val="Revision"/>
    <w:semiHidden/>
    <w:rsid w:val="006E5207"/>
    <w:pPr>
      <w:spacing w:after="0" w:line="240" w:lineRule="auto"/>
    </w:pPr>
    <w:rPr>
      <w:rFonts w:ascii="Times Armenian" w:eastAsia="Times New Roman" w:hAnsi="Times Armenian" w:cs="Times New Roman"/>
      <w:sz w:val="24"/>
      <w:szCs w:val="20"/>
      <w:lang w:val="en-US" w:eastAsia="ru-RU"/>
    </w:rPr>
  </w:style>
  <w:style w:type="character" w:customStyle="1" w:styleId="aff">
    <w:name w:val="Абзац списка Знак"/>
    <w:link w:val="aff0"/>
    <w:uiPriority w:val="34"/>
    <w:locked/>
    <w:rsid w:val="006E5207"/>
    <w:rPr>
      <w:rFonts w:ascii="Times Armenian" w:hAnsi="Times Armenian"/>
      <w:sz w:val="24"/>
      <w:szCs w:val="24"/>
      <w:lang w:val="x-none"/>
    </w:rPr>
  </w:style>
  <w:style w:type="paragraph" w:styleId="aff0">
    <w:name w:val="List Paragraph"/>
    <w:basedOn w:val="a"/>
    <w:link w:val="aff"/>
    <w:uiPriority w:val="34"/>
    <w:qFormat/>
    <w:rsid w:val="006E5207"/>
    <w:pPr>
      <w:ind w:left="720"/>
    </w:pPr>
    <w:rPr>
      <w:rFonts w:ascii="Times Armenian" w:eastAsiaTheme="minorHAnsi" w:hAnsi="Times Armenian" w:cstheme="minorBidi"/>
      <w:lang w:val="x-none"/>
    </w:rPr>
  </w:style>
  <w:style w:type="paragraph" w:customStyle="1" w:styleId="Default">
    <w:name w:val="Default"/>
    <w:rsid w:val="006E5207"/>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customStyle="1" w:styleId="CharCharCharCharCharCharCharCharCharCharCharChar">
    <w:name w:val="Char Char Char Char Char Char Char Char Char Char Char Char"/>
    <w:basedOn w:val="a"/>
    <w:rsid w:val="006E5207"/>
    <w:pPr>
      <w:spacing w:after="160" w:line="240" w:lineRule="exact"/>
    </w:pPr>
    <w:rPr>
      <w:rFonts w:ascii="Arial" w:hAnsi="Arial" w:cs="Arial"/>
      <w:sz w:val="20"/>
      <w:szCs w:val="20"/>
    </w:rPr>
  </w:style>
  <w:style w:type="paragraph" w:customStyle="1" w:styleId="norm">
    <w:name w:val="norm"/>
    <w:basedOn w:val="a"/>
    <w:rsid w:val="006E5207"/>
    <w:pPr>
      <w:spacing w:line="480" w:lineRule="auto"/>
      <w:ind w:firstLine="709"/>
      <w:jc w:val="both"/>
    </w:pPr>
    <w:rPr>
      <w:rFonts w:ascii="Arial Armenian" w:hAnsi="Arial Armenian"/>
      <w:sz w:val="22"/>
      <w:szCs w:val="20"/>
      <w:lang w:eastAsia="ru-RU"/>
    </w:rPr>
  </w:style>
  <w:style w:type="paragraph" w:customStyle="1" w:styleId="Char1">
    <w:name w:val="Char1"/>
    <w:basedOn w:val="a"/>
    <w:rsid w:val="006E5207"/>
    <w:pPr>
      <w:spacing w:after="160" w:line="240" w:lineRule="exact"/>
    </w:pPr>
    <w:rPr>
      <w:rFonts w:ascii="Verdana" w:hAnsi="Verdana"/>
      <w:sz w:val="20"/>
      <w:szCs w:val="20"/>
    </w:rPr>
  </w:style>
  <w:style w:type="paragraph" w:customStyle="1" w:styleId="Style2">
    <w:name w:val="Style2"/>
    <w:basedOn w:val="a"/>
    <w:rsid w:val="006E5207"/>
    <w:pPr>
      <w:jc w:val="center"/>
    </w:pPr>
    <w:rPr>
      <w:rFonts w:ascii="Arial Armenian" w:hAnsi="Arial Armenian"/>
      <w:w w:val="90"/>
      <w:sz w:val="22"/>
      <w:szCs w:val="20"/>
      <w:lang w:eastAsia="ru-RU"/>
    </w:rPr>
  </w:style>
  <w:style w:type="paragraph" w:customStyle="1" w:styleId="BodyTextIndent22">
    <w:name w:val="Body Text Indent 2+2"/>
    <w:basedOn w:val="a"/>
    <w:next w:val="a"/>
    <w:rsid w:val="006E5207"/>
    <w:pPr>
      <w:autoSpaceDE w:val="0"/>
      <w:autoSpaceDN w:val="0"/>
      <w:adjustRightInd w:val="0"/>
    </w:pPr>
    <w:rPr>
      <w:rFonts w:ascii="Times Armenian" w:hAnsi="Times Armenian"/>
      <w:lang w:val="ru-RU" w:eastAsia="ru-RU"/>
    </w:rPr>
  </w:style>
  <w:style w:type="paragraph" w:customStyle="1" w:styleId="Normal2">
    <w:name w:val="Normal+2"/>
    <w:basedOn w:val="a"/>
    <w:next w:val="a"/>
    <w:rsid w:val="006E5207"/>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6E5207"/>
    <w:pPr>
      <w:widowControl w:val="0"/>
      <w:bidi/>
      <w:adjustRightInd w:val="0"/>
      <w:spacing w:after="160" w:line="240" w:lineRule="exact"/>
    </w:pPr>
    <w:rPr>
      <w:sz w:val="20"/>
      <w:szCs w:val="20"/>
      <w:lang w:val="en-GB" w:eastAsia="ru-RU" w:bidi="he-IL"/>
    </w:rPr>
  </w:style>
  <w:style w:type="paragraph" w:customStyle="1" w:styleId="xl63">
    <w:name w:val="xl63"/>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sz w:val="16"/>
      <w:szCs w:val="16"/>
    </w:rPr>
  </w:style>
  <w:style w:type="paragraph" w:customStyle="1" w:styleId="xl64">
    <w:name w:val="xl64"/>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5">
    <w:name w:val="xl65"/>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8"/>
      <w:szCs w:val="18"/>
    </w:rPr>
  </w:style>
  <w:style w:type="paragraph" w:customStyle="1" w:styleId="xl66">
    <w:name w:val="xl66"/>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8">
    <w:name w:val="xl68"/>
    <w:basedOn w:val="a"/>
    <w:rsid w:val="006E5207"/>
    <w:pPr>
      <w:pBdr>
        <w:top w:val="single" w:sz="4" w:space="0" w:color="auto"/>
        <w:left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69">
    <w:name w:val="xl69"/>
    <w:basedOn w:val="a"/>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0">
    <w:name w:val="xl70"/>
    <w:basedOn w:val="a"/>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1">
    <w:name w:val="xl71"/>
    <w:basedOn w:val="a"/>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xl72">
    <w:name w:val="xl72"/>
    <w:basedOn w:val="a"/>
    <w:rsid w:val="006E5207"/>
    <w:pPr>
      <w:pBdr>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font5">
    <w:name w:val="font5"/>
    <w:basedOn w:val="a"/>
    <w:rsid w:val="006E5207"/>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6E5207"/>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6E5207"/>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6E5207"/>
    <w:pPr>
      <w:spacing w:before="100" w:beforeAutospacing="1" w:after="100" w:afterAutospacing="1"/>
    </w:pPr>
    <w:rPr>
      <w:rFonts w:eastAsia="Arial Unicode MS"/>
      <w:sz w:val="16"/>
      <w:szCs w:val="16"/>
    </w:rPr>
  </w:style>
  <w:style w:type="paragraph" w:customStyle="1" w:styleId="font13">
    <w:name w:val="font13"/>
    <w:basedOn w:val="a"/>
    <w:rsid w:val="006E5207"/>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4">
    <w:name w:val="xl74"/>
    <w:basedOn w:val="a"/>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5">
    <w:name w:val="xl75"/>
    <w:basedOn w:val="a"/>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110">
    <w:name w:val="Указатель 11"/>
    <w:basedOn w:val="a"/>
    <w:uiPriority w:val="99"/>
    <w:rsid w:val="006E5207"/>
    <w:pPr>
      <w:suppressAutoHyphens/>
      <w:spacing w:line="100" w:lineRule="atLeast"/>
      <w:ind w:left="240" w:hanging="240"/>
    </w:pPr>
    <w:rPr>
      <w:rFonts w:ascii="Times Armenian" w:hAnsi="Times Armenian"/>
      <w:kern w:val="2"/>
      <w:sz w:val="16"/>
      <w:szCs w:val="16"/>
      <w:lang w:eastAsia="ar-SA"/>
    </w:rPr>
  </w:style>
  <w:style w:type="paragraph" w:customStyle="1" w:styleId="13">
    <w:name w:val="Указатель1"/>
    <w:basedOn w:val="a"/>
    <w:uiPriority w:val="99"/>
    <w:rsid w:val="006E5207"/>
    <w:pPr>
      <w:suppressAutoHyphens/>
      <w:spacing w:line="100" w:lineRule="atLeast"/>
    </w:pPr>
    <w:rPr>
      <w:kern w:val="2"/>
      <w:sz w:val="20"/>
      <w:szCs w:val="20"/>
      <w:lang w:val="en-AU" w:eastAsia="ar-SA"/>
    </w:rPr>
  </w:style>
  <w:style w:type="paragraph" w:customStyle="1" w:styleId="Char3CharCharChar">
    <w:name w:val="Char3 Char Char Char"/>
    <w:basedOn w:val="a"/>
    <w:next w:val="a"/>
    <w:uiPriority w:val="99"/>
    <w:semiHidden/>
    <w:rsid w:val="006E5207"/>
    <w:pPr>
      <w:spacing w:after="160" w:line="240" w:lineRule="exact"/>
      <w:jc w:val="both"/>
    </w:pPr>
    <w:rPr>
      <w:rFonts w:ascii="Arial" w:hAnsi="Arial" w:cs="Arial"/>
      <w:b/>
      <w:sz w:val="20"/>
      <w:szCs w:val="20"/>
      <w:lang w:val="en-GB"/>
    </w:rPr>
  </w:style>
  <w:style w:type="character" w:styleId="aff1">
    <w:name w:val="footnote reference"/>
    <w:semiHidden/>
    <w:unhideWhenUsed/>
    <w:rsid w:val="006E5207"/>
    <w:rPr>
      <w:vertAlign w:val="superscript"/>
    </w:rPr>
  </w:style>
  <w:style w:type="character" w:styleId="aff2">
    <w:name w:val="annotation reference"/>
    <w:semiHidden/>
    <w:unhideWhenUsed/>
    <w:rsid w:val="006E5207"/>
    <w:rPr>
      <w:sz w:val="16"/>
      <w:szCs w:val="16"/>
    </w:rPr>
  </w:style>
  <w:style w:type="character" w:styleId="aff3">
    <w:name w:val="endnote reference"/>
    <w:semiHidden/>
    <w:unhideWhenUsed/>
    <w:rsid w:val="006E5207"/>
    <w:rPr>
      <w:vertAlign w:val="superscript"/>
    </w:rPr>
  </w:style>
  <w:style w:type="character" w:customStyle="1" w:styleId="CharChar1">
    <w:name w:val="Char Char1"/>
    <w:locked/>
    <w:rsid w:val="006E5207"/>
    <w:rPr>
      <w:rFonts w:ascii="Arial LatArm" w:hAnsi="Arial LatArm" w:hint="default"/>
      <w:i/>
      <w:iCs w:val="0"/>
      <w:lang w:val="en-AU" w:eastAsia="en-US" w:bidi="ar-SA"/>
    </w:rPr>
  </w:style>
  <w:style w:type="character" w:customStyle="1" w:styleId="normChar">
    <w:name w:val="norm Char"/>
    <w:locked/>
    <w:rsid w:val="006E5207"/>
    <w:rPr>
      <w:rFonts w:ascii="Arial Armenian" w:hAnsi="Arial Armenian" w:hint="default"/>
      <w:sz w:val="22"/>
      <w:lang w:val="en-US" w:eastAsia="ru-RU" w:bidi="ar-SA"/>
    </w:rPr>
  </w:style>
  <w:style w:type="character" w:customStyle="1" w:styleId="CharCharChar">
    <w:name w:val="Char Char Char"/>
    <w:rsid w:val="006E5207"/>
    <w:rPr>
      <w:rFonts w:ascii="Arial LatArm" w:hAnsi="Arial LatArm" w:hint="default"/>
      <w:sz w:val="24"/>
      <w:lang w:eastAsia="ru-RU"/>
    </w:rPr>
  </w:style>
  <w:style w:type="character" w:customStyle="1" w:styleId="CharChar22">
    <w:name w:val="Char Char22"/>
    <w:rsid w:val="006E5207"/>
    <w:rPr>
      <w:rFonts w:ascii="Arial Armenian" w:hAnsi="Arial Armenian" w:hint="default"/>
      <w:sz w:val="28"/>
      <w:lang w:val="en-US"/>
    </w:rPr>
  </w:style>
  <w:style w:type="character" w:customStyle="1" w:styleId="CharChar20">
    <w:name w:val="Char Char20"/>
    <w:rsid w:val="006E5207"/>
    <w:rPr>
      <w:rFonts w:ascii="Times LatArm" w:hAnsi="Times LatArm" w:hint="default"/>
      <w:b/>
      <w:bCs w:val="0"/>
      <w:sz w:val="28"/>
      <w:lang w:val="en-US"/>
    </w:rPr>
  </w:style>
  <w:style w:type="character" w:customStyle="1" w:styleId="CharChar16">
    <w:name w:val="Char Char16"/>
    <w:rsid w:val="006E5207"/>
    <w:rPr>
      <w:rFonts w:ascii="Times Armenian" w:hAnsi="Times Armenian" w:hint="default"/>
      <w:b/>
      <w:bCs w:val="0"/>
      <w:lang w:val="hy-AM"/>
    </w:rPr>
  </w:style>
  <w:style w:type="character" w:customStyle="1" w:styleId="CharChar15">
    <w:name w:val="Char Char15"/>
    <w:rsid w:val="006E5207"/>
    <w:rPr>
      <w:rFonts w:ascii="Times Armenian" w:hAnsi="Times Armenian" w:hint="default"/>
      <w:i/>
      <w:iCs w:val="0"/>
      <w:lang w:val="nl-NL"/>
    </w:rPr>
  </w:style>
  <w:style w:type="character" w:customStyle="1" w:styleId="CharChar13">
    <w:name w:val="Char Char13"/>
    <w:rsid w:val="006E5207"/>
    <w:rPr>
      <w:rFonts w:ascii="Arial Armenian" w:hAnsi="Arial Armenian" w:hint="default"/>
      <w:lang w:val="en-US"/>
    </w:rPr>
  </w:style>
  <w:style w:type="character" w:customStyle="1" w:styleId="CharChar23">
    <w:name w:val="Char Char23"/>
    <w:rsid w:val="006E5207"/>
    <w:rPr>
      <w:rFonts w:ascii="Arial Armenian" w:hAnsi="Arial Armenian" w:hint="default"/>
      <w:sz w:val="28"/>
      <w:lang w:val="en-US" w:eastAsia="ru-RU" w:bidi="ar-SA"/>
    </w:rPr>
  </w:style>
  <w:style w:type="character" w:customStyle="1" w:styleId="CharChar21">
    <w:name w:val="Char Char21"/>
    <w:rsid w:val="006E5207"/>
    <w:rPr>
      <w:rFonts w:ascii="Arial LatArm" w:hAnsi="Arial LatArm" w:hint="default"/>
      <w:b/>
      <w:bCs w:val="0"/>
      <w:color w:val="0000FF"/>
      <w:lang w:val="en-US" w:eastAsia="ru-RU" w:bidi="ar-SA"/>
    </w:rPr>
  </w:style>
  <w:style w:type="character" w:customStyle="1" w:styleId="CharChar25">
    <w:name w:val="Char Char25"/>
    <w:rsid w:val="006E5207"/>
    <w:rPr>
      <w:rFonts w:ascii="Arial Armenian" w:hAnsi="Arial Armenian" w:hint="default"/>
      <w:sz w:val="28"/>
      <w:lang w:val="en-US" w:eastAsia="ru-RU" w:bidi="ar-SA"/>
    </w:rPr>
  </w:style>
  <w:style w:type="character" w:customStyle="1" w:styleId="CharChar24">
    <w:name w:val="Char Char24"/>
    <w:rsid w:val="006E5207"/>
    <w:rPr>
      <w:rFonts w:ascii="Arial LatArm" w:hAnsi="Arial LatArm" w:hint="default"/>
      <w:b/>
      <w:bCs w:val="0"/>
      <w:color w:val="0000FF"/>
      <w:lang w:val="en-US" w:eastAsia="ru-RU" w:bidi="ar-SA"/>
    </w:rPr>
  </w:style>
  <w:style w:type="character" w:customStyle="1" w:styleId="CharCharCharChar1">
    <w:name w:val="Char Char Char Char1"/>
    <w:aliases w:val="Char Char Char Char Char Char"/>
    <w:rsid w:val="006E5207"/>
    <w:rPr>
      <w:rFonts w:ascii="Arial LatArm" w:hAnsi="Arial LatArm" w:hint="default"/>
      <w:sz w:val="24"/>
      <w:lang w:val="en-US" w:eastAsia="ru-RU" w:bidi="ar-SA"/>
    </w:rPr>
  </w:style>
  <w:style w:type="character" w:customStyle="1" w:styleId="CharChar">
    <w:name w:val="Char Char"/>
    <w:aliases w:val="Char Char Char Char Char Char1"/>
    <w:locked/>
    <w:rsid w:val="006E5207"/>
    <w:rPr>
      <w:lang w:val="en-US" w:eastAsia="en-US" w:bidi="ar-SA"/>
    </w:rPr>
  </w:style>
  <w:style w:type="character" w:customStyle="1" w:styleId="UnresolvedMention">
    <w:name w:val="Unresolved Mention"/>
    <w:uiPriority w:val="99"/>
    <w:semiHidden/>
    <w:rsid w:val="006E5207"/>
    <w:rPr>
      <w:color w:val="605E5C"/>
      <w:shd w:val="clear" w:color="auto" w:fill="E1DFDD"/>
    </w:rPr>
  </w:style>
  <w:style w:type="table" w:styleId="aff4">
    <w:name w:val="Table Grid"/>
    <w:basedOn w:val="a1"/>
    <w:rsid w:val="006E520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basedOn w:val="a0"/>
    <w:qFormat/>
    <w:rsid w:val="006E5207"/>
    <w:rPr>
      <w:b/>
      <w:bCs/>
    </w:rPr>
  </w:style>
  <w:style w:type="numbering" w:customStyle="1" w:styleId="14">
    <w:name w:val="Нет списка1"/>
    <w:next w:val="a2"/>
    <w:uiPriority w:val="99"/>
    <w:semiHidden/>
    <w:rsid w:val="006850DE"/>
  </w:style>
  <w:style w:type="character" w:styleId="aff6">
    <w:name w:val="page number"/>
    <w:basedOn w:val="a0"/>
    <w:rsid w:val="006850DE"/>
  </w:style>
  <w:style w:type="character" w:customStyle="1" w:styleId="CharCharChar1">
    <w:name w:val="Char Char Char1"/>
    <w:rsid w:val="006850DE"/>
    <w:rPr>
      <w:rFonts w:ascii="Arial LatArm" w:hAnsi="Arial LatArm"/>
      <w:sz w:val="24"/>
      <w:lang w:eastAsia="ru-RU"/>
    </w:rPr>
  </w:style>
  <w:style w:type="character" w:customStyle="1" w:styleId="CharChar221">
    <w:name w:val="Char Char221"/>
    <w:rsid w:val="006850DE"/>
    <w:rPr>
      <w:rFonts w:ascii="Arial Armenian" w:hAnsi="Arial Armenian"/>
      <w:sz w:val="28"/>
      <w:lang w:val="en-US"/>
    </w:rPr>
  </w:style>
  <w:style w:type="character" w:customStyle="1" w:styleId="CharChar201">
    <w:name w:val="Char Char201"/>
    <w:rsid w:val="006850DE"/>
    <w:rPr>
      <w:rFonts w:ascii="Times LatArm" w:hAnsi="Times LatArm"/>
      <w:b/>
      <w:sz w:val="28"/>
      <w:lang w:val="en-US"/>
    </w:rPr>
  </w:style>
  <w:style w:type="character" w:customStyle="1" w:styleId="CharChar161">
    <w:name w:val="Char Char161"/>
    <w:rsid w:val="006850DE"/>
    <w:rPr>
      <w:rFonts w:ascii="Times Armenian" w:hAnsi="Times Armenian"/>
      <w:b/>
      <w:lang w:val="hy-AM"/>
    </w:rPr>
  </w:style>
  <w:style w:type="character" w:customStyle="1" w:styleId="CharChar151">
    <w:name w:val="Char Char151"/>
    <w:rsid w:val="006850DE"/>
    <w:rPr>
      <w:rFonts w:ascii="Times Armenian" w:hAnsi="Times Armenian"/>
      <w:i/>
      <w:lang w:val="nl-NL"/>
    </w:rPr>
  </w:style>
  <w:style w:type="character" w:customStyle="1" w:styleId="CharChar131">
    <w:name w:val="Char Char131"/>
    <w:rsid w:val="006850DE"/>
    <w:rPr>
      <w:rFonts w:ascii="Arial Armenian" w:hAnsi="Arial Armenian"/>
      <w:lang w:val="en-US"/>
    </w:rPr>
  </w:style>
  <w:style w:type="paragraph" w:customStyle="1" w:styleId="15">
    <w:name w:val="Рецензия1"/>
    <w:hidden/>
    <w:semiHidden/>
    <w:rsid w:val="006850DE"/>
    <w:pPr>
      <w:spacing w:after="0" w:line="240" w:lineRule="auto"/>
    </w:pPr>
    <w:rPr>
      <w:rFonts w:ascii="Times Armenian" w:eastAsia="Times New Roman" w:hAnsi="Times Armenian" w:cs="Times New Roman"/>
      <w:sz w:val="24"/>
      <w:szCs w:val="20"/>
      <w:lang w:val="en-US" w:eastAsia="ru-RU"/>
    </w:rPr>
  </w:style>
  <w:style w:type="table" w:customStyle="1" w:styleId="16">
    <w:name w:val="Сетка таблицы1"/>
    <w:basedOn w:val="a1"/>
    <w:next w:val="aff4"/>
    <w:rsid w:val="006850D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231">
    <w:name w:val="Char Char231"/>
    <w:rsid w:val="006850DE"/>
    <w:rPr>
      <w:rFonts w:ascii="Arial Armenian" w:hAnsi="Arial Armenian"/>
      <w:sz w:val="28"/>
      <w:lang w:val="en-US" w:eastAsia="ru-RU" w:bidi="ar-SA"/>
    </w:rPr>
  </w:style>
  <w:style w:type="character" w:customStyle="1" w:styleId="CharChar211">
    <w:name w:val="Char Char211"/>
    <w:rsid w:val="006850DE"/>
    <w:rPr>
      <w:rFonts w:ascii="Arial LatArm" w:hAnsi="Arial LatArm"/>
      <w:b/>
      <w:color w:val="0000FF"/>
      <w:lang w:val="en-US" w:eastAsia="ru-RU" w:bidi="ar-SA"/>
    </w:rPr>
  </w:style>
  <w:style w:type="paragraph" w:customStyle="1" w:styleId="17">
    <w:name w:val="Абзац списка1"/>
    <w:basedOn w:val="a"/>
    <w:uiPriority w:val="34"/>
    <w:qFormat/>
    <w:rsid w:val="006850DE"/>
    <w:pPr>
      <w:ind w:left="720"/>
    </w:pPr>
    <w:rPr>
      <w:rFonts w:ascii="Times Armenian" w:hAnsi="Times Armenian"/>
      <w:lang w:val="x-none" w:eastAsia="ru-RU"/>
    </w:rPr>
  </w:style>
  <w:style w:type="character" w:customStyle="1" w:styleId="CharChar251">
    <w:name w:val="Char Char251"/>
    <w:rsid w:val="006850DE"/>
    <w:rPr>
      <w:rFonts w:ascii="Arial Armenian" w:hAnsi="Arial Armenian"/>
      <w:sz w:val="28"/>
      <w:lang w:val="en-US" w:eastAsia="ru-RU" w:bidi="ar-SA"/>
    </w:rPr>
  </w:style>
  <w:style w:type="character" w:customStyle="1" w:styleId="CharChar241">
    <w:name w:val="Char Char241"/>
    <w:rsid w:val="006850DE"/>
    <w:rPr>
      <w:rFonts w:ascii="Arial LatArm" w:hAnsi="Arial LatArm"/>
      <w:b/>
      <w:color w:val="0000FF"/>
      <w:lang w:val="en-US" w:eastAsia="ru-RU" w:bidi="ar-SA"/>
    </w:rPr>
  </w:style>
  <w:style w:type="paragraph" w:customStyle="1" w:styleId="120">
    <w:name w:val="Указатель 12"/>
    <w:basedOn w:val="a"/>
    <w:rsid w:val="006850DE"/>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6850DE"/>
    <w:pPr>
      <w:suppressAutoHyphens/>
      <w:spacing w:line="100" w:lineRule="atLeast"/>
    </w:pPr>
    <w:rPr>
      <w:kern w:val="1"/>
      <w:sz w:val="20"/>
      <w:szCs w:val="20"/>
      <w:lang w:val="en-AU" w:eastAsia="ar-SA"/>
    </w:rPr>
  </w:style>
  <w:style w:type="character" w:customStyle="1" w:styleId="CharCharCharChar11">
    <w:name w:val="Char Char Char Char11"/>
    <w:aliases w:val=" Char Char Char Char Char Char"/>
    <w:rsid w:val="006850DE"/>
    <w:rPr>
      <w:rFonts w:ascii="Arial LatArm" w:hAnsi="Arial LatArm"/>
      <w:sz w:val="24"/>
      <w:lang w:val="en-US" w:eastAsia="ru-RU" w:bidi="ar-SA"/>
    </w:rPr>
  </w:style>
  <w:style w:type="paragraph" w:customStyle="1" w:styleId="Char3CharCharChar1">
    <w:name w:val="Char3 Char Char Char1"/>
    <w:basedOn w:val="a"/>
    <w:next w:val="a"/>
    <w:semiHidden/>
    <w:rsid w:val="006850DE"/>
    <w:pPr>
      <w:spacing w:after="160" w:line="240" w:lineRule="exact"/>
      <w:jc w:val="both"/>
    </w:pPr>
    <w:rPr>
      <w:rFonts w:ascii="Arial" w:hAnsi="Arial" w:cs="Arial"/>
      <w:b/>
      <w:sz w:val="20"/>
      <w:szCs w:val="20"/>
      <w:lang w:val="en-GB"/>
    </w:rPr>
  </w:style>
  <w:style w:type="character" w:customStyle="1" w:styleId="apple-converted-space">
    <w:name w:val="apple-converted-space"/>
    <w:basedOn w:val="a0"/>
    <w:rsid w:val="006850DE"/>
  </w:style>
  <w:style w:type="character" w:customStyle="1" w:styleId="apple-style-span">
    <w:name w:val="apple-style-span"/>
    <w:rsid w:val="006850DE"/>
    <w:rPr>
      <w:rFonts w:cs="Times New Roman"/>
    </w:rPr>
  </w:style>
  <w:style w:type="paragraph" w:customStyle="1" w:styleId="Normal1">
    <w:name w:val="Normal+1"/>
    <w:basedOn w:val="a"/>
    <w:next w:val="a"/>
    <w:uiPriority w:val="99"/>
    <w:rsid w:val="006850DE"/>
    <w:pPr>
      <w:autoSpaceDE w:val="0"/>
      <w:autoSpaceDN w:val="0"/>
      <w:adjustRightInd w:val="0"/>
    </w:pPr>
    <w:rPr>
      <w:rFonts w:ascii="GHEA Mariam" w:hAnsi="GHEA Mariam" w:cs="GHEA Mariam"/>
    </w:rPr>
  </w:style>
  <w:style w:type="character" w:customStyle="1" w:styleId="18">
    <w:name w:val="Абзац списка Знак1"/>
    <w:uiPriority w:val="34"/>
    <w:locked/>
    <w:rsid w:val="006850DE"/>
    <w:rPr>
      <w:rFonts w:ascii="Times Armenian" w:hAnsi="Times Armenian"/>
      <w:sz w:val="24"/>
      <w:szCs w:val="24"/>
      <w:lang w:val="x-none" w:eastAsia="ru-RU" w:bidi="ar-SA"/>
    </w:rPr>
  </w:style>
  <w:style w:type="paragraph" w:customStyle="1" w:styleId="Revision1">
    <w:name w:val="Revision1"/>
    <w:hidden/>
    <w:uiPriority w:val="99"/>
    <w:semiHidden/>
    <w:rsid w:val="006850DE"/>
    <w:pPr>
      <w:spacing w:after="0" w:line="240" w:lineRule="auto"/>
    </w:pPr>
    <w:rPr>
      <w:rFonts w:ascii="Times Armenian" w:eastAsia="Times New Roman" w:hAnsi="Times Armenian" w:cs="Times New Roman"/>
      <w:sz w:val="24"/>
      <w:szCs w:val="20"/>
      <w:lang w:val="en-US" w:eastAsia="ru-RU"/>
    </w:rPr>
  </w:style>
  <w:style w:type="paragraph" w:customStyle="1" w:styleId="ListParagraph1">
    <w:name w:val="List Paragraph1"/>
    <w:basedOn w:val="a"/>
    <w:uiPriority w:val="34"/>
    <w:qFormat/>
    <w:rsid w:val="006850DE"/>
    <w:pPr>
      <w:ind w:left="720"/>
    </w:pPr>
    <w:rPr>
      <w:rFonts w:ascii="Times Armenian" w:hAnsi="Times Armenian" w:cs="Times Armenian"/>
      <w:lang w:eastAsia="ru-RU"/>
    </w:rPr>
  </w:style>
  <w:style w:type="character" w:customStyle="1" w:styleId="CharChar12">
    <w:name w:val="Char Char12"/>
    <w:rsid w:val="006850DE"/>
    <w:rPr>
      <w:rFonts w:ascii="Arial LatArm" w:hAnsi="Arial LatArm"/>
      <w:sz w:val="24"/>
      <w:lang w:val="en-US"/>
    </w:rPr>
  </w:style>
  <w:style w:type="character" w:customStyle="1" w:styleId="CharChar4">
    <w:name w:val="Char Char4"/>
    <w:locked/>
    <w:rsid w:val="006850DE"/>
    <w:rPr>
      <w:sz w:val="24"/>
      <w:szCs w:val="24"/>
      <w:lang w:val="en-US" w:eastAsia="en-US" w:bidi="ar-SA"/>
    </w:rPr>
  </w:style>
  <w:style w:type="paragraph" w:customStyle="1" w:styleId="msonormalcxspmiddle">
    <w:name w:val="msonormalcxspmiddle"/>
    <w:basedOn w:val="a"/>
    <w:rsid w:val="006850DE"/>
    <w:pPr>
      <w:spacing w:before="100" w:beforeAutospacing="1" w:after="100" w:afterAutospacing="1"/>
    </w:pPr>
  </w:style>
  <w:style w:type="paragraph" w:customStyle="1" w:styleId="msonormalcxspmiddlecxspmiddle">
    <w:name w:val="msonormalcxspmiddlecxspmiddle"/>
    <w:basedOn w:val="a"/>
    <w:rsid w:val="006850DE"/>
    <w:pPr>
      <w:spacing w:before="100" w:beforeAutospacing="1" w:after="100" w:afterAutospacing="1"/>
    </w:pPr>
  </w:style>
  <w:style w:type="paragraph" w:customStyle="1" w:styleId="msonormalcxspmiddlecxsplast">
    <w:name w:val="msonormalcxspmiddlecxsplast"/>
    <w:basedOn w:val="a"/>
    <w:rsid w:val="006850DE"/>
    <w:pPr>
      <w:spacing w:before="100" w:beforeAutospacing="1" w:after="100" w:afterAutospacing="1"/>
    </w:pPr>
  </w:style>
  <w:style w:type="character" w:customStyle="1" w:styleId="CharChar5">
    <w:name w:val="Char Char5"/>
    <w:locked/>
    <w:rsid w:val="006850DE"/>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9669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khchyan@schools.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290</TotalTime>
  <Pages>51</Pages>
  <Words>19798</Words>
  <Characters>112855</Characters>
  <Application>Microsoft Office Word</Application>
  <DocSecurity>0</DocSecurity>
  <Lines>940</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29</cp:revision>
  <cp:lastPrinted>2019-11-26T05:48:00Z</cp:lastPrinted>
  <dcterms:created xsi:type="dcterms:W3CDTF">2019-11-05T16:22:00Z</dcterms:created>
  <dcterms:modified xsi:type="dcterms:W3CDTF">2019-12-12T12:28:00Z</dcterms:modified>
</cp:coreProperties>
</file>